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6B3" w:rsidRPr="000A68E8" w:rsidRDefault="00051100" w:rsidP="00183D51">
      <w:pPr>
        <w:tabs>
          <w:tab w:val="center" w:pos="4419"/>
          <w:tab w:val="left" w:pos="7458"/>
        </w:tabs>
        <w:spacing w:before="3720"/>
        <w:jc w:val="center"/>
        <w:rPr>
          <w:rFonts w:ascii="ITC Avant Garde" w:hAnsi="ITC Avant Garde"/>
          <w:sz w:val="72"/>
          <w:szCs w:val="72"/>
        </w:rPr>
      </w:pPr>
      <w:r w:rsidRPr="000A68E8">
        <w:rPr>
          <w:rFonts w:ascii="ITC Avant Garde" w:hAnsi="ITC Avant Garde"/>
          <w:sz w:val="72"/>
          <w:szCs w:val="72"/>
        </w:rPr>
        <w:t xml:space="preserve">“Anexo </w:t>
      </w:r>
      <w:r w:rsidR="007B020B" w:rsidRPr="000A68E8">
        <w:rPr>
          <w:rFonts w:ascii="ITC Avant Garde" w:hAnsi="ITC Avant Garde"/>
          <w:sz w:val="72"/>
          <w:szCs w:val="72"/>
        </w:rPr>
        <w:t>A</w:t>
      </w:r>
      <w:r w:rsidRPr="000A68E8">
        <w:rPr>
          <w:rFonts w:ascii="ITC Avant Garde" w:hAnsi="ITC Avant Garde"/>
          <w:sz w:val="72"/>
          <w:szCs w:val="72"/>
        </w:rPr>
        <w:t>”</w:t>
      </w:r>
    </w:p>
    <w:p w:rsidR="00051100" w:rsidRPr="000A68E8" w:rsidRDefault="00051100" w:rsidP="000A68E8">
      <w:pPr>
        <w:tabs>
          <w:tab w:val="center" w:pos="4419"/>
          <w:tab w:val="left" w:pos="7458"/>
        </w:tabs>
        <w:rPr>
          <w:rFonts w:ascii="ITC Avant Garde" w:hAnsi="ITC Avant Garde"/>
          <w:sz w:val="72"/>
          <w:szCs w:val="72"/>
        </w:rPr>
      </w:pPr>
    </w:p>
    <w:p w:rsidR="00051100" w:rsidRPr="000A68E8" w:rsidRDefault="00051100" w:rsidP="000A68E8">
      <w:pPr>
        <w:tabs>
          <w:tab w:val="left" w:pos="5425"/>
        </w:tabs>
        <w:jc w:val="center"/>
        <w:rPr>
          <w:rFonts w:ascii="ITC Avant Garde" w:hAnsi="ITC Avant Garde"/>
          <w:b/>
          <w:sz w:val="72"/>
          <w:szCs w:val="72"/>
        </w:rPr>
      </w:pPr>
      <w:r w:rsidRPr="000A68E8">
        <w:rPr>
          <w:rFonts w:ascii="ITC Avant Garde" w:hAnsi="ITC Avant Garde"/>
          <w:b/>
          <w:sz w:val="72"/>
          <w:szCs w:val="72"/>
        </w:rPr>
        <w:t>Tarifas</w:t>
      </w:r>
    </w:p>
    <w:p w:rsidR="007D435E" w:rsidRPr="000A68E8" w:rsidRDefault="007D435E" w:rsidP="000A68E8">
      <w:pPr>
        <w:tabs>
          <w:tab w:val="left" w:pos="5425"/>
        </w:tabs>
        <w:jc w:val="center"/>
        <w:rPr>
          <w:rFonts w:ascii="ITC Avant Garde" w:hAnsi="ITC Avant Garde"/>
          <w:b/>
          <w:sz w:val="72"/>
          <w:szCs w:val="72"/>
        </w:rPr>
      </w:pPr>
    </w:p>
    <w:p w:rsidR="00183D51" w:rsidRDefault="000A68E8" w:rsidP="000A68E8">
      <w:pPr>
        <w:tabs>
          <w:tab w:val="left" w:pos="5425"/>
        </w:tabs>
        <w:jc w:val="center"/>
        <w:rPr>
          <w:rFonts w:ascii="ITC Avant Garde" w:hAnsi="ITC Avant Garde"/>
          <w:b/>
          <w:sz w:val="72"/>
          <w:szCs w:val="72"/>
        </w:rPr>
      </w:pPr>
      <w:r w:rsidRPr="000A68E8">
        <w:rPr>
          <w:rFonts w:ascii="ITC Avant Garde" w:hAnsi="ITC Avant Garde"/>
          <w:b/>
          <w:sz w:val="72"/>
          <w:szCs w:val="72"/>
        </w:rPr>
        <w:t>TELNOR</w:t>
      </w:r>
    </w:p>
    <w:p w:rsidR="00183D51" w:rsidRDefault="00183D51">
      <w:pPr>
        <w:rPr>
          <w:rFonts w:ascii="ITC Avant Garde" w:hAnsi="ITC Avant Garde"/>
          <w:b/>
          <w:sz w:val="72"/>
          <w:szCs w:val="72"/>
        </w:rPr>
      </w:pPr>
      <w:r>
        <w:rPr>
          <w:rFonts w:ascii="ITC Avant Garde" w:hAnsi="ITC Avant Garde"/>
          <w:b/>
          <w:sz w:val="72"/>
          <w:szCs w:val="72"/>
        </w:rPr>
        <w:br w:type="page"/>
      </w:r>
    </w:p>
    <w:p w:rsidR="003B5DA3" w:rsidRPr="000A68E8" w:rsidRDefault="003B5DA3" w:rsidP="000A68E8">
      <w:pPr>
        <w:rPr>
          <w:rFonts w:ascii="ITC Avant Garde" w:hAnsi="ITC Avant Garde"/>
          <w:sz w:val="20"/>
          <w:szCs w:val="20"/>
        </w:rPr>
      </w:pPr>
    </w:p>
    <w:p w:rsidR="003B5DA3" w:rsidRPr="000A68E8" w:rsidRDefault="003B5DA3" w:rsidP="000A68E8">
      <w:pPr>
        <w:keepNext/>
        <w:spacing w:before="240" w:after="60" w:line="360" w:lineRule="auto"/>
        <w:contextualSpacing/>
        <w:outlineLvl w:val="0"/>
        <w:rPr>
          <w:rFonts w:ascii="ITC Avant Garde" w:hAnsi="ITC Avant Garde"/>
          <w:b/>
        </w:rPr>
      </w:pPr>
      <w:r w:rsidRPr="000A68E8">
        <w:rPr>
          <w:rFonts w:ascii="ITC Avant Garde" w:hAnsi="ITC Avant Garde"/>
          <w:b/>
        </w:rPr>
        <w:t xml:space="preserve">Las Tarifas </w:t>
      </w:r>
      <w:r w:rsidR="00E91604" w:rsidRPr="000A68E8">
        <w:rPr>
          <w:rFonts w:ascii="ITC Avant Garde" w:hAnsi="ITC Avant Garde"/>
          <w:b/>
        </w:rPr>
        <w:t xml:space="preserve">presentadas en este Anexo </w:t>
      </w:r>
      <w:r w:rsidRPr="000A68E8">
        <w:rPr>
          <w:rFonts w:ascii="ITC Avant Garde" w:hAnsi="ITC Avant Garde"/>
          <w:b/>
        </w:rPr>
        <w:t>son sin impuestos, en Pesos Mexicanos, salvo que diga lo contrario.</w:t>
      </w:r>
    </w:p>
    <w:p w:rsidR="0009366E" w:rsidRPr="000A68E8" w:rsidRDefault="000A68E8" w:rsidP="000A68E8">
      <w:pPr>
        <w:jc w:val="both"/>
        <w:rPr>
          <w:rFonts w:ascii="ITC Avant Garde" w:hAnsi="ITC Avant Garde"/>
        </w:rPr>
      </w:pPr>
      <w:proofErr w:type="spellStart"/>
      <w:r w:rsidRPr="000A68E8">
        <w:rPr>
          <w:rFonts w:ascii="ITC Avant Garde" w:hAnsi="ITC Avant Garde"/>
        </w:rPr>
        <w:t>Telnor</w:t>
      </w:r>
      <w:proofErr w:type="spellEnd"/>
      <w:r w:rsidR="0009366E" w:rsidRPr="000A68E8">
        <w:rPr>
          <w:rFonts w:ascii="ITC Avant Garde" w:hAnsi="ITC Avant Garde"/>
        </w:rPr>
        <w:t xml:space="preserve"> se obliga a ofrecer a los Concesionarios Solicitantes las tarifas para los servicios materia de la Oferta de Referencia en términos y condiciones no menos favorables a </w:t>
      </w:r>
      <w:r w:rsidR="00B8165B" w:rsidRPr="000A68E8">
        <w:rPr>
          <w:rFonts w:ascii="ITC Avant Garde" w:hAnsi="ITC Avant Garde"/>
        </w:rPr>
        <w:t>las que</w:t>
      </w:r>
      <w:r w:rsidR="0009366E" w:rsidRPr="000A68E8">
        <w:rPr>
          <w:rFonts w:ascii="ITC Avant Garde" w:hAnsi="ITC Avant Garde"/>
        </w:rPr>
        <w:t xml:space="preserve"> aplica a sus propias operaciones.</w:t>
      </w:r>
    </w:p>
    <w:p w:rsidR="00A92C87" w:rsidRPr="000A68E8" w:rsidRDefault="00AB4C23" w:rsidP="000A68E8">
      <w:pPr>
        <w:pStyle w:val="Prrafodelista"/>
        <w:numPr>
          <w:ilvl w:val="0"/>
          <w:numId w:val="22"/>
        </w:numPr>
        <w:spacing w:after="0" w:line="360" w:lineRule="auto"/>
        <w:jc w:val="both"/>
        <w:rPr>
          <w:rFonts w:ascii="ITC Avant Garde" w:hAnsi="ITC Avant Garde"/>
          <w:b/>
          <w:i/>
        </w:rPr>
      </w:pPr>
      <w:r w:rsidRPr="000A68E8">
        <w:rPr>
          <w:rFonts w:ascii="ITC Avant Garde" w:hAnsi="ITC Avant Garde"/>
          <w:b/>
          <w:i/>
        </w:rPr>
        <w:t>Servicio de Reventa de Línea Telefónica</w:t>
      </w:r>
    </w:p>
    <w:p w:rsidR="00A92C87" w:rsidRPr="000A68E8" w:rsidRDefault="00A92C87" w:rsidP="000A68E8">
      <w:pPr>
        <w:spacing w:after="0" w:line="240" w:lineRule="auto"/>
        <w:rPr>
          <w:rFonts w:ascii="ITC Avant Garde" w:eastAsia="Times New Roman" w:hAnsi="ITC Avant Garde" w:cs="Times New Roman"/>
          <w:b/>
          <w:bCs/>
          <w:i/>
          <w:iCs/>
        </w:rPr>
      </w:pPr>
      <w:r w:rsidRPr="000A68E8">
        <w:rPr>
          <w:rFonts w:ascii="ITC Avant Garde" w:eastAsia="Times New Roman" w:hAnsi="ITC Avant Garde" w:cs="Times New Roman"/>
          <w:b/>
          <w:bCs/>
          <w:i/>
          <w:iCs/>
        </w:rPr>
        <w:t>Cobros no Recurrentes</w:t>
      </w:r>
    </w:p>
    <w:tbl>
      <w:tblPr>
        <w:tblStyle w:val="Cuadrculamedia2-nfasis1"/>
        <w:tblW w:w="9001" w:type="dxa"/>
        <w:tblInd w:w="10" w:type="dxa"/>
        <w:tblLook w:val="04A0" w:firstRow="1" w:lastRow="0" w:firstColumn="1" w:lastColumn="0" w:noHBand="0" w:noVBand="1"/>
        <w:tblCaption w:val="Tabla"/>
        <w:tblDescription w:val="Servicio de Reventa de Línea Telefónica, Cobros no Recurrentes"/>
      </w:tblPr>
      <w:tblGrid>
        <w:gridCol w:w="6902"/>
        <w:gridCol w:w="2099"/>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524"/>
          <w:tblHeader/>
        </w:trPr>
        <w:tc>
          <w:tcPr>
            <w:cnfStyle w:val="001000000100" w:firstRow="0" w:lastRow="0" w:firstColumn="1" w:lastColumn="0" w:oddVBand="0" w:evenVBand="0" w:oddHBand="0" w:evenHBand="0" w:firstRowFirstColumn="1" w:firstRowLastColumn="0" w:lastRowFirstColumn="0" w:lastRowLastColumn="0"/>
            <w:tcW w:w="7016" w:type="dxa"/>
            <w:hideMark/>
          </w:tcPr>
          <w:p w:rsidR="006B22BB" w:rsidRPr="000A68E8" w:rsidRDefault="006B22BB" w:rsidP="000A68E8">
            <w:pPr>
              <w:jc w:val="center"/>
              <w:rPr>
                <w:rFonts w:ascii="ITC Avant Garde" w:eastAsia="Times New Roman" w:hAnsi="ITC Avant Garde" w:cs="Times New Roman"/>
                <w:b w:val="0"/>
                <w:bCs w:val="0"/>
                <w:color w:val="auto"/>
              </w:rPr>
            </w:pPr>
            <w:r w:rsidRPr="000A68E8">
              <w:rPr>
                <w:rFonts w:ascii="ITC Avant Garde" w:eastAsia="Times New Roman" w:hAnsi="ITC Avant Garde" w:cs="Times New Roman"/>
                <w:b w:val="0"/>
                <w:bCs w:val="0"/>
                <w:color w:val="auto"/>
              </w:rPr>
              <w:t>Concepto</w:t>
            </w:r>
          </w:p>
        </w:tc>
        <w:tc>
          <w:tcPr>
            <w:tcW w:w="1985" w:type="dxa"/>
            <w:hideMark/>
          </w:tcPr>
          <w:p w:rsidR="006B22BB" w:rsidRPr="000A68E8" w:rsidRDefault="006B22BB"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 w:val="0"/>
                <w:color w:val="auto"/>
              </w:rPr>
            </w:pPr>
            <w:r w:rsidRPr="000A68E8">
              <w:rPr>
                <w:rFonts w:ascii="ITC Avant Garde" w:eastAsia="Times New Roman" w:hAnsi="ITC Avant Garde" w:cs="Times New Roman"/>
                <w:b w:val="0"/>
                <w:bCs w:val="0"/>
                <w:color w:val="auto"/>
              </w:rPr>
              <w:t>Contraprestación</w:t>
            </w:r>
          </w:p>
          <w:p w:rsidR="006B22BB" w:rsidRPr="000A68E8" w:rsidRDefault="006B22BB"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auto"/>
              </w:rPr>
            </w:pPr>
            <w:r w:rsidRPr="000A68E8">
              <w:rPr>
                <w:rFonts w:ascii="ITC Avant Garde" w:eastAsia="Times New Roman" w:hAnsi="ITC Avant Garde" w:cs="Times New Roman"/>
                <w:b w:val="0"/>
                <w:bCs w:val="0"/>
                <w:color w:val="auto"/>
              </w:rPr>
              <w:t>(por evento)</w:t>
            </w:r>
          </w:p>
        </w:tc>
      </w:tr>
      <w:tr w:rsidR="000A68E8" w:rsidRPr="000A68E8" w:rsidTr="00DE633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94660D" w:rsidRPr="000A68E8" w:rsidRDefault="0094660D"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Gastos de habilitación del SRL</w:t>
            </w:r>
            <w:r w:rsidR="00DE6335" w:rsidRPr="000A68E8">
              <w:rPr>
                <w:rFonts w:ascii="ITC Avant Garde" w:eastAsia="Times New Roman" w:hAnsi="ITC Avant Garde" w:cs="Times New Roman"/>
                <w:b w:val="0"/>
                <w:color w:val="auto"/>
              </w:rPr>
              <w:t>T, SRI y SRP</w:t>
            </w:r>
            <w:r w:rsidRPr="000A68E8">
              <w:rPr>
                <w:rFonts w:ascii="ITC Avant Garde" w:eastAsia="Times New Roman" w:hAnsi="ITC Avant Garde" w:cs="Times New Roman"/>
                <w:b w:val="0"/>
                <w:color w:val="auto"/>
              </w:rPr>
              <w:t xml:space="preserve"> </w:t>
            </w:r>
            <w:r w:rsidR="000F5185" w:rsidRPr="000A68E8">
              <w:rPr>
                <w:rFonts w:ascii="ITC Avant Garde" w:eastAsia="Times New Roman" w:hAnsi="ITC Avant Garde" w:cs="Times New Roman"/>
                <w:b w:val="0"/>
                <w:color w:val="auto"/>
              </w:rPr>
              <w:t>(1)</w:t>
            </w:r>
          </w:p>
        </w:tc>
        <w:tc>
          <w:tcPr>
            <w:tcW w:w="1985" w:type="dxa"/>
            <w:hideMark/>
          </w:tcPr>
          <w:p w:rsidR="0094660D" w:rsidRPr="000A68E8" w:rsidRDefault="00C77A46"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w:t>
            </w:r>
            <w:r w:rsidR="004733EB" w:rsidRPr="000A68E8">
              <w:rPr>
                <w:rFonts w:ascii="ITC Avant Garde" w:eastAsia="Times New Roman" w:hAnsi="ITC Avant Garde" w:cs="Times New Roman"/>
                <w:bCs/>
                <w:color w:val="auto"/>
              </w:rPr>
              <w:t>225.2500</w:t>
            </w:r>
          </w:p>
        </w:tc>
      </w:tr>
      <w:tr w:rsidR="000A68E8" w:rsidRPr="000A68E8" w:rsidTr="00DE6335">
        <w:trPr>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6B22BB" w:rsidRPr="000A68E8" w:rsidRDefault="006B22BB"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Cambio de Domicilio SRL</w:t>
            </w:r>
            <w:r w:rsidR="008F0C60" w:rsidRPr="000A68E8">
              <w:rPr>
                <w:rFonts w:ascii="ITC Avant Garde" w:eastAsia="Times New Roman" w:hAnsi="ITC Avant Garde" w:cs="Times New Roman"/>
                <w:b w:val="0"/>
                <w:color w:val="auto"/>
              </w:rPr>
              <w:t>T</w:t>
            </w:r>
            <w:r w:rsidR="000F5185" w:rsidRPr="000A68E8">
              <w:rPr>
                <w:rFonts w:ascii="ITC Avant Garde" w:eastAsia="Times New Roman" w:hAnsi="ITC Avant Garde" w:cs="Times New Roman"/>
                <w:b w:val="0"/>
                <w:color w:val="auto"/>
              </w:rPr>
              <w:t xml:space="preserve"> (1)</w:t>
            </w:r>
          </w:p>
        </w:tc>
        <w:tc>
          <w:tcPr>
            <w:tcW w:w="1985" w:type="dxa"/>
            <w:hideMark/>
          </w:tcPr>
          <w:p w:rsidR="006B22BB" w:rsidRPr="000A68E8" w:rsidRDefault="004733EB"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$127.3152</w:t>
            </w:r>
          </w:p>
        </w:tc>
      </w:tr>
      <w:tr w:rsidR="000A68E8" w:rsidRPr="000A68E8" w:rsidTr="00DE633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94660D" w:rsidRPr="000A68E8" w:rsidRDefault="0094660D"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Cambio de número</w:t>
            </w:r>
            <w:r w:rsidR="000F5185" w:rsidRPr="000A68E8">
              <w:rPr>
                <w:rFonts w:ascii="ITC Avant Garde" w:eastAsia="Times New Roman" w:hAnsi="ITC Avant Garde" w:cs="Times New Roman"/>
                <w:b w:val="0"/>
                <w:color w:val="auto"/>
              </w:rPr>
              <w:t xml:space="preserve"> (1)</w:t>
            </w:r>
          </w:p>
        </w:tc>
        <w:tc>
          <w:tcPr>
            <w:tcW w:w="1985" w:type="dxa"/>
            <w:hideMark/>
          </w:tcPr>
          <w:p w:rsidR="0094660D" w:rsidRPr="000A68E8" w:rsidRDefault="004733EB"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$17.6185</w:t>
            </w:r>
          </w:p>
        </w:tc>
      </w:tr>
      <w:tr w:rsidR="000A68E8" w:rsidRPr="000A68E8" w:rsidTr="00DE6335">
        <w:trPr>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94660D" w:rsidRPr="000A68E8" w:rsidRDefault="0094660D"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Suspensión y Rea</w:t>
            </w:r>
            <w:r w:rsidR="00BC1FFF" w:rsidRPr="000A68E8">
              <w:rPr>
                <w:rFonts w:ascii="ITC Avant Garde" w:eastAsia="Times New Roman" w:hAnsi="ITC Avant Garde" w:cs="Times New Roman"/>
                <w:b w:val="0"/>
                <w:color w:val="auto"/>
              </w:rPr>
              <w:t>ctivación</w:t>
            </w:r>
            <w:r w:rsidRPr="000A68E8">
              <w:rPr>
                <w:rFonts w:ascii="ITC Avant Garde" w:eastAsia="Times New Roman" w:hAnsi="ITC Avant Garde" w:cs="Times New Roman"/>
                <w:b w:val="0"/>
                <w:color w:val="auto"/>
              </w:rPr>
              <w:t xml:space="preserve"> del servicio para suscriptor, a solicitud del CS</w:t>
            </w:r>
            <w:r w:rsidR="000F5185" w:rsidRPr="000A68E8">
              <w:rPr>
                <w:rFonts w:ascii="ITC Avant Garde" w:eastAsia="Times New Roman" w:hAnsi="ITC Avant Garde" w:cs="Times New Roman"/>
                <w:b w:val="0"/>
                <w:color w:val="auto"/>
              </w:rPr>
              <w:t xml:space="preserve"> (1)</w:t>
            </w:r>
            <w:r w:rsidR="00DE6335" w:rsidRPr="000A68E8">
              <w:rPr>
                <w:rFonts w:ascii="ITC Avant Garde" w:eastAsia="Times New Roman" w:hAnsi="ITC Avant Garde" w:cs="Times New Roman"/>
                <w:b w:val="0"/>
                <w:color w:val="auto"/>
              </w:rPr>
              <w:t>*</w:t>
            </w:r>
          </w:p>
        </w:tc>
        <w:tc>
          <w:tcPr>
            <w:tcW w:w="1985" w:type="dxa"/>
            <w:hideMark/>
          </w:tcPr>
          <w:p w:rsidR="0094660D" w:rsidRPr="000A68E8" w:rsidRDefault="004733EB"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$90.1000</w:t>
            </w:r>
          </w:p>
        </w:tc>
      </w:tr>
      <w:tr w:rsidR="000A68E8" w:rsidRPr="000A68E8" w:rsidTr="00DE633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94660D" w:rsidRPr="000A68E8" w:rsidRDefault="0094660D"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Habilitación de Bloqueo y Desbloqueo de llamadas</w:t>
            </w:r>
            <w:r w:rsidR="000F5185" w:rsidRPr="000A68E8">
              <w:rPr>
                <w:rFonts w:ascii="ITC Avant Garde" w:eastAsia="Times New Roman" w:hAnsi="ITC Avant Garde" w:cs="Times New Roman"/>
                <w:b w:val="0"/>
                <w:color w:val="auto"/>
              </w:rPr>
              <w:t xml:space="preserve"> (1)</w:t>
            </w:r>
            <w:r w:rsidR="00DE6335" w:rsidRPr="000A68E8">
              <w:rPr>
                <w:rFonts w:ascii="ITC Avant Garde" w:eastAsia="Times New Roman" w:hAnsi="ITC Avant Garde" w:cs="Times New Roman"/>
                <w:b w:val="0"/>
                <w:color w:val="auto"/>
              </w:rPr>
              <w:t>*</w:t>
            </w:r>
          </w:p>
        </w:tc>
        <w:tc>
          <w:tcPr>
            <w:tcW w:w="1985" w:type="dxa"/>
            <w:hideMark/>
          </w:tcPr>
          <w:p w:rsidR="0094660D" w:rsidRPr="000A68E8" w:rsidRDefault="008A690D"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$45.0500</w:t>
            </w:r>
          </w:p>
        </w:tc>
      </w:tr>
      <w:tr w:rsidR="000A68E8" w:rsidRPr="000A68E8" w:rsidTr="00DE6335">
        <w:trPr>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6B22BB" w:rsidRPr="000A68E8" w:rsidRDefault="006B22BB"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 xml:space="preserve">Aparato Telefónico </w:t>
            </w:r>
            <w:r w:rsidR="000F5185" w:rsidRPr="000A68E8">
              <w:rPr>
                <w:rFonts w:ascii="ITC Avant Garde" w:eastAsia="Times New Roman" w:hAnsi="ITC Avant Garde" w:cs="Times New Roman"/>
                <w:b w:val="0"/>
                <w:color w:val="auto"/>
              </w:rPr>
              <w:t xml:space="preserve"> </w:t>
            </w:r>
            <w:r w:rsidRPr="000A68E8">
              <w:rPr>
                <w:rFonts w:ascii="ITC Avant Garde" w:eastAsia="Times New Roman" w:hAnsi="ITC Avant Garde" w:cs="Times New Roman"/>
                <w:b w:val="0"/>
                <w:color w:val="auto"/>
              </w:rPr>
              <w:t>(</w:t>
            </w:r>
            <w:r w:rsidR="00143E19" w:rsidRPr="000A68E8">
              <w:rPr>
                <w:rFonts w:ascii="ITC Avant Garde" w:eastAsia="Times New Roman" w:hAnsi="ITC Avant Garde" w:cs="Times New Roman"/>
                <w:b w:val="0"/>
                <w:color w:val="auto"/>
              </w:rPr>
              <w:t xml:space="preserve">Tarifa usuario </w:t>
            </w:r>
            <w:r w:rsidR="005D41F4" w:rsidRPr="000A68E8">
              <w:rPr>
                <w:rFonts w:ascii="ITC Avant Garde" w:eastAsia="Times New Roman" w:hAnsi="ITC Avant Garde" w:cs="Times New Roman"/>
                <w:b w:val="0"/>
                <w:color w:val="auto"/>
              </w:rPr>
              <w:t>f</w:t>
            </w:r>
            <w:r w:rsidR="00143E19" w:rsidRPr="000A68E8">
              <w:rPr>
                <w:rFonts w:ascii="ITC Avant Garde" w:eastAsia="Times New Roman" w:hAnsi="ITC Avant Garde" w:cs="Times New Roman"/>
                <w:b w:val="0"/>
                <w:color w:val="auto"/>
              </w:rPr>
              <w:t>inal)</w:t>
            </w:r>
          </w:p>
        </w:tc>
        <w:tc>
          <w:tcPr>
            <w:tcW w:w="1985" w:type="dxa"/>
            <w:vAlign w:val="center"/>
            <w:hideMark/>
          </w:tcPr>
          <w:p w:rsidR="006B22BB" w:rsidRPr="000A68E8" w:rsidRDefault="006B22BB"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Dependerá del aparato</w:t>
            </w:r>
          </w:p>
        </w:tc>
      </w:tr>
    </w:tbl>
    <w:p w:rsidR="008A690D" w:rsidRPr="000A68E8" w:rsidRDefault="008A690D" w:rsidP="000A68E8">
      <w:pPr>
        <w:spacing w:after="0" w:line="240" w:lineRule="auto"/>
        <w:jc w:val="both"/>
        <w:rPr>
          <w:rFonts w:ascii="ITC Avant Garde" w:eastAsia="Times New Roman" w:hAnsi="ITC Avant Garde" w:cs="Times New Roman"/>
          <w:b/>
          <w:bCs/>
          <w:i/>
          <w:iCs/>
        </w:rPr>
      </w:pPr>
    </w:p>
    <w:p w:rsidR="00DE6335" w:rsidRPr="000A68E8" w:rsidRDefault="00DE6335" w:rsidP="000A68E8">
      <w:pPr>
        <w:spacing w:after="0" w:line="240" w:lineRule="auto"/>
        <w:jc w:val="both"/>
        <w:rPr>
          <w:rFonts w:ascii="ITC Avant Garde" w:eastAsia="Times New Roman" w:hAnsi="ITC Avant Garde" w:cs="Times New Roman"/>
          <w:b/>
          <w:bCs/>
          <w:i/>
          <w:iCs/>
        </w:rPr>
      </w:pPr>
      <w:r w:rsidRPr="000A68E8">
        <w:rPr>
          <w:rFonts w:ascii="ITC Avant Garde" w:eastAsia="Times New Roman" w:hAnsi="ITC Avant Garde" w:cs="Times New Roman"/>
          <w:bCs/>
          <w:i/>
          <w:iCs/>
        </w:rPr>
        <w:t>*</w:t>
      </w:r>
      <w:r w:rsidRPr="000A68E8">
        <w:rPr>
          <w:rFonts w:ascii="ITC Avant Garde" w:eastAsia="Times New Roman" w:hAnsi="ITC Avant Garde" w:cs="Times New Roman"/>
          <w:bCs/>
          <w:iCs/>
        </w:rPr>
        <w:t xml:space="preserve">Este cargo aplicará únicamente en aquellos casos en los éste sea efectivamente aplicado por </w:t>
      </w:r>
      <w:proofErr w:type="spellStart"/>
      <w:r w:rsidR="000A68E8" w:rsidRPr="000A68E8">
        <w:rPr>
          <w:rFonts w:ascii="ITC Avant Garde" w:eastAsia="Times New Roman" w:hAnsi="ITC Avant Garde" w:cs="Times New Roman"/>
          <w:bCs/>
          <w:iCs/>
        </w:rPr>
        <w:t>Telnor</w:t>
      </w:r>
      <w:proofErr w:type="spellEnd"/>
      <w:r w:rsidRPr="000A68E8">
        <w:rPr>
          <w:rFonts w:ascii="ITC Avant Garde" w:eastAsia="Times New Roman" w:hAnsi="ITC Avant Garde" w:cs="Times New Roman"/>
          <w:bCs/>
          <w:iCs/>
        </w:rPr>
        <w:t xml:space="preserve"> </w:t>
      </w:r>
      <w:r w:rsidRPr="000A68E8">
        <w:rPr>
          <w:rFonts w:ascii="ITC Avant Garde" w:hAnsi="ITC Avant Garde"/>
        </w:rPr>
        <w:t>en los mismos términos y condiciones no menos favorables a los que ofrece a sus usuarios finales o aplica a sus propias operaciones.</w:t>
      </w:r>
    </w:p>
    <w:p w:rsidR="00EA3C4F" w:rsidRPr="000A68E8" w:rsidRDefault="00EA3C4F" w:rsidP="000A68E8">
      <w:pPr>
        <w:spacing w:after="0" w:line="240" w:lineRule="auto"/>
        <w:rPr>
          <w:rFonts w:ascii="ITC Avant Garde" w:eastAsia="Times New Roman" w:hAnsi="ITC Avant Garde" w:cs="Times New Roman"/>
          <w:b/>
          <w:bCs/>
          <w:i/>
          <w:iCs/>
        </w:rPr>
      </w:pPr>
    </w:p>
    <w:p w:rsidR="00A92C87" w:rsidRPr="000A68E8" w:rsidRDefault="00A92C87" w:rsidP="000A68E8">
      <w:pPr>
        <w:spacing w:after="0" w:line="240" w:lineRule="auto"/>
        <w:rPr>
          <w:rFonts w:ascii="ITC Avant Garde" w:eastAsia="Times New Roman" w:hAnsi="ITC Avant Garde" w:cs="Times New Roman"/>
          <w:b/>
          <w:bCs/>
          <w:i/>
          <w:iCs/>
        </w:rPr>
      </w:pPr>
      <w:r w:rsidRPr="000A68E8">
        <w:rPr>
          <w:rFonts w:ascii="ITC Avant Garde" w:eastAsia="Times New Roman" w:hAnsi="ITC Avant Garde" w:cs="Times New Roman"/>
          <w:b/>
          <w:bCs/>
          <w:i/>
          <w:iCs/>
        </w:rPr>
        <w:t>Cobros Recurrentes</w:t>
      </w:r>
    </w:p>
    <w:p w:rsidR="00915C90" w:rsidRPr="000A68E8" w:rsidRDefault="00915C90" w:rsidP="000A68E8">
      <w:pPr>
        <w:spacing w:after="0" w:line="240" w:lineRule="auto"/>
        <w:rPr>
          <w:rFonts w:ascii="ITC Avant Garde" w:eastAsia="Times New Roman" w:hAnsi="ITC Avant Garde" w:cs="Times New Roman"/>
          <w:b/>
          <w:bCs/>
          <w:i/>
          <w:iCs/>
        </w:rPr>
      </w:pPr>
    </w:p>
    <w:p w:rsidR="00CF2E48" w:rsidRPr="000A68E8" w:rsidRDefault="007356C0" w:rsidP="000A68E8">
      <w:pPr>
        <w:spacing w:after="0" w:line="360" w:lineRule="auto"/>
        <w:jc w:val="both"/>
        <w:rPr>
          <w:rFonts w:ascii="ITC Avant Garde" w:hAnsi="ITC Avant Garde"/>
          <w:b/>
          <w:i/>
        </w:rPr>
      </w:pPr>
      <w:r w:rsidRPr="000A68E8">
        <w:rPr>
          <w:rFonts w:ascii="ITC Avant Garde" w:hAnsi="ITC Avant Garde"/>
          <w:b/>
          <w:i/>
        </w:rPr>
        <w:t>-</w:t>
      </w:r>
      <w:r w:rsidR="007B020B" w:rsidRPr="000A68E8">
        <w:rPr>
          <w:rFonts w:ascii="ITC Avant Garde" w:hAnsi="ITC Avant Garde"/>
          <w:b/>
          <w:i/>
        </w:rPr>
        <w:t xml:space="preserve">Servicio de Reventa de </w:t>
      </w:r>
      <w:r w:rsidR="00CF2E48" w:rsidRPr="000A68E8">
        <w:rPr>
          <w:rFonts w:ascii="ITC Avant Garde" w:hAnsi="ITC Avant Garde"/>
          <w:b/>
          <w:i/>
        </w:rPr>
        <w:t>Línea Telefónica</w:t>
      </w:r>
      <w:r w:rsidR="007B020B" w:rsidRPr="000A68E8">
        <w:rPr>
          <w:rFonts w:ascii="ITC Avant Garde" w:hAnsi="ITC Avant Garde"/>
          <w:b/>
          <w:i/>
        </w:rPr>
        <w:t xml:space="preserve"> (SRLT)</w:t>
      </w:r>
    </w:p>
    <w:p w:rsidR="00155E09" w:rsidRPr="000A68E8" w:rsidRDefault="00155E09" w:rsidP="000A68E8">
      <w:pPr>
        <w:spacing w:after="0" w:line="360" w:lineRule="auto"/>
        <w:jc w:val="both"/>
        <w:rPr>
          <w:rFonts w:ascii="ITC Avant Garde" w:hAnsi="ITC Avant Garde"/>
          <w:b/>
          <w:i/>
          <w:sz w:val="20"/>
          <w:szCs w:val="20"/>
        </w:rPr>
      </w:pPr>
    </w:p>
    <w:tbl>
      <w:tblPr>
        <w:tblStyle w:val="Cuadrculamedia2-nfasis1"/>
        <w:tblW w:w="0" w:type="auto"/>
        <w:tblInd w:w="20" w:type="dxa"/>
        <w:tblLook w:val="04A0" w:firstRow="1" w:lastRow="0" w:firstColumn="1" w:lastColumn="0" w:noHBand="0" w:noVBand="1"/>
        <w:tblCaption w:val="Tabla"/>
        <w:tblDescription w:val="Cobros Recurrentes, -Servicio de Reventa de Línea Telefónica (SRLT)"/>
      </w:tblPr>
      <w:tblGrid>
        <w:gridCol w:w="6836"/>
        <w:gridCol w:w="1972"/>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836" w:type="dxa"/>
          </w:tcPr>
          <w:p w:rsidR="00155E09" w:rsidRPr="000A68E8" w:rsidRDefault="00155E09" w:rsidP="000A68E8">
            <w:pPr>
              <w:jc w:val="center"/>
              <w:rPr>
                <w:rFonts w:ascii="ITC Avant Garde" w:hAnsi="ITC Avant Garde"/>
                <w:color w:val="auto"/>
                <w:sz w:val="20"/>
                <w:szCs w:val="20"/>
              </w:rPr>
            </w:pPr>
            <w:r w:rsidRPr="000A68E8">
              <w:rPr>
                <w:rFonts w:ascii="ITC Avant Garde" w:eastAsia="Times New Roman" w:hAnsi="ITC Avant Garde" w:cs="Times New Roman"/>
                <w:bCs w:val="0"/>
                <w:color w:val="auto"/>
              </w:rPr>
              <w:t>Concepto</w:t>
            </w:r>
          </w:p>
        </w:tc>
        <w:tc>
          <w:tcPr>
            <w:tcW w:w="1972" w:type="dxa"/>
          </w:tcPr>
          <w:p w:rsidR="00155E09" w:rsidRPr="000A68E8" w:rsidRDefault="00155E09"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 Mensual</w:t>
            </w:r>
          </w:p>
          <w:p w:rsidR="00155E09" w:rsidRPr="000A68E8" w:rsidRDefault="00155E09"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usuario)</w:t>
            </w:r>
          </w:p>
        </w:tc>
      </w:tr>
      <w:tr w:rsidR="000A68E8" w:rsidRPr="000A68E8" w:rsidTr="00B65C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36" w:type="dxa"/>
          </w:tcPr>
          <w:p w:rsidR="00155E09" w:rsidRPr="000A68E8" w:rsidRDefault="00155E09" w:rsidP="000A68E8">
            <w:pPr>
              <w:rPr>
                <w:rFonts w:ascii="ITC Avant Garde" w:hAnsi="ITC Avant Garde" w:cs="Arial"/>
                <w:b w:val="0"/>
                <w:color w:val="auto"/>
                <w:szCs w:val="18"/>
              </w:rPr>
            </w:pPr>
            <w:r w:rsidRPr="000A68E8">
              <w:rPr>
                <w:rFonts w:ascii="ITC Avant Garde" w:eastAsia="Times New Roman" w:hAnsi="ITC Avant Garde" w:cs="Times New Roman"/>
                <w:b w:val="0"/>
                <w:color w:val="auto"/>
              </w:rPr>
              <w:t>Renta mensual de línea Residencial (1)</w:t>
            </w:r>
          </w:p>
        </w:tc>
        <w:tc>
          <w:tcPr>
            <w:tcW w:w="1972" w:type="dxa"/>
          </w:tcPr>
          <w:p w:rsidR="00155E09" w:rsidRPr="000A68E8" w:rsidRDefault="00155E09"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auto"/>
              </w:rPr>
            </w:pPr>
            <w:r w:rsidRPr="000A68E8">
              <w:rPr>
                <w:rFonts w:ascii="ITC Avant Garde" w:eastAsia="Times New Roman" w:hAnsi="ITC Avant Garde" w:cs="Times New Roman"/>
                <w:color w:val="auto"/>
              </w:rPr>
              <w:t>$</w:t>
            </w:r>
            <w:r w:rsidR="007F15E2" w:rsidRPr="000A68E8">
              <w:rPr>
                <w:rFonts w:ascii="ITC Avant Garde" w:eastAsia="Times New Roman" w:hAnsi="ITC Avant Garde" w:cs="Times New Roman"/>
                <w:bCs/>
                <w:color w:val="auto"/>
              </w:rPr>
              <w:t>113.8195</w:t>
            </w:r>
          </w:p>
        </w:tc>
      </w:tr>
      <w:tr w:rsidR="000A68E8" w:rsidRPr="000A68E8" w:rsidTr="00B65C37">
        <w:tc>
          <w:tcPr>
            <w:cnfStyle w:val="001000000000" w:firstRow="0" w:lastRow="0" w:firstColumn="1" w:lastColumn="0" w:oddVBand="0" w:evenVBand="0" w:oddHBand="0" w:evenHBand="0" w:firstRowFirstColumn="0" w:firstRowLastColumn="0" w:lastRowFirstColumn="0" w:lastRowLastColumn="0"/>
            <w:tcW w:w="6836" w:type="dxa"/>
          </w:tcPr>
          <w:p w:rsidR="00155E09" w:rsidRPr="000A68E8" w:rsidRDefault="00155E09" w:rsidP="000A68E8">
            <w:pPr>
              <w:rPr>
                <w:rFonts w:ascii="ITC Avant Garde" w:hAnsi="ITC Avant Garde" w:cs="Arial"/>
                <w:b w:val="0"/>
                <w:color w:val="auto"/>
                <w:szCs w:val="18"/>
              </w:rPr>
            </w:pPr>
            <w:r w:rsidRPr="000A68E8">
              <w:rPr>
                <w:rFonts w:ascii="ITC Avant Garde" w:eastAsia="Times New Roman" w:hAnsi="ITC Avant Garde" w:cs="Times New Roman"/>
                <w:b w:val="0"/>
                <w:color w:val="auto"/>
              </w:rPr>
              <w:t>Renta mensual de línea Comercial (1)</w:t>
            </w:r>
          </w:p>
        </w:tc>
        <w:tc>
          <w:tcPr>
            <w:tcW w:w="1972" w:type="dxa"/>
          </w:tcPr>
          <w:p w:rsidR="00155E09" w:rsidRPr="000A68E8" w:rsidRDefault="00155E09"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auto"/>
              </w:rPr>
            </w:pPr>
            <w:r w:rsidRPr="000A68E8">
              <w:rPr>
                <w:rFonts w:ascii="ITC Avant Garde" w:eastAsia="Times New Roman" w:hAnsi="ITC Avant Garde" w:cs="Times New Roman"/>
                <w:color w:val="auto"/>
              </w:rPr>
              <w:t>$</w:t>
            </w:r>
            <w:r w:rsidR="007F15E2" w:rsidRPr="000A68E8">
              <w:rPr>
                <w:rFonts w:ascii="ITC Avant Garde" w:eastAsia="Times New Roman" w:hAnsi="ITC Avant Garde" w:cs="Times New Roman"/>
                <w:bCs/>
                <w:color w:val="auto"/>
              </w:rPr>
              <w:t>143.9556</w:t>
            </w:r>
          </w:p>
        </w:tc>
      </w:tr>
      <w:tr w:rsidR="000A68E8" w:rsidRPr="000A68E8" w:rsidTr="00B65C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36" w:type="dxa"/>
          </w:tcPr>
          <w:p w:rsidR="00155E09" w:rsidRPr="000A68E8" w:rsidRDefault="000A68E8" w:rsidP="000A68E8">
            <w:pPr>
              <w:rPr>
                <w:rFonts w:ascii="ITC Avant Garde" w:eastAsia="Times New Roman" w:hAnsi="ITC Avant Garde" w:cs="Times New Roman"/>
                <w:b w:val="0"/>
                <w:color w:val="auto"/>
              </w:rPr>
            </w:pPr>
            <w:proofErr w:type="spellStart"/>
            <w:r w:rsidRPr="000A68E8">
              <w:rPr>
                <w:rFonts w:ascii="ITC Avant Garde" w:eastAsia="Times New Roman" w:hAnsi="ITC Avant Garde" w:cs="Times New Roman"/>
                <w:b w:val="0"/>
                <w:color w:val="auto"/>
              </w:rPr>
              <w:t>Telnor</w:t>
            </w:r>
            <w:proofErr w:type="spellEnd"/>
            <w:r w:rsidR="00155E09" w:rsidRPr="000A68E8">
              <w:rPr>
                <w:rFonts w:ascii="ITC Avant Garde" w:eastAsia="Times New Roman" w:hAnsi="ITC Avant Garde" w:cs="Times New Roman"/>
                <w:b w:val="0"/>
                <w:color w:val="auto"/>
              </w:rPr>
              <w:t xml:space="preserve"> Negocio (1)</w:t>
            </w:r>
          </w:p>
        </w:tc>
        <w:tc>
          <w:tcPr>
            <w:tcW w:w="1972" w:type="dxa"/>
          </w:tcPr>
          <w:p w:rsidR="00155E09" w:rsidRPr="000A68E8" w:rsidRDefault="00155E09"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auto"/>
              </w:rPr>
            </w:pPr>
            <w:r w:rsidRPr="000A68E8">
              <w:rPr>
                <w:rFonts w:ascii="ITC Avant Garde" w:eastAsia="Times New Roman" w:hAnsi="ITC Avant Garde" w:cs="Times New Roman"/>
                <w:color w:val="auto"/>
              </w:rPr>
              <w:t>$</w:t>
            </w:r>
            <w:r w:rsidR="007F15E2" w:rsidRPr="000A68E8">
              <w:rPr>
                <w:rFonts w:ascii="ITC Avant Garde" w:eastAsia="Times New Roman" w:hAnsi="ITC Avant Garde" w:cs="Times New Roman"/>
                <w:bCs/>
                <w:color w:val="auto"/>
              </w:rPr>
              <w:t>547.0532</w:t>
            </w:r>
          </w:p>
        </w:tc>
      </w:tr>
    </w:tbl>
    <w:p w:rsidR="00155E09" w:rsidRPr="000A68E8" w:rsidRDefault="00155E09" w:rsidP="000A68E8">
      <w:pPr>
        <w:spacing w:after="0" w:line="360" w:lineRule="auto"/>
        <w:jc w:val="both"/>
        <w:rPr>
          <w:rFonts w:ascii="ITC Avant Garde" w:hAnsi="ITC Avant Garde"/>
          <w:b/>
          <w:i/>
          <w:sz w:val="20"/>
          <w:szCs w:val="20"/>
        </w:rPr>
      </w:pPr>
    </w:p>
    <w:p w:rsidR="00082907" w:rsidRPr="000A68E8" w:rsidRDefault="00082907" w:rsidP="000A68E8">
      <w:pPr>
        <w:spacing w:after="0" w:line="360" w:lineRule="auto"/>
        <w:jc w:val="both"/>
        <w:rPr>
          <w:rFonts w:ascii="ITC Avant Garde" w:hAnsi="ITC Avant Garde"/>
          <w:sz w:val="20"/>
          <w:szCs w:val="20"/>
        </w:rPr>
      </w:pPr>
      <w:r w:rsidRPr="000A68E8">
        <w:rPr>
          <w:rFonts w:ascii="ITC Avant Garde" w:hAnsi="ITC Avant Garde"/>
          <w:sz w:val="20"/>
          <w:szCs w:val="20"/>
        </w:rPr>
        <w:t>Para planes y paquetes asociados a la modalidad SRLT que no se encuentren incluidos en el listado anterior</w:t>
      </w:r>
      <w:r w:rsidR="00503C21" w:rsidRPr="000A68E8">
        <w:rPr>
          <w:rFonts w:ascii="ITC Avant Garde" w:hAnsi="ITC Avant Garde"/>
          <w:sz w:val="20"/>
          <w:szCs w:val="20"/>
        </w:rPr>
        <w:t xml:space="preserve">, así como aquellas modificaciones que se registren al conjunto de todos estos, incluyendo los nuevos planes y paquetes registrados a partir de la entrada en vigor </w:t>
      </w:r>
      <w:r w:rsidR="00503C21" w:rsidRPr="000A68E8">
        <w:rPr>
          <w:rFonts w:ascii="ITC Avant Garde" w:hAnsi="ITC Avant Garde"/>
          <w:sz w:val="20"/>
          <w:szCs w:val="20"/>
        </w:rPr>
        <w:lastRenderedPageBreak/>
        <w:t xml:space="preserve">de la presente OREDA, </w:t>
      </w:r>
      <w:r w:rsidRPr="000A68E8">
        <w:rPr>
          <w:rFonts w:ascii="ITC Avant Garde" w:hAnsi="ITC Avant Garde"/>
          <w:sz w:val="20"/>
          <w:szCs w:val="20"/>
        </w:rPr>
        <w:t xml:space="preserve">la tarifa por cobro recurrente se determinará aplicando el porcentaje de descuento, estimado mediante el modelo de costos evitados desarrollado por el Instituto y cuyo valor es </w:t>
      </w:r>
      <w:r w:rsidR="00EA7A6B" w:rsidRPr="000A68E8">
        <w:rPr>
          <w:rFonts w:ascii="ITC Avant Garde" w:hAnsi="ITC Avant Garde"/>
          <w:sz w:val="20"/>
          <w:szCs w:val="20"/>
        </w:rPr>
        <w:t>27.2951</w:t>
      </w:r>
      <w:r w:rsidRPr="000A68E8">
        <w:rPr>
          <w:rFonts w:ascii="ITC Avant Garde" w:hAnsi="ITC Avant Garde"/>
          <w:sz w:val="20"/>
          <w:szCs w:val="20"/>
        </w:rPr>
        <w:t>%, sobre la tarifa autorizada, en los mismos términos y condiciones que el AEP ofrece a sus usuarios, incluyendo los términos, descuentos y promociones aplicables.</w:t>
      </w:r>
    </w:p>
    <w:p w:rsidR="00082907" w:rsidRPr="000A68E8" w:rsidRDefault="00082907" w:rsidP="000A68E8">
      <w:pPr>
        <w:spacing w:after="0" w:line="360" w:lineRule="auto"/>
        <w:jc w:val="both"/>
        <w:rPr>
          <w:rFonts w:ascii="ITC Avant Garde" w:hAnsi="ITC Avant Garde"/>
          <w:b/>
          <w:i/>
          <w:sz w:val="20"/>
          <w:szCs w:val="20"/>
        </w:rPr>
      </w:pPr>
    </w:p>
    <w:p w:rsidR="00503C21" w:rsidRPr="000A68E8" w:rsidRDefault="00503C21" w:rsidP="000A68E8">
      <w:pPr>
        <w:spacing w:after="0" w:line="360" w:lineRule="auto"/>
        <w:jc w:val="both"/>
        <w:rPr>
          <w:rFonts w:ascii="ITC Avant Garde" w:hAnsi="ITC Avant Garde"/>
          <w:b/>
          <w:i/>
          <w:sz w:val="20"/>
          <w:szCs w:val="20"/>
        </w:rPr>
      </w:pPr>
      <w:r w:rsidRPr="000A68E8">
        <w:rPr>
          <w:rFonts w:ascii="ITC Avant Garde" w:hAnsi="ITC Avant Garde"/>
          <w:b/>
        </w:rPr>
        <w:t>Planes y paquetes adicionales asociados al SRLT</w:t>
      </w:r>
    </w:p>
    <w:p w:rsidR="00503C21" w:rsidRPr="000A68E8" w:rsidRDefault="00503C21" w:rsidP="000A68E8">
      <w:pPr>
        <w:spacing w:after="0" w:line="360" w:lineRule="auto"/>
        <w:jc w:val="both"/>
        <w:rPr>
          <w:rFonts w:ascii="ITC Avant Garde" w:hAnsi="ITC Avant Garde"/>
          <w:b/>
          <w:i/>
          <w:sz w:val="20"/>
          <w:szCs w:val="20"/>
        </w:rPr>
      </w:pPr>
    </w:p>
    <w:p w:rsidR="00082907" w:rsidRPr="000A68E8" w:rsidRDefault="00082907" w:rsidP="000A68E8">
      <w:pPr>
        <w:spacing w:after="0" w:line="360" w:lineRule="auto"/>
        <w:jc w:val="both"/>
        <w:rPr>
          <w:rFonts w:ascii="ITC Avant Garde" w:hAnsi="ITC Avant Garde"/>
          <w:sz w:val="20"/>
          <w:szCs w:val="20"/>
        </w:rPr>
      </w:pPr>
      <w:r w:rsidRPr="000A68E8">
        <w:rPr>
          <w:rFonts w:ascii="ITC Avant Garde" w:hAnsi="ITC Avant Garde"/>
          <w:sz w:val="20"/>
          <w:szCs w:val="20"/>
        </w:rPr>
        <w:t>Las siguientes contraprestaciones aplicarán por cada línea contratada por el CS en caso de que se incurra en cualquiera de los siguientes eventos descritos a continuación:</w:t>
      </w:r>
    </w:p>
    <w:tbl>
      <w:tblPr>
        <w:tblStyle w:val="Cuadrculamedia2-nfasis1"/>
        <w:tblW w:w="8836" w:type="dxa"/>
        <w:tblLook w:val="04A0" w:firstRow="1" w:lastRow="0" w:firstColumn="1" w:lastColumn="0" w:noHBand="0" w:noVBand="1"/>
        <w:tblCaption w:val="Tabla"/>
        <w:tblDescription w:val="Planes y paquetes adicionales asociados al SRLT"/>
      </w:tblPr>
      <w:tblGrid>
        <w:gridCol w:w="6736"/>
        <w:gridCol w:w="2100"/>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756"/>
          <w:tblHeader/>
        </w:trPr>
        <w:tc>
          <w:tcPr>
            <w:cnfStyle w:val="001000000100" w:firstRow="0" w:lastRow="0" w:firstColumn="1" w:lastColumn="0" w:oddVBand="0" w:evenVBand="0" w:oddHBand="0" w:evenHBand="0" w:firstRowFirstColumn="1" w:firstRowLastColumn="0" w:lastRowFirstColumn="0" w:lastRowLastColumn="0"/>
            <w:tcW w:w="6887" w:type="dxa"/>
            <w:vAlign w:val="center"/>
          </w:tcPr>
          <w:p w:rsidR="00155E09" w:rsidRPr="000A68E8" w:rsidRDefault="00155E09" w:rsidP="000A68E8">
            <w:pPr>
              <w:jc w:val="center"/>
              <w:rPr>
                <w:rFonts w:ascii="ITC Avant Garde" w:eastAsia="Times New Roman" w:hAnsi="ITC Avant Garde" w:cs="Times New Roman"/>
                <w:bCs w:val="0"/>
                <w:color w:val="auto"/>
              </w:rPr>
            </w:pPr>
            <w:r w:rsidRPr="000A68E8">
              <w:rPr>
                <w:rFonts w:ascii="ITC Avant Garde" w:eastAsia="Times New Roman" w:hAnsi="ITC Avant Garde" w:cs="Times New Roman"/>
                <w:bCs w:val="0"/>
                <w:color w:val="auto"/>
              </w:rPr>
              <w:t>Concepto</w:t>
            </w:r>
          </w:p>
        </w:tc>
        <w:tc>
          <w:tcPr>
            <w:tcW w:w="1949" w:type="dxa"/>
            <w:vAlign w:val="center"/>
          </w:tcPr>
          <w:p w:rsidR="00155E09" w:rsidRPr="000A68E8" w:rsidRDefault="00155E09"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auto"/>
              </w:rPr>
            </w:pPr>
            <w:r w:rsidRPr="000A68E8">
              <w:rPr>
                <w:rFonts w:ascii="ITC Avant Garde" w:eastAsia="Times New Roman" w:hAnsi="ITC Avant Garde" w:cs="Times New Roman"/>
                <w:bCs w:val="0"/>
                <w:color w:val="auto"/>
              </w:rPr>
              <w:t>Contraprestación</w:t>
            </w:r>
          </w:p>
          <w:p w:rsidR="00155E09" w:rsidRPr="000A68E8" w:rsidRDefault="00155E09"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 w:val="0"/>
                <w:bCs w:val="0"/>
                <w:color w:val="auto"/>
              </w:rPr>
            </w:pPr>
            <w:r w:rsidRPr="000A68E8">
              <w:rPr>
                <w:rFonts w:ascii="ITC Avant Garde" w:eastAsia="Times New Roman" w:hAnsi="ITC Avant Garde" w:cs="Times New Roman"/>
                <w:bCs w:val="0"/>
                <w:color w:val="auto"/>
              </w:rPr>
              <w:t xml:space="preserve">(por </w:t>
            </w:r>
            <w:r w:rsidR="00DE6335" w:rsidRPr="000A68E8">
              <w:rPr>
                <w:rFonts w:ascii="ITC Avant Garde" w:eastAsia="Times New Roman" w:hAnsi="ITC Avant Garde" w:cs="Times New Roman"/>
                <w:bCs w:val="0"/>
                <w:color w:val="auto"/>
              </w:rPr>
              <w:t>evento</w:t>
            </w:r>
            <w:r w:rsidRPr="000A68E8">
              <w:rPr>
                <w:rFonts w:ascii="ITC Avant Garde" w:eastAsia="Times New Roman" w:hAnsi="ITC Avant Garde" w:cs="Times New Roman"/>
                <w:bCs w:val="0"/>
                <w:color w:val="auto"/>
              </w:rPr>
              <w:t>)</w:t>
            </w:r>
          </w:p>
        </w:tc>
      </w:tr>
      <w:tr w:rsidR="000A68E8" w:rsidRPr="000A68E8" w:rsidTr="00B65C37">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Llamada de Servicio Medido</w:t>
            </w:r>
            <w:r w:rsidR="00CF67C2" w:rsidRPr="000A68E8">
              <w:rPr>
                <w:rFonts w:ascii="ITC Avant Garde" w:eastAsia="Times New Roman" w:hAnsi="ITC Avant Garde" w:cs="Times New Roman"/>
                <w:b w:val="0"/>
                <w:color w:val="auto"/>
              </w:rPr>
              <w:t xml:space="preserve"> Adicional</w:t>
            </w:r>
            <w:r w:rsidRPr="000A68E8">
              <w:rPr>
                <w:rFonts w:ascii="ITC Avant Garde" w:eastAsia="Times New Roman" w:hAnsi="ITC Avant Garde" w:cs="Times New Roman"/>
                <w:b w:val="0"/>
                <w:color w:val="auto"/>
              </w:rPr>
              <w:t>, 030, 040, 07X (1)</w:t>
            </w:r>
          </w:p>
        </w:tc>
        <w:tc>
          <w:tcPr>
            <w:tcW w:w="1949" w:type="dxa"/>
            <w:hideMark/>
          </w:tcPr>
          <w:p w:rsidR="00155E09" w:rsidRPr="000A68E8" w:rsidRDefault="00261FD1"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w:t>
            </w:r>
            <w:r w:rsidR="00851455" w:rsidRPr="000A68E8">
              <w:rPr>
                <w:rFonts w:ascii="ITC Avant Garde" w:hAnsi="ITC Avant Garde" w:cs="Arial"/>
                <w:color w:val="auto"/>
                <w:szCs w:val="18"/>
              </w:rPr>
              <w:t>0.7768</w:t>
            </w:r>
          </w:p>
        </w:tc>
      </w:tr>
      <w:tr w:rsidR="000A68E8" w:rsidRPr="000A68E8" w:rsidTr="00B65C37">
        <w:trPr>
          <w:trHeight w:val="308"/>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Minuto de Celular (044 y 045) (1)</w:t>
            </w:r>
          </w:p>
        </w:tc>
        <w:tc>
          <w:tcPr>
            <w:tcW w:w="1949" w:type="dxa"/>
            <w:hideMark/>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w:t>
            </w:r>
            <w:r w:rsidR="00851455" w:rsidRPr="000A68E8">
              <w:rPr>
                <w:rFonts w:ascii="ITC Avant Garde" w:hAnsi="ITC Avant Garde" w:cs="Arial"/>
                <w:color w:val="auto"/>
                <w:szCs w:val="18"/>
              </w:rPr>
              <w:t>0.2977</w:t>
            </w:r>
          </w:p>
        </w:tc>
      </w:tr>
      <w:tr w:rsidR="000A68E8" w:rsidRPr="000A68E8" w:rsidTr="00B65C37">
        <w:trPr>
          <w:cnfStyle w:val="000000100000" w:firstRow="0" w:lastRow="0" w:firstColumn="0" w:lastColumn="0" w:oddVBand="0" w:evenVBand="0" w:oddHBand="1"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Llamada 020  (1)</w:t>
            </w:r>
          </w:p>
        </w:tc>
        <w:tc>
          <w:tcPr>
            <w:tcW w:w="1949" w:type="dxa"/>
            <w:hideMark/>
          </w:tcPr>
          <w:p w:rsidR="00155E09" w:rsidRPr="000A68E8" w:rsidRDefault="00155E09"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Conforme a registro</w:t>
            </w:r>
          </w:p>
        </w:tc>
      </w:tr>
      <w:tr w:rsidR="000A68E8" w:rsidRPr="000A68E8" w:rsidTr="00B65C37">
        <w:trPr>
          <w:trHeight w:val="308"/>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Llamada 031 (1)</w:t>
            </w:r>
          </w:p>
        </w:tc>
        <w:tc>
          <w:tcPr>
            <w:tcW w:w="1949" w:type="dxa"/>
            <w:hideMark/>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w:t>
            </w:r>
            <w:r w:rsidR="00851455" w:rsidRPr="000A68E8">
              <w:rPr>
                <w:rFonts w:ascii="ITC Avant Garde" w:hAnsi="ITC Avant Garde" w:cs="Arial"/>
                <w:color w:val="auto"/>
                <w:szCs w:val="18"/>
              </w:rPr>
              <w:t>3.9208</w:t>
            </w:r>
          </w:p>
        </w:tc>
      </w:tr>
      <w:tr w:rsidR="000A68E8" w:rsidRPr="000A68E8" w:rsidTr="00B65C37">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footnoteReference w:customMarkFollows="1" w:id="2"/>
              <w:t>Llamada 060, 061, 065, 066, 068, 080, 088, 089 (1)</w:t>
            </w:r>
          </w:p>
        </w:tc>
        <w:tc>
          <w:tcPr>
            <w:tcW w:w="1949" w:type="dxa"/>
            <w:hideMark/>
          </w:tcPr>
          <w:p w:rsidR="00155E09" w:rsidRPr="000A68E8" w:rsidRDefault="00155E09" w:rsidP="000A68E8">
            <w:pPr>
              <w:ind w:left="708" w:hanging="708"/>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$0.00</w:t>
            </w:r>
            <w:r w:rsidR="002C1D3A" w:rsidRPr="000A68E8">
              <w:rPr>
                <w:rFonts w:ascii="ITC Avant Garde" w:eastAsia="Times New Roman" w:hAnsi="ITC Avant Garde" w:cs="Times New Roman"/>
                <w:bCs/>
                <w:color w:val="auto"/>
              </w:rPr>
              <w:t>00</w:t>
            </w:r>
          </w:p>
        </w:tc>
      </w:tr>
      <w:tr w:rsidR="000A68E8" w:rsidRPr="000A68E8" w:rsidTr="00B65C37">
        <w:trPr>
          <w:trHeight w:val="308"/>
        </w:trPr>
        <w:tc>
          <w:tcPr>
            <w:cnfStyle w:val="001000000000" w:firstRow="0" w:lastRow="0" w:firstColumn="1" w:lastColumn="0" w:oddVBand="0" w:evenVBand="0" w:oddHBand="0" w:evenHBand="0" w:firstRowFirstColumn="0" w:firstRowLastColumn="0" w:lastRowFirstColumn="0" w:lastRowLastColumn="0"/>
            <w:tcW w:w="6887" w:type="dxa"/>
          </w:tcPr>
          <w:p w:rsidR="00082907" w:rsidRPr="000A68E8" w:rsidRDefault="00082907"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 xml:space="preserve">Llamada 800 (1) </w:t>
            </w:r>
          </w:p>
        </w:tc>
        <w:tc>
          <w:tcPr>
            <w:tcW w:w="1949" w:type="dxa"/>
          </w:tcPr>
          <w:p w:rsidR="00082907" w:rsidRPr="000A68E8" w:rsidRDefault="00082907"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Conforme a registro</w:t>
            </w:r>
          </w:p>
        </w:tc>
      </w:tr>
      <w:tr w:rsidR="000A68E8" w:rsidRPr="000A68E8" w:rsidTr="00B65C37">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0A68E8" w:rsidRDefault="00082907"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Minuto</w:t>
            </w:r>
            <w:r w:rsidR="00155E09" w:rsidRPr="000A68E8">
              <w:rPr>
                <w:rFonts w:ascii="ITC Avant Garde" w:eastAsia="Times New Roman" w:hAnsi="ITC Avant Garde" w:cs="Times New Roman"/>
                <w:b w:val="0"/>
                <w:color w:val="auto"/>
              </w:rPr>
              <w:t xml:space="preserve"> 900 (1)</w:t>
            </w:r>
          </w:p>
        </w:tc>
        <w:tc>
          <w:tcPr>
            <w:tcW w:w="1949" w:type="dxa"/>
            <w:hideMark/>
          </w:tcPr>
          <w:p w:rsidR="00155E09" w:rsidRPr="000A68E8" w:rsidRDefault="00155E09"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auto"/>
              </w:rPr>
            </w:pPr>
            <w:r w:rsidRPr="000A68E8">
              <w:rPr>
                <w:rFonts w:ascii="ITC Avant Garde" w:eastAsia="Times New Roman" w:hAnsi="ITC Avant Garde" w:cs="Times New Roman"/>
                <w:bCs/>
                <w:color w:val="auto"/>
              </w:rPr>
              <w:t>Conforme a registro</w:t>
            </w:r>
          </w:p>
        </w:tc>
      </w:tr>
      <w:tr w:rsidR="000A68E8" w:rsidRPr="000A68E8" w:rsidTr="00B65C37">
        <w:trPr>
          <w:trHeight w:val="498"/>
        </w:trPr>
        <w:tc>
          <w:tcPr>
            <w:cnfStyle w:val="001000000000" w:firstRow="0" w:lastRow="0" w:firstColumn="1" w:lastColumn="0" w:oddVBand="0" w:evenVBand="0" w:oddHBand="0" w:evenHBand="0" w:firstRowFirstColumn="0" w:firstRowLastColumn="0" w:lastRowFirstColumn="0" w:lastRowLastColumn="0"/>
            <w:tcW w:w="8836" w:type="dxa"/>
            <w:gridSpan w:val="2"/>
            <w:hideMark/>
          </w:tcPr>
          <w:p w:rsidR="00155E09" w:rsidRPr="000A68E8" w:rsidRDefault="00155E09" w:rsidP="000A68E8">
            <w:pPr>
              <w:rPr>
                <w:rFonts w:ascii="ITC Avant Garde" w:eastAsia="Times New Roman" w:hAnsi="ITC Avant Garde" w:cs="Times New Roman"/>
                <w:color w:val="auto"/>
              </w:rPr>
            </w:pPr>
            <w:r w:rsidRPr="000A68E8">
              <w:rPr>
                <w:rFonts w:ascii="ITC Avant Garde" w:eastAsia="Times New Roman" w:hAnsi="ITC Avant Garde" w:cs="Times New Roman"/>
                <w:color w:val="auto"/>
              </w:rPr>
              <w:t xml:space="preserve">Nota: (*) Excluye Cuba, Hawái, islas de África y Oceanía </w:t>
            </w:r>
          </w:p>
        </w:tc>
      </w:tr>
    </w:tbl>
    <w:p w:rsidR="00155E09" w:rsidRPr="000A68E8" w:rsidRDefault="00155E09" w:rsidP="000A68E8">
      <w:pPr>
        <w:spacing w:after="0" w:line="360" w:lineRule="auto"/>
        <w:jc w:val="both"/>
        <w:rPr>
          <w:rFonts w:ascii="ITC Avant Garde" w:hAnsi="ITC Avant Garde"/>
          <w:b/>
          <w:i/>
          <w:sz w:val="20"/>
          <w:szCs w:val="20"/>
        </w:rPr>
      </w:pPr>
    </w:p>
    <w:p w:rsidR="00082907" w:rsidRPr="000A68E8" w:rsidRDefault="00082907" w:rsidP="000A68E8">
      <w:pPr>
        <w:spacing w:after="0" w:line="360" w:lineRule="auto"/>
        <w:jc w:val="both"/>
        <w:rPr>
          <w:rFonts w:ascii="ITC Avant Garde" w:hAnsi="ITC Avant Garde"/>
          <w:sz w:val="20"/>
          <w:szCs w:val="20"/>
        </w:rPr>
      </w:pPr>
      <w:r w:rsidRPr="000A68E8">
        <w:rPr>
          <w:rFonts w:ascii="ITC Avant Garde" w:hAnsi="ITC Avant Garde"/>
          <w:sz w:val="20"/>
          <w:szCs w:val="20"/>
        </w:rPr>
        <w:t>Las siguientes contraprestaciones aplicarán por cada línea contratada por el CS en caso de que se incurra en cualquiera de los siguientes eventos descritos a continuación:</w:t>
      </w:r>
    </w:p>
    <w:tbl>
      <w:tblPr>
        <w:tblStyle w:val="Cuadrculamedia2-nfasis1"/>
        <w:tblW w:w="8836" w:type="dxa"/>
        <w:tblInd w:w="10" w:type="dxa"/>
        <w:tblLook w:val="04A0" w:firstRow="1" w:lastRow="0" w:firstColumn="1" w:lastColumn="0" w:noHBand="0" w:noVBand="1"/>
        <w:tblCaption w:val="Tabla"/>
        <w:tblDescription w:val="Planes y paquetes adicionales asociados al SRLT"/>
      </w:tblPr>
      <w:tblGrid>
        <w:gridCol w:w="6736"/>
        <w:gridCol w:w="2100"/>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676"/>
          <w:tblHeader/>
        </w:trPr>
        <w:tc>
          <w:tcPr>
            <w:cnfStyle w:val="001000000100" w:firstRow="0" w:lastRow="0" w:firstColumn="1" w:lastColumn="0" w:oddVBand="0" w:evenVBand="0" w:oddHBand="0" w:evenHBand="0" w:firstRowFirstColumn="1" w:firstRowLastColumn="0" w:lastRowFirstColumn="0" w:lastRowLastColumn="0"/>
            <w:tcW w:w="6887" w:type="dxa"/>
            <w:vAlign w:val="center"/>
          </w:tcPr>
          <w:p w:rsidR="00155E09" w:rsidRPr="000A68E8" w:rsidRDefault="00155E09" w:rsidP="000A68E8">
            <w:pPr>
              <w:jc w:val="center"/>
              <w:rPr>
                <w:rFonts w:ascii="ITC Avant Garde" w:eastAsia="Times New Roman" w:hAnsi="ITC Avant Garde" w:cs="Times New Roman"/>
                <w:bCs w:val="0"/>
                <w:color w:val="auto"/>
              </w:rPr>
            </w:pPr>
            <w:r w:rsidRPr="000A68E8">
              <w:rPr>
                <w:rFonts w:ascii="ITC Avant Garde" w:eastAsia="Times New Roman" w:hAnsi="ITC Avant Garde" w:cs="Times New Roman"/>
                <w:bCs w:val="0"/>
                <w:color w:val="auto"/>
              </w:rPr>
              <w:t>Concepto</w:t>
            </w:r>
          </w:p>
        </w:tc>
        <w:tc>
          <w:tcPr>
            <w:tcW w:w="1949" w:type="dxa"/>
            <w:vAlign w:val="center"/>
          </w:tcPr>
          <w:p w:rsidR="00155E09" w:rsidRPr="000A68E8" w:rsidRDefault="00155E09"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auto"/>
              </w:rPr>
            </w:pPr>
            <w:r w:rsidRPr="000A68E8">
              <w:rPr>
                <w:rFonts w:ascii="ITC Avant Garde" w:eastAsia="Times New Roman" w:hAnsi="ITC Avant Garde" w:cs="Times New Roman"/>
                <w:bCs w:val="0"/>
                <w:color w:val="auto"/>
              </w:rPr>
              <w:t>Contraprestación</w:t>
            </w:r>
          </w:p>
          <w:p w:rsidR="00155E09" w:rsidRPr="000A68E8" w:rsidRDefault="00155E09"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 w:val="0"/>
                <w:bCs w:val="0"/>
                <w:color w:val="auto"/>
              </w:rPr>
            </w:pPr>
            <w:r w:rsidRPr="000A68E8">
              <w:rPr>
                <w:rFonts w:ascii="ITC Avant Garde" w:eastAsia="Times New Roman" w:hAnsi="ITC Avant Garde" w:cs="Times New Roman"/>
                <w:bCs w:val="0"/>
                <w:color w:val="auto"/>
              </w:rPr>
              <w:t xml:space="preserve">(por </w:t>
            </w:r>
            <w:r w:rsidR="00082907" w:rsidRPr="000A68E8">
              <w:rPr>
                <w:rFonts w:ascii="ITC Avant Garde" w:eastAsia="Times New Roman" w:hAnsi="ITC Avant Garde" w:cs="Times New Roman"/>
                <w:bCs w:val="0"/>
                <w:color w:val="auto"/>
              </w:rPr>
              <w:t>evento</w:t>
            </w:r>
            <w:r w:rsidRPr="000A68E8">
              <w:rPr>
                <w:rFonts w:ascii="ITC Avant Garde" w:eastAsia="Times New Roman" w:hAnsi="ITC Avant Garde" w:cs="Times New Roman"/>
                <w:bCs w:val="0"/>
                <w:color w:val="auto"/>
              </w:rPr>
              <w:t>)</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Larga Distancia Internacional (Canadá)</w:t>
            </w:r>
          </w:p>
        </w:tc>
        <w:tc>
          <w:tcPr>
            <w:tcW w:w="1949" w:type="dxa"/>
          </w:tcPr>
          <w:p w:rsidR="00155E09" w:rsidRPr="000A68E8" w:rsidRDefault="00261FD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sz w:val="24"/>
              </w:rPr>
              <w:t>$</w:t>
            </w:r>
            <w:r w:rsidR="000E24A2" w:rsidRPr="000A68E8">
              <w:rPr>
                <w:rFonts w:ascii="ITC Avant Garde" w:hAnsi="ITC Avant Garde" w:cs="Arial"/>
                <w:color w:val="auto"/>
                <w:sz w:val="20"/>
                <w:szCs w:val="18"/>
              </w:rPr>
              <w:t>6.9687</w:t>
            </w:r>
          </w:p>
        </w:tc>
      </w:tr>
      <w:tr w:rsidR="000A68E8" w:rsidRPr="000A68E8" w:rsidTr="00536F3C">
        <w:trPr>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Larga Distancia Internacional a EUA (Banda Norte)</w:t>
            </w:r>
          </w:p>
        </w:tc>
        <w:tc>
          <w:tcPr>
            <w:tcW w:w="1949" w:type="dxa"/>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5.1267</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Larga Distancia Internacional a EUA (Banda Sur)</w:t>
            </w:r>
          </w:p>
        </w:tc>
        <w:tc>
          <w:tcPr>
            <w:tcW w:w="1949" w:type="dxa"/>
          </w:tcPr>
          <w:p w:rsidR="00155E09" w:rsidRPr="000A68E8" w:rsidRDefault="00261FD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6.1697</w:t>
            </w:r>
          </w:p>
        </w:tc>
      </w:tr>
      <w:tr w:rsidR="000A68E8" w:rsidRPr="000A68E8" w:rsidTr="00536F3C">
        <w:trPr>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Larga Distancia Mundial Centroamérica</w:t>
            </w:r>
          </w:p>
        </w:tc>
        <w:tc>
          <w:tcPr>
            <w:tcW w:w="1949" w:type="dxa"/>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4.6532</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Larga Distancia Mundial Europa</w:t>
            </w:r>
          </w:p>
        </w:tc>
        <w:tc>
          <w:tcPr>
            <w:tcW w:w="1949" w:type="dxa"/>
          </w:tcPr>
          <w:p w:rsidR="00155E09" w:rsidRPr="000A68E8" w:rsidRDefault="00261FD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9.6837</w:t>
            </w:r>
          </w:p>
        </w:tc>
      </w:tr>
      <w:tr w:rsidR="000A68E8" w:rsidRPr="000A68E8" w:rsidTr="00536F3C">
        <w:trPr>
          <w:trHeight w:val="264"/>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lastRenderedPageBreak/>
              <w:t>Larga Distancia Mundial Resto del Mundo</w:t>
            </w:r>
          </w:p>
        </w:tc>
        <w:tc>
          <w:tcPr>
            <w:tcW w:w="1949" w:type="dxa"/>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10.9709</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Larga Distancia Mundial Sudamérica</w:t>
            </w:r>
          </w:p>
        </w:tc>
        <w:tc>
          <w:tcPr>
            <w:tcW w:w="1949" w:type="dxa"/>
          </w:tcPr>
          <w:p w:rsidR="00155E09" w:rsidRPr="000A68E8" w:rsidRDefault="00261FD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10.0906</w:t>
            </w:r>
          </w:p>
        </w:tc>
      </w:tr>
      <w:tr w:rsidR="000A68E8" w:rsidRPr="000A68E8" w:rsidTr="00536F3C">
        <w:trPr>
          <w:trHeight w:val="279"/>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Larga Distancia Internacional a EUA (Frontera)</w:t>
            </w:r>
          </w:p>
        </w:tc>
        <w:tc>
          <w:tcPr>
            <w:tcW w:w="1949" w:type="dxa"/>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1.4796</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 Banda Norte)</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0.1036</w:t>
            </w:r>
          </w:p>
        </w:tc>
      </w:tr>
      <w:tr w:rsidR="000A68E8" w:rsidRPr="000A68E8" w:rsidTr="00536F3C">
        <w:trPr>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 Banda Sur)</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0.1184</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 EQLLP 044)</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0.0092</w:t>
            </w:r>
          </w:p>
        </w:tc>
      </w:tr>
      <w:tr w:rsidR="000A68E8" w:rsidRPr="000A68E8" w:rsidTr="00536F3C">
        <w:trPr>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 EQLLP 045)</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0.0240</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 Frontera)</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0.0296</w:t>
            </w:r>
          </w:p>
        </w:tc>
      </w:tr>
      <w:tr w:rsidR="000A68E8" w:rsidRPr="000A68E8" w:rsidTr="00536F3C">
        <w:trPr>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 Larga Distancia Nacional)</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0.0296</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 Resto del Mundo)</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0.1997</w:t>
            </w:r>
          </w:p>
        </w:tc>
      </w:tr>
      <w:tr w:rsidR="000A68E8" w:rsidRPr="000A68E8" w:rsidTr="00536F3C">
        <w:trPr>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(Canadá)</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0.1332</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(Centroamérica)</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0.0888</w:t>
            </w:r>
          </w:p>
        </w:tc>
      </w:tr>
      <w:tr w:rsidR="000A68E8" w:rsidRPr="000A68E8" w:rsidTr="00536F3C">
        <w:trPr>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(Europa)</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0.1775</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(Sudamérica)</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0.1849</w:t>
            </w:r>
          </w:p>
        </w:tc>
      </w:tr>
      <w:tr w:rsidR="000A68E8" w:rsidRPr="000A68E8" w:rsidTr="00536F3C">
        <w:trPr>
          <w:trHeight w:val="275"/>
        </w:trPr>
        <w:tc>
          <w:tcPr>
            <w:cnfStyle w:val="001000000000" w:firstRow="0" w:lastRow="0" w:firstColumn="1" w:lastColumn="0" w:oddVBand="0" w:evenVBand="0" w:oddHBand="0" w:evenHBand="0" w:firstRowFirstColumn="0" w:firstRowLastColumn="0" w:lastRowFirstColumn="0" w:lastRowLastColumn="0"/>
            <w:tcW w:w="6887" w:type="dxa"/>
            <w:vAlign w:val="center"/>
          </w:tcPr>
          <w:p w:rsidR="00155E09" w:rsidRPr="000A68E8" w:rsidRDefault="00155E09" w:rsidP="000A68E8">
            <w:pPr>
              <w:rPr>
                <w:rFonts w:ascii="ITC Avant Garde" w:eastAsia="Times New Roman" w:hAnsi="ITC Avant Garde" w:cs="Times New Roman"/>
                <w:b w:val="0"/>
                <w:color w:val="auto"/>
              </w:rPr>
            </w:pPr>
            <w:r w:rsidRPr="000A68E8">
              <w:rPr>
                <w:rFonts w:ascii="ITC Avant Garde" w:eastAsia="Times New Roman" w:hAnsi="ITC Avant Garde" w:cs="Times New Roman"/>
                <w:b w:val="0"/>
                <w:color w:val="auto"/>
              </w:rPr>
              <w:t>Plan por segundo Ciudades Vecinas</w:t>
            </w:r>
            <w:r w:rsidRPr="000A68E8">
              <w:rPr>
                <w:rFonts w:ascii="ITC Avant Garde" w:eastAsia="Times New Roman" w:hAnsi="ITC Avant Garde" w:cs="Times New Roman"/>
                <w:color w:val="auto"/>
              </w:rPr>
              <w:t>*</w:t>
            </w:r>
          </w:p>
        </w:tc>
        <w:tc>
          <w:tcPr>
            <w:tcW w:w="1949" w:type="dxa"/>
          </w:tcPr>
          <w:p w:rsidR="00155E09"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rPr>
              <w:t>$</w:t>
            </w:r>
            <w:r w:rsidR="000E24A2" w:rsidRPr="000A68E8">
              <w:rPr>
                <w:rFonts w:ascii="ITC Avant Garde" w:hAnsi="ITC Avant Garde" w:cs="Arial"/>
                <w:color w:val="auto"/>
                <w:szCs w:val="18"/>
              </w:rPr>
              <w:t>0.0074</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36" w:type="dxa"/>
            <w:gridSpan w:val="2"/>
          </w:tcPr>
          <w:p w:rsidR="00155E09" w:rsidRPr="000A68E8" w:rsidRDefault="00155E09" w:rsidP="000A68E8">
            <w:pPr>
              <w:spacing w:line="360" w:lineRule="auto"/>
              <w:ind w:left="708" w:hanging="708"/>
              <w:jc w:val="both"/>
              <w:rPr>
                <w:rFonts w:ascii="ITC Avant Garde" w:hAnsi="ITC Avant Garde"/>
                <w:b w:val="0"/>
                <w:color w:val="auto"/>
                <w:sz w:val="20"/>
                <w:szCs w:val="20"/>
              </w:rPr>
            </w:pPr>
            <w:r w:rsidRPr="000A68E8">
              <w:rPr>
                <w:rFonts w:ascii="ITC Avant Garde" w:hAnsi="ITC Avant Garde"/>
                <w:color w:val="auto"/>
                <w:sz w:val="20"/>
                <w:szCs w:val="20"/>
              </w:rPr>
              <w:t>*Nota:</w:t>
            </w:r>
            <w:r w:rsidRPr="000A68E8">
              <w:rPr>
                <w:rFonts w:ascii="ITC Avant Garde" w:hAnsi="ITC Avant Garde"/>
                <w:b w:val="0"/>
                <w:color w:val="auto"/>
                <w:sz w:val="20"/>
                <w:szCs w:val="20"/>
              </w:rPr>
              <w:t xml:space="preserve"> Cobro por segundo</w:t>
            </w:r>
          </w:p>
          <w:p w:rsidR="00155E09" w:rsidRPr="000A68E8" w:rsidRDefault="00155E09" w:rsidP="000A68E8">
            <w:pPr>
              <w:rPr>
                <w:rFonts w:ascii="ITC Avant Garde" w:eastAsia="Times New Roman" w:hAnsi="ITC Avant Garde" w:cs="Times New Roman"/>
                <w:color w:val="auto"/>
              </w:rPr>
            </w:pPr>
          </w:p>
        </w:tc>
      </w:tr>
    </w:tbl>
    <w:p w:rsidR="00313354" w:rsidRPr="000A68E8" w:rsidRDefault="00313354" w:rsidP="000A68E8">
      <w:pPr>
        <w:spacing w:after="0" w:line="360" w:lineRule="auto"/>
        <w:jc w:val="both"/>
        <w:rPr>
          <w:rFonts w:ascii="ITC Avant Garde" w:hAnsi="ITC Avant Garde"/>
          <w:b/>
        </w:rPr>
      </w:pPr>
    </w:p>
    <w:p w:rsidR="00155E09" w:rsidRPr="000A68E8" w:rsidRDefault="00155E09" w:rsidP="000A68E8">
      <w:pPr>
        <w:spacing w:after="0" w:line="360" w:lineRule="auto"/>
        <w:jc w:val="both"/>
        <w:rPr>
          <w:rFonts w:ascii="ITC Avant Garde" w:hAnsi="ITC Avant Garde"/>
          <w:b/>
        </w:rPr>
      </w:pPr>
    </w:p>
    <w:tbl>
      <w:tblPr>
        <w:tblStyle w:val="Cuadrculamedia2-nfasis1"/>
        <w:tblW w:w="8836" w:type="dxa"/>
        <w:tblInd w:w="10" w:type="dxa"/>
        <w:tblLook w:val="04A0" w:firstRow="1" w:lastRow="0" w:firstColumn="1" w:lastColumn="0" w:noHBand="0" w:noVBand="1"/>
        <w:tblCaption w:val="Tabla"/>
        <w:tblDescription w:val="Planes y paquetes adicionales asociados al SRLT, por usuario"/>
      </w:tblPr>
      <w:tblGrid>
        <w:gridCol w:w="6736"/>
        <w:gridCol w:w="2100"/>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676"/>
          <w:tblHeader/>
        </w:trPr>
        <w:tc>
          <w:tcPr>
            <w:cnfStyle w:val="001000000100" w:firstRow="0" w:lastRow="0" w:firstColumn="1" w:lastColumn="0" w:oddVBand="0" w:evenVBand="0" w:oddHBand="0" w:evenHBand="0" w:firstRowFirstColumn="1" w:firstRowLastColumn="0" w:lastRowFirstColumn="0" w:lastRowLastColumn="0"/>
            <w:tcW w:w="6887" w:type="dxa"/>
            <w:vAlign w:val="center"/>
          </w:tcPr>
          <w:p w:rsidR="00155E09" w:rsidRPr="000A68E8" w:rsidRDefault="00155E09" w:rsidP="000A68E8">
            <w:pPr>
              <w:jc w:val="center"/>
              <w:rPr>
                <w:rFonts w:ascii="ITC Avant Garde" w:eastAsia="Times New Roman" w:hAnsi="ITC Avant Garde" w:cs="Times New Roman"/>
                <w:bCs w:val="0"/>
                <w:color w:val="auto"/>
              </w:rPr>
            </w:pPr>
            <w:r w:rsidRPr="000A68E8">
              <w:rPr>
                <w:rFonts w:ascii="ITC Avant Garde" w:eastAsia="Times New Roman" w:hAnsi="ITC Avant Garde" w:cs="Times New Roman"/>
                <w:bCs w:val="0"/>
                <w:color w:val="auto"/>
              </w:rPr>
              <w:t>Concepto</w:t>
            </w:r>
          </w:p>
        </w:tc>
        <w:tc>
          <w:tcPr>
            <w:tcW w:w="1949" w:type="dxa"/>
            <w:vAlign w:val="center"/>
          </w:tcPr>
          <w:p w:rsidR="00155E09" w:rsidRPr="000A68E8" w:rsidRDefault="00155E09"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auto"/>
              </w:rPr>
            </w:pPr>
            <w:r w:rsidRPr="000A68E8">
              <w:rPr>
                <w:rFonts w:ascii="ITC Avant Garde" w:eastAsia="Times New Roman" w:hAnsi="ITC Avant Garde" w:cs="Times New Roman"/>
                <w:bCs w:val="0"/>
                <w:color w:val="auto"/>
              </w:rPr>
              <w:t>Contraprestación</w:t>
            </w:r>
          </w:p>
          <w:p w:rsidR="00155E09" w:rsidRPr="000A68E8" w:rsidRDefault="00155E09"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 w:val="0"/>
                <w:bCs w:val="0"/>
                <w:color w:val="auto"/>
              </w:rPr>
            </w:pPr>
            <w:r w:rsidRPr="000A68E8">
              <w:rPr>
                <w:rFonts w:ascii="ITC Avant Garde" w:eastAsia="Times New Roman" w:hAnsi="ITC Avant Garde" w:cs="Times New Roman"/>
                <w:bCs w:val="0"/>
                <w:color w:val="auto"/>
              </w:rPr>
              <w:t>(por usuario)</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Lada 100 Frontera</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73.9778</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Lada 100 Internacional (100 min)</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110.8335</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Lada 100 Internacional (50 min)</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73.9778</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Lada Frontera Hogar con Lada Ahorro (Banda Norte)</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3.4178</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Lada Frontera Hogar con Lada Ahorro (Frontera)</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0.8433</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Lada Frontera Hogar con Tarifa Única (Banda Norte)</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2.2193</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Lada Frontera Hogar con Tarifa Única (Frontera)</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1.1097</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Lada Frontera Negocios (Banda Norte)</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1.4796</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Lada Frontera Negocios (Frontera)</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0.7398</w:t>
            </w:r>
          </w:p>
        </w:tc>
      </w:tr>
      <w:tr w:rsidR="000A68E8" w:rsidRPr="000A68E8" w:rsidTr="00974944">
        <w:trPr>
          <w:trHeight w:val="264"/>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Lada Global</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369.8889</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Números Favoritos (Activación)</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11.0967</w:t>
            </w:r>
          </w:p>
        </w:tc>
      </w:tr>
      <w:tr w:rsidR="000A68E8" w:rsidRPr="000A68E8" w:rsidTr="00974944">
        <w:trPr>
          <w:trHeight w:val="279"/>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Números Favoritos (renta Mensual)</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11.0967</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Plan 100 por 100 de Servicio Medido Local</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64.3311</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Plan 200 Minutos Lada Mundial</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185.1294</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Plan de Descuento Certeza Corporativo</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0.0000</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Plan Lada Mundial 50 Minutos</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73.6819</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lastRenderedPageBreak/>
              <w:t>Plan Lada Nacional sin Límite</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0.0000</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Plan LDI 50</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36.9889</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Plan Local 100 X 70</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43.3362</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Plan Local 50</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30.3383</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 xml:space="preserve">Plan Local Sin Límites </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92.8717</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Plan Negocio 100</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61.9194</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Servicio desbloqueo a EQLLP (Desactivación)</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36.9889</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Tarifa Única (Banda Norte a EUA)</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3.3808</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Tarifa Única (Banda Sur a EUA)</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3.3808</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Tarifa Única (Canadá)</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4.2241</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Tarifa Única (Centroamérica)</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5.9182</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Tarifa Única (Europa)</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6.6580</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Tarifa Única (Frontera EUA)</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1.0949</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Tarifa Única (Resto del Mundo)</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7.3978</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eastAsia="Times New Roman" w:hAnsi="ITC Avant Garde" w:cs="Times New Roman"/>
                <w:b w:val="0"/>
                <w:color w:val="auto"/>
              </w:rPr>
            </w:pPr>
            <w:r w:rsidRPr="000A68E8">
              <w:rPr>
                <w:rFonts w:ascii="ITC Avant Garde" w:hAnsi="ITC Avant Garde"/>
                <w:b w:val="0"/>
                <w:color w:val="auto"/>
              </w:rPr>
              <w:t>Tarifa Única (Sudamérica)</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2.9591</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hAnsi="ITC Avant Garde"/>
                <w:b w:val="0"/>
                <w:color w:val="auto"/>
              </w:rPr>
            </w:pPr>
            <w:r w:rsidRPr="000A68E8">
              <w:rPr>
                <w:rFonts w:ascii="ITC Avant Garde" w:hAnsi="ITC Avant Garde"/>
                <w:b w:val="0"/>
                <w:color w:val="auto"/>
              </w:rPr>
              <w:t>Infinitum Pack (100 x 100 Llamadas de Servicio Medido)</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73.9778</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hAnsi="ITC Avant Garde"/>
                <w:b w:val="0"/>
                <w:color w:val="auto"/>
              </w:rPr>
            </w:pPr>
            <w:r w:rsidRPr="000A68E8">
              <w:rPr>
                <w:rFonts w:ascii="ITC Avant Garde" w:hAnsi="ITC Avant Garde"/>
                <w:b w:val="0"/>
                <w:color w:val="auto"/>
              </w:rPr>
              <w:t>Infinitum Pack (Lada Internacional 100 x 150)</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110.9667</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hAnsi="ITC Avant Garde"/>
                <w:b w:val="0"/>
                <w:color w:val="auto"/>
              </w:rPr>
            </w:pPr>
            <w:r w:rsidRPr="000A68E8">
              <w:rPr>
                <w:rFonts w:ascii="ITC Avant Garde" w:hAnsi="ITC Avant Garde"/>
                <w:b w:val="0"/>
                <w:color w:val="auto"/>
              </w:rPr>
              <w:t>Infinitum Pack (Lada Mundial)</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221.9333</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hAnsi="ITC Avant Garde"/>
                <w:b w:val="0"/>
                <w:color w:val="auto"/>
              </w:rPr>
            </w:pPr>
            <w:r w:rsidRPr="000A68E8">
              <w:rPr>
                <w:rFonts w:ascii="ITC Avant Garde" w:hAnsi="ITC Avant Garde"/>
                <w:b w:val="0"/>
                <w:color w:val="auto"/>
              </w:rPr>
              <w:t>Minutos Flex Negocio 200</w:t>
            </w:r>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147.9556</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hAnsi="ITC Avant Garde"/>
                <w:b w:val="0"/>
                <w:color w:val="auto"/>
              </w:rPr>
            </w:pPr>
            <w:r w:rsidRPr="000A68E8">
              <w:rPr>
                <w:rFonts w:ascii="ITC Avant Garde" w:hAnsi="ITC Avant Garde"/>
                <w:b w:val="0"/>
                <w:color w:val="auto"/>
              </w:rPr>
              <w:t>Minutos Flex Negocio 500</w:t>
            </w:r>
          </w:p>
        </w:tc>
        <w:tc>
          <w:tcPr>
            <w:tcW w:w="1949" w:type="dxa"/>
          </w:tcPr>
          <w:p w:rsidR="00FE48B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369.8889</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FE48B2" w:rsidRPr="000A68E8" w:rsidRDefault="00FE48B2" w:rsidP="000A68E8">
            <w:pPr>
              <w:rPr>
                <w:rFonts w:ascii="ITC Avant Garde" w:hAnsi="ITC Avant Garde"/>
                <w:b w:val="0"/>
                <w:color w:val="auto"/>
              </w:rPr>
            </w:pPr>
            <w:r w:rsidRPr="000A68E8">
              <w:rPr>
                <w:rFonts w:ascii="ITC Avant Garde" w:hAnsi="ITC Avant Garde"/>
                <w:b w:val="0"/>
                <w:color w:val="auto"/>
              </w:rPr>
              <w:t xml:space="preserve">Red </w:t>
            </w:r>
            <w:proofErr w:type="spellStart"/>
            <w:r w:rsidRPr="000A68E8">
              <w:rPr>
                <w:rFonts w:ascii="ITC Avant Garde" w:hAnsi="ITC Avant Garde"/>
                <w:b w:val="0"/>
                <w:color w:val="auto"/>
              </w:rPr>
              <w:t>Multilinea</w:t>
            </w:r>
            <w:proofErr w:type="spellEnd"/>
          </w:p>
        </w:tc>
        <w:tc>
          <w:tcPr>
            <w:tcW w:w="1949" w:type="dxa"/>
          </w:tcPr>
          <w:p w:rsidR="00FE48B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51455" w:rsidRPr="000A68E8">
              <w:rPr>
                <w:rFonts w:ascii="ITC Avant Garde" w:hAnsi="ITC Avant Garde" w:cs="Arial"/>
                <w:color w:val="auto"/>
                <w:sz w:val="18"/>
                <w:szCs w:val="18"/>
              </w:rPr>
              <w:t>110.2269</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974944" w:rsidRPr="000A68E8" w:rsidRDefault="00974944" w:rsidP="000A68E8">
            <w:pPr>
              <w:rPr>
                <w:rFonts w:ascii="ITC Avant Garde" w:hAnsi="ITC Avant Garde"/>
                <w:b w:val="0"/>
                <w:color w:val="auto"/>
              </w:rPr>
            </w:pPr>
            <w:r w:rsidRPr="000A68E8">
              <w:rPr>
                <w:rFonts w:ascii="ITC Avant Garde" w:eastAsia="Times New Roman" w:hAnsi="ITC Avant Garde" w:cs="Times New Roman"/>
                <w:b w:val="0"/>
                <w:color w:val="auto"/>
              </w:rPr>
              <w:t>Tarifa por Activación por Servicio Digital o en Paquete</w:t>
            </w:r>
          </w:p>
        </w:tc>
        <w:tc>
          <w:tcPr>
            <w:tcW w:w="1949" w:type="dxa"/>
            <w:vAlign w:val="center"/>
          </w:tcPr>
          <w:p w:rsidR="00974944" w:rsidRPr="000A68E8" w:rsidRDefault="00261FD1"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51455" w:rsidRPr="000A68E8">
              <w:rPr>
                <w:rFonts w:ascii="ITC Avant Garde" w:hAnsi="ITC Avant Garde" w:cs="Arial"/>
                <w:color w:val="auto"/>
                <w:sz w:val="18"/>
                <w:szCs w:val="18"/>
              </w:rPr>
              <w:t>14.7956</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974944" w:rsidRPr="000A68E8" w:rsidRDefault="00974944" w:rsidP="000A68E8">
            <w:pPr>
              <w:rPr>
                <w:rFonts w:ascii="ITC Avant Garde" w:hAnsi="ITC Avant Garde"/>
                <w:b w:val="0"/>
                <w:color w:val="auto"/>
              </w:rPr>
            </w:pPr>
            <w:r w:rsidRPr="000A68E8">
              <w:rPr>
                <w:rFonts w:ascii="ITC Avant Garde" w:hAnsi="ITC Avant Garde"/>
                <w:b w:val="0"/>
                <w:color w:val="auto"/>
              </w:rPr>
              <w:t>Renta Mensual por Servicio Digital (</w:t>
            </w:r>
            <w:r w:rsidRPr="000A68E8">
              <w:rPr>
                <w:rFonts w:ascii="ITC Avant Garde" w:eastAsia="Times New Roman" w:hAnsi="ITC Avant Garde" w:cs="Times New Roman"/>
                <w:b w:val="0"/>
                <w:color w:val="auto"/>
              </w:rPr>
              <w:t>Buzón de voz Premium, Identificador de llamada, Tres a la vez, Llamada en espera, Sígueme, Bloqueo de llamadas)</w:t>
            </w:r>
          </w:p>
        </w:tc>
        <w:tc>
          <w:tcPr>
            <w:tcW w:w="1949" w:type="dxa"/>
            <w:vAlign w:val="center"/>
          </w:tcPr>
          <w:p w:rsidR="00974944"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18.4944</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974944" w:rsidRPr="000A68E8" w:rsidRDefault="00974944" w:rsidP="000A68E8">
            <w:pPr>
              <w:rPr>
                <w:rFonts w:ascii="ITC Avant Garde" w:hAnsi="ITC Avant Garde"/>
                <w:b w:val="0"/>
                <w:color w:val="auto"/>
              </w:rPr>
            </w:pPr>
            <w:r w:rsidRPr="000A68E8">
              <w:rPr>
                <w:rFonts w:ascii="ITC Avant Garde" w:hAnsi="ITC Avant Garde"/>
                <w:b w:val="0"/>
                <w:color w:val="auto"/>
              </w:rPr>
              <w:t>Renta Mensual por 3 Servicios Digitales</w:t>
            </w:r>
          </w:p>
        </w:tc>
        <w:tc>
          <w:tcPr>
            <w:tcW w:w="1949" w:type="dxa"/>
            <w:vAlign w:val="center"/>
          </w:tcPr>
          <w:p w:rsidR="00974944" w:rsidRPr="000A68E8" w:rsidRDefault="008748EC"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hAnsi="ITC Avant Garde" w:cs="Arial"/>
                <w:color w:val="auto"/>
                <w:sz w:val="18"/>
                <w:szCs w:val="18"/>
              </w:rPr>
              <w:t>$36.9889</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887" w:type="dxa"/>
          </w:tcPr>
          <w:p w:rsidR="00974944" w:rsidRPr="000A68E8" w:rsidRDefault="00974944" w:rsidP="000A68E8">
            <w:pPr>
              <w:rPr>
                <w:rFonts w:ascii="ITC Avant Garde" w:hAnsi="ITC Avant Garde"/>
                <w:b w:val="0"/>
                <w:color w:val="auto"/>
              </w:rPr>
            </w:pPr>
            <w:r w:rsidRPr="000A68E8">
              <w:rPr>
                <w:rFonts w:ascii="ITC Avant Garde" w:hAnsi="ITC Avant Garde"/>
                <w:b w:val="0"/>
                <w:color w:val="auto"/>
              </w:rPr>
              <w:t>Renta Mensual por 4 Servicios Digitales</w:t>
            </w:r>
          </w:p>
        </w:tc>
        <w:tc>
          <w:tcPr>
            <w:tcW w:w="1949" w:type="dxa"/>
            <w:vAlign w:val="center"/>
          </w:tcPr>
          <w:p w:rsidR="00974944"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48.0856</w:t>
            </w:r>
          </w:p>
        </w:tc>
      </w:tr>
      <w:tr w:rsidR="000A68E8" w:rsidRPr="000A68E8" w:rsidTr="00974944">
        <w:trPr>
          <w:trHeight w:val="275"/>
        </w:trPr>
        <w:tc>
          <w:tcPr>
            <w:cnfStyle w:val="001000000000" w:firstRow="0" w:lastRow="0" w:firstColumn="1" w:lastColumn="0" w:oddVBand="0" w:evenVBand="0" w:oddHBand="0" w:evenHBand="0" w:firstRowFirstColumn="0" w:firstRowLastColumn="0" w:lastRowFirstColumn="0" w:lastRowLastColumn="0"/>
            <w:tcW w:w="6887" w:type="dxa"/>
          </w:tcPr>
          <w:p w:rsidR="00974944" w:rsidRPr="000A68E8" w:rsidRDefault="00974944" w:rsidP="000A68E8">
            <w:pPr>
              <w:rPr>
                <w:rFonts w:ascii="ITC Avant Garde" w:hAnsi="ITC Avant Garde"/>
                <w:b w:val="0"/>
                <w:color w:val="auto"/>
              </w:rPr>
            </w:pPr>
            <w:r w:rsidRPr="000A68E8">
              <w:rPr>
                <w:rFonts w:ascii="ITC Avant Garde" w:hAnsi="ITC Avant Garde"/>
                <w:b w:val="0"/>
                <w:color w:val="auto"/>
              </w:rPr>
              <w:t>Renta Mensual por 5 Servicios Digitales</w:t>
            </w:r>
          </w:p>
        </w:tc>
        <w:tc>
          <w:tcPr>
            <w:tcW w:w="1949" w:type="dxa"/>
            <w:vAlign w:val="center"/>
          </w:tcPr>
          <w:p w:rsidR="00974944"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59.1822</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36" w:type="dxa"/>
            <w:gridSpan w:val="2"/>
          </w:tcPr>
          <w:p w:rsidR="00155E09" w:rsidRPr="000A68E8" w:rsidRDefault="00155E09" w:rsidP="000A68E8">
            <w:pPr>
              <w:spacing w:line="360" w:lineRule="auto"/>
              <w:jc w:val="both"/>
              <w:rPr>
                <w:rFonts w:ascii="ITC Avant Garde" w:eastAsia="Times New Roman" w:hAnsi="ITC Avant Garde" w:cs="Times New Roman"/>
                <w:color w:val="auto"/>
              </w:rPr>
            </w:pPr>
          </w:p>
        </w:tc>
      </w:tr>
    </w:tbl>
    <w:p w:rsidR="009046EB" w:rsidRDefault="009046EB" w:rsidP="000A68E8">
      <w:pPr>
        <w:spacing w:after="0" w:line="360" w:lineRule="auto"/>
        <w:jc w:val="both"/>
        <w:rPr>
          <w:rFonts w:ascii="ITC Avant Garde" w:hAnsi="ITC Avant Garde"/>
          <w:sz w:val="20"/>
          <w:szCs w:val="20"/>
        </w:rPr>
      </w:pPr>
    </w:p>
    <w:p w:rsidR="009046EB" w:rsidRDefault="009046EB" w:rsidP="000A68E8">
      <w:pPr>
        <w:spacing w:after="0" w:line="360" w:lineRule="auto"/>
        <w:jc w:val="both"/>
        <w:rPr>
          <w:rFonts w:ascii="ITC Avant Garde" w:hAnsi="ITC Avant Garde"/>
          <w:sz w:val="20"/>
          <w:szCs w:val="20"/>
        </w:rPr>
      </w:pPr>
    </w:p>
    <w:p w:rsidR="00313354" w:rsidRPr="000A68E8" w:rsidRDefault="00B8165B" w:rsidP="000A68E8">
      <w:pPr>
        <w:spacing w:after="0" w:line="360" w:lineRule="auto"/>
        <w:jc w:val="both"/>
        <w:rPr>
          <w:rFonts w:ascii="ITC Avant Garde" w:hAnsi="ITC Avant Garde"/>
          <w:sz w:val="20"/>
          <w:szCs w:val="20"/>
        </w:rPr>
      </w:pPr>
      <w:r w:rsidRPr="000A68E8">
        <w:rPr>
          <w:rFonts w:ascii="ITC Avant Garde" w:hAnsi="ITC Avant Garde"/>
          <w:sz w:val="20"/>
          <w:szCs w:val="20"/>
        </w:rPr>
        <w:t xml:space="preserve">Para planes y paquetes adicionales asociados a la modalidad SRLT que no se encuentren incluidos en el listado anterior, así como aquellas modificaciones que se registren al conjunto de todos estos, incluyendo los nuevos planes y paquetes registrados a partir de la entrada en vigor de la presente OREDA, la tarifa por cobro recurrente se determinará aplicando el porcentaje de descuento, estimado mediante el modelo de costos evitados </w:t>
      </w:r>
      <w:r w:rsidRPr="000A68E8">
        <w:rPr>
          <w:rFonts w:ascii="ITC Avant Garde" w:hAnsi="ITC Avant Garde"/>
          <w:sz w:val="20"/>
          <w:szCs w:val="20"/>
        </w:rPr>
        <w:lastRenderedPageBreak/>
        <w:t xml:space="preserve">desarrollado por el Instituto y cuyo valor es </w:t>
      </w:r>
      <w:r w:rsidR="00EA7A6B" w:rsidRPr="000A68E8">
        <w:rPr>
          <w:rFonts w:ascii="ITC Avant Garde" w:hAnsi="ITC Avant Garde"/>
          <w:sz w:val="20"/>
          <w:szCs w:val="20"/>
        </w:rPr>
        <w:t>26.0222</w:t>
      </w:r>
      <w:r w:rsidRPr="000A68E8">
        <w:rPr>
          <w:rFonts w:ascii="ITC Avant Garde" w:hAnsi="ITC Avant Garde"/>
          <w:sz w:val="20"/>
          <w:szCs w:val="20"/>
        </w:rPr>
        <w:t>%, sobre la tarifa autorizada, en los mismos términos y condiciones que el AEP ofrece a sus usuarios, incluyendo los términos, descuentos y promociones aplicables.</w:t>
      </w:r>
    </w:p>
    <w:p w:rsidR="00B946A2" w:rsidRDefault="00B946A2" w:rsidP="000A68E8">
      <w:pPr>
        <w:spacing w:after="0" w:line="360" w:lineRule="auto"/>
        <w:jc w:val="both"/>
        <w:rPr>
          <w:rFonts w:ascii="ITC Avant Garde" w:hAnsi="ITC Avant Garde"/>
          <w:b/>
          <w:i/>
          <w:sz w:val="20"/>
          <w:szCs w:val="20"/>
        </w:rPr>
      </w:pPr>
    </w:p>
    <w:p w:rsidR="009046EB" w:rsidRPr="000A68E8" w:rsidRDefault="009046EB" w:rsidP="000A68E8">
      <w:pPr>
        <w:spacing w:after="0" w:line="360" w:lineRule="auto"/>
        <w:jc w:val="both"/>
        <w:rPr>
          <w:rFonts w:ascii="ITC Avant Garde" w:hAnsi="ITC Avant Garde"/>
          <w:b/>
          <w:i/>
          <w:sz w:val="20"/>
          <w:szCs w:val="20"/>
        </w:rPr>
      </w:pPr>
    </w:p>
    <w:p w:rsidR="00CF2E48" w:rsidRPr="000A68E8" w:rsidRDefault="007356C0" w:rsidP="000A68E8">
      <w:pPr>
        <w:spacing w:after="0" w:line="360" w:lineRule="auto"/>
        <w:jc w:val="both"/>
        <w:rPr>
          <w:rFonts w:ascii="ITC Avant Garde" w:hAnsi="ITC Avant Garde"/>
          <w:b/>
          <w:i/>
        </w:rPr>
      </w:pPr>
      <w:r w:rsidRPr="000A68E8">
        <w:rPr>
          <w:rFonts w:ascii="ITC Avant Garde" w:hAnsi="ITC Avant Garde"/>
          <w:b/>
          <w:i/>
        </w:rPr>
        <w:t>-</w:t>
      </w:r>
      <w:r w:rsidR="007B020B" w:rsidRPr="000A68E8">
        <w:rPr>
          <w:rFonts w:ascii="ITC Avant Garde" w:hAnsi="ITC Avant Garde"/>
          <w:b/>
          <w:i/>
        </w:rPr>
        <w:t xml:space="preserve">Servicio de Reventa </w:t>
      </w:r>
      <w:r w:rsidR="00B8165B" w:rsidRPr="000A68E8">
        <w:rPr>
          <w:rFonts w:ascii="ITC Avant Garde" w:hAnsi="ITC Avant Garde"/>
          <w:b/>
          <w:i/>
        </w:rPr>
        <w:t xml:space="preserve">de Internet </w:t>
      </w:r>
      <w:r w:rsidR="007B020B" w:rsidRPr="000A68E8">
        <w:rPr>
          <w:rFonts w:ascii="ITC Avant Garde" w:hAnsi="ITC Avant Garde"/>
          <w:b/>
          <w:i/>
        </w:rPr>
        <w:t xml:space="preserve">(SRI) </w:t>
      </w:r>
    </w:p>
    <w:tbl>
      <w:tblPr>
        <w:tblStyle w:val="Cuadrculamedia2-nfasis1"/>
        <w:tblW w:w="0" w:type="auto"/>
        <w:tblLook w:val="04A0" w:firstRow="1" w:lastRow="0" w:firstColumn="1" w:lastColumn="0" w:noHBand="0" w:noVBand="1"/>
        <w:tblCaption w:val="Tabla"/>
        <w:tblDescription w:val="Servicio de Reventa de Internet (SRI) "/>
      </w:tblPr>
      <w:tblGrid>
        <w:gridCol w:w="6845"/>
        <w:gridCol w:w="1983"/>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F2E48" w:rsidRPr="000A68E8" w:rsidRDefault="00CF2E48"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985" w:type="dxa"/>
          </w:tcPr>
          <w:p w:rsidR="00CF2E48" w:rsidRPr="000A68E8" w:rsidRDefault="00CF2E48"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 Mensual</w:t>
            </w:r>
          </w:p>
          <w:p w:rsidR="00CF2E48" w:rsidRPr="000A68E8" w:rsidRDefault="00CF2E48"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usuario)</w:t>
            </w:r>
          </w:p>
        </w:tc>
      </w:tr>
      <w:tr w:rsidR="000A68E8" w:rsidRPr="000A68E8"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5163A1" w:rsidRPr="000A68E8" w:rsidRDefault="00A24DC2" w:rsidP="000A68E8">
            <w:pPr>
              <w:rPr>
                <w:rFonts w:ascii="ITC Avant Garde" w:hAnsi="ITC Avant Garde"/>
                <w:color w:val="auto"/>
              </w:rPr>
            </w:pPr>
            <w:r w:rsidRPr="000A68E8">
              <w:rPr>
                <w:rFonts w:ascii="ITC Avant Garde" w:hAnsi="ITC Avant Garde"/>
                <w:b w:val="0"/>
                <w:color w:val="auto"/>
              </w:rPr>
              <w:t>Infinitum 10 Mb</w:t>
            </w:r>
            <w:r w:rsidRPr="000A68E8">
              <w:rPr>
                <w:rFonts w:ascii="ITC Avant Garde" w:hAnsi="ITC Avant Garde"/>
                <w:color w:val="auto"/>
              </w:rPr>
              <w:t xml:space="preserve"> </w:t>
            </w:r>
            <w:r w:rsidR="000F5185" w:rsidRPr="000A68E8">
              <w:rPr>
                <w:rFonts w:ascii="ITC Avant Garde" w:eastAsia="Times New Roman" w:hAnsi="ITC Avant Garde" w:cs="Times New Roman"/>
                <w:b w:val="0"/>
                <w:color w:val="auto"/>
              </w:rPr>
              <w:t xml:space="preserve">(1) </w:t>
            </w:r>
          </w:p>
        </w:tc>
        <w:tc>
          <w:tcPr>
            <w:tcW w:w="1985" w:type="dxa"/>
          </w:tcPr>
          <w:p w:rsidR="005163A1"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Cs w:val="20"/>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202.6865</w:t>
            </w:r>
          </w:p>
        </w:tc>
      </w:tr>
      <w:tr w:rsidR="000A68E8" w:rsidRPr="000A68E8" w:rsidTr="00572459">
        <w:tc>
          <w:tcPr>
            <w:cnfStyle w:val="001000000000" w:firstRow="0" w:lastRow="0" w:firstColumn="1" w:lastColumn="0" w:oddVBand="0" w:evenVBand="0" w:oddHBand="0" w:evenHBand="0" w:firstRowFirstColumn="0" w:firstRowLastColumn="0" w:lastRowFirstColumn="0" w:lastRowLastColumn="0"/>
            <w:tcW w:w="7054" w:type="dxa"/>
          </w:tcPr>
          <w:p w:rsidR="005163A1" w:rsidRPr="000A68E8" w:rsidRDefault="00A24DC2" w:rsidP="000A68E8">
            <w:pPr>
              <w:rPr>
                <w:rFonts w:ascii="ITC Avant Garde" w:hAnsi="ITC Avant Garde"/>
                <w:b w:val="0"/>
                <w:color w:val="auto"/>
              </w:rPr>
            </w:pPr>
            <w:r w:rsidRPr="000A68E8">
              <w:rPr>
                <w:rFonts w:ascii="ITC Avant Garde" w:hAnsi="ITC Avant Garde"/>
                <w:b w:val="0"/>
                <w:color w:val="auto"/>
              </w:rPr>
              <w:t>Infinitum 20 Mb</w:t>
            </w:r>
            <w:r w:rsidRPr="000A68E8">
              <w:rPr>
                <w:rFonts w:ascii="ITC Avant Garde" w:hAnsi="ITC Avant Garde"/>
                <w:color w:val="auto"/>
              </w:rPr>
              <w:t xml:space="preserve"> </w:t>
            </w:r>
            <w:r w:rsidR="000F5185" w:rsidRPr="000A68E8">
              <w:rPr>
                <w:rFonts w:ascii="ITC Avant Garde" w:eastAsia="Times New Roman" w:hAnsi="ITC Avant Garde" w:cs="Times New Roman"/>
                <w:b w:val="0"/>
                <w:color w:val="auto"/>
              </w:rPr>
              <w:t>(1)</w:t>
            </w:r>
          </w:p>
        </w:tc>
        <w:tc>
          <w:tcPr>
            <w:tcW w:w="1985" w:type="dxa"/>
          </w:tcPr>
          <w:p w:rsidR="005163A1"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Cs w:val="20"/>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289.8015</w:t>
            </w:r>
          </w:p>
        </w:tc>
      </w:tr>
      <w:tr w:rsidR="000A68E8" w:rsidRPr="000A68E8"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A24DC2" w:rsidRPr="000A68E8" w:rsidRDefault="00A24DC2" w:rsidP="000A68E8">
            <w:pPr>
              <w:rPr>
                <w:rFonts w:ascii="ITC Avant Garde" w:hAnsi="ITC Avant Garde"/>
                <w:b w:val="0"/>
                <w:color w:val="auto"/>
              </w:rPr>
            </w:pPr>
            <w:r w:rsidRPr="000A68E8">
              <w:rPr>
                <w:rFonts w:ascii="ITC Avant Garde" w:hAnsi="ITC Avant Garde"/>
                <w:b w:val="0"/>
                <w:color w:val="auto"/>
              </w:rPr>
              <w:t>Infinitum 50 Mb</w:t>
            </w:r>
            <w:r w:rsidRPr="000A68E8">
              <w:rPr>
                <w:rFonts w:ascii="ITC Avant Garde" w:hAnsi="ITC Avant Garde"/>
                <w:color w:val="auto"/>
              </w:rPr>
              <w:t xml:space="preserve"> </w:t>
            </w:r>
            <w:r w:rsidRPr="000A68E8">
              <w:rPr>
                <w:rFonts w:ascii="ITC Avant Garde" w:eastAsia="Times New Roman" w:hAnsi="ITC Avant Garde" w:cs="Times New Roman"/>
                <w:b w:val="0"/>
                <w:color w:val="auto"/>
              </w:rPr>
              <w:t>(1)</w:t>
            </w:r>
          </w:p>
        </w:tc>
        <w:tc>
          <w:tcPr>
            <w:tcW w:w="1985" w:type="dxa"/>
          </w:tcPr>
          <w:p w:rsidR="00A24DC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auto"/>
                <w:szCs w:val="20"/>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376.9164</w:t>
            </w:r>
          </w:p>
        </w:tc>
      </w:tr>
      <w:tr w:rsidR="000A68E8" w:rsidRPr="000A68E8" w:rsidTr="00572459">
        <w:tc>
          <w:tcPr>
            <w:cnfStyle w:val="001000000000" w:firstRow="0" w:lastRow="0" w:firstColumn="1" w:lastColumn="0" w:oddVBand="0" w:evenVBand="0" w:oddHBand="0" w:evenHBand="0" w:firstRowFirstColumn="0" w:firstRowLastColumn="0" w:lastRowFirstColumn="0" w:lastRowLastColumn="0"/>
            <w:tcW w:w="7054" w:type="dxa"/>
          </w:tcPr>
          <w:p w:rsidR="00A24DC2" w:rsidRPr="000A68E8" w:rsidRDefault="00A24DC2" w:rsidP="000A68E8">
            <w:pPr>
              <w:rPr>
                <w:rFonts w:ascii="ITC Avant Garde" w:hAnsi="ITC Avant Garde"/>
                <w:b w:val="0"/>
                <w:color w:val="auto"/>
              </w:rPr>
            </w:pPr>
            <w:r w:rsidRPr="000A68E8">
              <w:rPr>
                <w:rFonts w:ascii="ITC Avant Garde" w:hAnsi="ITC Avant Garde"/>
                <w:b w:val="0"/>
                <w:color w:val="auto"/>
              </w:rPr>
              <w:t>Infinitum 100 Mb</w:t>
            </w:r>
            <w:r w:rsidRPr="000A68E8">
              <w:rPr>
                <w:rFonts w:ascii="ITC Avant Garde" w:hAnsi="ITC Avant Garde"/>
                <w:color w:val="auto"/>
              </w:rPr>
              <w:t xml:space="preserve"> </w:t>
            </w:r>
            <w:r w:rsidRPr="000A68E8">
              <w:rPr>
                <w:rFonts w:ascii="ITC Avant Garde" w:eastAsia="Times New Roman" w:hAnsi="ITC Avant Garde" w:cs="Times New Roman"/>
                <w:b w:val="0"/>
                <w:color w:val="auto"/>
              </w:rPr>
              <w:t>(1)</w:t>
            </w:r>
          </w:p>
        </w:tc>
        <w:tc>
          <w:tcPr>
            <w:tcW w:w="1985" w:type="dxa"/>
          </w:tcPr>
          <w:p w:rsidR="00A24DC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auto"/>
                <w:szCs w:val="20"/>
              </w:rPr>
            </w:pPr>
            <w:r w:rsidRPr="000A68E8">
              <w:rPr>
                <w:rFonts w:ascii="ITC Avant Garde" w:eastAsia="Times New Roman" w:hAnsi="ITC Avant Garde" w:cs="Times New Roman"/>
                <w:bCs/>
                <w:color w:val="auto"/>
              </w:rPr>
              <w:t>$</w:t>
            </w:r>
            <w:r w:rsidR="008748EC" w:rsidRPr="000A68E8">
              <w:rPr>
                <w:rFonts w:ascii="ITC Avant Garde" w:hAnsi="ITC Avant Garde" w:cs="Arial"/>
                <w:color w:val="auto"/>
                <w:sz w:val="18"/>
                <w:szCs w:val="18"/>
              </w:rPr>
              <w:t>522.1102</w:t>
            </w:r>
          </w:p>
        </w:tc>
      </w:tr>
    </w:tbl>
    <w:p w:rsidR="00B8540E" w:rsidRPr="000A68E8" w:rsidRDefault="00B8540E" w:rsidP="000A68E8">
      <w:pPr>
        <w:spacing w:after="0" w:line="360" w:lineRule="auto"/>
        <w:jc w:val="both"/>
        <w:rPr>
          <w:rFonts w:ascii="ITC Avant Garde" w:hAnsi="ITC Avant Garde"/>
          <w:b/>
          <w:i/>
          <w:sz w:val="20"/>
          <w:szCs w:val="20"/>
        </w:rPr>
      </w:pPr>
    </w:p>
    <w:tbl>
      <w:tblPr>
        <w:tblStyle w:val="Cuadrculamedia2-nfasis1"/>
        <w:tblW w:w="0" w:type="auto"/>
        <w:tblLook w:val="04A0" w:firstRow="1" w:lastRow="0" w:firstColumn="1" w:lastColumn="0" w:noHBand="0" w:noVBand="1"/>
        <w:tblCaption w:val="Tabla"/>
        <w:tblDescription w:val="Servicio de Reventa de Internet (SRI) "/>
      </w:tblPr>
      <w:tblGrid>
        <w:gridCol w:w="6854"/>
        <w:gridCol w:w="1974"/>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854" w:type="dxa"/>
          </w:tcPr>
          <w:p w:rsidR="00A24DC2" w:rsidRPr="000A68E8" w:rsidRDefault="00A24DC2"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974" w:type="dxa"/>
          </w:tcPr>
          <w:p w:rsidR="00A24DC2" w:rsidRPr="000A68E8" w:rsidRDefault="00A24DC2"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 Mensual</w:t>
            </w:r>
          </w:p>
          <w:p w:rsidR="00A24DC2" w:rsidRPr="000A68E8" w:rsidRDefault="00A24DC2"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usuario)</w:t>
            </w:r>
          </w:p>
        </w:tc>
      </w:tr>
      <w:tr w:rsidR="000A68E8" w:rsidRPr="000A68E8" w:rsidTr="00D941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4" w:type="dxa"/>
          </w:tcPr>
          <w:p w:rsidR="006D79C2" w:rsidRPr="000A68E8" w:rsidRDefault="006D79C2" w:rsidP="000A68E8">
            <w:pPr>
              <w:rPr>
                <w:rFonts w:ascii="ITC Avant Garde" w:hAnsi="ITC Avant Garde"/>
                <w:color w:val="auto"/>
              </w:rPr>
            </w:pPr>
            <w:r w:rsidRPr="000A68E8">
              <w:rPr>
                <w:rFonts w:ascii="ITC Avant Garde" w:hAnsi="ITC Avant Garde"/>
                <w:b w:val="0"/>
                <w:color w:val="auto"/>
              </w:rPr>
              <w:t>Infinitum Negocio 10 Mb</w:t>
            </w:r>
            <w:r w:rsidRPr="000A68E8">
              <w:rPr>
                <w:rFonts w:ascii="ITC Avant Garde" w:hAnsi="ITC Avant Garde"/>
                <w:color w:val="auto"/>
              </w:rPr>
              <w:t xml:space="preserve"> </w:t>
            </w:r>
            <w:r w:rsidRPr="000A68E8">
              <w:rPr>
                <w:rFonts w:ascii="ITC Avant Garde" w:eastAsia="Times New Roman" w:hAnsi="ITC Avant Garde" w:cs="Times New Roman"/>
                <w:b w:val="0"/>
                <w:color w:val="auto"/>
              </w:rPr>
              <w:t xml:space="preserve">(1) </w:t>
            </w:r>
          </w:p>
        </w:tc>
        <w:tc>
          <w:tcPr>
            <w:tcW w:w="1974" w:type="dxa"/>
          </w:tcPr>
          <w:p w:rsidR="006D79C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auto"/>
                <w:sz w:val="20"/>
                <w:szCs w:val="20"/>
              </w:rPr>
            </w:pPr>
            <w:r w:rsidRPr="000A68E8">
              <w:rPr>
                <w:rFonts w:ascii="ITC Avant Garde" w:eastAsia="Times New Roman" w:hAnsi="ITC Avant Garde" w:cs="Times New Roman"/>
                <w:bCs/>
                <w:color w:val="auto"/>
                <w:sz w:val="20"/>
              </w:rPr>
              <w:t>$</w:t>
            </w:r>
            <w:r w:rsidR="008748EC" w:rsidRPr="000A68E8">
              <w:rPr>
                <w:rFonts w:ascii="ITC Avant Garde" w:hAnsi="ITC Avant Garde" w:cs="Arial"/>
                <w:color w:val="auto"/>
                <w:sz w:val="20"/>
                <w:szCs w:val="18"/>
              </w:rPr>
              <w:t>231.7293</w:t>
            </w:r>
          </w:p>
        </w:tc>
      </w:tr>
      <w:tr w:rsidR="000A68E8" w:rsidRPr="000A68E8" w:rsidTr="00D941D2">
        <w:tc>
          <w:tcPr>
            <w:cnfStyle w:val="001000000000" w:firstRow="0" w:lastRow="0" w:firstColumn="1" w:lastColumn="0" w:oddVBand="0" w:evenVBand="0" w:oddHBand="0" w:evenHBand="0" w:firstRowFirstColumn="0" w:firstRowLastColumn="0" w:lastRowFirstColumn="0" w:lastRowLastColumn="0"/>
            <w:tcW w:w="6854" w:type="dxa"/>
          </w:tcPr>
          <w:p w:rsidR="006D79C2" w:rsidRPr="000A68E8" w:rsidRDefault="006D79C2" w:rsidP="000A68E8">
            <w:pPr>
              <w:rPr>
                <w:rFonts w:ascii="ITC Avant Garde" w:hAnsi="ITC Avant Garde"/>
                <w:b w:val="0"/>
                <w:color w:val="auto"/>
              </w:rPr>
            </w:pPr>
            <w:r w:rsidRPr="000A68E8">
              <w:rPr>
                <w:rFonts w:ascii="ITC Avant Garde" w:hAnsi="ITC Avant Garde"/>
                <w:b w:val="0"/>
                <w:color w:val="auto"/>
              </w:rPr>
              <w:t>Infinitum Negocio 20 Mb</w:t>
            </w:r>
            <w:r w:rsidRPr="000A68E8">
              <w:rPr>
                <w:rFonts w:ascii="ITC Avant Garde" w:hAnsi="ITC Avant Garde"/>
                <w:color w:val="auto"/>
              </w:rPr>
              <w:t xml:space="preserve"> </w:t>
            </w:r>
            <w:r w:rsidRPr="000A68E8">
              <w:rPr>
                <w:rFonts w:ascii="ITC Avant Garde" w:eastAsia="Times New Roman" w:hAnsi="ITC Avant Garde" w:cs="Times New Roman"/>
                <w:b w:val="0"/>
                <w:color w:val="auto"/>
              </w:rPr>
              <w:t>(1)</w:t>
            </w:r>
          </w:p>
        </w:tc>
        <w:tc>
          <w:tcPr>
            <w:tcW w:w="1974" w:type="dxa"/>
          </w:tcPr>
          <w:p w:rsidR="006D79C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auto"/>
                <w:sz w:val="20"/>
                <w:szCs w:val="20"/>
              </w:rPr>
            </w:pPr>
            <w:r w:rsidRPr="000A68E8">
              <w:rPr>
                <w:rFonts w:ascii="ITC Avant Garde" w:eastAsia="Times New Roman" w:hAnsi="ITC Avant Garde" w:cs="Times New Roman"/>
                <w:bCs/>
                <w:color w:val="auto"/>
                <w:sz w:val="20"/>
              </w:rPr>
              <w:t>$</w:t>
            </w:r>
            <w:r w:rsidR="008748EC" w:rsidRPr="000A68E8">
              <w:rPr>
                <w:rFonts w:ascii="ITC Avant Garde" w:hAnsi="ITC Avant Garde" w:cs="Arial"/>
                <w:color w:val="auto"/>
                <w:sz w:val="20"/>
                <w:szCs w:val="18"/>
              </w:rPr>
              <w:t>318.8415</w:t>
            </w:r>
          </w:p>
        </w:tc>
      </w:tr>
      <w:tr w:rsidR="000A68E8" w:rsidRPr="000A68E8" w:rsidTr="00D941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4" w:type="dxa"/>
          </w:tcPr>
          <w:p w:rsidR="006D79C2" w:rsidRPr="000A68E8" w:rsidRDefault="006D79C2" w:rsidP="000A68E8">
            <w:pPr>
              <w:rPr>
                <w:rFonts w:ascii="ITC Avant Garde" w:hAnsi="ITC Avant Garde"/>
                <w:b w:val="0"/>
                <w:color w:val="auto"/>
              </w:rPr>
            </w:pPr>
            <w:r w:rsidRPr="000A68E8">
              <w:rPr>
                <w:rFonts w:ascii="ITC Avant Garde" w:hAnsi="ITC Avant Garde"/>
                <w:b w:val="0"/>
                <w:color w:val="auto"/>
              </w:rPr>
              <w:t>Infinitum  Negocio 50 Mb (1)</w:t>
            </w:r>
          </w:p>
        </w:tc>
        <w:tc>
          <w:tcPr>
            <w:tcW w:w="1974" w:type="dxa"/>
          </w:tcPr>
          <w:p w:rsidR="006D79C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auto"/>
                <w:sz w:val="20"/>
                <w:szCs w:val="20"/>
              </w:rPr>
            </w:pPr>
            <w:r w:rsidRPr="000A68E8">
              <w:rPr>
                <w:rFonts w:ascii="ITC Avant Garde" w:eastAsia="Times New Roman" w:hAnsi="ITC Avant Garde" w:cs="Times New Roman"/>
                <w:bCs/>
                <w:color w:val="auto"/>
                <w:sz w:val="20"/>
              </w:rPr>
              <w:t>$</w:t>
            </w:r>
            <w:r w:rsidR="008748EC" w:rsidRPr="000A68E8">
              <w:rPr>
                <w:rFonts w:ascii="ITC Avant Garde" w:hAnsi="ITC Avant Garde" w:cs="Arial"/>
                <w:color w:val="auto"/>
                <w:sz w:val="20"/>
                <w:szCs w:val="18"/>
              </w:rPr>
              <w:t>522.1102</w:t>
            </w:r>
          </w:p>
        </w:tc>
      </w:tr>
      <w:tr w:rsidR="000A68E8" w:rsidRPr="000A68E8" w:rsidTr="00D941D2">
        <w:tc>
          <w:tcPr>
            <w:cnfStyle w:val="001000000000" w:firstRow="0" w:lastRow="0" w:firstColumn="1" w:lastColumn="0" w:oddVBand="0" w:evenVBand="0" w:oddHBand="0" w:evenHBand="0" w:firstRowFirstColumn="0" w:firstRowLastColumn="0" w:lastRowFirstColumn="0" w:lastRowLastColumn="0"/>
            <w:tcW w:w="6854" w:type="dxa"/>
          </w:tcPr>
          <w:p w:rsidR="006D79C2" w:rsidRPr="000A68E8" w:rsidRDefault="006D79C2" w:rsidP="000A68E8">
            <w:pPr>
              <w:rPr>
                <w:rFonts w:ascii="ITC Avant Garde" w:hAnsi="ITC Avant Garde"/>
                <w:b w:val="0"/>
                <w:color w:val="auto"/>
              </w:rPr>
            </w:pPr>
            <w:r w:rsidRPr="000A68E8">
              <w:rPr>
                <w:rFonts w:ascii="ITC Avant Garde" w:hAnsi="ITC Avant Garde"/>
                <w:b w:val="0"/>
                <w:color w:val="auto"/>
              </w:rPr>
              <w:t>Infinitum Negocio - Renta mensual IP Dinámica</w:t>
            </w:r>
            <w:r w:rsidR="001A0CA1" w:rsidRPr="000A68E8">
              <w:rPr>
                <w:rFonts w:ascii="ITC Avant Garde" w:hAnsi="ITC Avant Garde"/>
                <w:b w:val="0"/>
                <w:color w:val="auto"/>
              </w:rPr>
              <w:t xml:space="preserve"> (1)</w:t>
            </w:r>
          </w:p>
        </w:tc>
        <w:tc>
          <w:tcPr>
            <w:tcW w:w="1974" w:type="dxa"/>
          </w:tcPr>
          <w:p w:rsidR="006D79C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auto"/>
                <w:sz w:val="20"/>
                <w:szCs w:val="20"/>
              </w:rPr>
            </w:pPr>
            <w:r w:rsidRPr="000A68E8">
              <w:rPr>
                <w:rFonts w:ascii="ITC Avant Garde" w:eastAsia="Times New Roman" w:hAnsi="ITC Avant Garde" w:cs="Times New Roman"/>
                <w:bCs/>
                <w:color w:val="auto"/>
                <w:sz w:val="20"/>
              </w:rPr>
              <w:t>$</w:t>
            </w:r>
            <w:r w:rsidR="008748EC" w:rsidRPr="000A68E8">
              <w:rPr>
                <w:rFonts w:ascii="ITC Avant Garde" w:hAnsi="ITC Avant Garde" w:cs="Arial"/>
                <w:color w:val="auto"/>
                <w:sz w:val="20"/>
                <w:szCs w:val="18"/>
              </w:rPr>
              <w:t>235.1180</w:t>
            </w:r>
          </w:p>
        </w:tc>
      </w:tr>
      <w:tr w:rsidR="000A68E8" w:rsidRPr="000A68E8" w:rsidTr="00D941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4" w:type="dxa"/>
          </w:tcPr>
          <w:p w:rsidR="006D79C2" w:rsidRPr="000A68E8" w:rsidRDefault="006D79C2" w:rsidP="000A68E8">
            <w:pPr>
              <w:rPr>
                <w:rFonts w:ascii="ITC Avant Garde" w:hAnsi="ITC Avant Garde"/>
                <w:b w:val="0"/>
                <w:color w:val="auto"/>
              </w:rPr>
            </w:pPr>
            <w:r w:rsidRPr="000A68E8">
              <w:rPr>
                <w:rFonts w:ascii="ITC Avant Garde" w:hAnsi="ITC Avant Garde"/>
                <w:b w:val="0"/>
                <w:color w:val="auto"/>
              </w:rPr>
              <w:t>Infinitum Negocio Red - Renta mensual IP Dinámica</w:t>
            </w:r>
            <w:r w:rsidR="001A0CA1" w:rsidRPr="000A68E8">
              <w:rPr>
                <w:rFonts w:ascii="ITC Avant Garde" w:hAnsi="ITC Avant Garde"/>
                <w:b w:val="0"/>
                <w:color w:val="auto"/>
              </w:rPr>
              <w:t xml:space="preserve"> (1)</w:t>
            </w:r>
          </w:p>
        </w:tc>
        <w:tc>
          <w:tcPr>
            <w:tcW w:w="1974" w:type="dxa"/>
          </w:tcPr>
          <w:p w:rsidR="006D79C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auto"/>
                <w:sz w:val="20"/>
                <w:szCs w:val="20"/>
              </w:rPr>
            </w:pPr>
            <w:r w:rsidRPr="000A68E8">
              <w:rPr>
                <w:rFonts w:ascii="ITC Avant Garde" w:eastAsia="Times New Roman" w:hAnsi="ITC Avant Garde" w:cs="Times New Roman"/>
                <w:bCs/>
                <w:color w:val="auto"/>
                <w:sz w:val="20"/>
              </w:rPr>
              <w:t>$</w:t>
            </w:r>
            <w:r w:rsidR="008748EC" w:rsidRPr="000A68E8">
              <w:rPr>
                <w:rFonts w:ascii="ITC Avant Garde" w:hAnsi="ITC Avant Garde" w:cs="Arial"/>
                <w:color w:val="auto"/>
                <w:sz w:val="20"/>
                <w:szCs w:val="18"/>
              </w:rPr>
              <w:t>410.0687</w:t>
            </w:r>
          </w:p>
        </w:tc>
      </w:tr>
      <w:tr w:rsidR="000A68E8" w:rsidRPr="000A68E8" w:rsidTr="00D941D2">
        <w:tc>
          <w:tcPr>
            <w:cnfStyle w:val="001000000000" w:firstRow="0" w:lastRow="0" w:firstColumn="1" w:lastColumn="0" w:oddVBand="0" w:evenVBand="0" w:oddHBand="0" w:evenHBand="0" w:firstRowFirstColumn="0" w:firstRowLastColumn="0" w:lastRowFirstColumn="0" w:lastRowLastColumn="0"/>
            <w:tcW w:w="6854" w:type="dxa"/>
          </w:tcPr>
          <w:p w:rsidR="006D79C2" w:rsidRPr="000A68E8" w:rsidRDefault="006D79C2" w:rsidP="000A68E8">
            <w:pPr>
              <w:rPr>
                <w:rFonts w:ascii="ITC Avant Garde" w:hAnsi="ITC Avant Garde"/>
                <w:b w:val="0"/>
                <w:color w:val="auto"/>
              </w:rPr>
            </w:pPr>
            <w:r w:rsidRPr="000A68E8">
              <w:rPr>
                <w:rFonts w:ascii="ITC Avant Garde" w:hAnsi="ITC Avant Garde"/>
                <w:b w:val="0"/>
                <w:color w:val="auto"/>
              </w:rPr>
              <w:t>Infinitum Negocio  Premium - Renta mensual IP Dinámica</w:t>
            </w:r>
            <w:r w:rsidR="001A0CA1" w:rsidRPr="000A68E8">
              <w:rPr>
                <w:rFonts w:ascii="ITC Avant Garde" w:hAnsi="ITC Avant Garde"/>
                <w:b w:val="0"/>
                <w:color w:val="auto"/>
              </w:rPr>
              <w:t xml:space="preserve"> (1)</w:t>
            </w:r>
          </w:p>
        </w:tc>
        <w:tc>
          <w:tcPr>
            <w:tcW w:w="1974" w:type="dxa"/>
          </w:tcPr>
          <w:p w:rsidR="006D79C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auto"/>
                <w:sz w:val="20"/>
                <w:szCs w:val="20"/>
              </w:rPr>
            </w:pPr>
            <w:r w:rsidRPr="000A68E8">
              <w:rPr>
                <w:rFonts w:ascii="ITC Avant Garde" w:eastAsia="Times New Roman" w:hAnsi="ITC Avant Garde" w:cs="Times New Roman"/>
                <w:bCs/>
                <w:color w:val="auto"/>
                <w:sz w:val="20"/>
              </w:rPr>
              <w:t>$</w:t>
            </w:r>
            <w:r w:rsidR="008748EC" w:rsidRPr="000A68E8">
              <w:rPr>
                <w:rFonts w:ascii="ITC Avant Garde" w:hAnsi="ITC Avant Garde" w:cs="Arial"/>
                <w:color w:val="auto"/>
                <w:sz w:val="20"/>
                <w:szCs w:val="18"/>
              </w:rPr>
              <w:t>702.3898</w:t>
            </w:r>
          </w:p>
        </w:tc>
      </w:tr>
      <w:tr w:rsidR="000A68E8" w:rsidRPr="000A68E8" w:rsidTr="00D941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4" w:type="dxa"/>
          </w:tcPr>
          <w:p w:rsidR="006D79C2" w:rsidRPr="000A68E8" w:rsidRDefault="006D79C2" w:rsidP="000A68E8">
            <w:pPr>
              <w:rPr>
                <w:rFonts w:ascii="ITC Avant Garde" w:hAnsi="ITC Avant Garde"/>
                <w:b w:val="0"/>
                <w:color w:val="auto"/>
              </w:rPr>
            </w:pPr>
            <w:r w:rsidRPr="000A68E8">
              <w:rPr>
                <w:rFonts w:ascii="ITC Avant Garde" w:hAnsi="ITC Avant Garde"/>
                <w:b w:val="0"/>
                <w:color w:val="auto"/>
              </w:rPr>
              <w:t>Infinitum Negocio - Renta mensual IP Fija</w:t>
            </w:r>
            <w:r w:rsidR="001A0CA1" w:rsidRPr="000A68E8">
              <w:rPr>
                <w:rFonts w:ascii="ITC Avant Garde" w:hAnsi="ITC Avant Garde"/>
                <w:b w:val="0"/>
                <w:color w:val="auto"/>
              </w:rPr>
              <w:t xml:space="preserve"> (1)</w:t>
            </w:r>
          </w:p>
        </w:tc>
        <w:tc>
          <w:tcPr>
            <w:tcW w:w="1974" w:type="dxa"/>
          </w:tcPr>
          <w:p w:rsidR="006D79C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auto"/>
                <w:sz w:val="20"/>
                <w:szCs w:val="20"/>
              </w:rPr>
            </w:pPr>
            <w:r w:rsidRPr="000A68E8">
              <w:rPr>
                <w:rFonts w:ascii="ITC Avant Garde" w:eastAsia="Times New Roman" w:hAnsi="ITC Avant Garde" w:cs="Times New Roman"/>
                <w:bCs/>
                <w:color w:val="auto"/>
                <w:sz w:val="20"/>
              </w:rPr>
              <w:t>$</w:t>
            </w:r>
            <w:r w:rsidR="008748EC" w:rsidRPr="000A68E8">
              <w:rPr>
                <w:rFonts w:ascii="ITC Avant Garde" w:hAnsi="ITC Avant Garde" w:cs="Arial"/>
                <w:color w:val="auto"/>
                <w:sz w:val="20"/>
                <w:szCs w:val="18"/>
              </w:rPr>
              <w:t>908.8086</w:t>
            </w:r>
          </w:p>
        </w:tc>
      </w:tr>
      <w:tr w:rsidR="000A68E8" w:rsidRPr="000A68E8" w:rsidTr="00D941D2">
        <w:tc>
          <w:tcPr>
            <w:cnfStyle w:val="001000000000" w:firstRow="0" w:lastRow="0" w:firstColumn="1" w:lastColumn="0" w:oddVBand="0" w:evenVBand="0" w:oddHBand="0" w:evenHBand="0" w:firstRowFirstColumn="0" w:firstRowLastColumn="0" w:lastRowFirstColumn="0" w:lastRowLastColumn="0"/>
            <w:tcW w:w="6854" w:type="dxa"/>
          </w:tcPr>
          <w:p w:rsidR="006D79C2" w:rsidRPr="000A68E8" w:rsidRDefault="006D79C2" w:rsidP="000A68E8">
            <w:pPr>
              <w:rPr>
                <w:rFonts w:ascii="ITC Avant Garde" w:hAnsi="ITC Avant Garde"/>
                <w:b w:val="0"/>
                <w:color w:val="auto"/>
              </w:rPr>
            </w:pPr>
            <w:r w:rsidRPr="000A68E8">
              <w:rPr>
                <w:rFonts w:ascii="ITC Avant Garde" w:hAnsi="ITC Avant Garde"/>
                <w:b w:val="0"/>
                <w:color w:val="auto"/>
              </w:rPr>
              <w:t>Infinitum Negocio Red - Renta mensual IP Fija</w:t>
            </w:r>
            <w:r w:rsidR="001A0CA1" w:rsidRPr="000A68E8">
              <w:rPr>
                <w:rFonts w:ascii="ITC Avant Garde" w:hAnsi="ITC Avant Garde"/>
                <w:b w:val="0"/>
                <w:color w:val="auto"/>
              </w:rPr>
              <w:t xml:space="preserve"> (1)</w:t>
            </w:r>
          </w:p>
        </w:tc>
        <w:tc>
          <w:tcPr>
            <w:tcW w:w="1974" w:type="dxa"/>
          </w:tcPr>
          <w:p w:rsidR="006D79C2"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auto"/>
                <w:sz w:val="20"/>
                <w:szCs w:val="20"/>
              </w:rPr>
            </w:pPr>
            <w:r w:rsidRPr="000A68E8">
              <w:rPr>
                <w:rFonts w:ascii="ITC Avant Garde" w:eastAsia="Times New Roman" w:hAnsi="ITC Avant Garde" w:cs="Times New Roman"/>
                <w:bCs/>
                <w:color w:val="auto"/>
                <w:sz w:val="20"/>
              </w:rPr>
              <w:t>$</w:t>
            </w:r>
            <w:r w:rsidR="008748EC" w:rsidRPr="000A68E8">
              <w:rPr>
                <w:rFonts w:ascii="ITC Avant Garde" w:hAnsi="ITC Avant Garde" w:cs="Arial"/>
                <w:color w:val="auto"/>
                <w:sz w:val="20"/>
                <w:szCs w:val="18"/>
              </w:rPr>
              <w:t>1,083.7593</w:t>
            </w:r>
          </w:p>
        </w:tc>
      </w:tr>
      <w:tr w:rsidR="000A68E8" w:rsidRPr="000A68E8" w:rsidTr="00D941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4" w:type="dxa"/>
          </w:tcPr>
          <w:p w:rsidR="006D79C2" w:rsidRPr="000A68E8" w:rsidRDefault="006D79C2" w:rsidP="000A68E8">
            <w:pPr>
              <w:rPr>
                <w:rFonts w:ascii="ITC Avant Garde" w:hAnsi="ITC Avant Garde"/>
                <w:b w:val="0"/>
                <w:color w:val="auto"/>
              </w:rPr>
            </w:pPr>
            <w:r w:rsidRPr="000A68E8">
              <w:rPr>
                <w:rFonts w:ascii="ITC Avant Garde" w:hAnsi="ITC Avant Garde"/>
                <w:b w:val="0"/>
                <w:color w:val="auto"/>
              </w:rPr>
              <w:t>Infinitum Negocio  Premium - Renta mensual IP Fija</w:t>
            </w:r>
            <w:r w:rsidR="001A0CA1" w:rsidRPr="000A68E8">
              <w:rPr>
                <w:rFonts w:ascii="ITC Avant Garde" w:hAnsi="ITC Avant Garde"/>
                <w:b w:val="0"/>
                <w:color w:val="auto"/>
              </w:rPr>
              <w:t xml:space="preserve"> (1)</w:t>
            </w:r>
          </w:p>
        </w:tc>
        <w:tc>
          <w:tcPr>
            <w:tcW w:w="1974" w:type="dxa"/>
          </w:tcPr>
          <w:p w:rsidR="006D79C2"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auto"/>
                <w:sz w:val="20"/>
                <w:szCs w:val="20"/>
              </w:rPr>
            </w:pPr>
            <w:r w:rsidRPr="000A68E8">
              <w:rPr>
                <w:rFonts w:ascii="ITC Avant Garde" w:eastAsia="Times New Roman" w:hAnsi="ITC Avant Garde" w:cs="Times New Roman"/>
                <w:bCs/>
                <w:color w:val="auto"/>
                <w:sz w:val="20"/>
              </w:rPr>
              <w:t>$</w:t>
            </w:r>
            <w:r w:rsidR="008748EC" w:rsidRPr="000A68E8">
              <w:rPr>
                <w:rFonts w:ascii="ITC Avant Garde" w:hAnsi="ITC Avant Garde" w:cs="Arial"/>
                <w:color w:val="auto"/>
                <w:sz w:val="20"/>
                <w:szCs w:val="18"/>
              </w:rPr>
              <w:t>1,376.0804</w:t>
            </w:r>
          </w:p>
        </w:tc>
      </w:tr>
    </w:tbl>
    <w:p w:rsidR="00A24DC2" w:rsidRPr="000A68E8" w:rsidRDefault="00A24DC2" w:rsidP="000A68E8">
      <w:pPr>
        <w:spacing w:after="0" w:line="360" w:lineRule="auto"/>
        <w:jc w:val="both"/>
        <w:rPr>
          <w:rFonts w:ascii="ITC Avant Garde" w:hAnsi="ITC Avant Garde"/>
          <w:b/>
          <w:i/>
          <w:sz w:val="20"/>
          <w:szCs w:val="20"/>
        </w:rPr>
      </w:pPr>
    </w:p>
    <w:p w:rsidR="00F36D39" w:rsidRPr="000A68E8" w:rsidRDefault="00F36D39" w:rsidP="000A68E8">
      <w:pPr>
        <w:spacing w:after="0" w:line="360" w:lineRule="auto"/>
        <w:jc w:val="both"/>
        <w:rPr>
          <w:rFonts w:ascii="ITC Avant Garde" w:hAnsi="ITC Avant Garde"/>
          <w:b/>
          <w:i/>
          <w:sz w:val="20"/>
          <w:szCs w:val="20"/>
        </w:rPr>
      </w:pPr>
      <w:r w:rsidRPr="000A68E8">
        <w:rPr>
          <w:rFonts w:ascii="ITC Avant Garde" w:hAnsi="ITC Avant Garde"/>
          <w:b/>
          <w:i/>
        </w:rPr>
        <w:t>Planes y paquetes adicionales a servicios que aplique</w:t>
      </w:r>
    </w:p>
    <w:tbl>
      <w:tblPr>
        <w:tblStyle w:val="Cuadrculamedia2-nfasis1"/>
        <w:tblW w:w="0" w:type="auto"/>
        <w:tblLook w:val="04A0" w:firstRow="1" w:lastRow="0" w:firstColumn="1" w:lastColumn="0" w:noHBand="0" w:noVBand="1"/>
        <w:tblCaption w:val="Tabla"/>
        <w:tblDescription w:val="Planes y paquetes adicionales a servicios que aplique"/>
      </w:tblPr>
      <w:tblGrid>
        <w:gridCol w:w="6854"/>
        <w:gridCol w:w="1974"/>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854" w:type="dxa"/>
          </w:tcPr>
          <w:p w:rsidR="00F36D39" w:rsidRPr="000A68E8" w:rsidRDefault="00F36D39"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974" w:type="dxa"/>
          </w:tcPr>
          <w:p w:rsidR="00F36D39" w:rsidRPr="000A68E8" w:rsidRDefault="00F36D39"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 Mensual</w:t>
            </w:r>
          </w:p>
          <w:p w:rsidR="00F36D39" w:rsidRPr="000A68E8" w:rsidRDefault="00F36D39"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usuario)</w:t>
            </w:r>
          </w:p>
        </w:tc>
      </w:tr>
      <w:tr w:rsidR="000A68E8" w:rsidRPr="000A68E8" w:rsidTr="00622F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4" w:type="dxa"/>
            <w:vAlign w:val="center"/>
          </w:tcPr>
          <w:p w:rsidR="00F36D39" w:rsidRPr="000A68E8" w:rsidRDefault="00F36D39" w:rsidP="000A68E8">
            <w:pPr>
              <w:rPr>
                <w:rFonts w:ascii="ITC Avant Garde" w:hAnsi="ITC Avant Garde"/>
                <w:b w:val="0"/>
                <w:color w:val="auto"/>
                <w:sz w:val="18"/>
                <w:szCs w:val="18"/>
              </w:rPr>
            </w:pPr>
            <w:r w:rsidRPr="000A68E8">
              <w:rPr>
                <w:rFonts w:ascii="ITC Avant Garde" w:hAnsi="ITC Avant Garde"/>
                <w:b w:val="0"/>
                <w:color w:val="auto"/>
                <w:szCs w:val="18"/>
              </w:rPr>
              <w:t>Velocidad Infinitum 20 MB</w:t>
            </w:r>
            <w:r w:rsidRPr="000A68E8">
              <w:rPr>
                <w:rStyle w:val="Refdenotaalpie"/>
                <w:rFonts w:ascii="ITC Avant Garde" w:hAnsi="ITC Avant Garde"/>
                <w:b w:val="0"/>
                <w:color w:val="auto"/>
                <w:sz w:val="18"/>
                <w:szCs w:val="18"/>
              </w:rPr>
              <w:footnoteReference w:id="3"/>
            </w:r>
            <w:r w:rsidR="004A7D61" w:rsidRPr="000A68E8">
              <w:rPr>
                <w:rFonts w:ascii="ITC Avant Garde" w:hAnsi="ITC Avant Garde"/>
                <w:b w:val="0"/>
                <w:color w:val="auto"/>
                <w:szCs w:val="18"/>
              </w:rPr>
              <w:t xml:space="preserve"> </w:t>
            </w:r>
            <w:r w:rsidR="004A7D61" w:rsidRPr="000A68E8">
              <w:rPr>
                <w:rFonts w:ascii="ITC Avant Garde" w:hAnsi="ITC Avant Garde"/>
                <w:b w:val="0"/>
                <w:color w:val="auto"/>
              </w:rPr>
              <w:t>(1)</w:t>
            </w:r>
          </w:p>
        </w:tc>
        <w:tc>
          <w:tcPr>
            <w:tcW w:w="1974" w:type="dxa"/>
          </w:tcPr>
          <w:p w:rsidR="00F36D39"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rPr>
            </w:pPr>
            <w:r w:rsidRPr="000A68E8">
              <w:rPr>
                <w:rFonts w:ascii="ITC Avant Garde" w:eastAsia="Times New Roman" w:hAnsi="ITC Avant Garde" w:cs="Times New Roman"/>
                <w:bCs/>
                <w:color w:val="auto"/>
              </w:rPr>
              <w:t>$</w:t>
            </w:r>
            <w:r w:rsidR="00AE2D89" w:rsidRPr="000A68E8">
              <w:rPr>
                <w:rFonts w:ascii="ITC Avant Garde" w:hAnsi="ITC Avant Garde" w:cs="Arial"/>
                <w:color w:val="auto"/>
                <w:sz w:val="18"/>
                <w:szCs w:val="18"/>
              </w:rPr>
              <w:t>63.8861</w:t>
            </w:r>
          </w:p>
        </w:tc>
      </w:tr>
      <w:tr w:rsidR="000A68E8" w:rsidRPr="000A68E8" w:rsidTr="00622FA3">
        <w:tc>
          <w:tcPr>
            <w:cnfStyle w:val="001000000000" w:firstRow="0" w:lastRow="0" w:firstColumn="1" w:lastColumn="0" w:oddVBand="0" w:evenVBand="0" w:oddHBand="0" w:evenHBand="0" w:firstRowFirstColumn="0" w:firstRowLastColumn="0" w:lastRowFirstColumn="0" w:lastRowLastColumn="0"/>
            <w:tcW w:w="6854" w:type="dxa"/>
            <w:vAlign w:val="center"/>
          </w:tcPr>
          <w:p w:rsidR="00F36D39" w:rsidRPr="000A68E8" w:rsidRDefault="00F36D39" w:rsidP="000A68E8">
            <w:pPr>
              <w:rPr>
                <w:rFonts w:ascii="ITC Avant Garde" w:hAnsi="ITC Avant Garde"/>
                <w:b w:val="0"/>
                <w:color w:val="auto"/>
                <w:sz w:val="18"/>
                <w:szCs w:val="18"/>
              </w:rPr>
            </w:pPr>
            <w:r w:rsidRPr="000A68E8">
              <w:rPr>
                <w:rFonts w:ascii="ITC Avant Garde" w:hAnsi="ITC Avant Garde"/>
                <w:b w:val="0"/>
                <w:color w:val="auto"/>
                <w:szCs w:val="18"/>
              </w:rPr>
              <w:t>Velocidad Infinitum 50 Mb</w:t>
            </w:r>
            <w:r w:rsidRPr="000A68E8">
              <w:rPr>
                <w:rStyle w:val="Refdenotaalpie"/>
                <w:rFonts w:ascii="ITC Avant Garde" w:hAnsi="ITC Avant Garde"/>
                <w:b w:val="0"/>
                <w:color w:val="auto"/>
                <w:sz w:val="18"/>
                <w:szCs w:val="18"/>
              </w:rPr>
              <w:footnoteReference w:id="4"/>
            </w:r>
            <w:r w:rsidR="004A7D61" w:rsidRPr="000A68E8">
              <w:rPr>
                <w:rFonts w:ascii="ITC Avant Garde" w:hAnsi="ITC Avant Garde"/>
                <w:b w:val="0"/>
                <w:color w:val="auto"/>
                <w:szCs w:val="18"/>
              </w:rPr>
              <w:t xml:space="preserve"> </w:t>
            </w:r>
            <w:r w:rsidR="004A7D61" w:rsidRPr="000A68E8">
              <w:rPr>
                <w:rFonts w:ascii="ITC Avant Garde" w:hAnsi="ITC Avant Garde"/>
                <w:b w:val="0"/>
                <w:color w:val="auto"/>
              </w:rPr>
              <w:t>(1)</w:t>
            </w:r>
          </w:p>
        </w:tc>
        <w:tc>
          <w:tcPr>
            <w:tcW w:w="1974" w:type="dxa"/>
          </w:tcPr>
          <w:p w:rsidR="00F36D39" w:rsidRPr="000A68E8" w:rsidRDefault="0035796F"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rPr>
            </w:pPr>
            <w:r w:rsidRPr="000A68E8">
              <w:rPr>
                <w:rFonts w:ascii="ITC Avant Garde" w:eastAsia="Times New Roman" w:hAnsi="ITC Avant Garde" w:cs="Times New Roman"/>
                <w:bCs/>
                <w:color w:val="auto"/>
              </w:rPr>
              <w:t>$</w:t>
            </w:r>
            <w:r w:rsidR="00AE2D89" w:rsidRPr="000A68E8">
              <w:rPr>
                <w:rFonts w:ascii="ITC Avant Garde" w:hAnsi="ITC Avant Garde" w:cs="Arial"/>
                <w:color w:val="auto"/>
                <w:sz w:val="18"/>
                <w:szCs w:val="18"/>
              </w:rPr>
              <w:t>180.0371</w:t>
            </w:r>
          </w:p>
        </w:tc>
      </w:tr>
      <w:tr w:rsidR="000A68E8" w:rsidRPr="000A68E8" w:rsidTr="00622F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4" w:type="dxa"/>
            <w:vAlign w:val="center"/>
          </w:tcPr>
          <w:p w:rsidR="00F36D39" w:rsidRPr="000A68E8" w:rsidRDefault="00F36D39" w:rsidP="000A68E8">
            <w:pPr>
              <w:rPr>
                <w:rFonts w:ascii="ITC Avant Garde" w:hAnsi="ITC Avant Garde"/>
                <w:b w:val="0"/>
                <w:color w:val="auto"/>
                <w:sz w:val="18"/>
                <w:szCs w:val="18"/>
              </w:rPr>
            </w:pPr>
            <w:r w:rsidRPr="000A68E8">
              <w:rPr>
                <w:rFonts w:ascii="ITC Avant Garde" w:hAnsi="ITC Avant Garde"/>
                <w:b w:val="0"/>
                <w:color w:val="auto"/>
                <w:szCs w:val="18"/>
              </w:rPr>
              <w:t>Velocidad Infinitum 200 MB</w:t>
            </w:r>
            <w:r w:rsidRPr="000A68E8">
              <w:rPr>
                <w:rStyle w:val="Refdenotaalpie"/>
                <w:rFonts w:ascii="ITC Avant Garde" w:hAnsi="ITC Avant Garde"/>
                <w:b w:val="0"/>
                <w:color w:val="auto"/>
                <w:sz w:val="18"/>
                <w:szCs w:val="18"/>
              </w:rPr>
              <w:footnoteReference w:id="5"/>
            </w:r>
            <w:r w:rsidR="004A7D61" w:rsidRPr="000A68E8">
              <w:rPr>
                <w:rFonts w:ascii="ITC Avant Garde" w:hAnsi="ITC Avant Garde"/>
                <w:b w:val="0"/>
                <w:color w:val="auto"/>
                <w:szCs w:val="18"/>
              </w:rPr>
              <w:t xml:space="preserve"> </w:t>
            </w:r>
            <w:r w:rsidR="004A7D61" w:rsidRPr="000A68E8">
              <w:rPr>
                <w:rFonts w:ascii="ITC Avant Garde" w:hAnsi="ITC Avant Garde"/>
                <w:b w:val="0"/>
                <w:color w:val="auto"/>
              </w:rPr>
              <w:t>(1)</w:t>
            </w:r>
          </w:p>
        </w:tc>
        <w:tc>
          <w:tcPr>
            <w:tcW w:w="1974" w:type="dxa"/>
          </w:tcPr>
          <w:p w:rsidR="00F36D39"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rPr>
            </w:pPr>
            <w:r w:rsidRPr="000A68E8">
              <w:rPr>
                <w:rFonts w:ascii="ITC Avant Garde" w:eastAsia="Times New Roman" w:hAnsi="ITC Avant Garde" w:cs="Times New Roman"/>
                <w:bCs/>
                <w:color w:val="auto"/>
              </w:rPr>
              <w:t>$</w:t>
            </w:r>
            <w:r w:rsidR="00AE2D89" w:rsidRPr="000A68E8">
              <w:rPr>
                <w:rFonts w:ascii="ITC Avant Garde" w:hAnsi="ITC Avant Garde" w:cs="Arial"/>
                <w:color w:val="auto"/>
                <w:sz w:val="18"/>
                <w:szCs w:val="18"/>
              </w:rPr>
              <w:t>586.5756</w:t>
            </w:r>
          </w:p>
        </w:tc>
      </w:tr>
    </w:tbl>
    <w:p w:rsidR="00F36D39" w:rsidRPr="000A68E8" w:rsidRDefault="00F36D39" w:rsidP="000A68E8">
      <w:pPr>
        <w:spacing w:after="0" w:line="360" w:lineRule="auto"/>
        <w:jc w:val="both"/>
        <w:rPr>
          <w:rFonts w:ascii="ITC Avant Garde" w:hAnsi="ITC Avant Garde"/>
          <w:sz w:val="20"/>
          <w:szCs w:val="20"/>
        </w:rPr>
      </w:pPr>
    </w:p>
    <w:p w:rsidR="00454E7F" w:rsidRPr="000A68E8" w:rsidRDefault="00B8165B" w:rsidP="000A68E8">
      <w:pPr>
        <w:spacing w:after="0" w:line="360" w:lineRule="auto"/>
        <w:jc w:val="both"/>
        <w:rPr>
          <w:rFonts w:ascii="ITC Avant Garde" w:hAnsi="ITC Avant Garde"/>
          <w:b/>
          <w:i/>
          <w:sz w:val="20"/>
          <w:szCs w:val="20"/>
        </w:rPr>
      </w:pPr>
      <w:r w:rsidRPr="000A68E8">
        <w:rPr>
          <w:rFonts w:ascii="ITC Avant Garde" w:hAnsi="ITC Avant Garde"/>
          <w:sz w:val="20"/>
          <w:szCs w:val="20"/>
        </w:rPr>
        <w:lastRenderedPageBreak/>
        <w:t xml:space="preserve">Para planes y paquetes asociados a la modalidad SRI que no se encuentren incluidos en el listado anterior, así como aquellas modificaciones que se registren al conjunto de todos estos, incluyendo los nuevos planes y paquetes registrados a partir de la entrada en vigor de la presente OREDA, la tarifa por cobro recurrente se determinará aplicando el porcentaje de descuento, estimado mediante el modelo de costos evitados desarrollado por el Instituto y cuyo valor es </w:t>
      </w:r>
      <w:r w:rsidR="00EA7A6B" w:rsidRPr="000A68E8">
        <w:rPr>
          <w:rFonts w:ascii="ITC Avant Garde" w:hAnsi="ITC Avant Garde"/>
          <w:sz w:val="20"/>
          <w:szCs w:val="20"/>
        </w:rPr>
        <w:t>32.6309</w:t>
      </w:r>
      <w:r w:rsidRPr="000A68E8">
        <w:rPr>
          <w:rFonts w:ascii="ITC Avant Garde" w:hAnsi="ITC Avant Garde"/>
          <w:sz w:val="20"/>
          <w:szCs w:val="20"/>
        </w:rPr>
        <w:t>%, sobre la tarifa autorizada, en los mismos términos y condiciones que el AEP ofrece a sus usuarios, incluyendo los términos, descuentos y promociones aplicables.</w:t>
      </w:r>
    </w:p>
    <w:p w:rsidR="00454E7F" w:rsidRPr="000A68E8" w:rsidRDefault="00454E7F" w:rsidP="000A68E8">
      <w:pPr>
        <w:spacing w:after="0" w:line="360" w:lineRule="auto"/>
        <w:jc w:val="both"/>
        <w:rPr>
          <w:rFonts w:ascii="ITC Avant Garde" w:hAnsi="ITC Avant Garde"/>
          <w:b/>
          <w:i/>
          <w:sz w:val="20"/>
          <w:szCs w:val="20"/>
        </w:rPr>
      </w:pPr>
    </w:p>
    <w:p w:rsidR="00CF2E48" w:rsidRPr="000A68E8" w:rsidRDefault="007356C0" w:rsidP="000A68E8">
      <w:pPr>
        <w:spacing w:after="0" w:line="360" w:lineRule="auto"/>
        <w:jc w:val="both"/>
        <w:rPr>
          <w:rFonts w:ascii="ITC Avant Garde" w:hAnsi="ITC Avant Garde"/>
          <w:b/>
          <w:i/>
        </w:rPr>
      </w:pPr>
      <w:r w:rsidRPr="000A68E8">
        <w:rPr>
          <w:rFonts w:ascii="ITC Avant Garde" w:hAnsi="ITC Avant Garde"/>
          <w:b/>
          <w:i/>
        </w:rPr>
        <w:t>-</w:t>
      </w:r>
      <w:r w:rsidR="007B020B" w:rsidRPr="000A68E8">
        <w:rPr>
          <w:rFonts w:ascii="ITC Avant Garde" w:hAnsi="ITC Avant Garde"/>
          <w:b/>
          <w:i/>
        </w:rPr>
        <w:t xml:space="preserve">Servicio de Reventa de </w:t>
      </w:r>
      <w:r w:rsidR="00A20D18" w:rsidRPr="000A68E8">
        <w:rPr>
          <w:rFonts w:ascii="ITC Avant Garde" w:hAnsi="ITC Avant Garde"/>
          <w:b/>
          <w:i/>
        </w:rPr>
        <w:t xml:space="preserve">Paquetes </w:t>
      </w:r>
      <w:r w:rsidR="007B020B" w:rsidRPr="000A68E8">
        <w:rPr>
          <w:rFonts w:ascii="ITC Avant Garde" w:hAnsi="ITC Avant Garde"/>
          <w:b/>
          <w:i/>
        </w:rPr>
        <w:t>(SRP)</w:t>
      </w:r>
    </w:p>
    <w:tbl>
      <w:tblPr>
        <w:tblStyle w:val="Cuadrculamedia2-nfasis1"/>
        <w:tblW w:w="0" w:type="auto"/>
        <w:tblLook w:val="04A0" w:firstRow="1" w:lastRow="0" w:firstColumn="1" w:lastColumn="0" w:noHBand="0" w:noVBand="1"/>
        <w:tblCaption w:val="Tabla"/>
        <w:tblDescription w:val="Servicio de Reventa de Paquetes (SRP)"/>
      </w:tblPr>
      <w:tblGrid>
        <w:gridCol w:w="6845"/>
        <w:gridCol w:w="1983"/>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F2E48" w:rsidRPr="000A68E8" w:rsidRDefault="00CF2E48"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985" w:type="dxa"/>
          </w:tcPr>
          <w:p w:rsidR="00CF2E48" w:rsidRPr="000A68E8" w:rsidRDefault="00CF2E48"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 Mensual</w:t>
            </w:r>
          </w:p>
          <w:p w:rsidR="00CF2E48" w:rsidRPr="000A68E8" w:rsidRDefault="00CF2E48"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 xml:space="preserve"> (por usuario)</w:t>
            </w:r>
          </w:p>
        </w:tc>
      </w:tr>
      <w:tr w:rsidR="000A68E8" w:rsidRPr="000A68E8" w:rsidTr="007B0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vAlign w:val="bottom"/>
          </w:tcPr>
          <w:p w:rsidR="00DF3285" w:rsidRPr="000A68E8" w:rsidRDefault="00DF3285" w:rsidP="000A68E8">
            <w:pPr>
              <w:rPr>
                <w:rFonts w:ascii="ITC Avant Garde" w:hAnsi="ITC Avant Garde"/>
                <w:b w:val="0"/>
                <w:color w:val="auto"/>
                <w:szCs w:val="20"/>
              </w:rPr>
            </w:pPr>
            <w:r w:rsidRPr="000A68E8">
              <w:rPr>
                <w:rFonts w:ascii="ITC Avant Garde" w:hAnsi="ITC Avant Garde"/>
                <w:b w:val="0"/>
                <w:color w:val="auto"/>
                <w:szCs w:val="20"/>
              </w:rPr>
              <w:t>Infinitum 333</w:t>
            </w:r>
            <w:r w:rsidR="003B301B" w:rsidRPr="000A68E8">
              <w:rPr>
                <w:rFonts w:ascii="ITC Avant Garde" w:hAnsi="ITC Avant Garde"/>
                <w:b w:val="0"/>
                <w:color w:val="auto"/>
                <w:szCs w:val="20"/>
              </w:rPr>
              <w:t xml:space="preserve"> (1)</w:t>
            </w:r>
          </w:p>
        </w:tc>
        <w:tc>
          <w:tcPr>
            <w:tcW w:w="1985" w:type="dxa"/>
            <w:vAlign w:val="bottom"/>
          </w:tcPr>
          <w:p w:rsidR="00DF3285"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sz w:val="20"/>
                <w:szCs w:val="20"/>
              </w:rPr>
            </w:pPr>
            <w:r w:rsidRPr="000A68E8">
              <w:rPr>
                <w:rFonts w:ascii="ITC Avant Garde" w:eastAsia="Times New Roman" w:hAnsi="ITC Avant Garde" w:cs="Times New Roman"/>
                <w:bCs/>
                <w:color w:val="auto"/>
                <w:sz w:val="20"/>
              </w:rPr>
              <w:t>$</w:t>
            </w:r>
            <w:r w:rsidR="00AE2D89" w:rsidRPr="000A68E8">
              <w:rPr>
                <w:rFonts w:ascii="ITC Avant Garde" w:hAnsi="ITC Avant Garde" w:cs="Arial"/>
                <w:color w:val="auto"/>
                <w:sz w:val="20"/>
                <w:szCs w:val="18"/>
              </w:rPr>
              <w:t>224.3284</w:t>
            </w:r>
          </w:p>
        </w:tc>
      </w:tr>
      <w:tr w:rsidR="000A68E8" w:rsidRPr="000A68E8" w:rsidTr="007B020B">
        <w:tc>
          <w:tcPr>
            <w:cnfStyle w:val="001000000000" w:firstRow="0" w:lastRow="0" w:firstColumn="1" w:lastColumn="0" w:oddVBand="0" w:evenVBand="0" w:oddHBand="0" w:evenHBand="0" w:firstRowFirstColumn="0" w:firstRowLastColumn="0" w:lastRowFirstColumn="0" w:lastRowLastColumn="0"/>
            <w:tcW w:w="7054" w:type="dxa"/>
            <w:vAlign w:val="bottom"/>
          </w:tcPr>
          <w:p w:rsidR="00DF3285" w:rsidRPr="000A68E8" w:rsidRDefault="00DF3285" w:rsidP="000A68E8">
            <w:pPr>
              <w:rPr>
                <w:rFonts w:ascii="ITC Avant Garde" w:hAnsi="ITC Avant Garde"/>
                <w:b w:val="0"/>
                <w:color w:val="auto"/>
                <w:szCs w:val="20"/>
              </w:rPr>
            </w:pPr>
            <w:r w:rsidRPr="000A68E8">
              <w:rPr>
                <w:rFonts w:ascii="ITC Avant Garde" w:hAnsi="ITC Avant Garde"/>
                <w:b w:val="0"/>
                <w:color w:val="auto"/>
                <w:szCs w:val="20"/>
              </w:rPr>
              <w:t>Paquete Conectes</w:t>
            </w:r>
            <w:r w:rsidR="003B301B" w:rsidRPr="000A68E8">
              <w:rPr>
                <w:rFonts w:ascii="ITC Avant Garde" w:hAnsi="ITC Avant Garde"/>
                <w:b w:val="0"/>
                <w:color w:val="auto"/>
                <w:szCs w:val="20"/>
              </w:rPr>
              <w:t xml:space="preserve"> (1)</w:t>
            </w:r>
          </w:p>
        </w:tc>
        <w:tc>
          <w:tcPr>
            <w:tcW w:w="1985" w:type="dxa"/>
            <w:vAlign w:val="bottom"/>
          </w:tcPr>
          <w:p w:rsidR="00DF3285" w:rsidRPr="000A68E8" w:rsidRDefault="00DF3285"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sz w:val="20"/>
                <w:szCs w:val="20"/>
              </w:rPr>
            </w:pPr>
            <w:r w:rsidRPr="000A68E8">
              <w:rPr>
                <w:rFonts w:ascii="ITC Avant Garde" w:hAnsi="ITC Avant Garde"/>
                <w:bCs/>
                <w:color w:val="auto"/>
                <w:sz w:val="20"/>
                <w:szCs w:val="20"/>
              </w:rPr>
              <w:t>$</w:t>
            </w:r>
            <w:r w:rsidR="00AE2D89" w:rsidRPr="000A68E8">
              <w:rPr>
                <w:rFonts w:ascii="ITC Avant Garde" w:hAnsi="ITC Avant Garde" w:cs="Arial"/>
                <w:color w:val="auto"/>
                <w:sz w:val="20"/>
                <w:szCs w:val="18"/>
              </w:rPr>
              <w:t>257.1723</w:t>
            </w:r>
          </w:p>
        </w:tc>
      </w:tr>
      <w:tr w:rsidR="000A68E8" w:rsidRPr="000A68E8" w:rsidTr="007B0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vAlign w:val="bottom"/>
          </w:tcPr>
          <w:p w:rsidR="002E42E9" w:rsidRPr="000A68E8" w:rsidRDefault="002E42E9" w:rsidP="000A68E8">
            <w:pPr>
              <w:rPr>
                <w:rFonts w:ascii="ITC Avant Garde" w:hAnsi="ITC Avant Garde"/>
                <w:b w:val="0"/>
                <w:color w:val="auto"/>
                <w:szCs w:val="20"/>
              </w:rPr>
            </w:pPr>
            <w:r w:rsidRPr="000A68E8">
              <w:rPr>
                <w:rFonts w:ascii="ITC Avant Garde" w:hAnsi="ITC Avant Garde"/>
                <w:b w:val="0"/>
                <w:color w:val="auto"/>
                <w:szCs w:val="20"/>
              </w:rPr>
              <w:t>Paquete Conectes Frontera</w:t>
            </w:r>
            <w:r w:rsidR="003B301B" w:rsidRPr="000A68E8">
              <w:rPr>
                <w:rFonts w:ascii="ITC Avant Garde" w:hAnsi="ITC Avant Garde"/>
                <w:b w:val="0"/>
                <w:color w:val="auto"/>
                <w:szCs w:val="20"/>
              </w:rPr>
              <w:t xml:space="preserve"> (1)</w:t>
            </w:r>
          </w:p>
        </w:tc>
        <w:tc>
          <w:tcPr>
            <w:tcW w:w="1985" w:type="dxa"/>
            <w:vAlign w:val="bottom"/>
          </w:tcPr>
          <w:p w:rsidR="002E42E9" w:rsidRPr="000A68E8" w:rsidRDefault="0035796F"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sz w:val="20"/>
                <w:szCs w:val="20"/>
              </w:rPr>
            </w:pPr>
            <w:r w:rsidRPr="000A68E8">
              <w:rPr>
                <w:rFonts w:ascii="ITC Avant Garde" w:eastAsia="Times New Roman" w:hAnsi="ITC Avant Garde" w:cs="Times New Roman"/>
                <w:bCs/>
                <w:color w:val="auto"/>
                <w:sz w:val="20"/>
              </w:rPr>
              <w:t>$</w:t>
            </w:r>
            <w:r w:rsidR="00AE2D89" w:rsidRPr="000A68E8">
              <w:rPr>
                <w:rFonts w:ascii="ITC Avant Garde" w:hAnsi="ITC Avant Garde" w:cs="Arial"/>
                <w:color w:val="auto"/>
                <w:sz w:val="20"/>
                <w:szCs w:val="18"/>
              </w:rPr>
              <w:t>257.1723</w:t>
            </w:r>
            <w:r w:rsidR="00D648FF" w:rsidRPr="000A68E8">
              <w:rPr>
                <w:rFonts w:ascii="ITC Avant Garde" w:hAnsi="ITC Avant Garde"/>
                <w:bCs/>
                <w:color w:val="auto"/>
                <w:sz w:val="20"/>
                <w:szCs w:val="20"/>
              </w:rPr>
              <w:t>5</w:t>
            </w:r>
          </w:p>
        </w:tc>
      </w:tr>
      <w:tr w:rsidR="000A68E8" w:rsidRPr="000A68E8" w:rsidTr="007B020B">
        <w:tc>
          <w:tcPr>
            <w:cnfStyle w:val="001000000000" w:firstRow="0" w:lastRow="0" w:firstColumn="1" w:lastColumn="0" w:oddVBand="0" w:evenVBand="0" w:oddHBand="0" w:evenHBand="0" w:firstRowFirstColumn="0" w:firstRowLastColumn="0" w:lastRowFirstColumn="0" w:lastRowLastColumn="0"/>
            <w:tcW w:w="7054" w:type="dxa"/>
            <w:vAlign w:val="bottom"/>
          </w:tcPr>
          <w:p w:rsidR="00DF3285" w:rsidRPr="000A68E8" w:rsidRDefault="00DF3285" w:rsidP="000A68E8">
            <w:pPr>
              <w:rPr>
                <w:rFonts w:ascii="ITC Avant Garde" w:hAnsi="ITC Avant Garde"/>
                <w:b w:val="0"/>
                <w:color w:val="auto"/>
                <w:szCs w:val="20"/>
              </w:rPr>
            </w:pPr>
            <w:r w:rsidRPr="000A68E8">
              <w:rPr>
                <w:rFonts w:ascii="ITC Avant Garde" w:hAnsi="ITC Avant Garde"/>
                <w:b w:val="0"/>
                <w:color w:val="auto"/>
                <w:szCs w:val="20"/>
              </w:rPr>
              <w:t>Paquete Acerques</w:t>
            </w:r>
            <w:r w:rsidR="003B301B" w:rsidRPr="000A68E8">
              <w:rPr>
                <w:rFonts w:ascii="ITC Avant Garde" w:hAnsi="ITC Avant Garde"/>
                <w:b w:val="0"/>
                <w:color w:val="auto"/>
                <w:szCs w:val="20"/>
              </w:rPr>
              <w:t xml:space="preserve"> (1)</w:t>
            </w:r>
          </w:p>
        </w:tc>
        <w:tc>
          <w:tcPr>
            <w:tcW w:w="1985" w:type="dxa"/>
            <w:vAlign w:val="bottom"/>
          </w:tcPr>
          <w:p w:rsidR="00DF3285" w:rsidRPr="000A68E8" w:rsidRDefault="002E0EAD"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auto"/>
                <w:sz w:val="20"/>
                <w:szCs w:val="20"/>
              </w:rPr>
            </w:pPr>
            <w:r w:rsidRPr="000A68E8">
              <w:rPr>
                <w:rFonts w:ascii="ITC Avant Garde" w:hAnsi="ITC Avant Garde"/>
                <w:bCs/>
                <w:color w:val="auto"/>
                <w:sz w:val="20"/>
                <w:szCs w:val="20"/>
              </w:rPr>
              <w:t>$</w:t>
            </w:r>
            <w:r w:rsidR="00AE2D89" w:rsidRPr="000A68E8">
              <w:rPr>
                <w:rFonts w:ascii="ITC Avant Garde" w:hAnsi="ITC Avant Garde" w:cs="Arial"/>
                <w:color w:val="auto"/>
                <w:sz w:val="20"/>
                <w:szCs w:val="18"/>
              </w:rPr>
              <w:t>385.5644</w:t>
            </w:r>
          </w:p>
        </w:tc>
      </w:tr>
      <w:tr w:rsidR="000A68E8" w:rsidRPr="000A68E8" w:rsidTr="007B0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vAlign w:val="bottom"/>
          </w:tcPr>
          <w:p w:rsidR="00DF3285" w:rsidRPr="000A68E8" w:rsidRDefault="00DF3285" w:rsidP="000A68E8">
            <w:pPr>
              <w:rPr>
                <w:rFonts w:ascii="ITC Avant Garde" w:hAnsi="ITC Avant Garde"/>
                <w:b w:val="0"/>
                <w:color w:val="auto"/>
                <w:szCs w:val="20"/>
              </w:rPr>
            </w:pPr>
            <w:r w:rsidRPr="000A68E8">
              <w:rPr>
                <w:rFonts w:ascii="ITC Avant Garde" w:hAnsi="ITC Avant Garde"/>
                <w:b w:val="0"/>
                <w:color w:val="auto"/>
                <w:szCs w:val="20"/>
              </w:rPr>
              <w:t>Paquete Todo México Sin Límites</w:t>
            </w:r>
            <w:r w:rsidR="003B301B" w:rsidRPr="000A68E8">
              <w:rPr>
                <w:rFonts w:ascii="ITC Avant Garde" w:hAnsi="ITC Avant Garde"/>
                <w:b w:val="0"/>
                <w:color w:val="auto"/>
                <w:szCs w:val="20"/>
              </w:rPr>
              <w:t xml:space="preserve"> (1)</w:t>
            </w:r>
          </w:p>
        </w:tc>
        <w:tc>
          <w:tcPr>
            <w:tcW w:w="1985" w:type="dxa"/>
            <w:vAlign w:val="center"/>
          </w:tcPr>
          <w:p w:rsidR="00DF3285" w:rsidRPr="000A68E8" w:rsidRDefault="00DF3285"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sz w:val="20"/>
                <w:szCs w:val="20"/>
              </w:rPr>
            </w:pPr>
            <w:r w:rsidRPr="000A68E8">
              <w:rPr>
                <w:rFonts w:ascii="ITC Avant Garde" w:hAnsi="ITC Avant Garde"/>
                <w:bCs/>
                <w:color w:val="auto"/>
                <w:sz w:val="20"/>
                <w:szCs w:val="20"/>
              </w:rPr>
              <w:t>$</w:t>
            </w:r>
            <w:r w:rsidR="00AE2D89" w:rsidRPr="000A68E8">
              <w:rPr>
                <w:rFonts w:ascii="ITC Avant Garde" w:hAnsi="ITC Avant Garde" w:cs="Arial"/>
                <w:color w:val="auto"/>
                <w:sz w:val="20"/>
                <w:szCs w:val="18"/>
              </w:rPr>
              <w:t>651.1403</w:t>
            </w:r>
          </w:p>
        </w:tc>
      </w:tr>
      <w:tr w:rsidR="000A68E8" w:rsidRPr="000A68E8" w:rsidTr="007B020B">
        <w:tc>
          <w:tcPr>
            <w:cnfStyle w:val="001000000000" w:firstRow="0" w:lastRow="0" w:firstColumn="1" w:lastColumn="0" w:oddVBand="0" w:evenVBand="0" w:oddHBand="0" w:evenHBand="0" w:firstRowFirstColumn="0" w:firstRowLastColumn="0" w:lastRowFirstColumn="0" w:lastRowLastColumn="0"/>
            <w:tcW w:w="7054" w:type="dxa"/>
            <w:vAlign w:val="bottom"/>
          </w:tcPr>
          <w:p w:rsidR="00FA1C83" w:rsidRPr="000A68E8" w:rsidRDefault="00FA1C83" w:rsidP="000A68E8">
            <w:pPr>
              <w:rPr>
                <w:rFonts w:ascii="ITC Avant Garde" w:hAnsi="ITC Avant Garde"/>
                <w:b w:val="0"/>
                <w:color w:val="auto"/>
                <w:szCs w:val="20"/>
              </w:rPr>
            </w:pPr>
            <w:r w:rsidRPr="000A68E8">
              <w:rPr>
                <w:rFonts w:ascii="ITC Avant Garde" w:hAnsi="ITC Avant Garde"/>
                <w:b w:val="0"/>
                <w:color w:val="auto"/>
                <w:szCs w:val="20"/>
              </w:rPr>
              <w:t>Paquete Infinitum 1499</w:t>
            </w:r>
            <w:r w:rsidR="003B301B" w:rsidRPr="000A68E8">
              <w:rPr>
                <w:rFonts w:ascii="ITC Avant Garde" w:hAnsi="ITC Avant Garde"/>
                <w:b w:val="0"/>
                <w:color w:val="auto"/>
                <w:szCs w:val="20"/>
              </w:rPr>
              <w:t xml:space="preserve"> (1)</w:t>
            </w:r>
          </w:p>
        </w:tc>
        <w:tc>
          <w:tcPr>
            <w:tcW w:w="1985" w:type="dxa"/>
            <w:vAlign w:val="center"/>
          </w:tcPr>
          <w:p w:rsidR="0059126E" w:rsidRPr="000A68E8" w:rsidRDefault="00FA1C83"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heme="minorEastAsia" w:hAnsi="ITC Avant Garde" w:cstheme="minorBidi"/>
                <w:bCs/>
                <w:color w:val="auto"/>
                <w:sz w:val="20"/>
                <w:szCs w:val="20"/>
              </w:rPr>
            </w:pPr>
            <w:r w:rsidRPr="000A68E8">
              <w:rPr>
                <w:rFonts w:ascii="ITC Avant Garde" w:hAnsi="ITC Avant Garde"/>
                <w:bCs/>
                <w:color w:val="auto"/>
                <w:sz w:val="20"/>
                <w:szCs w:val="20"/>
              </w:rPr>
              <w:t>$</w:t>
            </w:r>
            <w:r w:rsidR="00D648FF" w:rsidRPr="000A68E8">
              <w:rPr>
                <w:rFonts w:ascii="ITC Avant Garde" w:hAnsi="ITC Avant Garde"/>
                <w:bCs/>
                <w:color w:val="auto"/>
                <w:sz w:val="20"/>
                <w:szCs w:val="20"/>
              </w:rPr>
              <w:t>1,014.9342</w:t>
            </w:r>
          </w:p>
        </w:tc>
      </w:tr>
      <w:tr w:rsidR="000A68E8" w:rsidRPr="000A68E8"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DF3285" w:rsidRPr="000A68E8" w:rsidRDefault="007B020B" w:rsidP="000A68E8">
            <w:pPr>
              <w:rPr>
                <w:rFonts w:ascii="ITC Avant Garde" w:hAnsi="ITC Avant Garde"/>
                <w:b w:val="0"/>
                <w:color w:val="auto"/>
                <w:szCs w:val="20"/>
              </w:rPr>
            </w:pPr>
            <w:r w:rsidRPr="000A68E8">
              <w:rPr>
                <w:rFonts w:ascii="ITC Avant Garde" w:hAnsi="ITC Avant Garde"/>
                <w:b w:val="0"/>
                <w:color w:val="auto"/>
                <w:szCs w:val="20"/>
              </w:rPr>
              <w:t>Paquete Conectes Negocio</w:t>
            </w:r>
            <w:r w:rsidR="003B301B" w:rsidRPr="000A68E8">
              <w:rPr>
                <w:rFonts w:ascii="ITC Avant Garde" w:hAnsi="ITC Avant Garde"/>
                <w:b w:val="0"/>
                <w:color w:val="auto"/>
                <w:szCs w:val="20"/>
              </w:rPr>
              <w:t xml:space="preserve"> (1)</w:t>
            </w:r>
          </w:p>
        </w:tc>
        <w:tc>
          <w:tcPr>
            <w:tcW w:w="1985" w:type="dxa"/>
            <w:vAlign w:val="center"/>
          </w:tcPr>
          <w:p w:rsidR="00DF3285" w:rsidRPr="000A68E8" w:rsidRDefault="00DF3285"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w:t>
            </w:r>
            <w:r w:rsidR="00AE2D89" w:rsidRPr="000A68E8">
              <w:rPr>
                <w:rFonts w:ascii="ITC Avant Garde" w:hAnsi="ITC Avant Garde" w:cs="Arial"/>
                <w:color w:val="auto"/>
                <w:sz w:val="20"/>
                <w:szCs w:val="18"/>
              </w:rPr>
              <w:t>274.0927</w:t>
            </w:r>
          </w:p>
        </w:tc>
      </w:tr>
      <w:tr w:rsidR="000A68E8" w:rsidRPr="000A68E8" w:rsidTr="00572459">
        <w:tc>
          <w:tcPr>
            <w:cnfStyle w:val="001000000000" w:firstRow="0" w:lastRow="0" w:firstColumn="1" w:lastColumn="0" w:oddVBand="0" w:evenVBand="0" w:oddHBand="0" w:evenHBand="0" w:firstRowFirstColumn="0" w:firstRowLastColumn="0" w:lastRowFirstColumn="0" w:lastRowLastColumn="0"/>
            <w:tcW w:w="7054" w:type="dxa"/>
          </w:tcPr>
          <w:p w:rsidR="00DF3285" w:rsidRPr="000A68E8" w:rsidRDefault="007B020B" w:rsidP="000A68E8">
            <w:pPr>
              <w:rPr>
                <w:rFonts w:ascii="ITC Avant Garde" w:hAnsi="ITC Avant Garde"/>
                <w:b w:val="0"/>
                <w:color w:val="auto"/>
                <w:szCs w:val="20"/>
              </w:rPr>
            </w:pPr>
            <w:r w:rsidRPr="000A68E8">
              <w:rPr>
                <w:rFonts w:ascii="ITC Avant Garde" w:hAnsi="ITC Avant Garde"/>
                <w:b w:val="0"/>
                <w:color w:val="auto"/>
                <w:szCs w:val="20"/>
              </w:rPr>
              <w:t>Paquete Mi Negocio</w:t>
            </w:r>
            <w:r w:rsidR="003B301B" w:rsidRPr="000A68E8">
              <w:rPr>
                <w:rFonts w:ascii="ITC Avant Garde" w:hAnsi="ITC Avant Garde"/>
                <w:b w:val="0"/>
                <w:color w:val="auto"/>
                <w:szCs w:val="20"/>
              </w:rPr>
              <w:t xml:space="preserve"> (1)</w:t>
            </w:r>
          </w:p>
        </w:tc>
        <w:tc>
          <w:tcPr>
            <w:tcW w:w="1985" w:type="dxa"/>
            <w:vAlign w:val="center"/>
          </w:tcPr>
          <w:p w:rsidR="00DF3285" w:rsidRPr="000A68E8" w:rsidRDefault="00DF3285"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w:t>
            </w:r>
            <w:r w:rsidR="00AE2D89" w:rsidRPr="000A68E8">
              <w:rPr>
                <w:rFonts w:ascii="ITC Avant Garde" w:hAnsi="ITC Avant Garde" w:cs="Arial"/>
                <w:color w:val="auto"/>
                <w:sz w:val="20"/>
                <w:szCs w:val="18"/>
              </w:rPr>
              <w:t>386.0336</w:t>
            </w:r>
          </w:p>
        </w:tc>
      </w:tr>
      <w:tr w:rsidR="000A68E8" w:rsidRPr="000A68E8"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DF3285" w:rsidRPr="000A68E8" w:rsidRDefault="007B020B" w:rsidP="000A68E8">
            <w:pPr>
              <w:rPr>
                <w:rFonts w:ascii="ITC Avant Garde" w:hAnsi="ITC Avant Garde"/>
                <w:b w:val="0"/>
                <w:color w:val="auto"/>
                <w:szCs w:val="20"/>
              </w:rPr>
            </w:pPr>
            <w:r w:rsidRPr="000A68E8">
              <w:rPr>
                <w:rFonts w:ascii="ITC Avant Garde" w:hAnsi="ITC Avant Garde"/>
                <w:b w:val="0"/>
                <w:color w:val="auto"/>
                <w:szCs w:val="20"/>
              </w:rPr>
              <w:t xml:space="preserve">Paquete </w:t>
            </w:r>
            <w:proofErr w:type="spellStart"/>
            <w:r w:rsidRPr="000A68E8">
              <w:rPr>
                <w:rFonts w:ascii="ITC Avant Garde" w:hAnsi="ITC Avant Garde"/>
                <w:b w:val="0"/>
                <w:color w:val="auto"/>
                <w:szCs w:val="20"/>
              </w:rPr>
              <w:t>Super</w:t>
            </w:r>
            <w:proofErr w:type="spellEnd"/>
            <w:r w:rsidR="007356C0" w:rsidRPr="000A68E8">
              <w:rPr>
                <w:rFonts w:ascii="ITC Avant Garde" w:hAnsi="ITC Avant Garde"/>
                <w:b w:val="0"/>
                <w:color w:val="auto"/>
                <w:szCs w:val="20"/>
              </w:rPr>
              <w:t xml:space="preserve"> </w:t>
            </w:r>
            <w:r w:rsidRPr="000A68E8">
              <w:rPr>
                <w:rFonts w:ascii="ITC Avant Garde" w:hAnsi="ITC Avant Garde"/>
                <w:b w:val="0"/>
                <w:color w:val="auto"/>
                <w:szCs w:val="20"/>
              </w:rPr>
              <w:t>negocio</w:t>
            </w:r>
            <w:r w:rsidR="003B301B" w:rsidRPr="000A68E8">
              <w:rPr>
                <w:rFonts w:ascii="ITC Avant Garde" w:hAnsi="ITC Avant Garde"/>
                <w:b w:val="0"/>
                <w:color w:val="auto"/>
                <w:szCs w:val="20"/>
              </w:rPr>
              <w:t xml:space="preserve"> (1)</w:t>
            </w:r>
          </w:p>
        </w:tc>
        <w:tc>
          <w:tcPr>
            <w:tcW w:w="1985" w:type="dxa"/>
            <w:vAlign w:val="center"/>
          </w:tcPr>
          <w:p w:rsidR="00DF3285" w:rsidRPr="000A68E8" w:rsidRDefault="00DF3285"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w:t>
            </w:r>
            <w:r w:rsidR="00AE2D89" w:rsidRPr="000A68E8">
              <w:rPr>
                <w:rFonts w:ascii="ITC Avant Garde" w:hAnsi="ITC Avant Garde" w:cs="Arial"/>
                <w:color w:val="auto"/>
                <w:sz w:val="20"/>
                <w:szCs w:val="18"/>
              </w:rPr>
              <w:t>545.0821</w:t>
            </w:r>
          </w:p>
        </w:tc>
      </w:tr>
      <w:tr w:rsidR="000A68E8" w:rsidRPr="000A68E8" w:rsidTr="00572459">
        <w:tc>
          <w:tcPr>
            <w:cnfStyle w:val="001000000000" w:firstRow="0" w:lastRow="0" w:firstColumn="1" w:lastColumn="0" w:oddVBand="0" w:evenVBand="0" w:oddHBand="0" w:evenHBand="0" w:firstRowFirstColumn="0" w:firstRowLastColumn="0" w:lastRowFirstColumn="0" w:lastRowLastColumn="0"/>
            <w:tcW w:w="7054" w:type="dxa"/>
          </w:tcPr>
          <w:p w:rsidR="00DF3285" w:rsidRPr="000A68E8" w:rsidRDefault="007B020B" w:rsidP="000A68E8">
            <w:pPr>
              <w:rPr>
                <w:rFonts w:ascii="ITC Avant Garde" w:hAnsi="ITC Avant Garde"/>
                <w:b w:val="0"/>
                <w:color w:val="auto"/>
                <w:szCs w:val="20"/>
              </w:rPr>
            </w:pPr>
            <w:r w:rsidRPr="000A68E8">
              <w:rPr>
                <w:rFonts w:ascii="ITC Avant Garde" w:hAnsi="ITC Avant Garde"/>
                <w:b w:val="0"/>
                <w:color w:val="auto"/>
                <w:szCs w:val="20"/>
              </w:rPr>
              <w:t xml:space="preserve">Paquete </w:t>
            </w:r>
            <w:proofErr w:type="spellStart"/>
            <w:r w:rsidR="000A68E8" w:rsidRPr="000A68E8">
              <w:rPr>
                <w:rFonts w:ascii="ITC Avant Garde" w:hAnsi="ITC Avant Garde"/>
                <w:b w:val="0"/>
                <w:color w:val="auto"/>
                <w:szCs w:val="20"/>
              </w:rPr>
              <w:t>Telnor</w:t>
            </w:r>
            <w:proofErr w:type="spellEnd"/>
            <w:r w:rsidRPr="000A68E8">
              <w:rPr>
                <w:rFonts w:ascii="ITC Avant Garde" w:hAnsi="ITC Avant Garde"/>
                <w:b w:val="0"/>
                <w:color w:val="auto"/>
                <w:szCs w:val="20"/>
              </w:rPr>
              <w:t xml:space="preserve"> Negocio Sin Limites 1</w:t>
            </w:r>
            <w:r w:rsidR="003B301B" w:rsidRPr="000A68E8">
              <w:rPr>
                <w:rFonts w:ascii="ITC Avant Garde" w:hAnsi="ITC Avant Garde"/>
                <w:b w:val="0"/>
                <w:color w:val="auto"/>
                <w:szCs w:val="20"/>
              </w:rPr>
              <w:t xml:space="preserve"> (1)</w:t>
            </w:r>
          </w:p>
        </w:tc>
        <w:tc>
          <w:tcPr>
            <w:tcW w:w="1985" w:type="dxa"/>
            <w:vAlign w:val="center"/>
          </w:tcPr>
          <w:p w:rsidR="00DF3285" w:rsidRPr="000A68E8" w:rsidRDefault="00DF3285"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auto"/>
                <w:sz w:val="20"/>
                <w:szCs w:val="18"/>
              </w:rPr>
            </w:pPr>
            <w:r w:rsidRPr="000A68E8">
              <w:rPr>
                <w:rFonts w:ascii="ITC Avant Garde" w:hAnsi="ITC Avant Garde"/>
                <w:color w:val="auto"/>
                <w:sz w:val="20"/>
                <w:szCs w:val="20"/>
              </w:rPr>
              <w:t>$</w:t>
            </w:r>
            <w:r w:rsidR="00EA3C4F" w:rsidRPr="000A68E8">
              <w:rPr>
                <w:rFonts w:ascii="ITC Avant Garde" w:hAnsi="ITC Avant Garde" w:cs="Arial"/>
                <w:color w:val="auto"/>
                <w:sz w:val="20"/>
                <w:szCs w:val="18"/>
              </w:rPr>
              <w:t>1,038.2734</w:t>
            </w:r>
          </w:p>
        </w:tc>
      </w:tr>
      <w:tr w:rsidR="000A68E8" w:rsidRPr="000A68E8"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DF3285" w:rsidRPr="000A68E8" w:rsidRDefault="007B020B" w:rsidP="000A68E8">
            <w:pPr>
              <w:rPr>
                <w:rFonts w:ascii="ITC Avant Garde" w:hAnsi="ITC Avant Garde"/>
                <w:b w:val="0"/>
                <w:color w:val="auto"/>
                <w:szCs w:val="20"/>
              </w:rPr>
            </w:pPr>
            <w:r w:rsidRPr="000A68E8">
              <w:rPr>
                <w:rFonts w:ascii="ITC Avant Garde" w:hAnsi="ITC Avant Garde"/>
                <w:b w:val="0"/>
                <w:color w:val="auto"/>
                <w:szCs w:val="20"/>
              </w:rPr>
              <w:t xml:space="preserve">Paquete </w:t>
            </w:r>
            <w:proofErr w:type="spellStart"/>
            <w:r w:rsidR="000A68E8" w:rsidRPr="000A68E8">
              <w:rPr>
                <w:rFonts w:ascii="ITC Avant Garde" w:hAnsi="ITC Avant Garde"/>
                <w:b w:val="0"/>
                <w:color w:val="auto"/>
                <w:szCs w:val="20"/>
              </w:rPr>
              <w:t>Telnor</w:t>
            </w:r>
            <w:proofErr w:type="spellEnd"/>
            <w:r w:rsidRPr="000A68E8">
              <w:rPr>
                <w:rFonts w:ascii="ITC Avant Garde" w:hAnsi="ITC Avant Garde"/>
                <w:b w:val="0"/>
                <w:color w:val="auto"/>
                <w:szCs w:val="20"/>
              </w:rPr>
              <w:t xml:space="preserve"> Negocio Sin Limites 2</w:t>
            </w:r>
            <w:r w:rsidR="003B301B" w:rsidRPr="000A68E8">
              <w:rPr>
                <w:rFonts w:ascii="ITC Avant Garde" w:hAnsi="ITC Avant Garde"/>
                <w:b w:val="0"/>
                <w:color w:val="auto"/>
                <w:szCs w:val="20"/>
              </w:rPr>
              <w:t xml:space="preserve"> (1)</w:t>
            </w:r>
          </w:p>
        </w:tc>
        <w:tc>
          <w:tcPr>
            <w:tcW w:w="1985" w:type="dxa"/>
            <w:vAlign w:val="center"/>
          </w:tcPr>
          <w:p w:rsidR="00DF3285" w:rsidRPr="000A68E8" w:rsidRDefault="00DF3285"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w:t>
            </w:r>
            <w:r w:rsidR="00AE2D89" w:rsidRPr="000A68E8">
              <w:rPr>
                <w:rFonts w:ascii="ITC Avant Garde" w:hAnsi="ITC Avant Garde" w:cs="Arial"/>
                <w:color w:val="auto"/>
                <w:sz w:val="20"/>
                <w:szCs w:val="18"/>
              </w:rPr>
              <w:t>1,257.9816</w:t>
            </w:r>
          </w:p>
        </w:tc>
      </w:tr>
      <w:tr w:rsidR="000A68E8" w:rsidRPr="000A68E8" w:rsidTr="00572459">
        <w:tc>
          <w:tcPr>
            <w:cnfStyle w:val="001000000000" w:firstRow="0" w:lastRow="0" w:firstColumn="1" w:lastColumn="0" w:oddVBand="0" w:evenVBand="0" w:oddHBand="0" w:evenHBand="0" w:firstRowFirstColumn="0" w:firstRowLastColumn="0" w:lastRowFirstColumn="0" w:lastRowLastColumn="0"/>
            <w:tcW w:w="7054" w:type="dxa"/>
          </w:tcPr>
          <w:p w:rsidR="0094660D" w:rsidRPr="000A68E8" w:rsidRDefault="007B020B" w:rsidP="000A68E8">
            <w:pPr>
              <w:rPr>
                <w:rFonts w:ascii="ITC Avant Garde" w:hAnsi="ITC Avant Garde"/>
                <w:b w:val="0"/>
                <w:color w:val="auto"/>
                <w:szCs w:val="20"/>
              </w:rPr>
            </w:pPr>
            <w:r w:rsidRPr="000A68E8">
              <w:rPr>
                <w:rFonts w:ascii="ITC Avant Garde" w:hAnsi="ITC Avant Garde"/>
                <w:b w:val="0"/>
                <w:color w:val="auto"/>
                <w:szCs w:val="20"/>
              </w:rPr>
              <w:t xml:space="preserve">Paquete </w:t>
            </w:r>
            <w:proofErr w:type="spellStart"/>
            <w:r w:rsidR="000A68E8" w:rsidRPr="000A68E8">
              <w:rPr>
                <w:rFonts w:ascii="ITC Avant Garde" w:hAnsi="ITC Avant Garde"/>
                <w:b w:val="0"/>
                <w:color w:val="auto"/>
                <w:szCs w:val="20"/>
              </w:rPr>
              <w:t>Telnor</w:t>
            </w:r>
            <w:proofErr w:type="spellEnd"/>
            <w:r w:rsidRPr="000A68E8">
              <w:rPr>
                <w:rFonts w:ascii="ITC Avant Garde" w:hAnsi="ITC Avant Garde"/>
                <w:b w:val="0"/>
                <w:color w:val="auto"/>
                <w:szCs w:val="20"/>
              </w:rPr>
              <w:t xml:space="preserve"> Negocio Sin Limites 3</w:t>
            </w:r>
            <w:r w:rsidR="003B301B" w:rsidRPr="000A68E8">
              <w:rPr>
                <w:rFonts w:ascii="ITC Avant Garde" w:hAnsi="ITC Avant Garde"/>
                <w:b w:val="0"/>
                <w:color w:val="auto"/>
                <w:szCs w:val="20"/>
              </w:rPr>
              <w:t xml:space="preserve"> (1)</w:t>
            </w:r>
          </w:p>
        </w:tc>
        <w:tc>
          <w:tcPr>
            <w:tcW w:w="1985" w:type="dxa"/>
            <w:vAlign w:val="center"/>
          </w:tcPr>
          <w:p w:rsidR="0094660D" w:rsidRPr="000A68E8" w:rsidRDefault="00DF3285"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w:t>
            </w:r>
            <w:r w:rsidR="00AE2D89" w:rsidRPr="000A68E8">
              <w:rPr>
                <w:rFonts w:ascii="ITC Avant Garde" w:hAnsi="ITC Avant Garde" w:cs="Arial"/>
                <w:color w:val="auto"/>
                <w:sz w:val="20"/>
                <w:szCs w:val="18"/>
              </w:rPr>
              <w:t>1,637.3239</w:t>
            </w:r>
          </w:p>
        </w:tc>
      </w:tr>
    </w:tbl>
    <w:p w:rsidR="0059126E" w:rsidRDefault="0059126E" w:rsidP="000A68E8">
      <w:pPr>
        <w:spacing w:after="0" w:line="360" w:lineRule="auto"/>
        <w:rPr>
          <w:rFonts w:ascii="ITC Avant Garde" w:hAnsi="ITC Avant Garde"/>
          <w:b/>
          <w:i/>
          <w:sz w:val="20"/>
          <w:szCs w:val="20"/>
        </w:rPr>
      </w:pPr>
    </w:p>
    <w:p w:rsidR="009046EB" w:rsidRPr="000A68E8" w:rsidRDefault="009046EB" w:rsidP="000A68E8">
      <w:pPr>
        <w:spacing w:after="0" w:line="360" w:lineRule="auto"/>
        <w:rPr>
          <w:rFonts w:ascii="ITC Avant Garde" w:hAnsi="ITC Avant Garde"/>
          <w:b/>
          <w:i/>
          <w:sz w:val="20"/>
          <w:szCs w:val="20"/>
        </w:rPr>
      </w:pPr>
    </w:p>
    <w:p w:rsidR="004823BE" w:rsidRPr="000A68E8" w:rsidRDefault="00B8165B" w:rsidP="000A68E8">
      <w:pPr>
        <w:spacing w:after="0" w:line="360" w:lineRule="auto"/>
        <w:jc w:val="both"/>
        <w:rPr>
          <w:rFonts w:ascii="ITC Avant Garde" w:hAnsi="ITC Avant Garde"/>
          <w:sz w:val="20"/>
          <w:szCs w:val="20"/>
        </w:rPr>
      </w:pPr>
      <w:r w:rsidRPr="000A68E8">
        <w:rPr>
          <w:rFonts w:ascii="ITC Avant Garde" w:hAnsi="ITC Avant Garde"/>
          <w:sz w:val="20"/>
          <w:szCs w:val="20"/>
        </w:rPr>
        <w:t xml:space="preserve">Para planes y paquetes asociados a la modalidad SRP que no se encuentren incluidos en el listado anterior, así como aquellas modificaciones que se registren al conjunto de todos estos, incluyendo los nuevos planes y paquetes registrados a partir de la entrada en vigor de la presente OREDA, la tarifa por cobro recurrente se determinará aplicando el porcentaje de descuento, estimado mediante el modelo de costos evitados desarrollado por el Instituto y cuyo valor es </w:t>
      </w:r>
      <w:r w:rsidR="00EA7A6B" w:rsidRPr="000A68E8">
        <w:rPr>
          <w:rFonts w:ascii="ITC Avant Garde" w:hAnsi="ITC Avant Garde"/>
          <w:sz w:val="20"/>
          <w:szCs w:val="20"/>
        </w:rPr>
        <w:t>21.5319</w:t>
      </w:r>
      <w:r w:rsidRPr="000A68E8">
        <w:rPr>
          <w:rFonts w:ascii="ITC Avant Garde" w:hAnsi="ITC Avant Garde"/>
          <w:sz w:val="20"/>
          <w:szCs w:val="20"/>
        </w:rPr>
        <w:t>%, sobre la tarifa autorizada, en los mismos términos y condiciones que el AEP ofrece a sus usuarios, incluyendo los términos, descuentos y promociones aplicables.</w:t>
      </w:r>
    </w:p>
    <w:p w:rsidR="00485D54" w:rsidRDefault="00485D54" w:rsidP="000A68E8">
      <w:pPr>
        <w:spacing w:after="0" w:line="360" w:lineRule="auto"/>
        <w:jc w:val="both"/>
        <w:rPr>
          <w:rFonts w:ascii="ITC Avant Garde" w:hAnsi="ITC Avant Garde"/>
          <w:b/>
          <w:i/>
          <w:sz w:val="20"/>
          <w:szCs w:val="20"/>
        </w:rPr>
      </w:pPr>
    </w:p>
    <w:p w:rsidR="009046EB" w:rsidRPr="000A68E8" w:rsidRDefault="009046EB" w:rsidP="000A68E8">
      <w:pPr>
        <w:spacing w:after="0" w:line="360" w:lineRule="auto"/>
        <w:jc w:val="both"/>
        <w:rPr>
          <w:rFonts w:ascii="ITC Avant Garde" w:hAnsi="ITC Avant Garde"/>
          <w:b/>
          <w:i/>
          <w:sz w:val="20"/>
          <w:szCs w:val="20"/>
        </w:rPr>
      </w:pPr>
    </w:p>
    <w:p w:rsidR="00240F63" w:rsidRPr="000A68E8" w:rsidRDefault="000A0B72" w:rsidP="000A68E8">
      <w:pPr>
        <w:spacing w:after="0" w:line="360" w:lineRule="auto"/>
        <w:jc w:val="both"/>
        <w:rPr>
          <w:rFonts w:ascii="ITC Avant Garde" w:hAnsi="ITC Avant Garde"/>
          <w:b/>
          <w:sz w:val="20"/>
          <w:szCs w:val="20"/>
        </w:rPr>
      </w:pPr>
      <w:r w:rsidRPr="000A68E8">
        <w:rPr>
          <w:rFonts w:ascii="ITC Avant Garde" w:hAnsi="ITC Avant Garde"/>
          <w:b/>
          <w:sz w:val="20"/>
          <w:szCs w:val="20"/>
        </w:rPr>
        <w:t xml:space="preserve">Otros conceptos de </w:t>
      </w:r>
      <w:r w:rsidR="00240F63" w:rsidRPr="000A68E8">
        <w:rPr>
          <w:rFonts w:ascii="ITC Avant Garde" w:hAnsi="ITC Avant Garde"/>
          <w:b/>
          <w:sz w:val="20"/>
          <w:szCs w:val="20"/>
        </w:rPr>
        <w:t xml:space="preserve">Costos Evitados </w:t>
      </w:r>
    </w:p>
    <w:p w:rsidR="000A0B72" w:rsidRPr="000A68E8" w:rsidRDefault="000A0B72" w:rsidP="000A68E8">
      <w:pPr>
        <w:spacing w:after="0" w:line="360" w:lineRule="auto"/>
        <w:jc w:val="both"/>
        <w:rPr>
          <w:rFonts w:ascii="ITC Avant Garde" w:hAnsi="ITC Avant Garde"/>
          <w:b/>
          <w:sz w:val="20"/>
          <w:szCs w:val="20"/>
        </w:rPr>
      </w:pPr>
      <w:r w:rsidRPr="000A68E8">
        <w:rPr>
          <w:rFonts w:ascii="ITC Avant Garde" w:hAnsi="ITC Avant Garde"/>
          <w:sz w:val="20"/>
          <w:szCs w:val="20"/>
        </w:rPr>
        <w:t>Con independencia de las tarifas especificadas anteriormente, en los siguientes escenarios concretos, se deberá ajustar la tarifa descrita mediante la resta de la tarifa correspondiente con el valor descrito a continuación:</w:t>
      </w:r>
    </w:p>
    <w:p w:rsidR="000A0B72" w:rsidRPr="000A68E8" w:rsidRDefault="000A0B72" w:rsidP="000A68E8">
      <w:pPr>
        <w:spacing w:after="0" w:line="360" w:lineRule="auto"/>
        <w:jc w:val="both"/>
        <w:rPr>
          <w:rFonts w:ascii="ITC Avant Garde" w:hAnsi="ITC Avant Garde"/>
          <w:i/>
          <w:sz w:val="20"/>
          <w:szCs w:val="20"/>
          <w:u w:val="single"/>
        </w:rPr>
      </w:pPr>
    </w:p>
    <w:p w:rsidR="000A0B72" w:rsidRPr="000A68E8" w:rsidRDefault="000A0B72" w:rsidP="000A68E8">
      <w:pPr>
        <w:pStyle w:val="Prrafodelista"/>
        <w:numPr>
          <w:ilvl w:val="0"/>
          <w:numId w:val="33"/>
        </w:numPr>
        <w:spacing w:after="0" w:line="360" w:lineRule="auto"/>
        <w:jc w:val="both"/>
        <w:rPr>
          <w:rFonts w:ascii="ITC Avant Garde" w:hAnsi="ITC Avant Garde"/>
          <w:sz w:val="20"/>
          <w:szCs w:val="20"/>
        </w:rPr>
      </w:pPr>
      <w:r w:rsidRPr="000A68E8">
        <w:rPr>
          <w:rFonts w:ascii="ITC Avant Garde" w:hAnsi="ITC Avant Garde"/>
          <w:sz w:val="20"/>
          <w:szCs w:val="20"/>
        </w:rPr>
        <w:t>Relativos a la instalación de acometida:</w:t>
      </w:r>
    </w:p>
    <w:p w:rsidR="000A0B72" w:rsidRDefault="000A0B72" w:rsidP="000A68E8">
      <w:pPr>
        <w:spacing w:after="0" w:line="360" w:lineRule="auto"/>
        <w:ind w:left="360"/>
        <w:jc w:val="both"/>
        <w:rPr>
          <w:rFonts w:ascii="ITC Avant Garde" w:hAnsi="ITC Avant Garde"/>
          <w:sz w:val="20"/>
          <w:szCs w:val="20"/>
        </w:rPr>
      </w:pPr>
      <w:r w:rsidRPr="000A68E8">
        <w:rPr>
          <w:rFonts w:ascii="ITC Avant Garde" w:hAnsi="ITC Avant Garde"/>
          <w:b/>
          <w:sz w:val="20"/>
          <w:szCs w:val="20"/>
        </w:rPr>
        <w:t>Escenario:</w:t>
      </w:r>
      <w:r w:rsidRPr="000A68E8">
        <w:rPr>
          <w:rFonts w:ascii="ITC Avant Garde" w:hAnsi="ITC Avant Garde"/>
          <w:sz w:val="20"/>
          <w:szCs w:val="20"/>
        </w:rPr>
        <w:t xml:space="preserve"> </w:t>
      </w:r>
      <w:r w:rsidR="00B8165B" w:rsidRPr="000A68E8">
        <w:rPr>
          <w:rFonts w:ascii="ITC Avant Garde" w:hAnsi="ITC Avant Garde"/>
          <w:sz w:val="20"/>
          <w:szCs w:val="20"/>
        </w:rPr>
        <w:t>Cuando el CS paga en una sola exhibición al AEP por la instalación de la acometida se descontará de la renta mensual.</w:t>
      </w:r>
    </w:p>
    <w:p w:rsidR="009046EB" w:rsidRPr="000A68E8" w:rsidRDefault="009046EB" w:rsidP="000A68E8">
      <w:pPr>
        <w:spacing w:after="0" w:line="360" w:lineRule="auto"/>
        <w:ind w:left="360"/>
        <w:jc w:val="both"/>
        <w:rPr>
          <w:rFonts w:ascii="ITC Avant Garde" w:hAnsi="ITC Avant Garde"/>
          <w:sz w:val="20"/>
          <w:szCs w:val="20"/>
        </w:rPr>
      </w:pPr>
    </w:p>
    <w:tbl>
      <w:tblPr>
        <w:tblStyle w:val="Cuadrculamedia2-nfasis1"/>
        <w:tblW w:w="5093" w:type="dxa"/>
        <w:jc w:val="center"/>
        <w:tblLook w:val="0420" w:firstRow="1" w:lastRow="0" w:firstColumn="0" w:lastColumn="0" w:noHBand="0" w:noVBand="1"/>
        <w:tblCaption w:val="Tabla"/>
        <w:tblDescription w:val="Otros conceptos de Costos Evitados, Escenario"/>
      </w:tblPr>
      <w:tblGrid>
        <w:gridCol w:w="2762"/>
        <w:gridCol w:w="2331"/>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401"/>
          <w:tblHeader/>
          <w:jc w:val="center"/>
        </w:trPr>
        <w:tc>
          <w:tcPr>
            <w:tcW w:w="2762" w:type="dxa"/>
          </w:tcPr>
          <w:p w:rsidR="000A0B72" w:rsidRPr="000A68E8" w:rsidRDefault="000A0B72"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Tipo de acometida</w:t>
            </w:r>
          </w:p>
        </w:tc>
        <w:tc>
          <w:tcPr>
            <w:tcW w:w="2331" w:type="dxa"/>
            <w:hideMark/>
          </w:tcPr>
          <w:p w:rsidR="000A0B72" w:rsidRPr="000A68E8" w:rsidRDefault="000A0B72"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 xml:space="preserve">Ajuste mensual </w:t>
            </w:r>
          </w:p>
        </w:tc>
      </w:tr>
      <w:tr w:rsidR="000A68E8" w:rsidRPr="000A68E8" w:rsidTr="000A0B72">
        <w:trPr>
          <w:cnfStyle w:val="000000100000" w:firstRow="0" w:lastRow="0" w:firstColumn="0" w:lastColumn="0" w:oddVBand="0" w:evenVBand="0" w:oddHBand="1" w:evenHBand="0" w:firstRowFirstColumn="0" w:firstRowLastColumn="0" w:lastRowFirstColumn="0" w:lastRowLastColumn="0"/>
          <w:trHeight w:val="151"/>
          <w:jc w:val="center"/>
        </w:trPr>
        <w:tc>
          <w:tcPr>
            <w:tcW w:w="2762" w:type="dxa"/>
          </w:tcPr>
          <w:p w:rsidR="000A0B72" w:rsidRPr="000A68E8" w:rsidRDefault="000A0B72"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Cobre</w:t>
            </w:r>
          </w:p>
        </w:tc>
        <w:tc>
          <w:tcPr>
            <w:tcW w:w="2331" w:type="dxa"/>
            <w:vAlign w:val="center"/>
            <w:hideMark/>
          </w:tcPr>
          <w:p w:rsidR="000A0B72" w:rsidRPr="000A68E8" w:rsidRDefault="00F7791D"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w:t>
            </w:r>
            <w:r w:rsidR="00223423" w:rsidRPr="000A68E8">
              <w:rPr>
                <w:rFonts w:ascii="ITC Avant Garde" w:hAnsi="ITC Avant Garde"/>
                <w:color w:val="auto"/>
                <w:sz w:val="20"/>
                <w:szCs w:val="20"/>
              </w:rPr>
              <w:t>7.814</w:t>
            </w:r>
            <w:r w:rsidR="00D648FF" w:rsidRPr="000A68E8">
              <w:rPr>
                <w:rFonts w:ascii="ITC Avant Garde" w:hAnsi="ITC Avant Garde"/>
                <w:color w:val="auto"/>
                <w:sz w:val="20"/>
                <w:szCs w:val="20"/>
              </w:rPr>
              <w:t>3</w:t>
            </w:r>
          </w:p>
        </w:tc>
      </w:tr>
      <w:tr w:rsidR="000A68E8" w:rsidRPr="000A68E8" w:rsidTr="000A0B72">
        <w:trPr>
          <w:trHeight w:val="151"/>
          <w:jc w:val="center"/>
        </w:trPr>
        <w:tc>
          <w:tcPr>
            <w:tcW w:w="2762" w:type="dxa"/>
          </w:tcPr>
          <w:p w:rsidR="000A0B72" w:rsidRPr="000A68E8" w:rsidRDefault="000A0B72"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Fibra óptica</w:t>
            </w:r>
          </w:p>
        </w:tc>
        <w:tc>
          <w:tcPr>
            <w:tcW w:w="2331" w:type="dxa"/>
            <w:vAlign w:val="center"/>
            <w:hideMark/>
          </w:tcPr>
          <w:p w:rsidR="000A0B72" w:rsidRPr="000A68E8" w:rsidRDefault="00F7791D"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w:t>
            </w:r>
            <w:r w:rsidR="000A0B72" w:rsidRPr="000A68E8">
              <w:rPr>
                <w:rFonts w:ascii="ITC Avant Garde" w:hAnsi="ITC Avant Garde"/>
                <w:color w:val="auto"/>
                <w:sz w:val="20"/>
                <w:szCs w:val="20"/>
              </w:rPr>
              <w:t>27.96</w:t>
            </w:r>
            <w:r w:rsidR="00223423" w:rsidRPr="000A68E8">
              <w:rPr>
                <w:rFonts w:ascii="ITC Avant Garde" w:hAnsi="ITC Avant Garde"/>
                <w:color w:val="auto"/>
                <w:sz w:val="20"/>
                <w:szCs w:val="20"/>
              </w:rPr>
              <w:t>40</w:t>
            </w:r>
          </w:p>
        </w:tc>
      </w:tr>
    </w:tbl>
    <w:p w:rsidR="000A0B72" w:rsidRPr="000A68E8" w:rsidRDefault="000A0B72" w:rsidP="000A68E8">
      <w:pPr>
        <w:pStyle w:val="Prrafodelista"/>
        <w:spacing w:after="0" w:line="360" w:lineRule="auto"/>
        <w:jc w:val="both"/>
        <w:rPr>
          <w:rFonts w:ascii="ITC Avant Garde" w:hAnsi="ITC Avant Garde"/>
          <w:sz w:val="20"/>
          <w:szCs w:val="20"/>
        </w:rPr>
      </w:pPr>
    </w:p>
    <w:p w:rsidR="000A0B72" w:rsidRPr="000A68E8" w:rsidRDefault="000A0B72" w:rsidP="000A68E8">
      <w:pPr>
        <w:pStyle w:val="Prrafodelista"/>
        <w:numPr>
          <w:ilvl w:val="0"/>
          <w:numId w:val="33"/>
        </w:numPr>
        <w:spacing w:after="0" w:line="360" w:lineRule="auto"/>
        <w:jc w:val="both"/>
        <w:rPr>
          <w:rFonts w:ascii="ITC Avant Garde" w:hAnsi="ITC Avant Garde"/>
          <w:sz w:val="20"/>
          <w:szCs w:val="20"/>
        </w:rPr>
      </w:pPr>
      <w:r w:rsidRPr="000A68E8">
        <w:rPr>
          <w:rFonts w:ascii="ITC Avant Garde" w:hAnsi="ITC Avant Garde"/>
          <w:sz w:val="20"/>
          <w:szCs w:val="20"/>
        </w:rPr>
        <w:t>Relativos a la adquisición del Modem/ONT:</w:t>
      </w:r>
    </w:p>
    <w:p w:rsidR="005626A9" w:rsidRDefault="00C64EA5" w:rsidP="000A68E8">
      <w:pPr>
        <w:spacing w:after="0" w:line="360" w:lineRule="auto"/>
        <w:ind w:left="360"/>
        <w:jc w:val="both"/>
        <w:rPr>
          <w:rFonts w:ascii="ITC Avant Garde" w:hAnsi="ITC Avant Garde"/>
          <w:sz w:val="20"/>
          <w:szCs w:val="20"/>
        </w:rPr>
      </w:pPr>
      <w:r w:rsidRPr="000A68E8">
        <w:rPr>
          <w:rFonts w:ascii="ITC Avant Garde" w:hAnsi="ITC Avant Garde"/>
          <w:b/>
          <w:sz w:val="20"/>
          <w:szCs w:val="20"/>
        </w:rPr>
        <w:t>Escenario I:</w:t>
      </w:r>
      <w:r w:rsidRPr="000A68E8">
        <w:rPr>
          <w:rFonts w:ascii="ITC Avant Garde" w:hAnsi="ITC Avant Garde"/>
          <w:sz w:val="20"/>
          <w:szCs w:val="20"/>
        </w:rPr>
        <w:t xml:space="preserve"> </w:t>
      </w:r>
      <w:r w:rsidR="00B8165B" w:rsidRPr="000A68E8">
        <w:rPr>
          <w:rFonts w:ascii="ITC Avant Garde" w:hAnsi="ITC Avant Garde"/>
          <w:sz w:val="20"/>
          <w:szCs w:val="20"/>
        </w:rPr>
        <w:t>Cuando el CS paga al AEP por la provisión del modem/ONT se descontará de la renta mensual.</w:t>
      </w:r>
    </w:p>
    <w:p w:rsidR="009046EB" w:rsidRPr="000A68E8" w:rsidRDefault="009046EB" w:rsidP="000A68E8">
      <w:pPr>
        <w:spacing w:after="0" w:line="360" w:lineRule="auto"/>
        <w:ind w:left="360"/>
        <w:jc w:val="both"/>
        <w:rPr>
          <w:rFonts w:ascii="ITC Avant Garde" w:hAnsi="ITC Avant Garde"/>
          <w:sz w:val="20"/>
          <w:szCs w:val="20"/>
        </w:rPr>
      </w:pPr>
    </w:p>
    <w:tbl>
      <w:tblPr>
        <w:tblStyle w:val="Cuadrculamedia2-nfasis1"/>
        <w:tblW w:w="4587" w:type="dxa"/>
        <w:jc w:val="center"/>
        <w:tblLook w:val="0420" w:firstRow="1" w:lastRow="0" w:firstColumn="0" w:lastColumn="0" w:noHBand="0" w:noVBand="1"/>
        <w:tblCaption w:val="Tabla"/>
        <w:tblDescription w:val="Otros conceptos de Costos Evitados, Escenario I"/>
      </w:tblPr>
      <w:tblGrid>
        <w:gridCol w:w="2654"/>
        <w:gridCol w:w="1933"/>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376"/>
          <w:tblHeader/>
          <w:jc w:val="center"/>
        </w:trPr>
        <w:tc>
          <w:tcPr>
            <w:tcW w:w="2654" w:type="dxa"/>
            <w:hideMark/>
          </w:tcPr>
          <w:p w:rsidR="007B24DE" w:rsidRPr="000A68E8" w:rsidRDefault="007B24DE"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Tipo de Tecnología del equipo adquirido por el CS</w:t>
            </w:r>
          </w:p>
        </w:tc>
        <w:tc>
          <w:tcPr>
            <w:tcW w:w="1933" w:type="dxa"/>
            <w:hideMark/>
          </w:tcPr>
          <w:p w:rsidR="007B24DE" w:rsidRPr="000A68E8" w:rsidRDefault="00211B2B"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 xml:space="preserve">Ajuste mensual </w:t>
            </w:r>
          </w:p>
        </w:tc>
      </w:tr>
      <w:tr w:rsidR="000A68E8" w:rsidRPr="000A68E8" w:rsidTr="00211B2B">
        <w:trPr>
          <w:cnfStyle w:val="000000100000" w:firstRow="0" w:lastRow="0" w:firstColumn="0" w:lastColumn="0" w:oddVBand="0" w:evenVBand="0" w:oddHBand="1" w:evenHBand="0" w:firstRowFirstColumn="0" w:firstRowLastColumn="0" w:lastRowFirstColumn="0" w:lastRowLastColumn="0"/>
          <w:trHeight w:val="141"/>
          <w:jc w:val="center"/>
        </w:trPr>
        <w:tc>
          <w:tcPr>
            <w:tcW w:w="2654" w:type="dxa"/>
            <w:hideMark/>
          </w:tcPr>
          <w:p w:rsidR="00C40830" w:rsidRPr="000A68E8" w:rsidRDefault="00C40830"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t>ADSL</w:t>
            </w:r>
          </w:p>
        </w:tc>
        <w:tc>
          <w:tcPr>
            <w:tcW w:w="1933" w:type="dxa"/>
            <w:vAlign w:val="center"/>
            <w:hideMark/>
          </w:tcPr>
          <w:p w:rsidR="00C40830" w:rsidRPr="000A68E8" w:rsidRDefault="00C40830"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0.6006</w:t>
            </w:r>
            <w:r w:rsidR="00211B2B" w:rsidRPr="000A68E8">
              <w:rPr>
                <w:rFonts w:ascii="ITC Avant Garde" w:hAnsi="ITC Avant Garde"/>
                <w:color w:val="auto"/>
                <w:sz w:val="20"/>
                <w:szCs w:val="20"/>
              </w:rPr>
              <w:t xml:space="preserve"> USD</w:t>
            </w:r>
          </w:p>
        </w:tc>
      </w:tr>
      <w:tr w:rsidR="000A68E8" w:rsidRPr="000A68E8" w:rsidTr="00211B2B">
        <w:trPr>
          <w:trHeight w:val="141"/>
          <w:jc w:val="center"/>
        </w:trPr>
        <w:tc>
          <w:tcPr>
            <w:tcW w:w="2654" w:type="dxa"/>
            <w:hideMark/>
          </w:tcPr>
          <w:p w:rsidR="00C40830" w:rsidRPr="000A68E8" w:rsidRDefault="00C40830"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t>VDSL</w:t>
            </w:r>
          </w:p>
        </w:tc>
        <w:tc>
          <w:tcPr>
            <w:tcW w:w="1933" w:type="dxa"/>
            <w:vAlign w:val="center"/>
            <w:hideMark/>
          </w:tcPr>
          <w:p w:rsidR="00C40830" w:rsidRPr="000A68E8" w:rsidRDefault="00C40830"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1.2183</w:t>
            </w:r>
            <w:r w:rsidR="00211B2B" w:rsidRPr="000A68E8">
              <w:rPr>
                <w:rFonts w:ascii="ITC Avant Garde" w:hAnsi="ITC Avant Garde"/>
                <w:color w:val="auto"/>
                <w:sz w:val="20"/>
                <w:szCs w:val="20"/>
              </w:rPr>
              <w:t xml:space="preserve"> USD</w:t>
            </w:r>
          </w:p>
        </w:tc>
      </w:tr>
      <w:tr w:rsidR="000A68E8" w:rsidRPr="000A68E8" w:rsidTr="00211B2B">
        <w:trPr>
          <w:cnfStyle w:val="000000100000" w:firstRow="0" w:lastRow="0" w:firstColumn="0" w:lastColumn="0" w:oddVBand="0" w:evenVBand="0" w:oddHBand="1" w:evenHBand="0" w:firstRowFirstColumn="0" w:firstRowLastColumn="0" w:lastRowFirstColumn="0" w:lastRowLastColumn="0"/>
          <w:trHeight w:val="141"/>
          <w:jc w:val="center"/>
        </w:trPr>
        <w:tc>
          <w:tcPr>
            <w:tcW w:w="2654" w:type="dxa"/>
            <w:hideMark/>
          </w:tcPr>
          <w:p w:rsidR="00C40830" w:rsidRPr="000A68E8" w:rsidRDefault="00F7791D"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t>ONT</w:t>
            </w:r>
          </w:p>
        </w:tc>
        <w:tc>
          <w:tcPr>
            <w:tcW w:w="1933" w:type="dxa"/>
            <w:vAlign w:val="center"/>
            <w:hideMark/>
          </w:tcPr>
          <w:p w:rsidR="00C40830" w:rsidRPr="000A68E8" w:rsidRDefault="00C40830"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37.4792</w:t>
            </w:r>
            <w:r w:rsidR="00211B2B" w:rsidRPr="000A68E8">
              <w:rPr>
                <w:rFonts w:ascii="ITC Avant Garde" w:hAnsi="ITC Avant Garde"/>
                <w:color w:val="auto"/>
                <w:sz w:val="20"/>
                <w:szCs w:val="20"/>
              </w:rPr>
              <w:t xml:space="preserve"> MXN</w:t>
            </w:r>
          </w:p>
        </w:tc>
      </w:tr>
    </w:tbl>
    <w:p w:rsidR="0090510A" w:rsidRPr="000A68E8" w:rsidRDefault="0090510A" w:rsidP="000A68E8">
      <w:pPr>
        <w:pStyle w:val="Prrafodelista"/>
        <w:tabs>
          <w:tab w:val="num" w:pos="1440"/>
        </w:tabs>
        <w:spacing w:after="0" w:line="360" w:lineRule="auto"/>
        <w:jc w:val="both"/>
        <w:rPr>
          <w:rFonts w:ascii="ITC Avant Garde" w:hAnsi="ITC Avant Garde"/>
          <w:sz w:val="20"/>
          <w:szCs w:val="20"/>
        </w:rPr>
      </w:pPr>
    </w:p>
    <w:p w:rsidR="005626A9" w:rsidRDefault="00C64EA5" w:rsidP="000A68E8">
      <w:pPr>
        <w:spacing w:after="0" w:line="360" w:lineRule="auto"/>
        <w:ind w:left="360"/>
        <w:jc w:val="both"/>
        <w:rPr>
          <w:rFonts w:ascii="ITC Avant Garde" w:hAnsi="ITC Avant Garde"/>
          <w:sz w:val="20"/>
          <w:szCs w:val="20"/>
        </w:rPr>
      </w:pPr>
      <w:r w:rsidRPr="000A68E8">
        <w:rPr>
          <w:rFonts w:ascii="ITC Avant Garde" w:hAnsi="ITC Avant Garde"/>
          <w:b/>
          <w:sz w:val="20"/>
          <w:szCs w:val="20"/>
        </w:rPr>
        <w:t xml:space="preserve">Escenario II: </w:t>
      </w:r>
      <w:r w:rsidR="00B8165B" w:rsidRPr="000A68E8">
        <w:rPr>
          <w:rFonts w:ascii="ITC Avant Garde" w:hAnsi="ITC Avant Garde"/>
          <w:sz w:val="20"/>
          <w:szCs w:val="20"/>
        </w:rPr>
        <w:t>Cuando el CS paga a un tercero por la provisión del modem/ONT se descontará de la renta mensual.</w:t>
      </w:r>
    </w:p>
    <w:p w:rsidR="009046EB" w:rsidRPr="000A68E8" w:rsidRDefault="009046EB" w:rsidP="000A68E8">
      <w:pPr>
        <w:spacing w:after="0" w:line="360" w:lineRule="auto"/>
        <w:ind w:left="360"/>
        <w:jc w:val="both"/>
        <w:rPr>
          <w:rFonts w:ascii="ITC Avant Garde" w:hAnsi="ITC Avant Garde"/>
          <w:b/>
          <w:sz w:val="20"/>
          <w:szCs w:val="20"/>
        </w:rPr>
      </w:pPr>
    </w:p>
    <w:tbl>
      <w:tblPr>
        <w:tblStyle w:val="Cuadrculamedia2-nfasis1"/>
        <w:tblW w:w="4393" w:type="dxa"/>
        <w:jc w:val="center"/>
        <w:tblLook w:val="0420" w:firstRow="1" w:lastRow="0" w:firstColumn="0" w:lastColumn="0" w:noHBand="0" w:noVBand="1"/>
        <w:tblCaption w:val="Tabla"/>
        <w:tblDescription w:val="Otros conceptos de Costos Evitados, Escenario II"/>
      </w:tblPr>
      <w:tblGrid>
        <w:gridCol w:w="2542"/>
        <w:gridCol w:w="1851"/>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441"/>
          <w:tblHeader/>
          <w:jc w:val="center"/>
        </w:trPr>
        <w:tc>
          <w:tcPr>
            <w:tcW w:w="2542" w:type="dxa"/>
            <w:hideMark/>
          </w:tcPr>
          <w:p w:rsidR="007B24DE" w:rsidRPr="000A68E8" w:rsidRDefault="007B24DE"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Tipo de Tecnología del equipo adquirido por el CS</w:t>
            </w:r>
          </w:p>
        </w:tc>
        <w:tc>
          <w:tcPr>
            <w:tcW w:w="1851" w:type="dxa"/>
            <w:hideMark/>
          </w:tcPr>
          <w:p w:rsidR="007B24DE" w:rsidRPr="000A68E8" w:rsidRDefault="00C36BC1"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Ajuste mensual</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167"/>
          <w:jc w:val="center"/>
        </w:trPr>
        <w:tc>
          <w:tcPr>
            <w:tcW w:w="2542" w:type="dxa"/>
            <w:hideMark/>
          </w:tcPr>
          <w:p w:rsidR="00C36BC1" w:rsidRPr="000A68E8" w:rsidRDefault="00C36BC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t>ADSL</w:t>
            </w:r>
          </w:p>
        </w:tc>
        <w:tc>
          <w:tcPr>
            <w:tcW w:w="1851" w:type="dxa"/>
            <w:vAlign w:val="center"/>
            <w:hideMark/>
          </w:tcPr>
          <w:p w:rsidR="00C36BC1" w:rsidRPr="000A68E8" w:rsidRDefault="00C36BC1"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0.6006 USD</w:t>
            </w:r>
          </w:p>
        </w:tc>
      </w:tr>
      <w:tr w:rsidR="000A68E8" w:rsidRPr="000A68E8" w:rsidTr="00536F3C">
        <w:trPr>
          <w:trHeight w:val="167"/>
          <w:jc w:val="center"/>
        </w:trPr>
        <w:tc>
          <w:tcPr>
            <w:tcW w:w="2542" w:type="dxa"/>
            <w:hideMark/>
          </w:tcPr>
          <w:p w:rsidR="00C36BC1" w:rsidRPr="000A68E8" w:rsidRDefault="00C36BC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lastRenderedPageBreak/>
              <w:t>VDSL</w:t>
            </w:r>
          </w:p>
        </w:tc>
        <w:tc>
          <w:tcPr>
            <w:tcW w:w="1851" w:type="dxa"/>
            <w:vAlign w:val="center"/>
            <w:hideMark/>
          </w:tcPr>
          <w:p w:rsidR="00C36BC1" w:rsidRPr="000A68E8" w:rsidRDefault="00C36BC1"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1.2183 USD</w:t>
            </w:r>
          </w:p>
        </w:tc>
      </w:tr>
      <w:tr w:rsidR="000A68E8" w:rsidRPr="000A68E8" w:rsidTr="00536F3C">
        <w:trPr>
          <w:cnfStyle w:val="000000100000" w:firstRow="0" w:lastRow="0" w:firstColumn="0" w:lastColumn="0" w:oddVBand="0" w:evenVBand="0" w:oddHBand="1" w:evenHBand="0" w:firstRowFirstColumn="0" w:firstRowLastColumn="0" w:lastRowFirstColumn="0" w:lastRowLastColumn="0"/>
          <w:trHeight w:val="167"/>
          <w:jc w:val="center"/>
        </w:trPr>
        <w:tc>
          <w:tcPr>
            <w:tcW w:w="2542" w:type="dxa"/>
            <w:hideMark/>
          </w:tcPr>
          <w:p w:rsidR="00C36BC1" w:rsidRPr="000A68E8" w:rsidRDefault="00C36BC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t xml:space="preserve">ONT </w:t>
            </w:r>
          </w:p>
        </w:tc>
        <w:tc>
          <w:tcPr>
            <w:tcW w:w="1851" w:type="dxa"/>
            <w:vAlign w:val="center"/>
            <w:hideMark/>
          </w:tcPr>
          <w:p w:rsidR="00C36BC1" w:rsidRPr="000A68E8" w:rsidRDefault="00C36BC1"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37.4792 MXN</w:t>
            </w:r>
          </w:p>
        </w:tc>
      </w:tr>
    </w:tbl>
    <w:p w:rsidR="00485D54" w:rsidRPr="000A68E8" w:rsidRDefault="00485D54" w:rsidP="000A68E8">
      <w:pPr>
        <w:spacing w:after="0" w:line="360" w:lineRule="auto"/>
        <w:jc w:val="both"/>
        <w:rPr>
          <w:rFonts w:ascii="ITC Avant Garde" w:hAnsi="ITC Avant Garde"/>
          <w:b/>
          <w:i/>
          <w:sz w:val="20"/>
          <w:szCs w:val="20"/>
        </w:rPr>
      </w:pPr>
    </w:p>
    <w:p w:rsidR="006C7121" w:rsidRPr="000A68E8" w:rsidRDefault="007A3EB0" w:rsidP="000A68E8">
      <w:pPr>
        <w:pStyle w:val="Prrafodelista"/>
        <w:numPr>
          <w:ilvl w:val="0"/>
          <w:numId w:val="33"/>
        </w:numPr>
        <w:spacing w:after="0" w:line="360" w:lineRule="auto"/>
        <w:jc w:val="both"/>
        <w:rPr>
          <w:rFonts w:ascii="ITC Avant Garde" w:hAnsi="ITC Avant Garde"/>
          <w:sz w:val="20"/>
          <w:szCs w:val="20"/>
        </w:rPr>
      </w:pPr>
      <w:r w:rsidRPr="000A68E8">
        <w:rPr>
          <w:rFonts w:ascii="ITC Avant Garde" w:hAnsi="ITC Avant Garde"/>
          <w:sz w:val="20"/>
          <w:szCs w:val="20"/>
        </w:rPr>
        <w:t xml:space="preserve">Relativos a mensajería: </w:t>
      </w:r>
    </w:p>
    <w:p w:rsidR="007A3EB0" w:rsidRPr="000A68E8" w:rsidRDefault="006C7121" w:rsidP="000A68E8">
      <w:pPr>
        <w:pStyle w:val="Prrafodelista"/>
        <w:spacing w:after="0" w:line="360" w:lineRule="auto"/>
        <w:jc w:val="both"/>
        <w:rPr>
          <w:rFonts w:ascii="ITC Avant Garde" w:hAnsi="ITC Avant Garde"/>
          <w:sz w:val="20"/>
          <w:szCs w:val="20"/>
        </w:rPr>
      </w:pPr>
      <w:r w:rsidRPr="000A68E8">
        <w:rPr>
          <w:rFonts w:ascii="ITC Avant Garde" w:hAnsi="ITC Avant Garde"/>
          <w:b/>
          <w:sz w:val="20"/>
          <w:szCs w:val="20"/>
        </w:rPr>
        <w:t>Escenario:</w:t>
      </w:r>
      <w:r w:rsidRPr="000A68E8">
        <w:rPr>
          <w:rFonts w:ascii="ITC Avant Garde" w:hAnsi="ITC Avant Garde"/>
          <w:sz w:val="20"/>
          <w:szCs w:val="20"/>
        </w:rPr>
        <w:t xml:space="preserve"> </w:t>
      </w:r>
      <w:r w:rsidR="00BE737E" w:rsidRPr="000A68E8">
        <w:rPr>
          <w:rFonts w:ascii="ITC Avant Garde" w:hAnsi="ITC Avant Garde"/>
          <w:sz w:val="20"/>
          <w:szCs w:val="20"/>
        </w:rPr>
        <w:t xml:space="preserve">Cuando el </w:t>
      </w:r>
      <w:r w:rsidRPr="000A68E8">
        <w:rPr>
          <w:rFonts w:ascii="ITC Avant Garde" w:hAnsi="ITC Avant Garde"/>
          <w:sz w:val="20"/>
          <w:szCs w:val="20"/>
        </w:rPr>
        <w:t>CS paga al AEP por el servicio de “Mensajería de Equipo”</w:t>
      </w:r>
      <w:r w:rsidR="00BE737E" w:rsidRPr="000A68E8">
        <w:rPr>
          <w:rFonts w:ascii="ITC Avant Garde" w:hAnsi="ITC Avant Garde"/>
          <w:sz w:val="20"/>
          <w:szCs w:val="20"/>
        </w:rPr>
        <w:t xml:space="preserve"> se descontará de la renta mensual</w:t>
      </w:r>
      <w:r w:rsidRPr="000A68E8">
        <w:rPr>
          <w:rFonts w:ascii="ITC Avant Garde" w:hAnsi="ITC Avant Garde"/>
          <w:sz w:val="20"/>
          <w:szCs w:val="20"/>
        </w:rPr>
        <w:t xml:space="preserve"> </w:t>
      </w:r>
      <w:r w:rsidR="007A3EB0" w:rsidRPr="000A68E8">
        <w:rPr>
          <w:rFonts w:ascii="ITC Avant Garde" w:hAnsi="ITC Avant Garde"/>
          <w:sz w:val="20"/>
          <w:szCs w:val="20"/>
        </w:rPr>
        <w:t>3.29</w:t>
      </w:r>
      <w:r w:rsidR="006441AC" w:rsidRPr="000A68E8">
        <w:rPr>
          <w:rFonts w:ascii="ITC Avant Garde" w:hAnsi="ITC Avant Garde"/>
          <w:sz w:val="20"/>
          <w:szCs w:val="20"/>
        </w:rPr>
        <w:t>17</w:t>
      </w:r>
      <w:r w:rsidR="007A3EB0" w:rsidRPr="000A68E8">
        <w:rPr>
          <w:rFonts w:ascii="ITC Avant Garde" w:hAnsi="ITC Avant Garde"/>
          <w:sz w:val="20"/>
          <w:szCs w:val="20"/>
        </w:rPr>
        <w:t xml:space="preserve"> MXN /Mes</w:t>
      </w:r>
    </w:p>
    <w:p w:rsidR="007A3EB0" w:rsidRPr="000A68E8" w:rsidRDefault="007A3EB0" w:rsidP="000A68E8">
      <w:pPr>
        <w:spacing w:after="0" w:line="360" w:lineRule="auto"/>
        <w:jc w:val="both"/>
        <w:rPr>
          <w:rFonts w:ascii="ITC Avant Garde" w:hAnsi="ITC Avant Garde"/>
          <w:b/>
          <w:i/>
          <w:sz w:val="20"/>
          <w:szCs w:val="20"/>
        </w:rPr>
      </w:pPr>
    </w:p>
    <w:p w:rsidR="00A92C87" w:rsidRPr="000A68E8" w:rsidRDefault="00E53C81" w:rsidP="000A68E8">
      <w:pPr>
        <w:pStyle w:val="Prrafodelista"/>
        <w:numPr>
          <w:ilvl w:val="0"/>
          <w:numId w:val="22"/>
        </w:numPr>
        <w:spacing w:after="0" w:line="360" w:lineRule="auto"/>
        <w:jc w:val="both"/>
        <w:rPr>
          <w:rFonts w:ascii="ITC Avant Garde" w:hAnsi="ITC Avant Garde"/>
          <w:b/>
          <w:i/>
        </w:rPr>
      </w:pPr>
      <w:r w:rsidRPr="000A68E8">
        <w:rPr>
          <w:rFonts w:ascii="ITC Avant Garde" w:hAnsi="ITC Avant Garde"/>
          <w:b/>
          <w:i/>
        </w:rPr>
        <w:t xml:space="preserve"> </w:t>
      </w:r>
      <w:r w:rsidR="00A92C87" w:rsidRPr="000A68E8">
        <w:rPr>
          <w:rFonts w:ascii="ITC Avant Garde" w:hAnsi="ITC Avant Garde"/>
          <w:b/>
          <w:i/>
        </w:rPr>
        <w:t>Servicio de Acceso Indirecto al Bucle (SAIB)</w:t>
      </w:r>
    </w:p>
    <w:p w:rsidR="00041094" w:rsidRPr="000A68E8" w:rsidRDefault="00041094" w:rsidP="000A68E8">
      <w:pPr>
        <w:pStyle w:val="Prrafodelista"/>
        <w:spacing w:after="0" w:line="360" w:lineRule="auto"/>
        <w:ind w:left="644"/>
        <w:jc w:val="both"/>
        <w:rPr>
          <w:rFonts w:ascii="ITC Avant Garde" w:hAnsi="ITC Avant Garde"/>
          <w:b/>
          <w:i/>
        </w:rPr>
      </w:pPr>
    </w:p>
    <w:p w:rsidR="003628C0" w:rsidRDefault="00A92C87"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no Recurrentes</w:t>
      </w:r>
    </w:p>
    <w:p w:rsidR="009046EB" w:rsidRPr="000A68E8" w:rsidRDefault="009046EB" w:rsidP="000A68E8">
      <w:pPr>
        <w:spacing w:after="0" w:line="240" w:lineRule="auto"/>
        <w:rPr>
          <w:rFonts w:ascii="ITC Avant Garde" w:eastAsia="Times New Roman" w:hAnsi="ITC Avant Garde" w:cs="Times New Roman"/>
          <w:b/>
          <w:bCs/>
          <w:i/>
          <w:iCs/>
          <w:sz w:val="20"/>
          <w:szCs w:val="20"/>
        </w:rPr>
      </w:pPr>
    </w:p>
    <w:tbl>
      <w:tblPr>
        <w:tblStyle w:val="Cuadrculamedia2-nfasis1"/>
        <w:tblpPr w:leftFromText="141" w:rightFromText="141" w:vertAnchor="text" w:tblpY="1"/>
        <w:tblOverlap w:val="never"/>
        <w:tblW w:w="0" w:type="auto"/>
        <w:tblLook w:val="04A0" w:firstRow="1" w:lastRow="0" w:firstColumn="1" w:lastColumn="0" w:noHBand="0" w:noVBand="1"/>
        <w:tblCaption w:val="Tabla"/>
        <w:tblDescription w:val="Servicio de Acceso Indirecto al Bucle (SAIB), Cobros no Recurrentes"/>
      </w:tblPr>
      <w:tblGrid>
        <w:gridCol w:w="6855"/>
        <w:gridCol w:w="1973"/>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855" w:type="dxa"/>
          </w:tcPr>
          <w:p w:rsidR="00A92C87" w:rsidRPr="000A68E8" w:rsidRDefault="00A92C87"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973" w:type="dxa"/>
          </w:tcPr>
          <w:p w:rsidR="00A92C87" w:rsidRPr="000A68E8" w:rsidRDefault="00A92C8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w:t>
            </w:r>
          </w:p>
          <w:p w:rsidR="00A92C87" w:rsidRPr="000A68E8" w:rsidRDefault="00A92C8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 xml:space="preserve">(por </w:t>
            </w:r>
            <w:r w:rsidR="00E53C81" w:rsidRPr="000A68E8">
              <w:rPr>
                <w:rFonts w:ascii="ITC Avant Garde" w:hAnsi="ITC Avant Garde"/>
                <w:color w:val="auto"/>
                <w:sz w:val="20"/>
                <w:szCs w:val="20"/>
              </w:rPr>
              <w:t>evento</w:t>
            </w:r>
            <w:r w:rsidRPr="000A68E8">
              <w:rPr>
                <w:rFonts w:ascii="ITC Avant Garde" w:hAnsi="ITC Avant Garde"/>
                <w:color w:val="auto"/>
                <w:sz w:val="20"/>
                <w:szCs w:val="20"/>
              </w:rPr>
              <w:t>)</w:t>
            </w:r>
          </w:p>
        </w:tc>
      </w:tr>
      <w:tr w:rsidR="000A68E8" w:rsidRPr="000A68E8" w:rsidTr="002E7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tcPr>
          <w:p w:rsidR="006E2F21" w:rsidRPr="000A68E8" w:rsidRDefault="006E2F21" w:rsidP="000A68E8">
            <w:pPr>
              <w:pStyle w:val="Texto1"/>
              <w:ind w:left="0"/>
              <w:contextualSpacing/>
              <w:rPr>
                <w:rFonts w:ascii="ITC Avant Garde" w:eastAsiaTheme="majorEastAsia" w:hAnsi="ITC Avant Garde" w:cstheme="majorBidi"/>
                <w:b w:val="0"/>
                <w:color w:val="auto"/>
                <w:sz w:val="20"/>
                <w:szCs w:val="20"/>
                <w:lang w:val="es-MX" w:eastAsia="es-MX"/>
              </w:rPr>
            </w:pPr>
            <w:r w:rsidRPr="000A68E8">
              <w:rPr>
                <w:rFonts w:ascii="ITC Avant Garde" w:eastAsiaTheme="majorEastAsia" w:hAnsi="ITC Avant Garde" w:cstheme="majorBidi"/>
                <w:b w:val="0"/>
                <w:color w:val="auto"/>
                <w:sz w:val="20"/>
                <w:szCs w:val="20"/>
                <w:lang w:val="es-MX" w:eastAsia="es-MX"/>
              </w:rPr>
              <w:t>Habilitación del SAIB</w:t>
            </w:r>
            <w:r w:rsidR="000F5185" w:rsidRPr="000A68E8">
              <w:rPr>
                <w:rFonts w:ascii="ITC Avant Garde" w:eastAsiaTheme="majorEastAsia" w:hAnsi="ITC Avant Garde" w:cstheme="majorBidi"/>
                <w:b w:val="0"/>
                <w:color w:val="auto"/>
                <w:sz w:val="20"/>
                <w:szCs w:val="20"/>
                <w:lang w:val="es-MX" w:eastAsia="es-MX"/>
              </w:rPr>
              <w:t xml:space="preserve"> </w:t>
            </w:r>
            <w:r w:rsidR="000F5185" w:rsidRPr="000A68E8">
              <w:rPr>
                <w:rFonts w:ascii="ITC Avant Garde" w:hAnsi="ITC Avant Garde"/>
                <w:b w:val="0"/>
                <w:color w:val="auto"/>
                <w:sz w:val="20"/>
                <w:szCs w:val="20"/>
              </w:rPr>
              <w:t>(3)</w:t>
            </w:r>
          </w:p>
        </w:tc>
        <w:tc>
          <w:tcPr>
            <w:tcW w:w="1973" w:type="dxa"/>
          </w:tcPr>
          <w:p w:rsidR="006E2F21" w:rsidRPr="000A68E8" w:rsidRDefault="006E2F21" w:rsidP="000A68E8">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color w:val="auto"/>
                <w:sz w:val="20"/>
                <w:szCs w:val="20"/>
                <w:lang w:val="es-MX" w:eastAsia="es-MX"/>
              </w:rPr>
            </w:pPr>
            <w:r w:rsidRPr="000A68E8">
              <w:rPr>
                <w:rFonts w:ascii="ITC Avant Garde" w:eastAsiaTheme="majorEastAsia" w:hAnsi="ITC Avant Garde" w:cstheme="majorBidi"/>
                <w:color w:val="auto"/>
                <w:sz w:val="20"/>
                <w:szCs w:val="20"/>
                <w:lang w:val="es-MX" w:eastAsia="es-MX"/>
              </w:rPr>
              <w:t>$</w:t>
            </w:r>
            <w:r w:rsidR="00416797" w:rsidRPr="000A68E8">
              <w:rPr>
                <w:rFonts w:ascii="ITC Avant Garde" w:eastAsiaTheme="majorEastAsia" w:hAnsi="ITC Avant Garde" w:cstheme="majorBidi"/>
                <w:color w:val="auto"/>
                <w:sz w:val="20"/>
                <w:szCs w:val="20"/>
                <w:lang w:val="es-MX" w:eastAsia="es-MX"/>
              </w:rPr>
              <w:t>106.2690</w:t>
            </w:r>
          </w:p>
        </w:tc>
      </w:tr>
      <w:tr w:rsidR="000A68E8" w:rsidRPr="000A68E8" w:rsidTr="002E7E21">
        <w:tc>
          <w:tcPr>
            <w:cnfStyle w:val="001000000000" w:firstRow="0" w:lastRow="0" w:firstColumn="1" w:lastColumn="0" w:oddVBand="0" w:evenVBand="0" w:oddHBand="0" w:evenHBand="0" w:firstRowFirstColumn="0" w:firstRowLastColumn="0" w:lastRowFirstColumn="0" w:lastRowLastColumn="0"/>
            <w:tcW w:w="6855" w:type="dxa"/>
            <w:vAlign w:val="center"/>
          </w:tcPr>
          <w:p w:rsidR="002E7E21" w:rsidRPr="000A68E8" w:rsidRDefault="002E7E21" w:rsidP="000A68E8">
            <w:pPr>
              <w:pStyle w:val="Texto1"/>
              <w:ind w:left="0"/>
              <w:contextualSpacing/>
              <w:rPr>
                <w:rFonts w:ascii="ITC Avant Garde" w:eastAsiaTheme="majorEastAsia" w:hAnsi="ITC Avant Garde" w:cstheme="majorBidi"/>
                <w:color w:val="auto"/>
                <w:sz w:val="20"/>
                <w:szCs w:val="20"/>
                <w:lang w:val="es-MX" w:eastAsia="es-MX"/>
              </w:rPr>
            </w:pPr>
            <w:r w:rsidRPr="000A68E8">
              <w:rPr>
                <w:rFonts w:ascii="ITC Avant Garde" w:hAnsi="ITC Avant Garde"/>
                <w:b w:val="0"/>
                <w:color w:val="auto"/>
                <w:sz w:val="20"/>
                <w:szCs w:val="20"/>
              </w:rPr>
              <w:t xml:space="preserve">Habilitación por equipo de acceso de un NCAI asociado a un </w:t>
            </w:r>
            <w:proofErr w:type="spellStart"/>
            <w:r w:rsidRPr="000A68E8">
              <w:rPr>
                <w:rFonts w:ascii="ITC Avant Garde" w:hAnsi="ITC Avant Garde"/>
                <w:b w:val="0"/>
                <w:color w:val="auto"/>
                <w:sz w:val="20"/>
                <w:szCs w:val="20"/>
              </w:rPr>
              <w:t>SCyD</w:t>
            </w:r>
            <w:proofErr w:type="spellEnd"/>
            <w:r w:rsidRPr="000A68E8">
              <w:rPr>
                <w:rFonts w:ascii="ITC Avant Garde" w:hAnsi="ITC Avant Garde"/>
                <w:b w:val="0"/>
                <w:color w:val="auto"/>
                <w:sz w:val="20"/>
                <w:szCs w:val="20"/>
              </w:rPr>
              <w:t xml:space="preserve"> (3)</w:t>
            </w:r>
          </w:p>
        </w:tc>
        <w:tc>
          <w:tcPr>
            <w:tcW w:w="1973" w:type="dxa"/>
            <w:vAlign w:val="center"/>
          </w:tcPr>
          <w:p w:rsidR="002E7E21" w:rsidRPr="000A68E8" w:rsidRDefault="002E7E21" w:rsidP="000A68E8">
            <w:pPr>
              <w:pStyle w:val="Texto1"/>
              <w:ind w:left="0"/>
              <w:contextualSpacing/>
              <w:jc w:val="center"/>
              <w:cnfStyle w:val="000000000000" w:firstRow="0" w:lastRow="0" w:firstColumn="0" w:lastColumn="0" w:oddVBand="0" w:evenVBand="0" w:oddHBand="0" w:evenHBand="0" w:firstRowFirstColumn="0" w:firstRowLastColumn="0" w:lastRowFirstColumn="0" w:lastRowLastColumn="0"/>
              <w:rPr>
                <w:rFonts w:ascii="ITC Avant Garde" w:eastAsiaTheme="majorEastAsia" w:hAnsi="ITC Avant Garde" w:cstheme="majorBidi"/>
                <w:color w:val="auto"/>
                <w:sz w:val="20"/>
                <w:szCs w:val="20"/>
                <w:lang w:val="es-MX" w:eastAsia="es-MX"/>
              </w:rPr>
            </w:pPr>
            <w:r w:rsidRPr="000A68E8">
              <w:rPr>
                <w:rFonts w:ascii="ITC Avant Garde" w:hAnsi="ITC Avant Garde"/>
                <w:color w:val="auto"/>
                <w:sz w:val="20"/>
                <w:szCs w:val="20"/>
              </w:rPr>
              <w:t>$</w:t>
            </w:r>
            <w:r w:rsidR="00416797" w:rsidRPr="000A68E8">
              <w:rPr>
                <w:rFonts w:ascii="ITC Avant Garde" w:hAnsi="ITC Avant Garde"/>
                <w:color w:val="auto"/>
                <w:sz w:val="20"/>
                <w:szCs w:val="20"/>
              </w:rPr>
              <w:t>212.5185</w:t>
            </w:r>
          </w:p>
        </w:tc>
      </w:tr>
      <w:tr w:rsidR="000A68E8" w:rsidRPr="000A68E8" w:rsidTr="002E7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vAlign w:val="center"/>
          </w:tcPr>
          <w:p w:rsidR="002E7E21" w:rsidRPr="000A68E8" w:rsidRDefault="002E7E21" w:rsidP="000A68E8">
            <w:pPr>
              <w:pStyle w:val="Texto1"/>
              <w:ind w:left="0"/>
              <w:contextualSpacing/>
              <w:rPr>
                <w:rFonts w:ascii="ITC Avant Garde" w:eastAsiaTheme="majorEastAsia" w:hAnsi="ITC Avant Garde" w:cstheme="majorBidi"/>
                <w:color w:val="auto"/>
                <w:sz w:val="20"/>
                <w:szCs w:val="20"/>
                <w:lang w:val="es-MX" w:eastAsia="es-MX"/>
              </w:rPr>
            </w:pPr>
            <w:r w:rsidRPr="000A68E8">
              <w:rPr>
                <w:rFonts w:ascii="ITC Avant Garde" w:hAnsi="ITC Avant Garde"/>
                <w:b w:val="0"/>
                <w:color w:val="auto"/>
                <w:sz w:val="20"/>
                <w:szCs w:val="20"/>
              </w:rPr>
              <w:t xml:space="preserve">Gastos de Habilitación por </w:t>
            </w:r>
            <w:proofErr w:type="spellStart"/>
            <w:r w:rsidRPr="000A68E8">
              <w:rPr>
                <w:rFonts w:ascii="ITC Avant Garde" w:hAnsi="ITC Avant Garde"/>
                <w:b w:val="0"/>
                <w:color w:val="auto"/>
                <w:sz w:val="20"/>
                <w:szCs w:val="20"/>
              </w:rPr>
              <w:t>pCAI</w:t>
            </w:r>
            <w:proofErr w:type="spellEnd"/>
            <w:r w:rsidRPr="000A68E8">
              <w:rPr>
                <w:rFonts w:ascii="ITC Avant Garde" w:hAnsi="ITC Avant Garde"/>
                <w:b w:val="0"/>
                <w:color w:val="auto"/>
                <w:sz w:val="20"/>
                <w:szCs w:val="20"/>
              </w:rPr>
              <w:t xml:space="preserve">  Local (3)</w:t>
            </w:r>
          </w:p>
        </w:tc>
        <w:tc>
          <w:tcPr>
            <w:tcW w:w="1973" w:type="dxa"/>
            <w:vAlign w:val="center"/>
          </w:tcPr>
          <w:p w:rsidR="002E7E21" w:rsidRPr="000A68E8" w:rsidRDefault="002E7E21" w:rsidP="000A68E8">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color w:val="auto"/>
                <w:sz w:val="20"/>
                <w:szCs w:val="20"/>
                <w:lang w:val="es-MX" w:eastAsia="es-MX"/>
              </w:rPr>
            </w:pPr>
            <w:r w:rsidRPr="000A68E8">
              <w:rPr>
                <w:rFonts w:ascii="ITC Avant Garde" w:hAnsi="ITC Avant Garde"/>
                <w:color w:val="auto"/>
                <w:sz w:val="20"/>
                <w:szCs w:val="20"/>
              </w:rPr>
              <w:t>$</w:t>
            </w:r>
            <w:r w:rsidR="00416797" w:rsidRPr="000A68E8">
              <w:rPr>
                <w:rFonts w:ascii="ITC Avant Garde" w:hAnsi="ITC Avant Garde"/>
                <w:color w:val="auto"/>
                <w:sz w:val="20"/>
                <w:szCs w:val="20"/>
              </w:rPr>
              <w:t>636.5761</w:t>
            </w:r>
          </w:p>
        </w:tc>
      </w:tr>
      <w:tr w:rsidR="000A68E8" w:rsidRPr="000A68E8" w:rsidTr="002E7E21">
        <w:tc>
          <w:tcPr>
            <w:cnfStyle w:val="001000000000" w:firstRow="0" w:lastRow="0" w:firstColumn="1" w:lastColumn="0" w:oddVBand="0" w:evenVBand="0" w:oddHBand="0" w:evenHBand="0" w:firstRowFirstColumn="0" w:firstRowLastColumn="0" w:lastRowFirstColumn="0" w:lastRowLastColumn="0"/>
            <w:tcW w:w="6855" w:type="dxa"/>
            <w:vAlign w:val="center"/>
          </w:tcPr>
          <w:p w:rsidR="002E7E21" w:rsidRPr="000A68E8" w:rsidRDefault="002E7E21" w:rsidP="000A68E8">
            <w:pPr>
              <w:pStyle w:val="Texto1"/>
              <w:ind w:left="0"/>
              <w:contextualSpacing/>
              <w:rPr>
                <w:rFonts w:ascii="ITC Avant Garde" w:eastAsiaTheme="majorEastAsia" w:hAnsi="ITC Avant Garde" w:cstheme="majorBidi"/>
                <w:color w:val="auto"/>
                <w:sz w:val="20"/>
                <w:szCs w:val="20"/>
                <w:lang w:val="es-MX" w:eastAsia="es-MX"/>
              </w:rPr>
            </w:pPr>
            <w:r w:rsidRPr="000A68E8">
              <w:rPr>
                <w:rFonts w:ascii="ITC Avant Garde" w:hAnsi="ITC Avant Garde"/>
                <w:b w:val="0"/>
                <w:color w:val="auto"/>
                <w:sz w:val="20"/>
                <w:szCs w:val="20"/>
              </w:rPr>
              <w:t xml:space="preserve">Gastos de Habilitación por </w:t>
            </w:r>
            <w:proofErr w:type="spellStart"/>
            <w:r w:rsidRPr="000A68E8">
              <w:rPr>
                <w:rFonts w:ascii="ITC Avant Garde" w:hAnsi="ITC Avant Garde"/>
                <w:b w:val="0"/>
                <w:color w:val="auto"/>
                <w:sz w:val="20"/>
                <w:szCs w:val="20"/>
              </w:rPr>
              <w:t>pCAI</w:t>
            </w:r>
            <w:proofErr w:type="spellEnd"/>
            <w:r w:rsidRPr="000A68E8">
              <w:rPr>
                <w:rFonts w:ascii="ITC Avant Garde" w:hAnsi="ITC Avant Garde"/>
                <w:b w:val="0"/>
                <w:color w:val="auto"/>
                <w:sz w:val="20"/>
                <w:szCs w:val="20"/>
              </w:rPr>
              <w:t xml:space="preserve"> Regional (3)</w:t>
            </w:r>
          </w:p>
        </w:tc>
        <w:tc>
          <w:tcPr>
            <w:tcW w:w="1973" w:type="dxa"/>
            <w:vAlign w:val="center"/>
          </w:tcPr>
          <w:p w:rsidR="002E7E21" w:rsidRPr="000A68E8" w:rsidRDefault="002E7E21" w:rsidP="000A68E8">
            <w:pPr>
              <w:pStyle w:val="Texto1"/>
              <w:ind w:left="0"/>
              <w:contextualSpacing/>
              <w:jc w:val="center"/>
              <w:cnfStyle w:val="000000000000" w:firstRow="0" w:lastRow="0" w:firstColumn="0" w:lastColumn="0" w:oddVBand="0" w:evenVBand="0" w:oddHBand="0" w:evenHBand="0" w:firstRowFirstColumn="0" w:firstRowLastColumn="0" w:lastRowFirstColumn="0" w:lastRowLastColumn="0"/>
              <w:rPr>
                <w:rFonts w:ascii="ITC Avant Garde" w:eastAsiaTheme="majorEastAsia" w:hAnsi="ITC Avant Garde" w:cstheme="majorBidi"/>
                <w:color w:val="auto"/>
                <w:sz w:val="20"/>
                <w:szCs w:val="20"/>
                <w:lang w:val="es-MX" w:eastAsia="es-MX"/>
              </w:rPr>
            </w:pPr>
            <w:r w:rsidRPr="000A68E8">
              <w:rPr>
                <w:rFonts w:ascii="ITC Avant Garde" w:hAnsi="ITC Avant Garde"/>
                <w:color w:val="auto"/>
                <w:sz w:val="20"/>
                <w:szCs w:val="20"/>
              </w:rPr>
              <w:t>$</w:t>
            </w:r>
            <w:r w:rsidR="00416797" w:rsidRPr="000A68E8">
              <w:rPr>
                <w:rFonts w:ascii="ITC Avant Garde" w:hAnsi="ITC Avant Garde"/>
                <w:color w:val="auto"/>
                <w:sz w:val="20"/>
                <w:szCs w:val="20"/>
              </w:rPr>
              <w:t>636.5761</w:t>
            </w:r>
          </w:p>
        </w:tc>
      </w:tr>
      <w:tr w:rsidR="000A68E8" w:rsidRPr="000A68E8" w:rsidTr="002E7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vAlign w:val="center"/>
          </w:tcPr>
          <w:p w:rsidR="002E7E21" w:rsidRPr="000A68E8" w:rsidRDefault="002E7E21" w:rsidP="000A68E8">
            <w:pPr>
              <w:pStyle w:val="Texto1"/>
              <w:ind w:left="0"/>
              <w:contextualSpacing/>
              <w:rPr>
                <w:rFonts w:ascii="ITC Avant Garde" w:eastAsiaTheme="majorEastAsia" w:hAnsi="ITC Avant Garde" w:cstheme="majorBidi"/>
                <w:color w:val="auto"/>
                <w:sz w:val="20"/>
                <w:szCs w:val="20"/>
                <w:lang w:val="es-MX" w:eastAsia="es-MX"/>
              </w:rPr>
            </w:pPr>
            <w:r w:rsidRPr="000A68E8">
              <w:rPr>
                <w:rFonts w:ascii="ITC Avant Garde" w:hAnsi="ITC Avant Garde"/>
                <w:b w:val="0"/>
                <w:color w:val="auto"/>
                <w:sz w:val="20"/>
                <w:szCs w:val="20"/>
              </w:rPr>
              <w:t xml:space="preserve">Gastos de Habilitación por </w:t>
            </w:r>
            <w:proofErr w:type="spellStart"/>
            <w:r w:rsidRPr="000A68E8">
              <w:rPr>
                <w:rFonts w:ascii="ITC Avant Garde" w:hAnsi="ITC Avant Garde"/>
                <w:b w:val="0"/>
                <w:color w:val="auto"/>
                <w:sz w:val="20"/>
                <w:szCs w:val="20"/>
              </w:rPr>
              <w:t>pCAI</w:t>
            </w:r>
            <w:proofErr w:type="spellEnd"/>
            <w:r w:rsidRPr="000A68E8">
              <w:rPr>
                <w:rFonts w:ascii="ITC Avant Garde" w:hAnsi="ITC Avant Garde"/>
                <w:b w:val="0"/>
                <w:color w:val="auto"/>
                <w:sz w:val="20"/>
                <w:szCs w:val="20"/>
              </w:rPr>
              <w:t xml:space="preserve"> Nacional (3)</w:t>
            </w:r>
          </w:p>
        </w:tc>
        <w:tc>
          <w:tcPr>
            <w:tcW w:w="1973" w:type="dxa"/>
            <w:vAlign w:val="center"/>
          </w:tcPr>
          <w:p w:rsidR="002E7E21" w:rsidRPr="000A68E8" w:rsidRDefault="002E7E21" w:rsidP="000A68E8">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color w:val="auto"/>
                <w:sz w:val="20"/>
                <w:szCs w:val="20"/>
                <w:lang w:val="es-MX" w:eastAsia="es-MX"/>
              </w:rPr>
            </w:pPr>
            <w:r w:rsidRPr="000A68E8">
              <w:rPr>
                <w:rFonts w:ascii="ITC Avant Garde" w:hAnsi="ITC Avant Garde"/>
                <w:color w:val="auto"/>
                <w:sz w:val="20"/>
                <w:szCs w:val="20"/>
              </w:rPr>
              <w:t>$</w:t>
            </w:r>
            <w:r w:rsidR="00416797" w:rsidRPr="000A68E8">
              <w:rPr>
                <w:rFonts w:ascii="ITC Avant Garde" w:hAnsi="ITC Avant Garde"/>
                <w:color w:val="auto"/>
                <w:sz w:val="20"/>
                <w:szCs w:val="20"/>
              </w:rPr>
              <w:t>636.5761</w:t>
            </w:r>
          </w:p>
        </w:tc>
      </w:tr>
      <w:tr w:rsidR="000A68E8" w:rsidRPr="000A68E8" w:rsidTr="002E7E21">
        <w:tc>
          <w:tcPr>
            <w:cnfStyle w:val="001000000000" w:firstRow="0" w:lastRow="0" w:firstColumn="1" w:lastColumn="0" w:oddVBand="0" w:evenVBand="0" w:oddHBand="0" w:evenHBand="0" w:firstRowFirstColumn="0" w:firstRowLastColumn="0" w:lastRowFirstColumn="0" w:lastRowLastColumn="0"/>
            <w:tcW w:w="6855" w:type="dxa"/>
          </w:tcPr>
          <w:p w:rsidR="006B22BB" w:rsidRPr="000A68E8" w:rsidRDefault="006B22BB" w:rsidP="000A68E8">
            <w:pPr>
              <w:pStyle w:val="Texto1"/>
              <w:ind w:left="0"/>
              <w:contextualSpacing/>
              <w:rPr>
                <w:rFonts w:ascii="ITC Avant Garde" w:eastAsiaTheme="majorEastAsia" w:hAnsi="ITC Avant Garde" w:cstheme="majorBidi"/>
                <w:b w:val="0"/>
                <w:color w:val="auto"/>
                <w:sz w:val="20"/>
                <w:szCs w:val="20"/>
                <w:lang w:val="es-MX" w:eastAsia="es-MX"/>
              </w:rPr>
            </w:pPr>
            <w:r w:rsidRPr="000A68E8">
              <w:rPr>
                <w:rFonts w:ascii="ITC Avant Garde" w:eastAsiaTheme="majorEastAsia" w:hAnsi="ITC Avant Garde" w:cstheme="majorBidi"/>
                <w:b w:val="0"/>
                <w:color w:val="auto"/>
                <w:sz w:val="20"/>
                <w:szCs w:val="20"/>
                <w:lang w:val="es-MX" w:eastAsia="es-MX"/>
              </w:rPr>
              <w:t>Gasto por modificación de ancho de banda</w:t>
            </w:r>
            <w:r w:rsidR="000F5185" w:rsidRPr="000A68E8">
              <w:rPr>
                <w:rFonts w:ascii="ITC Avant Garde" w:hAnsi="ITC Avant Garde"/>
                <w:b w:val="0"/>
                <w:color w:val="auto"/>
                <w:sz w:val="20"/>
                <w:szCs w:val="20"/>
              </w:rPr>
              <w:t xml:space="preserve"> (3)</w:t>
            </w:r>
          </w:p>
        </w:tc>
        <w:tc>
          <w:tcPr>
            <w:tcW w:w="1973" w:type="dxa"/>
          </w:tcPr>
          <w:p w:rsidR="006B22BB" w:rsidRPr="000A68E8" w:rsidRDefault="00626EC7" w:rsidP="000A68E8">
            <w:pPr>
              <w:pStyle w:val="Texto1"/>
              <w:ind w:left="0"/>
              <w:contextualSpacing/>
              <w:jc w:val="center"/>
              <w:cnfStyle w:val="000000000000" w:firstRow="0" w:lastRow="0" w:firstColumn="0" w:lastColumn="0" w:oddVBand="0" w:evenVBand="0" w:oddHBand="0" w:evenHBand="0" w:firstRowFirstColumn="0" w:firstRowLastColumn="0" w:lastRowFirstColumn="0" w:lastRowLastColumn="0"/>
              <w:rPr>
                <w:rFonts w:ascii="ITC Avant Garde" w:eastAsiaTheme="majorEastAsia" w:hAnsi="ITC Avant Garde" w:cstheme="majorBidi"/>
                <w:color w:val="auto"/>
                <w:sz w:val="20"/>
                <w:szCs w:val="20"/>
                <w:lang w:val="es-MX" w:eastAsia="es-MX"/>
              </w:rPr>
            </w:pPr>
            <w:r w:rsidRPr="000A68E8">
              <w:rPr>
                <w:rFonts w:ascii="ITC Avant Garde" w:eastAsiaTheme="majorEastAsia" w:hAnsi="ITC Avant Garde" w:cstheme="majorBidi"/>
                <w:color w:val="auto"/>
                <w:sz w:val="20"/>
                <w:szCs w:val="20"/>
                <w:lang w:val="es-MX" w:eastAsia="es-MX"/>
              </w:rPr>
              <w:t>$</w:t>
            </w:r>
            <w:r w:rsidR="00416797" w:rsidRPr="000A68E8">
              <w:rPr>
                <w:rFonts w:ascii="ITC Avant Garde" w:eastAsiaTheme="majorEastAsia" w:hAnsi="ITC Avant Garde" w:cstheme="majorBidi"/>
                <w:color w:val="auto"/>
                <w:sz w:val="20"/>
                <w:szCs w:val="20"/>
                <w:lang w:val="es-MX" w:eastAsia="es-MX"/>
              </w:rPr>
              <w:t>105.7696</w:t>
            </w:r>
          </w:p>
        </w:tc>
      </w:tr>
    </w:tbl>
    <w:p w:rsidR="00074660" w:rsidRPr="000A68E8" w:rsidRDefault="00074660" w:rsidP="000A68E8">
      <w:pPr>
        <w:jc w:val="both"/>
        <w:rPr>
          <w:rFonts w:ascii="ITC Avant Garde" w:hAnsi="ITC Avant Garde"/>
          <w:sz w:val="20"/>
          <w:szCs w:val="20"/>
        </w:rPr>
      </w:pPr>
    </w:p>
    <w:p w:rsidR="0024266C" w:rsidRPr="000A68E8" w:rsidRDefault="0024266C"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Recurrentes</w:t>
      </w:r>
    </w:p>
    <w:p w:rsidR="00D64700" w:rsidRPr="000A68E8" w:rsidRDefault="00D64700" w:rsidP="000A68E8">
      <w:pPr>
        <w:jc w:val="both"/>
        <w:rPr>
          <w:rFonts w:ascii="ITC Avant Garde" w:hAnsi="ITC Avant Garde"/>
          <w:sz w:val="20"/>
          <w:szCs w:val="20"/>
        </w:rPr>
      </w:pPr>
    </w:p>
    <w:p w:rsidR="00BA27D7" w:rsidRPr="000A68E8" w:rsidRDefault="00BA27D7" w:rsidP="000A68E8">
      <w:pPr>
        <w:jc w:val="both"/>
        <w:rPr>
          <w:rFonts w:ascii="ITC Avant Garde" w:hAnsi="ITC Avant Garde"/>
          <w:sz w:val="20"/>
          <w:szCs w:val="20"/>
        </w:rPr>
      </w:pPr>
      <w:r w:rsidRPr="000A68E8">
        <w:rPr>
          <w:rFonts w:ascii="ITC Avant Garde" w:hAnsi="ITC Avant Garde"/>
          <w:sz w:val="20"/>
          <w:szCs w:val="20"/>
        </w:rPr>
        <w:t>En caso de que el servicio se preste a través cobre, y que bajo el supuesto de que a través de dicho medio de transmisión se provea el servicio de voz al usuario final (ya sea por el mismo CS, el AEP o bien otro CS) se aplicará el siguiente esquema de cobro</w:t>
      </w:r>
      <w:r w:rsidR="000E0438" w:rsidRPr="000A68E8">
        <w:rPr>
          <w:rFonts w:ascii="ITC Avant Garde" w:hAnsi="ITC Avant Garde"/>
          <w:sz w:val="20"/>
          <w:szCs w:val="20"/>
        </w:rPr>
        <w:t xml:space="preserve"> mensual por perfil de velocidad contratada</w:t>
      </w:r>
      <w:r w:rsidRPr="000A68E8">
        <w:rPr>
          <w:rFonts w:ascii="ITC Avant Garde" w:hAnsi="ITC Avant Garde"/>
          <w:sz w:val="20"/>
          <w:szCs w:val="20"/>
        </w:rPr>
        <w:t>:</w:t>
      </w:r>
    </w:p>
    <w:tbl>
      <w:tblPr>
        <w:tblStyle w:val="Cuadrculamedia1-nfasis1"/>
        <w:tblW w:w="0" w:type="auto"/>
        <w:jc w:val="center"/>
        <w:tblLook w:val="04A0" w:firstRow="1" w:lastRow="0" w:firstColumn="1" w:lastColumn="0" w:noHBand="0" w:noVBand="1"/>
        <w:tblCaption w:val="Tabla"/>
        <w:tblDescription w:val="Servicio de Acceso Indirecto al Bucle (SAIB), Cobros Recurrentes"/>
      </w:tblPr>
      <w:tblGrid>
        <w:gridCol w:w="1417"/>
        <w:gridCol w:w="1213"/>
        <w:gridCol w:w="1159"/>
        <w:gridCol w:w="1159"/>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213"/>
          <w:tblHeader/>
          <w:jc w:val="center"/>
        </w:trPr>
        <w:tc>
          <w:tcPr>
            <w:cnfStyle w:val="001000000000" w:firstRow="0" w:lastRow="0" w:firstColumn="1" w:lastColumn="0" w:oddVBand="0" w:evenVBand="0" w:oddHBand="0" w:evenHBand="0" w:firstRowFirstColumn="0" w:firstRowLastColumn="0" w:lastRowFirstColumn="0" w:lastRowLastColumn="0"/>
            <w:tcW w:w="1417" w:type="dxa"/>
            <w:tcBorders>
              <w:top w:val="single" w:sz="4" w:space="0" w:color="FFFFFF"/>
              <w:left w:val="single" w:sz="4" w:space="0" w:color="FFFFFF"/>
            </w:tcBorders>
            <w:shd w:val="clear" w:color="auto" w:fill="FFFFFF" w:themeFill="background1"/>
          </w:tcPr>
          <w:p w:rsidR="00BA27D7" w:rsidRPr="000A68E8" w:rsidRDefault="00BA27D7" w:rsidP="000A68E8">
            <w:pPr>
              <w:jc w:val="center"/>
              <w:rPr>
                <w:rFonts w:ascii="ITC Avant Garde" w:eastAsia="Times New Roman" w:hAnsi="ITC Avant Garde" w:cs="Arial"/>
                <w:bCs w:val="0"/>
                <w:sz w:val="18"/>
                <w:szCs w:val="18"/>
              </w:rPr>
            </w:pPr>
            <w:r w:rsidRPr="000A68E8">
              <w:rPr>
                <w:rFonts w:ascii="ITC Avant Garde" w:eastAsia="Times New Roman" w:hAnsi="ITC Avant Garde" w:cs="Arial"/>
                <w:bCs w:val="0"/>
                <w:sz w:val="18"/>
                <w:szCs w:val="18"/>
              </w:rPr>
              <w:t xml:space="preserve">Calidad </w:t>
            </w:r>
            <w:proofErr w:type="spellStart"/>
            <w:r w:rsidRPr="000A68E8">
              <w:rPr>
                <w:rFonts w:ascii="ITC Avant Garde" w:eastAsia="Times New Roman" w:hAnsi="ITC Avant Garde" w:cs="Arial"/>
                <w:bCs w:val="0"/>
                <w:sz w:val="18"/>
                <w:szCs w:val="18"/>
              </w:rPr>
              <w:t>Best</w:t>
            </w:r>
            <w:proofErr w:type="spellEnd"/>
            <w:r w:rsidRPr="000A68E8">
              <w:rPr>
                <w:rFonts w:ascii="ITC Avant Garde" w:eastAsia="Times New Roman" w:hAnsi="ITC Avant Garde" w:cs="Arial"/>
                <w:bCs w:val="0"/>
                <w:sz w:val="18"/>
                <w:szCs w:val="18"/>
              </w:rPr>
              <w:t xml:space="preserve"> </w:t>
            </w:r>
            <w:proofErr w:type="spellStart"/>
            <w:r w:rsidRPr="000A68E8">
              <w:rPr>
                <w:rFonts w:ascii="ITC Avant Garde" w:eastAsia="Times New Roman" w:hAnsi="ITC Avant Garde" w:cs="Arial"/>
                <w:bCs w:val="0"/>
                <w:sz w:val="18"/>
                <w:szCs w:val="18"/>
              </w:rPr>
              <w:t>Effort</w:t>
            </w:r>
            <w:proofErr w:type="spellEnd"/>
          </w:p>
        </w:tc>
        <w:tc>
          <w:tcPr>
            <w:tcW w:w="3234" w:type="dxa"/>
            <w:gridSpan w:val="3"/>
          </w:tcPr>
          <w:p w:rsidR="00BA27D7" w:rsidRPr="000A68E8" w:rsidRDefault="00BA27D7"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Cs w:val="0"/>
                <w:sz w:val="18"/>
                <w:szCs w:val="18"/>
              </w:rPr>
            </w:pPr>
            <w:r w:rsidRPr="000A68E8">
              <w:rPr>
                <w:rFonts w:ascii="ITC Avant Garde" w:eastAsia="Times New Roman" w:hAnsi="ITC Avant Garde" w:cs="Arial"/>
                <w:bCs w:val="0"/>
                <w:sz w:val="18"/>
                <w:szCs w:val="18"/>
              </w:rPr>
              <w:t xml:space="preserve">Entrega del servicio a nivel </w:t>
            </w:r>
          </w:p>
        </w:tc>
      </w:tr>
      <w:tr w:rsidR="000A68E8" w:rsidRPr="000A68E8" w:rsidTr="00840FA5">
        <w:trPr>
          <w:cnfStyle w:val="000000100000" w:firstRow="0" w:lastRow="0" w:firstColumn="0" w:lastColumn="0" w:oddVBand="0" w:evenVBand="0" w:oddHBand="1" w:evenHBand="0" w:firstRowFirstColumn="0" w:firstRowLastColumn="0" w:lastRowFirstColumn="0" w:lastRowLastColumn="0"/>
          <w:trHeight w:val="496"/>
          <w:jc w:val="center"/>
        </w:trPr>
        <w:tc>
          <w:tcPr>
            <w:cnfStyle w:val="001000000000" w:firstRow="0" w:lastRow="0" w:firstColumn="1" w:lastColumn="0" w:oddVBand="0" w:evenVBand="0" w:oddHBand="0" w:evenHBand="0" w:firstRowFirstColumn="0" w:firstRowLastColumn="0" w:lastRowFirstColumn="0" w:lastRowLastColumn="0"/>
            <w:tcW w:w="1417" w:type="dxa"/>
            <w:hideMark/>
          </w:tcPr>
          <w:p w:rsidR="00BA27D7" w:rsidRPr="000A68E8" w:rsidRDefault="00BA27D7"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18"/>
                <w:szCs w:val="18"/>
              </w:rPr>
              <w:t>Velocidad de bajada (Mbps)</w:t>
            </w:r>
          </w:p>
        </w:tc>
        <w:tc>
          <w:tcPr>
            <w:tcW w:w="1213" w:type="dxa"/>
            <w:hideMark/>
          </w:tcPr>
          <w:p w:rsidR="00BA27D7" w:rsidRPr="000A68E8" w:rsidRDefault="00BA27D7"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Nacional</w:t>
            </w:r>
          </w:p>
        </w:tc>
        <w:tc>
          <w:tcPr>
            <w:tcW w:w="0" w:type="auto"/>
            <w:hideMark/>
          </w:tcPr>
          <w:p w:rsidR="00BA27D7" w:rsidRPr="000A68E8" w:rsidRDefault="00BA27D7"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Regional</w:t>
            </w:r>
          </w:p>
        </w:tc>
        <w:tc>
          <w:tcPr>
            <w:tcW w:w="0" w:type="auto"/>
            <w:hideMark/>
          </w:tcPr>
          <w:p w:rsidR="00BA27D7" w:rsidRPr="000A68E8" w:rsidRDefault="00BA27D7"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Local</w:t>
            </w:r>
          </w:p>
        </w:tc>
      </w:tr>
      <w:tr w:rsidR="000A68E8" w:rsidRPr="000A68E8"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5</w:t>
            </w:r>
          </w:p>
        </w:tc>
        <w:tc>
          <w:tcPr>
            <w:tcW w:w="1213" w:type="dxa"/>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$56.0355</w:t>
            </w:r>
          </w:p>
        </w:tc>
        <w:tc>
          <w:tcPr>
            <w:tcW w:w="0" w:type="auto"/>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$42.6253</w:t>
            </w:r>
          </w:p>
        </w:tc>
        <w:tc>
          <w:tcPr>
            <w:tcW w:w="0" w:type="auto"/>
            <w:noWrap/>
            <w:hideMark/>
          </w:tcPr>
          <w:p w:rsidR="00840FA5" w:rsidRPr="000A68E8" w:rsidRDefault="00840FA5" w:rsidP="000A68E8">
            <w:pP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$26.2537</w:t>
            </w:r>
          </w:p>
        </w:tc>
      </w:tr>
      <w:tr w:rsidR="000A68E8" w:rsidRPr="000A68E8"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10</w:t>
            </w:r>
          </w:p>
        </w:tc>
        <w:tc>
          <w:tcPr>
            <w:tcW w:w="1213" w:type="dxa"/>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$74.2485</w:t>
            </w:r>
          </w:p>
        </w:tc>
        <w:tc>
          <w:tcPr>
            <w:tcW w:w="0" w:type="auto"/>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$57.4576</w:t>
            </w:r>
          </w:p>
        </w:tc>
        <w:tc>
          <w:tcPr>
            <w:tcW w:w="0" w:type="auto"/>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$36.9588</w:t>
            </w:r>
          </w:p>
        </w:tc>
      </w:tr>
      <w:tr w:rsidR="000A68E8" w:rsidRPr="000A68E8"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20</w:t>
            </w:r>
          </w:p>
        </w:tc>
        <w:tc>
          <w:tcPr>
            <w:tcW w:w="1213" w:type="dxa"/>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$97.9073</w:t>
            </w:r>
          </w:p>
        </w:tc>
        <w:tc>
          <w:tcPr>
            <w:tcW w:w="0" w:type="auto"/>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$76.5981</w:t>
            </w:r>
          </w:p>
        </w:tc>
        <w:tc>
          <w:tcPr>
            <w:tcW w:w="0" w:type="auto"/>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$50.5832</w:t>
            </w:r>
          </w:p>
        </w:tc>
      </w:tr>
      <w:tr w:rsidR="000A68E8" w:rsidRPr="000A68E8"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lastRenderedPageBreak/>
              <w:t>30</w:t>
            </w:r>
          </w:p>
        </w:tc>
        <w:tc>
          <w:tcPr>
            <w:tcW w:w="1213" w:type="dxa"/>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$115.0845</w:t>
            </w:r>
          </w:p>
        </w:tc>
        <w:tc>
          <w:tcPr>
            <w:tcW w:w="0" w:type="auto"/>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$90.5877</w:t>
            </w:r>
          </w:p>
        </w:tc>
        <w:tc>
          <w:tcPr>
            <w:tcW w:w="0" w:type="auto"/>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$60.6814</w:t>
            </w:r>
          </w:p>
        </w:tc>
      </w:tr>
      <w:tr w:rsidR="000A68E8" w:rsidRPr="000A68E8"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40</w:t>
            </w:r>
          </w:p>
        </w:tc>
        <w:tc>
          <w:tcPr>
            <w:tcW w:w="1213" w:type="dxa"/>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$129.0612</w:t>
            </w:r>
          </w:p>
        </w:tc>
        <w:tc>
          <w:tcPr>
            <w:tcW w:w="0" w:type="auto"/>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$102.0177</w:t>
            </w:r>
          </w:p>
        </w:tc>
        <w:tc>
          <w:tcPr>
            <w:tcW w:w="0" w:type="auto"/>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$69.0023</w:t>
            </w:r>
          </w:p>
        </w:tc>
      </w:tr>
      <w:tr w:rsidR="000A68E8" w:rsidRPr="000A68E8"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50</w:t>
            </w:r>
          </w:p>
        </w:tc>
        <w:tc>
          <w:tcPr>
            <w:tcW w:w="1213" w:type="dxa"/>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$141.0556</w:t>
            </w:r>
          </w:p>
        </w:tc>
        <w:tc>
          <w:tcPr>
            <w:tcW w:w="0" w:type="auto"/>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$111.8558</w:t>
            </w:r>
          </w:p>
        </w:tc>
        <w:tc>
          <w:tcPr>
            <w:tcW w:w="0" w:type="auto"/>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$76.2079</w:t>
            </w:r>
          </w:p>
        </w:tc>
      </w:tr>
      <w:tr w:rsidR="000A68E8" w:rsidRPr="000A68E8"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100</w:t>
            </w:r>
          </w:p>
        </w:tc>
        <w:tc>
          <w:tcPr>
            <w:tcW w:w="1213" w:type="dxa"/>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$185.8601</w:t>
            </w:r>
          </w:p>
        </w:tc>
        <w:tc>
          <w:tcPr>
            <w:tcW w:w="0" w:type="auto"/>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$148.8028</w:t>
            </w:r>
          </w:p>
        </w:tc>
        <w:tc>
          <w:tcPr>
            <w:tcW w:w="0" w:type="auto"/>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$103.5622</w:t>
            </w:r>
          </w:p>
        </w:tc>
      </w:tr>
      <w:tr w:rsidR="000A68E8" w:rsidRPr="000A68E8"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150</w:t>
            </w:r>
          </w:p>
        </w:tc>
        <w:tc>
          <w:tcPr>
            <w:tcW w:w="1213" w:type="dxa"/>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$218.3738</w:t>
            </w:r>
          </w:p>
        </w:tc>
        <w:tc>
          <w:tcPr>
            <w:tcW w:w="0" w:type="auto"/>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$175.7733</w:t>
            </w:r>
          </w:p>
        </w:tc>
        <w:tc>
          <w:tcPr>
            <w:tcW w:w="0" w:type="auto"/>
            <w:noWrap/>
            <w:hideMark/>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$123.7655</w:t>
            </w:r>
          </w:p>
        </w:tc>
      </w:tr>
      <w:tr w:rsidR="000A68E8" w:rsidRPr="000A68E8" w:rsidTr="00840FA5">
        <w:trPr>
          <w:trHeight w:val="255"/>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200</w:t>
            </w:r>
          </w:p>
        </w:tc>
        <w:tc>
          <w:tcPr>
            <w:tcW w:w="1213" w:type="dxa"/>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$244.8215</w:t>
            </w:r>
          </w:p>
        </w:tc>
        <w:tc>
          <w:tcPr>
            <w:tcW w:w="0" w:type="auto"/>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$197.7923</w:t>
            </w:r>
          </w:p>
        </w:tc>
        <w:tc>
          <w:tcPr>
            <w:tcW w:w="0" w:type="auto"/>
            <w:noWrap/>
            <w:hideMark/>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$140.3776</w:t>
            </w:r>
          </w:p>
        </w:tc>
      </w:tr>
    </w:tbl>
    <w:p w:rsidR="00BA27D7" w:rsidRPr="000A68E8" w:rsidRDefault="00BA27D7" w:rsidP="000A68E8">
      <w:pPr>
        <w:jc w:val="both"/>
        <w:rPr>
          <w:rFonts w:ascii="ITC Avant Garde" w:hAnsi="ITC Avant Garde"/>
          <w:sz w:val="20"/>
          <w:szCs w:val="20"/>
        </w:rPr>
      </w:pPr>
    </w:p>
    <w:tbl>
      <w:tblPr>
        <w:tblStyle w:val="Cuadrculamedia1-nfasis1"/>
        <w:tblW w:w="0" w:type="auto"/>
        <w:jc w:val="center"/>
        <w:tblLook w:val="04A0" w:firstRow="1" w:lastRow="0" w:firstColumn="1" w:lastColumn="0" w:noHBand="0" w:noVBand="1"/>
        <w:tblCaption w:val="Tabla"/>
        <w:tblDescription w:val="Servicio de Acceso Indirecto al Bucle (SAIB), Cobros no Recurrentes"/>
      </w:tblPr>
      <w:tblGrid>
        <w:gridCol w:w="1417"/>
        <w:gridCol w:w="1159"/>
        <w:gridCol w:w="1159"/>
        <w:gridCol w:w="1159"/>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213"/>
          <w:tblHeader/>
          <w:jc w:val="center"/>
        </w:trPr>
        <w:tc>
          <w:tcPr>
            <w:cnfStyle w:val="001000000000" w:firstRow="0" w:lastRow="0" w:firstColumn="1" w:lastColumn="0" w:oddVBand="0" w:evenVBand="0" w:oddHBand="0" w:evenHBand="0" w:firstRowFirstColumn="0" w:firstRowLastColumn="0" w:lastRowFirstColumn="0" w:lastRowLastColumn="0"/>
            <w:tcW w:w="1417" w:type="dxa"/>
            <w:tcBorders>
              <w:top w:val="single" w:sz="4" w:space="0" w:color="FFFFFF"/>
              <w:left w:val="single" w:sz="4" w:space="0" w:color="FFFFFF"/>
            </w:tcBorders>
            <w:shd w:val="clear" w:color="auto" w:fill="FFFFFF" w:themeFill="background1"/>
          </w:tcPr>
          <w:p w:rsidR="00BA27D7" w:rsidRPr="000A68E8" w:rsidRDefault="00BA27D7" w:rsidP="000A68E8">
            <w:pPr>
              <w:jc w:val="center"/>
              <w:rPr>
                <w:rFonts w:ascii="ITC Avant Garde" w:eastAsia="Times New Roman" w:hAnsi="ITC Avant Garde" w:cs="Arial"/>
                <w:bCs w:val="0"/>
                <w:sz w:val="18"/>
                <w:szCs w:val="18"/>
              </w:rPr>
            </w:pPr>
            <w:r w:rsidRPr="000A68E8">
              <w:rPr>
                <w:rFonts w:ascii="ITC Avant Garde" w:eastAsia="Times New Roman" w:hAnsi="ITC Avant Garde" w:cs="Arial"/>
                <w:bCs w:val="0"/>
                <w:sz w:val="18"/>
                <w:szCs w:val="18"/>
              </w:rPr>
              <w:t xml:space="preserve">Calidad </w:t>
            </w:r>
            <w:proofErr w:type="spellStart"/>
            <w:r w:rsidRPr="000A68E8">
              <w:rPr>
                <w:rFonts w:ascii="ITC Avant Garde" w:eastAsia="Times New Roman" w:hAnsi="ITC Avant Garde" w:cs="Arial"/>
                <w:bCs w:val="0"/>
                <w:sz w:val="18"/>
                <w:szCs w:val="18"/>
              </w:rPr>
              <w:t>VoIP</w:t>
            </w:r>
            <w:proofErr w:type="spellEnd"/>
          </w:p>
        </w:tc>
        <w:tc>
          <w:tcPr>
            <w:tcW w:w="3252" w:type="dxa"/>
            <w:gridSpan w:val="3"/>
          </w:tcPr>
          <w:p w:rsidR="00BA27D7" w:rsidRPr="000A68E8" w:rsidRDefault="00BA27D7"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Cs w:val="0"/>
                <w:sz w:val="18"/>
                <w:szCs w:val="18"/>
              </w:rPr>
            </w:pPr>
            <w:r w:rsidRPr="000A68E8">
              <w:rPr>
                <w:rFonts w:ascii="ITC Avant Garde" w:eastAsia="Times New Roman" w:hAnsi="ITC Avant Garde" w:cs="Arial"/>
                <w:bCs w:val="0"/>
                <w:sz w:val="18"/>
                <w:szCs w:val="18"/>
              </w:rPr>
              <w:t>Entrega del servicio a nivel</w:t>
            </w:r>
          </w:p>
        </w:tc>
      </w:tr>
      <w:tr w:rsidR="000A68E8" w:rsidRPr="000A68E8" w:rsidTr="00840FA5">
        <w:trPr>
          <w:cnfStyle w:val="000000100000" w:firstRow="0" w:lastRow="0" w:firstColumn="0" w:lastColumn="0" w:oddVBand="0" w:evenVBand="0" w:oddHBand="1" w:evenHBand="0" w:firstRowFirstColumn="0" w:firstRowLastColumn="0" w:lastRowFirstColumn="0" w:lastRowLastColumn="0"/>
          <w:trHeight w:val="496"/>
          <w:jc w:val="center"/>
        </w:trPr>
        <w:tc>
          <w:tcPr>
            <w:cnfStyle w:val="001000000000" w:firstRow="0" w:lastRow="0" w:firstColumn="1" w:lastColumn="0" w:oddVBand="0" w:evenVBand="0" w:oddHBand="0" w:evenHBand="0" w:firstRowFirstColumn="0" w:firstRowLastColumn="0" w:lastRowFirstColumn="0" w:lastRowLastColumn="0"/>
            <w:tcW w:w="1417" w:type="dxa"/>
            <w:hideMark/>
          </w:tcPr>
          <w:p w:rsidR="00BA27D7" w:rsidRPr="000A68E8" w:rsidRDefault="00BA27D7" w:rsidP="000A68E8">
            <w:pPr>
              <w:jc w:val="center"/>
              <w:rPr>
                <w:rFonts w:ascii="ITC Avant Garde" w:eastAsia="Times New Roman" w:hAnsi="ITC Avant Garde" w:cs="Arial"/>
                <w:sz w:val="18"/>
                <w:szCs w:val="18"/>
              </w:rPr>
            </w:pPr>
            <w:r w:rsidRPr="000A68E8">
              <w:rPr>
                <w:rFonts w:ascii="ITC Avant Garde" w:eastAsia="Times New Roman" w:hAnsi="ITC Avant Garde" w:cs="Arial"/>
                <w:sz w:val="18"/>
                <w:szCs w:val="18"/>
              </w:rPr>
              <w:t>Velocidad de bajada (Mbps)</w:t>
            </w:r>
          </w:p>
        </w:tc>
        <w:tc>
          <w:tcPr>
            <w:tcW w:w="1151" w:type="dxa"/>
            <w:hideMark/>
          </w:tcPr>
          <w:p w:rsidR="00BA27D7" w:rsidRPr="000A68E8" w:rsidRDefault="00BA27D7"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Nacional</w:t>
            </w:r>
          </w:p>
        </w:tc>
        <w:tc>
          <w:tcPr>
            <w:tcW w:w="0" w:type="auto"/>
            <w:hideMark/>
          </w:tcPr>
          <w:p w:rsidR="00BA27D7" w:rsidRPr="000A68E8" w:rsidRDefault="00BA27D7"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Regional</w:t>
            </w:r>
          </w:p>
        </w:tc>
        <w:tc>
          <w:tcPr>
            <w:tcW w:w="0" w:type="auto"/>
            <w:hideMark/>
          </w:tcPr>
          <w:p w:rsidR="00BA27D7" w:rsidRPr="000A68E8" w:rsidRDefault="00BA27D7"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Local</w:t>
            </w:r>
          </w:p>
        </w:tc>
      </w:tr>
      <w:tr w:rsidR="000A68E8" w:rsidRPr="000A68E8"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5</w:t>
            </w:r>
          </w:p>
        </w:tc>
        <w:tc>
          <w:tcPr>
            <w:tcW w:w="1151" w:type="dxa"/>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$81.8038</w:t>
            </w:r>
          </w:p>
        </w:tc>
        <w:tc>
          <w:tcPr>
            <w:tcW w:w="0" w:type="auto"/>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$62.6035</w:t>
            </w:r>
          </w:p>
        </w:tc>
        <w:tc>
          <w:tcPr>
            <w:tcW w:w="0" w:type="auto"/>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39.1631</w:t>
            </w:r>
          </w:p>
        </w:tc>
      </w:tr>
      <w:tr w:rsidR="000A68E8" w:rsidRPr="000A68E8"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10</w:t>
            </w:r>
          </w:p>
        </w:tc>
        <w:tc>
          <w:tcPr>
            <w:tcW w:w="1151" w:type="dxa"/>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$100.0168</w:t>
            </w:r>
          </w:p>
        </w:tc>
        <w:tc>
          <w:tcPr>
            <w:tcW w:w="0" w:type="auto"/>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$77.4358</w:t>
            </w:r>
          </w:p>
        </w:tc>
        <w:tc>
          <w:tcPr>
            <w:tcW w:w="0" w:type="auto"/>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49.8682</w:t>
            </w:r>
          </w:p>
        </w:tc>
      </w:tr>
      <w:tr w:rsidR="000A68E8" w:rsidRPr="000A68E8"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20</w:t>
            </w:r>
          </w:p>
        </w:tc>
        <w:tc>
          <w:tcPr>
            <w:tcW w:w="1151" w:type="dxa"/>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$123.6757</w:t>
            </w:r>
          </w:p>
        </w:tc>
        <w:tc>
          <w:tcPr>
            <w:tcW w:w="0" w:type="auto"/>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$96.5763</w:t>
            </w:r>
          </w:p>
        </w:tc>
        <w:tc>
          <w:tcPr>
            <w:tcW w:w="0" w:type="auto"/>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$63.4926</w:t>
            </w:r>
          </w:p>
        </w:tc>
      </w:tr>
      <w:tr w:rsidR="000A68E8" w:rsidRPr="000A68E8"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30</w:t>
            </w:r>
          </w:p>
        </w:tc>
        <w:tc>
          <w:tcPr>
            <w:tcW w:w="1151" w:type="dxa"/>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$140.8528</w:t>
            </w:r>
          </w:p>
        </w:tc>
        <w:tc>
          <w:tcPr>
            <w:tcW w:w="0" w:type="auto"/>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$110.5659</w:t>
            </w:r>
          </w:p>
        </w:tc>
        <w:tc>
          <w:tcPr>
            <w:tcW w:w="0" w:type="auto"/>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$73.5909</w:t>
            </w:r>
          </w:p>
        </w:tc>
      </w:tr>
      <w:tr w:rsidR="000A68E8" w:rsidRPr="000A68E8"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40</w:t>
            </w:r>
          </w:p>
        </w:tc>
        <w:tc>
          <w:tcPr>
            <w:tcW w:w="1151" w:type="dxa"/>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$154.8295</w:t>
            </w:r>
          </w:p>
        </w:tc>
        <w:tc>
          <w:tcPr>
            <w:tcW w:w="0" w:type="auto"/>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$121.9959</w:t>
            </w:r>
          </w:p>
        </w:tc>
        <w:tc>
          <w:tcPr>
            <w:tcW w:w="0" w:type="auto"/>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$81.9117</w:t>
            </w:r>
          </w:p>
        </w:tc>
      </w:tr>
      <w:tr w:rsidR="000A68E8" w:rsidRPr="000A68E8"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50</w:t>
            </w:r>
          </w:p>
        </w:tc>
        <w:tc>
          <w:tcPr>
            <w:tcW w:w="1151" w:type="dxa"/>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$166.8239</w:t>
            </w:r>
          </w:p>
        </w:tc>
        <w:tc>
          <w:tcPr>
            <w:tcW w:w="0" w:type="auto"/>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$131.8340</w:t>
            </w:r>
          </w:p>
        </w:tc>
        <w:tc>
          <w:tcPr>
            <w:tcW w:w="0" w:type="auto"/>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$89.1173</w:t>
            </w:r>
          </w:p>
        </w:tc>
      </w:tr>
      <w:tr w:rsidR="000A68E8" w:rsidRPr="000A68E8"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100</w:t>
            </w:r>
          </w:p>
        </w:tc>
        <w:tc>
          <w:tcPr>
            <w:tcW w:w="1151" w:type="dxa"/>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$211.6284</w:t>
            </w:r>
          </w:p>
        </w:tc>
        <w:tc>
          <w:tcPr>
            <w:tcW w:w="0" w:type="auto"/>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$168.7810</w:t>
            </w:r>
          </w:p>
        </w:tc>
        <w:tc>
          <w:tcPr>
            <w:tcW w:w="0" w:type="auto"/>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$116.4716</w:t>
            </w:r>
          </w:p>
        </w:tc>
      </w:tr>
      <w:tr w:rsidR="000A68E8" w:rsidRPr="000A68E8"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150</w:t>
            </w:r>
          </w:p>
        </w:tc>
        <w:tc>
          <w:tcPr>
            <w:tcW w:w="1151" w:type="dxa"/>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$244.1421</w:t>
            </w:r>
          </w:p>
        </w:tc>
        <w:tc>
          <w:tcPr>
            <w:tcW w:w="0" w:type="auto"/>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$195.7515</w:t>
            </w:r>
          </w:p>
        </w:tc>
        <w:tc>
          <w:tcPr>
            <w:tcW w:w="0" w:type="auto"/>
            <w:noWrap/>
          </w:tcPr>
          <w:p w:rsidR="00840FA5" w:rsidRPr="000A68E8" w:rsidRDefault="00840FA5" w:rsidP="000A68E8">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$136.6750</w:t>
            </w:r>
          </w:p>
        </w:tc>
      </w:tr>
      <w:tr w:rsidR="000A68E8" w:rsidRPr="000A68E8" w:rsidTr="00840FA5">
        <w:trPr>
          <w:trHeight w:val="255"/>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0A68E8" w:rsidRDefault="00840FA5"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200</w:t>
            </w:r>
          </w:p>
        </w:tc>
        <w:tc>
          <w:tcPr>
            <w:tcW w:w="1151" w:type="dxa"/>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$270.5899</w:t>
            </w:r>
          </w:p>
        </w:tc>
        <w:tc>
          <w:tcPr>
            <w:tcW w:w="0" w:type="auto"/>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$217.7705</w:t>
            </w:r>
          </w:p>
        </w:tc>
        <w:tc>
          <w:tcPr>
            <w:tcW w:w="0" w:type="auto"/>
            <w:noWrap/>
          </w:tcPr>
          <w:p w:rsidR="00840FA5" w:rsidRPr="000A68E8" w:rsidRDefault="00840FA5" w:rsidP="000A68E8">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0A68E8">
              <w:rPr>
                <w:rFonts w:ascii="ITC Avant Garde" w:eastAsia="Times New Roman" w:hAnsi="ITC Avant Garde" w:cs="Arial"/>
                <w:sz w:val="20"/>
                <w:szCs w:val="18"/>
              </w:rPr>
              <w:t>$153.2871</w:t>
            </w:r>
          </w:p>
        </w:tc>
      </w:tr>
    </w:tbl>
    <w:p w:rsidR="00BA27D7" w:rsidRPr="000A68E8" w:rsidRDefault="00BA27D7" w:rsidP="000A68E8">
      <w:pPr>
        <w:jc w:val="both"/>
        <w:rPr>
          <w:rFonts w:ascii="ITC Avant Garde" w:hAnsi="ITC Avant Garde"/>
          <w:sz w:val="20"/>
          <w:szCs w:val="20"/>
        </w:rPr>
      </w:pPr>
    </w:p>
    <w:p w:rsidR="0008620F" w:rsidRPr="000A68E8" w:rsidRDefault="00BA27D7" w:rsidP="000A68E8">
      <w:pPr>
        <w:jc w:val="both"/>
        <w:rPr>
          <w:rFonts w:ascii="ITC Avant Garde" w:hAnsi="ITC Avant Garde"/>
          <w:sz w:val="20"/>
          <w:szCs w:val="20"/>
        </w:rPr>
      </w:pPr>
      <w:r w:rsidRPr="000A68E8">
        <w:rPr>
          <w:rFonts w:ascii="ITC Avant Garde" w:hAnsi="ITC Avant Garde"/>
          <w:sz w:val="20"/>
          <w:szCs w:val="20"/>
        </w:rPr>
        <w:t xml:space="preserve">En otro caso, el esquema de cobro mensual </w:t>
      </w:r>
      <w:r w:rsidR="000E0438" w:rsidRPr="000A68E8">
        <w:rPr>
          <w:rFonts w:ascii="ITC Avant Garde" w:hAnsi="ITC Avant Garde"/>
          <w:sz w:val="20"/>
          <w:szCs w:val="20"/>
        </w:rPr>
        <w:t xml:space="preserve">por perfil contratado </w:t>
      </w:r>
      <w:r w:rsidRPr="000A68E8">
        <w:rPr>
          <w:rFonts w:ascii="ITC Avant Garde" w:hAnsi="ITC Avant Garde"/>
          <w:sz w:val="20"/>
          <w:szCs w:val="20"/>
        </w:rPr>
        <w:t xml:space="preserve">estará determinado </w:t>
      </w:r>
      <w:r w:rsidR="000A30EA" w:rsidRPr="000A68E8">
        <w:rPr>
          <w:rFonts w:ascii="ITC Avant Garde" w:hAnsi="ITC Avant Garde"/>
          <w:sz w:val="20"/>
          <w:szCs w:val="20"/>
        </w:rPr>
        <w:t>de conformidad con</w:t>
      </w:r>
      <w:r w:rsidRPr="000A68E8">
        <w:rPr>
          <w:rFonts w:ascii="ITC Avant Garde" w:hAnsi="ITC Avant Garde"/>
          <w:sz w:val="20"/>
          <w:szCs w:val="20"/>
        </w:rPr>
        <w:t xml:space="preserve"> lo </w:t>
      </w:r>
      <w:r w:rsidR="000A30EA" w:rsidRPr="000A68E8">
        <w:rPr>
          <w:rFonts w:ascii="ITC Avant Garde" w:hAnsi="ITC Avant Garde"/>
          <w:sz w:val="20"/>
          <w:szCs w:val="20"/>
        </w:rPr>
        <w:t>siguiente</w:t>
      </w:r>
      <w:r w:rsidRPr="000A68E8">
        <w:rPr>
          <w:rFonts w:ascii="ITC Avant Garde" w:hAnsi="ITC Avant Garde"/>
          <w:sz w:val="20"/>
          <w:szCs w:val="20"/>
        </w:rPr>
        <w:t>:</w:t>
      </w:r>
      <w:r w:rsidR="0008620F" w:rsidRPr="000A68E8">
        <w:rPr>
          <w:rFonts w:ascii="ITC Avant Garde" w:hAnsi="ITC Avant Garde"/>
          <w:sz w:val="20"/>
          <w:szCs w:val="20"/>
        </w:rPr>
        <w:tab/>
      </w:r>
    </w:p>
    <w:tbl>
      <w:tblPr>
        <w:tblStyle w:val="Cuadrculamedia1-nfasis1"/>
        <w:tblW w:w="0" w:type="auto"/>
        <w:jc w:val="center"/>
        <w:tblLook w:val="04A0" w:firstRow="1" w:lastRow="0" w:firstColumn="1" w:lastColumn="0" w:noHBand="0" w:noVBand="1"/>
        <w:tblCaption w:val="Tabla"/>
        <w:tblDescription w:val="Servicio de Acceso Indirecto al Bucle (SAIB), Cobros no Recurrentes"/>
      </w:tblPr>
      <w:tblGrid>
        <w:gridCol w:w="1417"/>
        <w:gridCol w:w="1293"/>
        <w:gridCol w:w="1159"/>
        <w:gridCol w:w="1159"/>
        <w:gridCol w:w="33"/>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213"/>
          <w:tblHeader/>
          <w:jc w:val="center"/>
        </w:trPr>
        <w:tc>
          <w:tcPr>
            <w:cnfStyle w:val="001000000000" w:firstRow="0" w:lastRow="0" w:firstColumn="1" w:lastColumn="0" w:oddVBand="0" w:evenVBand="0" w:oddHBand="0" w:evenHBand="0" w:firstRowFirstColumn="0" w:firstRowLastColumn="0" w:lastRowFirstColumn="0" w:lastRowLastColumn="0"/>
            <w:tcW w:w="1417" w:type="dxa"/>
            <w:tcBorders>
              <w:top w:val="single" w:sz="4" w:space="0" w:color="FFFFFF"/>
              <w:left w:val="single" w:sz="4" w:space="0" w:color="FFFFFF"/>
            </w:tcBorders>
            <w:shd w:val="clear" w:color="auto" w:fill="FFFFFF" w:themeFill="background1"/>
          </w:tcPr>
          <w:p w:rsidR="00BA4E60" w:rsidRPr="000A68E8" w:rsidRDefault="00FD4701" w:rsidP="000A68E8">
            <w:pPr>
              <w:jc w:val="center"/>
              <w:rPr>
                <w:rFonts w:ascii="ITC Avant Garde" w:eastAsia="Times New Roman" w:hAnsi="ITC Avant Garde" w:cs="Arial"/>
                <w:bCs w:val="0"/>
                <w:sz w:val="18"/>
                <w:szCs w:val="18"/>
              </w:rPr>
            </w:pPr>
            <w:r w:rsidRPr="000A68E8">
              <w:rPr>
                <w:rFonts w:ascii="ITC Avant Garde" w:eastAsia="Times New Roman" w:hAnsi="ITC Avant Garde" w:cs="Arial"/>
                <w:bCs w:val="0"/>
                <w:sz w:val="18"/>
                <w:szCs w:val="18"/>
              </w:rPr>
              <w:t xml:space="preserve">Calidad </w:t>
            </w:r>
            <w:proofErr w:type="spellStart"/>
            <w:r w:rsidRPr="000A68E8">
              <w:rPr>
                <w:rFonts w:ascii="ITC Avant Garde" w:eastAsia="Times New Roman" w:hAnsi="ITC Avant Garde" w:cs="Arial"/>
                <w:bCs w:val="0"/>
                <w:sz w:val="18"/>
                <w:szCs w:val="18"/>
              </w:rPr>
              <w:t>Best</w:t>
            </w:r>
            <w:proofErr w:type="spellEnd"/>
            <w:r w:rsidRPr="000A68E8">
              <w:rPr>
                <w:rFonts w:ascii="ITC Avant Garde" w:eastAsia="Times New Roman" w:hAnsi="ITC Avant Garde" w:cs="Arial"/>
                <w:bCs w:val="0"/>
                <w:sz w:val="18"/>
                <w:szCs w:val="18"/>
              </w:rPr>
              <w:t xml:space="preserve"> </w:t>
            </w:r>
            <w:proofErr w:type="spellStart"/>
            <w:r w:rsidRPr="000A68E8">
              <w:rPr>
                <w:rFonts w:ascii="ITC Avant Garde" w:eastAsia="Times New Roman" w:hAnsi="ITC Avant Garde" w:cs="Arial"/>
                <w:bCs w:val="0"/>
                <w:sz w:val="18"/>
                <w:szCs w:val="18"/>
              </w:rPr>
              <w:t>Effort</w:t>
            </w:r>
            <w:proofErr w:type="spellEnd"/>
          </w:p>
        </w:tc>
        <w:tc>
          <w:tcPr>
            <w:tcW w:w="3234" w:type="dxa"/>
            <w:gridSpan w:val="4"/>
          </w:tcPr>
          <w:p w:rsidR="00BA4E60" w:rsidRPr="000A68E8" w:rsidRDefault="00BA4E60"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Cs w:val="0"/>
                <w:sz w:val="18"/>
                <w:szCs w:val="18"/>
              </w:rPr>
            </w:pPr>
            <w:r w:rsidRPr="000A68E8">
              <w:rPr>
                <w:rFonts w:ascii="ITC Avant Garde" w:eastAsia="Times New Roman" w:hAnsi="ITC Avant Garde" w:cs="Arial"/>
                <w:bCs w:val="0"/>
                <w:sz w:val="18"/>
                <w:szCs w:val="18"/>
              </w:rPr>
              <w:t>Entrega del servicio a nivel</w:t>
            </w:r>
          </w:p>
        </w:tc>
      </w:tr>
      <w:tr w:rsidR="000A68E8" w:rsidRPr="000A68E8" w:rsidTr="00B5466E">
        <w:trPr>
          <w:gridAfter w:val="1"/>
          <w:cnfStyle w:val="000000100000" w:firstRow="0" w:lastRow="0" w:firstColumn="0" w:lastColumn="0" w:oddVBand="0" w:evenVBand="0" w:oddHBand="1" w:evenHBand="0" w:firstRowFirstColumn="0" w:firstRowLastColumn="0" w:lastRowFirstColumn="0" w:lastRowLastColumn="0"/>
          <w:wAfter w:w="33" w:type="dxa"/>
          <w:trHeight w:val="496"/>
          <w:jc w:val="center"/>
        </w:trPr>
        <w:tc>
          <w:tcPr>
            <w:cnfStyle w:val="001000000000" w:firstRow="0" w:lastRow="0" w:firstColumn="1" w:lastColumn="0" w:oddVBand="0" w:evenVBand="0" w:oddHBand="0" w:evenHBand="0" w:firstRowFirstColumn="0" w:firstRowLastColumn="0" w:lastRowFirstColumn="0" w:lastRowLastColumn="0"/>
            <w:tcW w:w="1417" w:type="dxa"/>
            <w:hideMark/>
          </w:tcPr>
          <w:p w:rsidR="00BA4E60" w:rsidRPr="000A68E8" w:rsidRDefault="00BA4E60" w:rsidP="000A68E8">
            <w:pPr>
              <w:jc w:val="center"/>
              <w:rPr>
                <w:rFonts w:ascii="ITC Avant Garde" w:eastAsia="Times New Roman" w:hAnsi="ITC Avant Garde" w:cs="Arial"/>
                <w:sz w:val="18"/>
                <w:szCs w:val="18"/>
              </w:rPr>
            </w:pPr>
            <w:r w:rsidRPr="000A68E8">
              <w:rPr>
                <w:rFonts w:ascii="ITC Avant Garde" w:eastAsia="Times New Roman" w:hAnsi="ITC Avant Garde" w:cs="Arial"/>
                <w:sz w:val="18"/>
                <w:szCs w:val="18"/>
              </w:rPr>
              <w:t>Velocidad de bajada (Mbps)</w:t>
            </w:r>
          </w:p>
        </w:tc>
        <w:tc>
          <w:tcPr>
            <w:tcW w:w="1293" w:type="dxa"/>
            <w:hideMark/>
          </w:tcPr>
          <w:p w:rsidR="00BA4E60" w:rsidRPr="000A68E8" w:rsidRDefault="00BA4E60"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Nacional</w:t>
            </w:r>
          </w:p>
        </w:tc>
        <w:tc>
          <w:tcPr>
            <w:tcW w:w="0" w:type="auto"/>
            <w:hideMark/>
          </w:tcPr>
          <w:p w:rsidR="00BA4E60" w:rsidRPr="000A68E8" w:rsidRDefault="00BA4E60"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Regional</w:t>
            </w:r>
          </w:p>
        </w:tc>
        <w:tc>
          <w:tcPr>
            <w:tcW w:w="0" w:type="auto"/>
            <w:hideMark/>
          </w:tcPr>
          <w:p w:rsidR="00BA4E60" w:rsidRPr="000A68E8" w:rsidRDefault="00BA4E60"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Local</w:t>
            </w:r>
          </w:p>
        </w:tc>
      </w:tr>
      <w:tr w:rsidR="000A68E8" w:rsidRPr="000A68E8" w:rsidTr="00E91604">
        <w:trPr>
          <w:gridAfter w:val="1"/>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0A68E8" w:rsidRDefault="000524E0"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5</w:t>
            </w:r>
          </w:p>
        </w:tc>
        <w:tc>
          <w:tcPr>
            <w:tcW w:w="1293" w:type="dxa"/>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$125.0100</w:t>
            </w:r>
          </w:p>
        </w:tc>
        <w:tc>
          <w:tcPr>
            <w:tcW w:w="0" w:type="auto"/>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$111.5998</w:t>
            </w:r>
          </w:p>
        </w:tc>
        <w:tc>
          <w:tcPr>
            <w:tcW w:w="0" w:type="auto"/>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$95.2282</w:t>
            </w:r>
          </w:p>
        </w:tc>
      </w:tr>
      <w:tr w:rsidR="000A68E8" w:rsidRPr="000A68E8" w:rsidTr="00E91604">
        <w:trPr>
          <w:gridAfter w:val="1"/>
          <w:cnfStyle w:val="000000100000" w:firstRow="0" w:lastRow="0" w:firstColumn="0" w:lastColumn="0" w:oddVBand="0" w:evenVBand="0" w:oddHBand="1" w:evenHBand="0" w:firstRowFirstColumn="0" w:firstRowLastColumn="0" w:lastRowFirstColumn="0" w:lastRowLastColumn="0"/>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0A68E8" w:rsidRDefault="000524E0"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10</w:t>
            </w:r>
          </w:p>
        </w:tc>
        <w:tc>
          <w:tcPr>
            <w:tcW w:w="1293" w:type="dxa"/>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$143.2230</w:t>
            </w:r>
          </w:p>
        </w:tc>
        <w:tc>
          <w:tcPr>
            <w:tcW w:w="0" w:type="auto"/>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$126.4321</w:t>
            </w:r>
          </w:p>
        </w:tc>
        <w:tc>
          <w:tcPr>
            <w:tcW w:w="0" w:type="auto"/>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$105.9333</w:t>
            </w:r>
          </w:p>
        </w:tc>
      </w:tr>
      <w:tr w:rsidR="000A68E8" w:rsidRPr="000A68E8" w:rsidTr="00E91604">
        <w:trPr>
          <w:gridAfter w:val="1"/>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0A68E8" w:rsidRDefault="000524E0"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20</w:t>
            </w:r>
          </w:p>
        </w:tc>
        <w:tc>
          <w:tcPr>
            <w:tcW w:w="1293" w:type="dxa"/>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$188.6946</w:t>
            </w:r>
          </w:p>
        </w:tc>
        <w:tc>
          <w:tcPr>
            <w:tcW w:w="0" w:type="auto"/>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$167.3853</w:t>
            </w:r>
          </w:p>
        </w:tc>
        <w:tc>
          <w:tcPr>
            <w:tcW w:w="0" w:type="auto"/>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$141.3704</w:t>
            </w:r>
          </w:p>
        </w:tc>
      </w:tr>
      <w:tr w:rsidR="000A68E8" w:rsidRPr="000A68E8" w:rsidTr="00E91604">
        <w:trPr>
          <w:gridAfter w:val="1"/>
          <w:cnfStyle w:val="000000100000" w:firstRow="0" w:lastRow="0" w:firstColumn="0" w:lastColumn="0" w:oddVBand="0" w:evenVBand="0" w:oddHBand="1" w:evenHBand="0" w:firstRowFirstColumn="0" w:firstRowLastColumn="0" w:lastRowFirstColumn="0" w:lastRowLastColumn="0"/>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0A68E8" w:rsidRDefault="000524E0"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30</w:t>
            </w:r>
          </w:p>
        </w:tc>
        <w:tc>
          <w:tcPr>
            <w:tcW w:w="1293" w:type="dxa"/>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$205.8717</w:t>
            </w:r>
          </w:p>
        </w:tc>
        <w:tc>
          <w:tcPr>
            <w:tcW w:w="0" w:type="auto"/>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$181.3750</w:t>
            </w:r>
          </w:p>
        </w:tc>
        <w:tc>
          <w:tcPr>
            <w:tcW w:w="0" w:type="auto"/>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$151.4687</w:t>
            </w:r>
          </w:p>
        </w:tc>
      </w:tr>
      <w:tr w:rsidR="000A68E8" w:rsidRPr="000A68E8" w:rsidTr="00E91604">
        <w:trPr>
          <w:gridAfter w:val="1"/>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0A68E8" w:rsidRDefault="000524E0"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40</w:t>
            </w:r>
          </w:p>
        </w:tc>
        <w:tc>
          <w:tcPr>
            <w:tcW w:w="1293" w:type="dxa"/>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$241.6612</w:t>
            </w:r>
          </w:p>
        </w:tc>
        <w:tc>
          <w:tcPr>
            <w:tcW w:w="0" w:type="auto"/>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$214.6177</w:t>
            </w:r>
          </w:p>
        </w:tc>
        <w:tc>
          <w:tcPr>
            <w:tcW w:w="0" w:type="auto"/>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$181.6023</w:t>
            </w:r>
          </w:p>
        </w:tc>
      </w:tr>
      <w:tr w:rsidR="000A68E8" w:rsidRPr="000A68E8" w:rsidTr="00E91604">
        <w:trPr>
          <w:gridAfter w:val="1"/>
          <w:cnfStyle w:val="000000100000" w:firstRow="0" w:lastRow="0" w:firstColumn="0" w:lastColumn="0" w:oddVBand="0" w:evenVBand="0" w:oddHBand="1" w:evenHBand="0" w:firstRowFirstColumn="0" w:firstRowLastColumn="0" w:lastRowFirstColumn="0" w:lastRowLastColumn="0"/>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0A68E8" w:rsidRDefault="000524E0"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50</w:t>
            </w:r>
          </w:p>
        </w:tc>
        <w:tc>
          <w:tcPr>
            <w:tcW w:w="1293" w:type="dxa"/>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$253.6556</w:t>
            </w:r>
          </w:p>
        </w:tc>
        <w:tc>
          <w:tcPr>
            <w:tcW w:w="0" w:type="auto"/>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$224.4558</w:t>
            </w:r>
          </w:p>
        </w:tc>
        <w:tc>
          <w:tcPr>
            <w:tcW w:w="0" w:type="auto"/>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$188.8079</w:t>
            </w:r>
          </w:p>
        </w:tc>
      </w:tr>
      <w:tr w:rsidR="000A68E8" w:rsidRPr="000A68E8" w:rsidTr="00E91604">
        <w:trPr>
          <w:gridAfter w:val="1"/>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0A68E8" w:rsidRDefault="000524E0"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100</w:t>
            </w:r>
          </w:p>
        </w:tc>
        <w:tc>
          <w:tcPr>
            <w:tcW w:w="1293" w:type="dxa"/>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$298.4601</w:t>
            </w:r>
          </w:p>
        </w:tc>
        <w:tc>
          <w:tcPr>
            <w:tcW w:w="0" w:type="auto"/>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$261.4028</w:t>
            </w:r>
          </w:p>
        </w:tc>
        <w:tc>
          <w:tcPr>
            <w:tcW w:w="0" w:type="auto"/>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$216.1622</w:t>
            </w:r>
          </w:p>
        </w:tc>
      </w:tr>
      <w:tr w:rsidR="000A68E8" w:rsidRPr="000A68E8" w:rsidTr="00E91604">
        <w:trPr>
          <w:gridAfter w:val="1"/>
          <w:cnfStyle w:val="000000100000" w:firstRow="0" w:lastRow="0" w:firstColumn="0" w:lastColumn="0" w:oddVBand="0" w:evenVBand="0" w:oddHBand="1" w:evenHBand="0" w:firstRowFirstColumn="0" w:firstRowLastColumn="0" w:lastRowFirstColumn="0" w:lastRowLastColumn="0"/>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0A68E8" w:rsidRDefault="000524E0"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150</w:t>
            </w:r>
          </w:p>
        </w:tc>
        <w:tc>
          <w:tcPr>
            <w:tcW w:w="1293" w:type="dxa"/>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$330.9738</w:t>
            </w:r>
          </w:p>
        </w:tc>
        <w:tc>
          <w:tcPr>
            <w:tcW w:w="0" w:type="auto"/>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$288.3733</w:t>
            </w:r>
          </w:p>
        </w:tc>
        <w:tc>
          <w:tcPr>
            <w:tcW w:w="0" w:type="auto"/>
            <w:noWrap/>
            <w:vAlign w:val="center"/>
            <w:hideMark/>
          </w:tcPr>
          <w:p w:rsidR="000524E0" w:rsidRPr="000A68E8" w:rsidRDefault="00B5466E"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$236.3655</w:t>
            </w:r>
          </w:p>
        </w:tc>
      </w:tr>
      <w:tr w:rsidR="000A68E8" w:rsidRPr="000A68E8" w:rsidTr="00E91604">
        <w:trPr>
          <w:gridAfter w:val="1"/>
          <w:wAfter w:w="33" w:type="dxa"/>
          <w:trHeight w:val="255"/>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0A68E8" w:rsidRDefault="000524E0"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200</w:t>
            </w:r>
          </w:p>
        </w:tc>
        <w:tc>
          <w:tcPr>
            <w:tcW w:w="1293" w:type="dxa"/>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$357.4215</w:t>
            </w:r>
          </w:p>
        </w:tc>
        <w:tc>
          <w:tcPr>
            <w:tcW w:w="0" w:type="auto"/>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$310.3923</w:t>
            </w:r>
          </w:p>
        </w:tc>
        <w:tc>
          <w:tcPr>
            <w:tcW w:w="0" w:type="auto"/>
            <w:noWrap/>
            <w:vAlign w:val="center"/>
            <w:hideMark/>
          </w:tcPr>
          <w:p w:rsidR="000524E0" w:rsidRPr="000A68E8" w:rsidRDefault="00B5466E"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$252.9776</w:t>
            </w:r>
          </w:p>
        </w:tc>
      </w:tr>
    </w:tbl>
    <w:p w:rsidR="00BA4E60" w:rsidRPr="000A68E8" w:rsidRDefault="00BA4E60" w:rsidP="000A68E8">
      <w:pPr>
        <w:jc w:val="both"/>
        <w:rPr>
          <w:rFonts w:ascii="ITC Avant Garde" w:hAnsi="ITC Avant Garde"/>
          <w:sz w:val="20"/>
          <w:szCs w:val="20"/>
        </w:rPr>
      </w:pPr>
    </w:p>
    <w:tbl>
      <w:tblPr>
        <w:tblStyle w:val="Cuadrculamedia1-nfasis1"/>
        <w:tblW w:w="0" w:type="auto"/>
        <w:jc w:val="center"/>
        <w:tblLook w:val="04A0" w:firstRow="1" w:lastRow="0" w:firstColumn="1" w:lastColumn="0" w:noHBand="0" w:noVBand="1"/>
        <w:tblCaption w:val="Tabla"/>
        <w:tblDescription w:val="Servicio de Acceso Indirecto al Bucle (SAIB), Cobros no Recurrentes"/>
      </w:tblPr>
      <w:tblGrid>
        <w:gridCol w:w="1417"/>
        <w:gridCol w:w="1159"/>
        <w:gridCol w:w="1159"/>
        <w:gridCol w:w="1159"/>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213"/>
          <w:tblHeader/>
          <w:jc w:val="center"/>
        </w:trPr>
        <w:tc>
          <w:tcPr>
            <w:cnfStyle w:val="001000000000" w:firstRow="0" w:lastRow="0" w:firstColumn="1" w:lastColumn="0" w:oddVBand="0" w:evenVBand="0" w:oddHBand="0" w:evenHBand="0" w:firstRowFirstColumn="0" w:firstRowLastColumn="0" w:lastRowFirstColumn="0" w:lastRowLastColumn="0"/>
            <w:tcW w:w="1417" w:type="dxa"/>
            <w:tcBorders>
              <w:top w:val="single" w:sz="4" w:space="0" w:color="FFFFFF"/>
              <w:left w:val="single" w:sz="4" w:space="0" w:color="FFFFFF"/>
            </w:tcBorders>
            <w:shd w:val="clear" w:color="auto" w:fill="FFFFFF" w:themeFill="background1"/>
          </w:tcPr>
          <w:p w:rsidR="00FD4701" w:rsidRPr="000A68E8" w:rsidRDefault="00FD4701" w:rsidP="000A68E8">
            <w:pPr>
              <w:jc w:val="center"/>
              <w:rPr>
                <w:rFonts w:ascii="ITC Avant Garde" w:eastAsia="Times New Roman" w:hAnsi="ITC Avant Garde" w:cs="Arial"/>
                <w:bCs w:val="0"/>
                <w:sz w:val="18"/>
                <w:szCs w:val="18"/>
              </w:rPr>
            </w:pPr>
            <w:r w:rsidRPr="000A68E8">
              <w:rPr>
                <w:rFonts w:ascii="ITC Avant Garde" w:eastAsia="Times New Roman" w:hAnsi="ITC Avant Garde" w:cs="Arial"/>
                <w:bCs w:val="0"/>
                <w:sz w:val="18"/>
                <w:szCs w:val="18"/>
              </w:rPr>
              <w:lastRenderedPageBreak/>
              <w:t xml:space="preserve">Calidad </w:t>
            </w:r>
            <w:proofErr w:type="spellStart"/>
            <w:r w:rsidR="006F00CF" w:rsidRPr="000A68E8">
              <w:rPr>
                <w:rFonts w:ascii="ITC Avant Garde" w:eastAsia="Times New Roman" w:hAnsi="ITC Avant Garde" w:cs="Arial"/>
                <w:bCs w:val="0"/>
                <w:sz w:val="18"/>
                <w:szCs w:val="18"/>
              </w:rPr>
              <w:t>VoIP</w:t>
            </w:r>
            <w:proofErr w:type="spellEnd"/>
          </w:p>
        </w:tc>
        <w:tc>
          <w:tcPr>
            <w:tcW w:w="3252" w:type="dxa"/>
            <w:gridSpan w:val="3"/>
          </w:tcPr>
          <w:p w:rsidR="00FD4701" w:rsidRPr="000A68E8" w:rsidRDefault="00FD4701" w:rsidP="000A68E8">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Cs w:val="0"/>
                <w:sz w:val="18"/>
                <w:szCs w:val="18"/>
              </w:rPr>
            </w:pPr>
            <w:r w:rsidRPr="000A68E8">
              <w:rPr>
                <w:rFonts w:ascii="ITC Avant Garde" w:eastAsia="Times New Roman" w:hAnsi="ITC Avant Garde" w:cs="Arial"/>
                <w:bCs w:val="0"/>
                <w:sz w:val="18"/>
                <w:szCs w:val="18"/>
              </w:rPr>
              <w:t>Entrega del servicio a nivel</w:t>
            </w:r>
          </w:p>
        </w:tc>
      </w:tr>
      <w:tr w:rsidR="000A68E8" w:rsidRPr="000A68E8" w:rsidTr="00F8123B">
        <w:trPr>
          <w:cnfStyle w:val="000000100000" w:firstRow="0" w:lastRow="0" w:firstColumn="0" w:lastColumn="0" w:oddVBand="0" w:evenVBand="0" w:oddHBand="1" w:evenHBand="0" w:firstRowFirstColumn="0" w:firstRowLastColumn="0" w:lastRowFirstColumn="0" w:lastRowLastColumn="0"/>
          <w:trHeight w:val="496"/>
          <w:jc w:val="center"/>
        </w:trPr>
        <w:tc>
          <w:tcPr>
            <w:cnfStyle w:val="001000000000" w:firstRow="0" w:lastRow="0" w:firstColumn="1" w:lastColumn="0" w:oddVBand="0" w:evenVBand="0" w:oddHBand="0" w:evenHBand="0" w:firstRowFirstColumn="0" w:firstRowLastColumn="0" w:lastRowFirstColumn="0" w:lastRowLastColumn="0"/>
            <w:tcW w:w="1417" w:type="dxa"/>
            <w:hideMark/>
          </w:tcPr>
          <w:p w:rsidR="00FD4701" w:rsidRPr="000A68E8" w:rsidRDefault="00FD4701" w:rsidP="000A68E8">
            <w:pPr>
              <w:jc w:val="center"/>
              <w:rPr>
                <w:rFonts w:ascii="ITC Avant Garde" w:eastAsia="Times New Roman" w:hAnsi="ITC Avant Garde" w:cs="Arial"/>
                <w:sz w:val="18"/>
                <w:szCs w:val="18"/>
              </w:rPr>
            </w:pPr>
            <w:r w:rsidRPr="000A68E8">
              <w:rPr>
                <w:rFonts w:ascii="ITC Avant Garde" w:eastAsia="Times New Roman" w:hAnsi="ITC Avant Garde" w:cs="Arial"/>
                <w:sz w:val="18"/>
                <w:szCs w:val="18"/>
              </w:rPr>
              <w:t>Velocidad de bajada (Mbps)</w:t>
            </w:r>
          </w:p>
        </w:tc>
        <w:tc>
          <w:tcPr>
            <w:tcW w:w="1096" w:type="dxa"/>
            <w:hideMark/>
          </w:tcPr>
          <w:p w:rsidR="00FD4701" w:rsidRPr="000A68E8" w:rsidRDefault="00FD4701"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Nacional</w:t>
            </w:r>
          </w:p>
        </w:tc>
        <w:tc>
          <w:tcPr>
            <w:tcW w:w="0" w:type="auto"/>
            <w:hideMark/>
          </w:tcPr>
          <w:p w:rsidR="00FD4701" w:rsidRPr="000A68E8" w:rsidRDefault="00FD4701"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Regional</w:t>
            </w:r>
          </w:p>
        </w:tc>
        <w:tc>
          <w:tcPr>
            <w:tcW w:w="0" w:type="auto"/>
            <w:hideMark/>
          </w:tcPr>
          <w:p w:rsidR="00FD4701" w:rsidRPr="000A68E8" w:rsidRDefault="00FD4701"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0A68E8">
              <w:rPr>
                <w:rFonts w:ascii="ITC Avant Garde" w:eastAsia="Times New Roman" w:hAnsi="ITC Avant Garde" w:cs="Arial"/>
                <w:b/>
                <w:bCs/>
                <w:sz w:val="20"/>
                <w:szCs w:val="18"/>
              </w:rPr>
              <w:t>Local</w:t>
            </w:r>
          </w:p>
        </w:tc>
      </w:tr>
      <w:tr w:rsidR="000A68E8" w:rsidRPr="000A68E8" w:rsidTr="00E91604">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0A68E8" w:rsidRDefault="002D58DC"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5</w:t>
            </w:r>
          </w:p>
        </w:tc>
        <w:tc>
          <w:tcPr>
            <w:tcW w:w="1096" w:type="dxa"/>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$150.7783</w:t>
            </w:r>
          </w:p>
        </w:tc>
        <w:tc>
          <w:tcPr>
            <w:tcW w:w="0" w:type="auto"/>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$131.5780</w:t>
            </w:r>
          </w:p>
        </w:tc>
        <w:tc>
          <w:tcPr>
            <w:tcW w:w="0" w:type="auto"/>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$108.1376</w:t>
            </w:r>
          </w:p>
        </w:tc>
      </w:tr>
      <w:tr w:rsidR="000A68E8" w:rsidRPr="000A68E8" w:rsidTr="00E9160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0A68E8" w:rsidRDefault="002D58DC"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10</w:t>
            </w:r>
          </w:p>
        </w:tc>
        <w:tc>
          <w:tcPr>
            <w:tcW w:w="1096" w:type="dxa"/>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$168.9913</w:t>
            </w:r>
          </w:p>
        </w:tc>
        <w:tc>
          <w:tcPr>
            <w:tcW w:w="0" w:type="auto"/>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$146.4103</w:t>
            </w:r>
          </w:p>
        </w:tc>
        <w:tc>
          <w:tcPr>
            <w:tcW w:w="0" w:type="auto"/>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$118.8427</w:t>
            </w:r>
          </w:p>
        </w:tc>
      </w:tr>
      <w:tr w:rsidR="000A68E8" w:rsidRPr="000A68E8" w:rsidTr="00E91604">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0A68E8" w:rsidRDefault="002D58DC"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20</w:t>
            </w:r>
          </w:p>
        </w:tc>
        <w:tc>
          <w:tcPr>
            <w:tcW w:w="1096" w:type="dxa"/>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$214.4629</w:t>
            </w:r>
          </w:p>
        </w:tc>
        <w:tc>
          <w:tcPr>
            <w:tcW w:w="0" w:type="auto"/>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$187.3635</w:t>
            </w:r>
          </w:p>
        </w:tc>
        <w:tc>
          <w:tcPr>
            <w:tcW w:w="0" w:type="auto"/>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$154.2799</w:t>
            </w:r>
          </w:p>
        </w:tc>
      </w:tr>
      <w:tr w:rsidR="000A68E8" w:rsidRPr="000A68E8" w:rsidTr="00E9160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0A68E8" w:rsidRDefault="002D58DC"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30</w:t>
            </w:r>
          </w:p>
        </w:tc>
        <w:tc>
          <w:tcPr>
            <w:tcW w:w="1096" w:type="dxa"/>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$231.6400</w:t>
            </w:r>
          </w:p>
        </w:tc>
        <w:tc>
          <w:tcPr>
            <w:tcW w:w="0" w:type="auto"/>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$201.3532</w:t>
            </w:r>
          </w:p>
        </w:tc>
        <w:tc>
          <w:tcPr>
            <w:tcW w:w="0" w:type="auto"/>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$164.3781</w:t>
            </w:r>
          </w:p>
        </w:tc>
      </w:tr>
      <w:tr w:rsidR="000A68E8" w:rsidRPr="000A68E8" w:rsidTr="00E91604">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0A68E8" w:rsidRDefault="002D58DC"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40</w:t>
            </w:r>
          </w:p>
        </w:tc>
        <w:tc>
          <w:tcPr>
            <w:tcW w:w="1096" w:type="dxa"/>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$267.4295</w:t>
            </w:r>
          </w:p>
        </w:tc>
        <w:tc>
          <w:tcPr>
            <w:tcW w:w="0" w:type="auto"/>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$234.5959</w:t>
            </w:r>
          </w:p>
        </w:tc>
        <w:tc>
          <w:tcPr>
            <w:tcW w:w="0" w:type="auto"/>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$194.5117</w:t>
            </w:r>
          </w:p>
        </w:tc>
      </w:tr>
      <w:tr w:rsidR="000A68E8" w:rsidRPr="000A68E8" w:rsidTr="00E9160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0A68E8" w:rsidRDefault="002D58DC"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50</w:t>
            </w:r>
          </w:p>
        </w:tc>
        <w:tc>
          <w:tcPr>
            <w:tcW w:w="1096" w:type="dxa"/>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$279.4239</w:t>
            </w:r>
          </w:p>
        </w:tc>
        <w:tc>
          <w:tcPr>
            <w:tcW w:w="0" w:type="auto"/>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$244.4340</w:t>
            </w:r>
          </w:p>
        </w:tc>
        <w:tc>
          <w:tcPr>
            <w:tcW w:w="0" w:type="auto"/>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$201.7173</w:t>
            </w:r>
          </w:p>
        </w:tc>
      </w:tr>
      <w:tr w:rsidR="000A68E8" w:rsidRPr="000A68E8" w:rsidTr="00E91604">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0A68E8" w:rsidRDefault="002D58DC"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100</w:t>
            </w:r>
          </w:p>
        </w:tc>
        <w:tc>
          <w:tcPr>
            <w:tcW w:w="1096" w:type="dxa"/>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$324.2284</w:t>
            </w:r>
          </w:p>
        </w:tc>
        <w:tc>
          <w:tcPr>
            <w:tcW w:w="0" w:type="auto"/>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$281.3810</w:t>
            </w:r>
          </w:p>
        </w:tc>
        <w:tc>
          <w:tcPr>
            <w:tcW w:w="0" w:type="auto"/>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$229.0716</w:t>
            </w:r>
          </w:p>
        </w:tc>
      </w:tr>
      <w:tr w:rsidR="000A68E8" w:rsidRPr="000A68E8" w:rsidTr="00E9160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0A68E8" w:rsidRDefault="002D58DC"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150</w:t>
            </w:r>
          </w:p>
        </w:tc>
        <w:tc>
          <w:tcPr>
            <w:tcW w:w="1096" w:type="dxa"/>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$356.7421</w:t>
            </w:r>
          </w:p>
        </w:tc>
        <w:tc>
          <w:tcPr>
            <w:tcW w:w="0" w:type="auto"/>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$308.3515</w:t>
            </w:r>
          </w:p>
        </w:tc>
        <w:tc>
          <w:tcPr>
            <w:tcW w:w="0" w:type="auto"/>
            <w:noWrap/>
            <w:vAlign w:val="center"/>
          </w:tcPr>
          <w:p w:rsidR="002D58DC" w:rsidRPr="000A68E8" w:rsidRDefault="000E0438"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$249.2750</w:t>
            </w:r>
          </w:p>
        </w:tc>
      </w:tr>
      <w:tr w:rsidR="000A68E8" w:rsidRPr="000A68E8" w:rsidTr="00E91604">
        <w:trPr>
          <w:trHeight w:val="255"/>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0A68E8" w:rsidRDefault="002D58DC" w:rsidP="000A68E8">
            <w:pPr>
              <w:jc w:val="center"/>
              <w:rPr>
                <w:rFonts w:ascii="ITC Avant Garde" w:eastAsia="Times New Roman" w:hAnsi="ITC Avant Garde" w:cs="Arial"/>
                <w:sz w:val="20"/>
                <w:szCs w:val="18"/>
              </w:rPr>
            </w:pPr>
            <w:r w:rsidRPr="000A68E8">
              <w:rPr>
                <w:rFonts w:ascii="ITC Avant Garde" w:eastAsia="Times New Roman" w:hAnsi="ITC Avant Garde" w:cs="Arial"/>
                <w:sz w:val="20"/>
                <w:szCs w:val="18"/>
              </w:rPr>
              <w:t>200</w:t>
            </w:r>
          </w:p>
        </w:tc>
        <w:tc>
          <w:tcPr>
            <w:tcW w:w="1096" w:type="dxa"/>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$383.1899</w:t>
            </w:r>
          </w:p>
        </w:tc>
        <w:tc>
          <w:tcPr>
            <w:tcW w:w="0" w:type="auto"/>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$330.3705</w:t>
            </w:r>
          </w:p>
        </w:tc>
        <w:tc>
          <w:tcPr>
            <w:tcW w:w="0" w:type="auto"/>
            <w:noWrap/>
            <w:vAlign w:val="center"/>
          </w:tcPr>
          <w:p w:rsidR="002D58DC" w:rsidRPr="000A68E8" w:rsidRDefault="000E0438"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0A68E8">
              <w:rPr>
                <w:rFonts w:ascii="ITC Avant Garde" w:eastAsia="Times New Roman" w:hAnsi="ITC Avant Garde" w:cs="Arial"/>
                <w:sz w:val="20"/>
                <w:szCs w:val="18"/>
              </w:rPr>
              <w:t>$265.8871</w:t>
            </w:r>
          </w:p>
        </w:tc>
      </w:tr>
    </w:tbl>
    <w:p w:rsidR="00E91604" w:rsidRPr="000A68E8" w:rsidRDefault="00E91604" w:rsidP="000A68E8">
      <w:pPr>
        <w:jc w:val="both"/>
        <w:rPr>
          <w:rFonts w:ascii="ITC Avant Garde" w:hAnsi="ITC Avant Garde"/>
          <w:sz w:val="20"/>
          <w:szCs w:val="20"/>
        </w:rPr>
      </w:pPr>
    </w:p>
    <w:p w:rsidR="00F43FE0" w:rsidRPr="000A68E8" w:rsidRDefault="00F43FE0" w:rsidP="000A68E8">
      <w:pPr>
        <w:jc w:val="both"/>
        <w:rPr>
          <w:rFonts w:ascii="ITC Avant Garde" w:hAnsi="ITC Avant Garde"/>
          <w:sz w:val="20"/>
          <w:szCs w:val="20"/>
        </w:rPr>
      </w:pPr>
      <w:r w:rsidRPr="000A68E8">
        <w:rPr>
          <w:rFonts w:ascii="ITC Avant Garde" w:hAnsi="ITC Avant Garde"/>
          <w:sz w:val="20"/>
          <w:szCs w:val="20"/>
        </w:rPr>
        <w:t>Al ancho de banda es solo de bajada de información, debido a que es un servicio asimétrico.</w:t>
      </w:r>
    </w:p>
    <w:p w:rsidR="00041094" w:rsidRPr="000A68E8" w:rsidRDefault="00A92C87" w:rsidP="000A68E8">
      <w:pPr>
        <w:jc w:val="both"/>
        <w:rPr>
          <w:rFonts w:ascii="ITC Avant Garde" w:hAnsi="ITC Avant Garde"/>
          <w:sz w:val="20"/>
          <w:szCs w:val="20"/>
        </w:rPr>
      </w:pPr>
      <w:r w:rsidRPr="000A68E8">
        <w:rPr>
          <w:rFonts w:ascii="ITC Avant Garde" w:hAnsi="ITC Avant Garde"/>
          <w:sz w:val="20"/>
          <w:szCs w:val="20"/>
        </w:rPr>
        <w:t xml:space="preserve">Los servicios de Desagregación sólo podrán prestarse previa contratación del o de los Servicios Auxiliares que correspondan; por lo que el Concesionario deberá prever la contratación de dichos servicios de conformidad con la Oferta de Referencia de </w:t>
      </w:r>
      <w:proofErr w:type="spellStart"/>
      <w:r w:rsidR="000A68E8" w:rsidRPr="000A68E8">
        <w:rPr>
          <w:rFonts w:ascii="ITC Avant Garde" w:hAnsi="ITC Avant Garde"/>
          <w:sz w:val="20"/>
          <w:szCs w:val="20"/>
        </w:rPr>
        <w:t>Telnor</w:t>
      </w:r>
      <w:proofErr w:type="spellEnd"/>
      <w:r w:rsidRPr="000A68E8">
        <w:rPr>
          <w:rFonts w:ascii="ITC Avant Garde" w:hAnsi="ITC Avant Garde"/>
          <w:sz w:val="20"/>
          <w:szCs w:val="20"/>
        </w:rPr>
        <w:t>.</w:t>
      </w:r>
    </w:p>
    <w:p w:rsidR="006C7121" w:rsidRPr="000A68E8" w:rsidRDefault="006C7121" w:rsidP="000A68E8">
      <w:pPr>
        <w:spacing w:after="0" w:line="360" w:lineRule="auto"/>
        <w:jc w:val="both"/>
        <w:rPr>
          <w:rFonts w:ascii="ITC Avant Garde" w:hAnsi="ITC Avant Garde"/>
          <w:b/>
          <w:sz w:val="20"/>
          <w:szCs w:val="20"/>
        </w:rPr>
      </w:pPr>
      <w:r w:rsidRPr="000A68E8">
        <w:rPr>
          <w:rFonts w:ascii="ITC Avant Garde" w:hAnsi="ITC Avant Garde"/>
          <w:b/>
          <w:sz w:val="20"/>
          <w:szCs w:val="20"/>
        </w:rPr>
        <w:t xml:space="preserve">Otros conceptos de Costos Evitados </w:t>
      </w:r>
    </w:p>
    <w:p w:rsidR="006C7121" w:rsidRPr="000A68E8" w:rsidRDefault="006C7121" w:rsidP="000A68E8">
      <w:pPr>
        <w:spacing w:after="0" w:line="360" w:lineRule="auto"/>
        <w:jc w:val="both"/>
        <w:rPr>
          <w:rFonts w:ascii="ITC Avant Garde" w:hAnsi="ITC Avant Garde"/>
          <w:b/>
          <w:sz w:val="20"/>
          <w:szCs w:val="20"/>
        </w:rPr>
      </w:pPr>
      <w:r w:rsidRPr="000A68E8">
        <w:rPr>
          <w:rFonts w:ascii="ITC Avant Garde" w:hAnsi="ITC Avant Garde"/>
          <w:sz w:val="20"/>
          <w:szCs w:val="20"/>
        </w:rPr>
        <w:t>Con independencia de las tarifas especificadas anteriormente, en los siguientes escenarios concretos, se deberá ajustar la tarifa descrita mediante la resta de la tarifa correspondiente con el valor descrito a continuación:</w:t>
      </w:r>
    </w:p>
    <w:p w:rsidR="006C7121" w:rsidRPr="000A68E8" w:rsidRDefault="006C7121" w:rsidP="000A68E8">
      <w:pPr>
        <w:spacing w:after="0" w:line="360" w:lineRule="auto"/>
        <w:jc w:val="both"/>
        <w:rPr>
          <w:rFonts w:ascii="ITC Avant Garde" w:hAnsi="ITC Avant Garde"/>
          <w:i/>
          <w:sz w:val="20"/>
          <w:szCs w:val="20"/>
          <w:u w:val="single"/>
        </w:rPr>
      </w:pPr>
    </w:p>
    <w:p w:rsidR="006C7121" w:rsidRPr="000A68E8" w:rsidRDefault="006C7121" w:rsidP="000A68E8">
      <w:pPr>
        <w:pStyle w:val="Prrafodelista"/>
        <w:numPr>
          <w:ilvl w:val="0"/>
          <w:numId w:val="34"/>
        </w:numPr>
        <w:spacing w:after="0" w:line="360" w:lineRule="auto"/>
        <w:jc w:val="both"/>
        <w:rPr>
          <w:rFonts w:ascii="ITC Avant Garde" w:hAnsi="ITC Avant Garde"/>
          <w:sz w:val="20"/>
          <w:szCs w:val="20"/>
        </w:rPr>
      </w:pPr>
      <w:r w:rsidRPr="000A68E8">
        <w:rPr>
          <w:rFonts w:ascii="ITC Avant Garde" w:hAnsi="ITC Avant Garde"/>
          <w:sz w:val="20"/>
          <w:szCs w:val="20"/>
        </w:rPr>
        <w:t>Relativos a la instalación de acometida:</w:t>
      </w:r>
    </w:p>
    <w:p w:rsidR="006C7121" w:rsidRDefault="006C7121" w:rsidP="000A68E8">
      <w:pPr>
        <w:spacing w:after="0" w:line="360" w:lineRule="auto"/>
        <w:ind w:left="360"/>
        <w:jc w:val="both"/>
        <w:rPr>
          <w:rFonts w:ascii="ITC Avant Garde" w:hAnsi="ITC Avant Garde"/>
          <w:sz w:val="20"/>
          <w:szCs w:val="20"/>
        </w:rPr>
      </w:pPr>
      <w:r w:rsidRPr="000A68E8">
        <w:rPr>
          <w:rFonts w:ascii="ITC Avant Garde" w:hAnsi="ITC Avant Garde"/>
          <w:b/>
          <w:sz w:val="20"/>
          <w:szCs w:val="20"/>
        </w:rPr>
        <w:t>Escenario:</w:t>
      </w:r>
      <w:r w:rsidRPr="000A68E8">
        <w:rPr>
          <w:rFonts w:ascii="ITC Avant Garde" w:hAnsi="ITC Avant Garde"/>
          <w:sz w:val="20"/>
          <w:szCs w:val="20"/>
        </w:rPr>
        <w:t xml:space="preserve"> </w:t>
      </w:r>
      <w:r w:rsidR="00BE737E" w:rsidRPr="000A68E8">
        <w:rPr>
          <w:rFonts w:ascii="ITC Avant Garde" w:hAnsi="ITC Avant Garde"/>
          <w:sz w:val="20"/>
          <w:szCs w:val="20"/>
        </w:rPr>
        <w:t>Cuando el CS paga en una sola exhibición al AEP por la instalación de la acometida se descontará de la renta mensual.</w:t>
      </w:r>
    </w:p>
    <w:p w:rsidR="009046EB" w:rsidRPr="000A68E8" w:rsidRDefault="009046EB" w:rsidP="000A68E8">
      <w:pPr>
        <w:spacing w:after="0" w:line="360" w:lineRule="auto"/>
        <w:ind w:left="360"/>
        <w:jc w:val="both"/>
        <w:rPr>
          <w:rFonts w:ascii="ITC Avant Garde" w:hAnsi="ITC Avant Garde"/>
          <w:sz w:val="20"/>
          <w:szCs w:val="20"/>
        </w:rPr>
      </w:pPr>
    </w:p>
    <w:tbl>
      <w:tblPr>
        <w:tblStyle w:val="Cuadrculamedia2-nfasis1"/>
        <w:tblW w:w="5093" w:type="dxa"/>
        <w:jc w:val="center"/>
        <w:tblLook w:val="0420" w:firstRow="1" w:lastRow="0" w:firstColumn="0" w:lastColumn="0" w:noHBand="0" w:noVBand="1"/>
        <w:tblCaption w:val="Tabla"/>
        <w:tblDescription w:val="Tipo de acometida"/>
      </w:tblPr>
      <w:tblGrid>
        <w:gridCol w:w="2762"/>
        <w:gridCol w:w="2331"/>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401"/>
          <w:tblHeader/>
          <w:jc w:val="center"/>
        </w:trPr>
        <w:tc>
          <w:tcPr>
            <w:tcW w:w="2762" w:type="dxa"/>
          </w:tcPr>
          <w:p w:rsidR="006C7121" w:rsidRPr="000A68E8" w:rsidRDefault="006C7121"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Tipo de acometida</w:t>
            </w:r>
          </w:p>
        </w:tc>
        <w:tc>
          <w:tcPr>
            <w:tcW w:w="2331" w:type="dxa"/>
            <w:hideMark/>
          </w:tcPr>
          <w:p w:rsidR="006C7121" w:rsidRPr="000A68E8" w:rsidRDefault="006C7121"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 xml:space="preserve">Ajuste mensual </w:t>
            </w:r>
          </w:p>
        </w:tc>
      </w:tr>
      <w:tr w:rsidR="000A68E8" w:rsidRPr="000A68E8" w:rsidTr="00354464">
        <w:trPr>
          <w:cnfStyle w:val="000000100000" w:firstRow="0" w:lastRow="0" w:firstColumn="0" w:lastColumn="0" w:oddVBand="0" w:evenVBand="0" w:oddHBand="1" w:evenHBand="0" w:firstRowFirstColumn="0" w:firstRowLastColumn="0" w:lastRowFirstColumn="0" w:lastRowLastColumn="0"/>
          <w:trHeight w:val="151"/>
          <w:jc w:val="center"/>
        </w:trPr>
        <w:tc>
          <w:tcPr>
            <w:tcW w:w="2762" w:type="dxa"/>
          </w:tcPr>
          <w:p w:rsidR="006C7121" w:rsidRPr="000A68E8" w:rsidRDefault="006C712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Cobre</w:t>
            </w:r>
          </w:p>
        </w:tc>
        <w:tc>
          <w:tcPr>
            <w:tcW w:w="2331" w:type="dxa"/>
            <w:vAlign w:val="center"/>
            <w:hideMark/>
          </w:tcPr>
          <w:p w:rsidR="006C7121" w:rsidRPr="000A68E8" w:rsidRDefault="007E1BF0"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w:t>
            </w:r>
            <w:r w:rsidR="00B64996" w:rsidRPr="000A68E8">
              <w:rPr>
                <w:rFonts w:ascii="ITC Avant Garde" w:hAnsi="ITC Avant Garde"/>
                <w:color w:val="auto"/>
                <w:sz w:val="20"/>
                <w:szCs w:val="20"/>
              </w:rPr>
              <w:t>7.81</w:t>
            </w:r>
            <w:r w:rsidR="006441AC" w:rsidRPr="000A68E8">
              <w:rPr>
                <w:rFonts w:ascii="ITC Avant Garde" w:hAnsi="ITC Avant Garde"/>
                <w:color w:val="auto"/>
                <w:sz w:val="20"/>
                <w:szCs w:val="20"/>
              </w:rPr>
              <w:t>43</w:t>
            </w:r>
          </w:p>
        </w:tc>
      </w:tr>
      <w:tr w:rsidR="000A68E8" w:rsidRPr="000A68E8" w:rsidTr="00354464">
        <w:trPr>
          <w:trHeight w:val="151"/>
          <w:jc w:val="center"/>
        </w:trPr>
        <w:tc>
          <w:tcPr>
            <w:tcW w:w="2762" w:type="dxa"/>
          </w:tcPr>
          <w:p w:rsidR="006C7121" w:rsidRPr="000A68E8" w:rsidRDefault="006C712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Fibra óptica</w:t>
            </w:r>
          </w:p>
        </w:tc>
        <w:tc>
          <w:tcPr>
            <w:tcW w:w="2331" w:type="dxa"/>
            <w:vAlign w:val="center"/>
            <w:hideMark/>
          </w:tcPr>
          <w:p w:rsidR="006C7121" w:rsidRPr="000A68E8" w:rsidRDefault="007E1BF0"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w:t>
            </w:r>
            <w:r w:rsidR="006C7121" w:rsidRPr="000A68E8">
              <w:rPr>
                <w:rFonts w:ascii="ITC Avant Garde" w:hAnsi="ITC Avant Garde"/>
                <w:color w:val="auto"/>
                <w:sz w:val="20"/>
                <w:szCs w:val="20"/>
              </w:rPr>
              <w:t>27.96</w:t>
            </w:r>
            <w:r w:rsidR="006441AC" w:rsidRPr="000A68E8">
              <w:rPr>
                <w:rFonts w:ascii="ITC Avant Garde" w:hAnsi="ITC Avant Garde"/>
                <w:color w:val="auto"/>
                <w:sz w:val="20"/>
                <w:szCs w:val="20"/>
              </w:rPr>
              <w:t>40</w:t>
            </w:r>
          </w:p>
        </w:tc>
      </w:tr>
    </w:tbl>
    <w:p w:rsidR="006C7121" w:rsidRPr="000A68E8" w:rsidRDefault="006C7121" w:rsidP="000A68E8">
      <w:pPr>
        <w:pStyle w:val="Prrafodelista"/>
        <w:spacing w:after="0" w:line="360" w:lineRule="auto"/>
        <w:jc w:val="both"/>
        <w:rPr>
          <w:rFonts w:ascii="ITC Avant Garde" w:hAnsi="ITC Avant Garde"/>
          <w:sz w:val="20"/>
          <w:szCs w:val="20"/>
        </w:rPr>
      </w:pPr>
    </w:p>
    <w:p w:rsidR="006C7121" w:rsidRPr="000A68E8" w:rsidRDefault="006C7121" w:rsidP="000A68E8">
      <w:pPr>
        <w:pStyle w:val="Prrafodelista"/>
        <w:numPr>
          <w:ilvl w:val="0"/>
          <w:numId w:val="34"/>
        </w:numPr>
        <w:spacing w:after="0" w:line="360" w:lineRule="auto"/>
        <w:jc w:val="both"/>
        <w:rPr>
          <w:rFonts w:ascii="ITC Avant Garde" w:hAnsi="ITC Avant Garde"/>
          <w:sz w:val="20"/>
          <w:szCs w:val="20"/>
        </w:rPr>
      </w:pPr>
      <w:r w:rsidRPr="000A68E8">
        <w:rPr>
          <w:rFonts w:ascii="ITC Avant Garde" w:hAnsi="ITC Avant Garde"/>
          <w:sz w:val="20"/>
          <w:szCs w:val="20"/>
        </w:rPr>
        <w:t>Relativos a la adquisición del Modem/ONT:</w:t>
      </w:r>
    </w:p>
    <w:p w:rsidR="006C7121" w:rsidRDefault="006C7121" w:rsidP="000A68E8">
      <w:pPr>
        <w:spacing w:after="0" w:line="360" w:lineRule="auto"/>
        <w:ind w:left="360"/>
        <w:jc w:val="both"/>
        <w:rPr>
          <w:rFonts w:ascii="ITC Avant Garde" w:hAnsi="ITC Avant Garde"/>
          <w:sz w:val="20"/>
          <w:szCs w:val="20"/>
        </w:rPr>
      </w:pPr>
      <w:r w:rsidRPr="000A68E8">
        <w:rPr>
          <w:rFonts w:ascii="ITC Avant Garde" w:hAnsi="ITC Avant Garde"/>
          <w:b/>
          <w:sz w:val="20"/>
          <w:szCs w:val="20"/>
        </w:rPr>
        <w:t>Escenario I:</w:t>
      </w:r>
      <w:r w:rsidRPr="000A68E8">
        <w:rPr>
          <w:rFonts w:ascii="ITC Avant Garde" w:hAnsi="ITC Avant Garde"/>
          <w:sz w:val="20"/>
          <w:szCs w:val="20"/>
        </w:rPr>
        <w:t xml:space="preserve"> </w:t>
      </w:r>
      <w:r w:rsidR="00BE737E" w:rsidRPr="000A68E8">
        <w:rPr>
          <w:rFonts w:ascii="ITC Avant Garde" w:hAnsi="ITC Avant Garde"/>
          <w:sz w:val="20"/>
          <w:szCs w:val="20"/>
        </w:rPr>
        <w:t>Cuando el CS paga al AEP por la provisión del modem/ONT se descontará de la renta mensual.</w:t>
      </w:r>
    </w:p>
    <w:p w:rsidR="009046EB" w:rsidRPr="000A68E8" w:rsidRDefault="009046EB" w:rsidP="000A68E8">
      <w:pPr>
        <w:spacing w:after="0" w:line="360" w:lineRule="auto"/>
        <w:ind w:left="360"/>
        <w:jc w:val="both"/>
        <w:rPr>
          <w:rFonts w:ascii="ITC Avant Garde" w:hAnsi="ITC Avant Garde"/>
          <w:sz w:val="20"/>
          <w:szCs w:val="20"/>
        </w:rPr>
      </w:pPr>
    </w:p>
    <w:tbl>
      <w:tblPr>
        <w:tblStyle w:val="Cuadrculamedia2-nfasis1"/>
        <w:tblW w:w="4668" w:type="dxa"/>
        <w:jc w:val="center"/>
        <w:tblLook w:val="0420" w:firstRow="1" w:lastRow="0" w:firstColumn="0" w:lastColumn="0" w:noHBand="0" w:noVBand="1"/>
        <w:tblCaption w:val="Tabla"/>
        <w:tblDescription w:val="Tipo de Tecnología del equipo adquirido por el CS"/>
      </w:tblPr>
      <w:tblGrid>
        <w:gridCol w:w="2542"/>
        <w:gridCol w:w="2126"/>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369"/>
          <w:tblHeader/>
          <w:jc w:val="center"/>
        </w:trPr>
        <w:tc>
          <w:tcPr>
            <w:tcW w:w="2542" w:type="dxa"/>
            <w:hideMark/>
          </w:tcPr>
          <w:p w:rsidR="006C7121" w:rsidRPr="000A68E8" w:rsidRDefault="006C7121"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lastRenderedPageBreak/>
              <w:t>Tipo de Tecnología del equipo adquirido por el CS</w:t>
            </w:r>
          </w:p>
        </w:tc>
        <w:tc>
          <w:tcPr>
            <w:tcW w:w="2126" w:type="dxa"/>
            <w:hideMark/>
          </w:tcPr>
          <w:p w:rsidR="006C7121" w:rsidRPr="000A68E8" w:rsidRDefault="006C7121"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 xml:space="preserve">Ajuste mensual </w:t>
            </w:r>
          </w:p>
        </w:tc>
      </w:tr>
      <w:tr w:rsidR="000A68E8" w:rsidRPr="000A68E8" w:rsidTr="007E1BF0">
        <w:trPr>
          <w:cnfStyle w:val="000000100000" w:firstRow="0" w:lastRow="0" w:firstColumn="0" w:lastColumn="0" w:oddVBand="0" w:evenVBand="0" w:oddHBand="1" w:evenHBand="0" w:firstRowFirstColumn="0" w:firstRowLastColumn="0" w:lastRowFirstColumn="0" w:lastRowLastColumn="0"/>
          <w:trHeight w:val="139"/>
          <w:jc w:val="center"/>
        </w:trPr>
        <w:tc>
          <w:tcPr>
            <w:tcW w:w="2542" w:type="dxa"/>
            <w:hideMark/>
          </w:tcPr>
          <w:p w:rsidR="006C7121" w:rsidRPr="000A68E8" w:rsidRDefault="006C712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t>ADSL</w:t>
            </w:r>
          </w:p>
        </w:tc>
        <w:tc>
          <w:tcPr>
            <w:tcW w:w="2126" w:type="dxa"/>
            <w:vAlign w:val="center"/>
            <w:hideMark/>
          </w:tcPr>
          <w:p w:rsidR="006C7121" w:rsidRPr="000A68E8" w:rsidRDefault="006C712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0.60</w:t>
            </w:r>
            <w:r w:rsidR="00CA5329" w:rsidRPr="000A68E8">
              <w:rPr>
                <w:rFonts w:ascii="ITC Avant Garde" w:hAnsi="ITC Avant Garde"/>
                <w:color w:val="auto"/>
                <w:sz w:val="20"/>
                <w:szCs w:val="20"/>
              </w:rPr>
              <w:t>06</w:t>
            </w:r>
            <w:r w:rsidR="007E1BF0" w:rsidRPr="000A68E8">
              <w:rPr>
                <w:rFonts w:ascii="ITC Avant Garde" w:hAnsi="ITC Avant Garde"/>
                <w:color w:val="auto"/>
                <w:sz w:val="20"/>
                <w:szCs w:val="20"/>
              </w:rPr>
              <w:t xml:space="preserve"> USD</w:t>
            </w:r>
          </w:p>
        </w:tc>
      </w:tr>
      <w:tr w:rsidR="000A68E8" w:rsidRPr="000A68E8" w:rsidTr="007E1BF0">
        <w:trPr>
          <w:trHeight w:val="139"/>
          <w:jc w:val="center"/>
        </w:trPr>
        <w:tc>
          <w:tcPr>
            <w:tcW w:w="2542" w:type="dxa"/>
            <w:hideMark/>
          </w:tcPr>
          <w:p w:rsidR="006C7121" w:rsidRPr="000A68E8" w:rsidRDefault="006C712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t>VDSL</w:t>
            </w:r>
          </w:p>
        </w:tc>
        <w:tc>
          <w:tcPr>
            <w:tcW w:w="2126" w:type="dxa"/>
            <w:vAlign w:val="center"/>
            <w:hideMark/>
          </w:tcPr>
          <w:p w:rsidR="006C7121" w:rsidRPr="000A68E8" w:rsidRDefault="00CA5329"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1.2183</w:t>
            </w:r>
            <w:r w:rsidR="007E1BF0" w:rsidRPr="000A68E8">
              <w:rPr>
                <w:rFonts w:ascii="ITC Avant Garde" w:hAnsi="ITC Avant Garde"/>
                <w:color w:val="auto"/>
                <w:sz w:val="20"/>
                <w:szCs w:val="20"/>
              </w:rPr>
              <w:t xml:space="preserve"> USD</w:t>
            </w:r>
          </w:p>
        </w:tc>
      </w:tr>
      <w:tr w:rsidR="000A68E8" w:rsidRPr="000A68E8" w:rsidTr="007E1BF0">
        <w:trPr>
          <w:cnfStyle w:val="000000100000" w:firstRow="0" w:lastRow="0" w:firstColumn="0" w:lastColumn="0" w:oddVBand="0" w:evenVBand="0" w:oddHBand="1" w:evenHBand="0" w:firstRowFirstColumn="0" w:firstRowLastColumn="0" w:lastRowFirstColumn="0" w:lastRowLastColumn="0"/>
          <w:trHeight w:val="139"/>
          <w:jc w:val="center"/>
        </w:trPr>
        <w:tc>
          <w:tcPr>
            <w:tcW w:w="2542" w:type="dxa"/>
            <w:hideMark/>
          </w:tcPr>
          <w:p w:rsidR="006C7121" w:rsidRPr="000A68E8" w:rsidRDefault="006C712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t xml:space="preserve">ONT </w:t>
            </w:r>
          </w:p>
        </w:tc>
        <w:tc>
          <w:tcPr>
            <w:tcW w:w="2126" w:type="dxa"/>
            <w:vAlign w:val="center"/>
            <w:hideMark/>
          </w:tcPr>
          <w:p w:rsidR="006C7121" w:rsidRPr="000A68E8" w:rsidRDefault="00E429A2"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37.4792</w:t>
            </w:r>
            <w:r w:rsidR="007E1BF0" w:rsidRPr="000A68E8">
              <w:rPr>
                <w:rFonts w:ascii="ITC Avant Garde" w:hAnsi="ITC Avant Garde"/>
                <w:color w:val="auto"/>
                <w:sz w:val="20"/>
                <w:szCs w:val="20"/>
              </w:rPr>
              <w:t xml:space="preserve"> MXN</w:t>
            </w:r>
          </w:p>
        </w:tc>
      </w:tr>
    </w:tbl>
    <w:p w:rsidR="006C7121" w:rsidRPr="000A68E8" w:rsidRDefault="006C7121" w:rsidP="000A68E8">
      <w:pPr>
        <w:pStyle w:val="Prrafodelista"/>
        <w:tabs>
          <w:tab w:val="num" w:pos="1440"/>
        </w:tabs>
        <w:spacing w:after="0" w:line="360" w:lineRule="auto"/>
        <w:jc w:val="both"/>
        <w:rPr>
          <w:rFonts w:ascii="ITC Avant Garde" w:hAnsi="ITC Avant Garde"/>
          <w:sz w:val="20"/>
          <w:szCs w:val="20"/>
        </w:rPr>
      </w:pPr>
    </w:p>
    <w:p w:rsidR="006C7121" w:rsidRPr="000A68E8" w:rsidRDefault="006C7121" w:rsidP="000A68E8">
      <w:pPr>
        <w:spacing w:after="0" w:line="360" w:lineRule="auto"/>
        <w:ind w:left="360"/>
        <w:jc w:val="both"/>
        <w:rPr>
          <w:rFonts w:ascii="ITC Avant Garde" w:hAnsi="ITC Avant Garde"/>
          <w:b/>
          <w:sz w:val="20"/>
          <w:szCs w:val="20"/>
        </w:rPr>
      </w:pPr>
      <w:r w:rsidRPr="000A68E8">
        <w:rPr>
          <w:rFonts w:ascii="ITC Avant Garde" w:hAnsi="ITC Avant Garde"/>
          <w:b/>
          <w:sz w:val="20"/>
          <w:szCs w:val="20"/>
        </w:rPr>
        <w:t xml:space="preserve">Escenario II: </w:t>
      </w:r>
      <w:r w:rsidR="00BE737E" w:rsidRPr="000A68E8">
        <w:rPr>
          <w:rFonts w:ascii="ITC Avant Garde" w:hAnsi="ITC Avant Garde"/>
          <w:sz w:val="20"/>
          <w:szCs w:val="20"/>
        </w:rPr>
        <w:t>Cuando el CS paga a un tercero por la provisión del modem/ONT se descontará de la renta mensual.</w:t>
      </w:r>
    </w:p>
    <w:tbl>
      <w:tblPr>
        <w:tblStyle w:val="Cuadrculamedia2-nfasis1"/>
        <w:tblW w:w="4668" w:type="dxa"/>
        <w:jc w:val="center"/>
        <w:tblLook w:val="0420" w:firstRow="1" w:lastRow="0" w:firstColumn="0" w:lastColumn="0" w:noHBand="0" w:noVBand="1"/>
        <w:tblCaption w:val="Tabla"/>
        <w:tblDescription w:val="Tipo de Tecnología del equipo adquirido por el CS, escenario II"/>
      </w:tblPr>
      <w:tblGrid>
        <w:gridCol w:w="2542"/>
        <w:gridCol w:w="2126"/>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441"/>
          <w:tblHeader/>
          <w:jc w:val="center"/>
        </w:trPr>
        <w:tc>
          <w:tcPr>
            <w:tcW w:w="2542" w:type="dxa"/>
            <w:hideMark/>
          </w:tcPr>
          <w:p w:rsidR="006C7121" w:rsidRPr="000A68E8" w:rsidRDefault="006C7121"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Tipo de Tecnología del equipo adquirido por el CS</w:t>
            </w:r>
          </w:p>
        </w:tc>
        <w:tc>
          <w:tcPr>
            <w:tcW w:w="2126" w:type="dxa"/>
            <w:hideMark/>
          </w:tcPr>
          <w:p w:rsidR="006C7121" w:rsidRPr="000A68E8" w:rsidRDefault="006C7121" w:rsidP="000A68E8">
            <w:pPr>
              <w:tabs>
                <w:tab w:val="num" w:pos="1440"/>
              </w:tabs>
              <w:spacing w:line="360" w:lineRule="auto"/>
              <w:jc w:val="center"/>
              <w:rPr>
                <w:rFonts w:ascii="ITC Avant Garde" w:hAnsi="ITC Avant Garde"/>
                <w:color w:val="auto"/>
                <w:sz w:val="20"/>
                <w:szCs w:val="20"/>
              </w:rPr>
            </w:pPr>
            <w:r w:rsidRPr="000A68E8">
              <w:rPr>
                <w:rFonts w:ascii="ITC Avant Garde" w:hAnsi="ITC Avant Garde"/>
                <w:color w:val="auto"/>
                <w:sz w:val="20"/>
                <w:szCs w:val="20"/>
              </w:rPr>
              <w:t xml:space="preserve">Ajuste mensual </w:t>
            </w:r>
          </w:p>
        </w:tc>
      </w:tr>
      <w:tr w:rsidR="000A68E8" w:rsidRPr="000A68E8" w:rsidTr="007E1BF0">
        <w:trPr>
          <w:cnfStyle w:val="000000100000" w:firstRow="0" w:lastRow="0" w:firstColumn="0" w:lastColumn="0" w:oddVBand="0" w:evenVBand="0" w:oddHBand="1" w:evenHBand="0" w:firstRowFirstColumn="0" w:firstRowLastColumn="0" w:lastRowFirstColumn="0" w:lastRowLastColumn="0"/>
          <w:trHeight w:val="167"/>
          <w:jc w:val="center"/>
        </w:trPr>
        <w:tc>
          <w:tcPr>
            <w:tcW w:w="2542" w:type="dxa"/>
            <w:hideMark/>
          </w:tcPr>
          <w:p w:rsidR="006C7121" w:rsidRPr="000A68E8" w:rsidRDefault="006C712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t>ADSL</w:t>
            </w:r>
          </w:p>
        </w:tc>
        <w:tc>
          <w:tcPr>
            <w:tcW w:w="2126" w:type="dxa"/>
            <w:hideMark/>
          </w:tcPr>
          <w:p w:rsidR="006C7121" w:rsidRPr="000A68E8" w:rsidRDefault="006C712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0.60</w:t>
            </w:r>
            <w:r w:rsidR="00497E5E" w:rsidRPr="000A68E8">
              <w:rPr>
                <w:rFonts w:ascii="ITC Avant Garde" w:hAnsi="ITC Avant Garde"/>
                <w:color w:val="auto"/>
                <w:sz w:val="20"/>
                <w:szCs w:val="20"/>
              </w:rPr>
              <w:t>06</w:t>
            </w:r>
            <w:r w:rsidR="007E1BF0" w:rsidRPr="000A68E8">
              <w:rPr>
                <w:rFonts w:ascii="ITC Avant Garde" w:hAnsi="ITC Avant Garde"/>
                <w:color w:val="auto"/>
                <w:sz w:val="20"/>
                <w:szCs w:val="20"/>
              </w:rPr>
              <w:t xml:space="preserve"> USD</w:t>
            </w:r>
          </w:p>
        </w:tc>
      </w:tr>
      <w:tr w:rsidR="000A68E8" w:rsidRPr="000A68E8" w:rsidTr="007E1BF0">
        <w:trPr>
          <w:trHeight w:val="167"/>
          <w:jc w:val="center"/>
        </w:trPr>
        <w:tc>
          <w:tcPr>
            <w:tcW w:w="2542" w:type="dxa"/>
            <w:hideMark/>
          </w:tcPr>
          <w:p w:rsidR="006C7121" w:rsidRPr="000A68E8" w:rsidRDefault="006C712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t>VDSL</w:t>
            </w:r>
          </w:p>
        </w:tc>
        <w:tc>
          <w:tcPr>
            <w:tcW w:w="2126" w:type="dxa"/>
            <w:hideMark/>
          </w:tcPr>
          <w:p w:rsidR="006C7121" w:rsidRPr="000A68E8" w:rsidRDefault="00497E5E"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1.2183</w:t>
            </w:r>
            <w:r w:rsidR="007E1BF0" w:rsidRPr="000A68E8">
              <w:rPr>
                <w:rFonts w:ascii="ITC Avant Garde" w:hAnsi="ITC Avant Garde"/>
                <w:color w:val="auto"/>
                <w:sz w:val="20"/>
                <w:szCs w:val="20"/>
              </w:rPr>
              <w:t xml:space="preserve"> USD</w:t>
            </w:r>
          </w:p>
        </w:tc>
      </w:tr>
      <w:tr w:rsidR="000A68E8" w:rsidRPr="000A68E8" w:rsidTr="007E1BF0">
        <w:trPr>
          <w:cnfStyle w:val="000000100000" w:firstRow="0" w:lastRow="0" w:firstColumn="0" w:lastColumn="0" w:oddVBand="0" w:evenVBand="0" w:oddHBand="1" w:evenHBand="0" w:firstRowFirstColumn="0" w:firstRowLastColumn="0" w:lastRowFirstColumn="0" w:lastRowLastColumn="0"/>
          <w:trHeight w:val="167"/>
          <w:jc w:val="center"/>
        </w:trPr>
        <w:tc>
          <w:tcPr>
            <w:tcW w:w="2542" w:type="dxa"/>
            <w:hideMark/>
          </w:tcPr>
          <w:p w:rsidR="006C7121" w:rsidRPr="000A68E8" w:rsidRDefault="006C7121"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bCs/>
                <w:color w:val="auto"/>
                <w:sz w:val="20"/>
                <w:szCs w:val="20"/>
              </w:rPr>
              <w:t xml:space="preserve">ONT </w:t>
            </w:r>
          </w:p>
        </w:tc>
        <w:tc>
          <w:tcPr>
            <w:tcW w:w="2126" w:type="dxa"/>
            <w:hideMark/>
          </w:tcPr>
          <w:p w:rsidR="006C7121" w:rsidRPr="000A68E8" w:rsidRDefault="00E429A2" w:rsidP="000A68E8">
            <w:pPr>
              <w:pStyle w:val="Prrafodelista"/>
              <w:tabs>
                <w:tab w:val="num" w:pos="1440"/>
              </w:tabs>
              <w:spacing w:line="360" w:lineRule="auto"/>
              <w:rPr>
                <w:rFonts w:ascii="ITC Avant Garde" w:hAnsi="ITC Avant Garde"/>
                <w:color w:val="auto"/>
                <w:sz w:val="20"/>
                <w:szCs w:val="20"/>
              </w:rPr>
            </w:pPr>
            <w:r w:rsidRPr="000A68E8">
              <w:rPr>
                <w:rFonts w:ascii="ITC Avant Garde" w:hAnsi="ITC Avant Garde"/>
                <w:color w:val="auto"/>
                <w:sz w:val="20"/>
                <w:szCs w:val="20"/>
              </w:rPr>
              <w:t>37.4792</w:t>
            </w:r>
            <w:r w:rsidR="007E1BF0" w:rsidRPr="000A68E8">
              <w:rPr>
                <w:rFonts w:ascii="ITC Avant Garde" w:hAnsi="ITC Avant Garde"/>
                <w:color w:val="auto"/>
                <w:sz w:val="20"/>
                <w:szCs w:val="20"/>
              </w:rPr>
              <w:t xml:space="preserve"> MXN</w:t>
            </w:r>
          </w:p>
        </w:tc>
      </w:tr>
    </w:tbl>
    <w:p w:rsidR="006C7121" w:rsidRPr="000A68E8" w:rsidRDefault="006C7121" w:rsidP="000A68E8">
      <w:pPr>
        <w:spacing w:after="0" w:line="360" w:lineRule="auto"/>
        <w:jc w:val="both"/>
        <w:rPr>
          <w:rFonts w:ascii="ITC Avant Garde" w:hAnsi="ITC Avant Garde"/>
          <w:b/>
          <w:i/>
          <w:sz w:val="20"/>
          <w:szCs w:val="20"/>
        </w:rPr>
      </w:pPr>
    </w:p>
    <w:p w:rsidR="006C7121" w:rsidRPr="000A68E8" w:rsidRDefault="006C7121" w:rsidP="000A68E8">
      <w:pPr>
        <w:pStyle w:val="Prrafodelista"/>
        <w:numPr>
          <w:ilvl w:val="0"/>
          <w:numId w:val="34"/>
        </w:numPr>
        <w:spacing w:after="0" w:line="360" w:lineRule="auto"/>
        <w:jc w:val="both"/>
        <w:rPr>
          <w:rFonts w:ascii="ITC Avant Garde" w:hAnsi="ITC Avant Garde"/>
          <w:sz w:val="20"/>
          <w:szCs w:val="20"/>
        </w:rPr>
      </w:pPr>
      <w:r w:rsidRPr="000A68E8">
        <w:rPr>
          <w:rFonts w:ascii="ITC Avant Garde" w:hAnsi="ITC Avant Garde"/>
          <w:sz w:val="20"/>
          <w:szCs w:val="20"/>
        </w:rPr>
        <w:t xml:space="preserve">Relativos a mensajería: </w:t>
      </w:r>
    </w:p>
    <w:p w:rsidR="006C7121" w:rsidRPr="000A68E8" w:rsidRDefault="006C7121" w:rsidP="000A68E8">
      <w:pPr>
        <w:pStyle w:val="Prrafodelista"/>
        <w:spacing w:after="0" w:line="360" w:lineRule="auto"/>
        <w:jc w:val="both"/>
        <w:rPr>
          <w:rFonts w:ascii="ITC Avant Garde" w:hAnsi="ITC Avant Garde"/>
          <w:sz w:val="20"/>
          <w:szCs w:val="20"/>
        </w:rPr>
      </w:pPr>
      <w:r w:rsidRPr="000A68E8">
        <w:rPr>
          <w:rFonts w:ascii="ITC Avant Garde" w:hAnsi="ITC Avant Garde"/>
          <w:b/>
          <w:sz w:val="20"/>
          <w:szCs w:val="20"/>
        </w:rPr>
        <w:t>Escenario:</w:t>
      </w:r>
      <w:r w:rsidRPr="000A68E8">
        <w:rPr>
          <w:rFonts w:ascii="ITC Avant Garde" w:hAnsi="ITC Avant Garde"/>
          <w:sz w:val="20"/>
          <w:szCs w:val="20"/>
        </w:rPr>
        <w:t xml:space="preserve"> </w:t>
      </w:r>
      <w:r w:rsidR="00BE737E" w:rsidRPr="000A68E8">
        <w:rPr>
          <w:rFonts w:ascii="ITC Avant Garde" w:hAnsi="ITC Avant Garde"/>
          <w:sz w:val="20"/>
          <w:szCs w:val="20"/>
        </w:rPr>
        <w:t>Cuando el</w:t>
      </w:r>
      <w:r w:rsidRPr="000A68E8">
        <w:rPr>
          <w:rFonts w:ascii="ITC Avant Garde" w:hAnsi="ITC Avant Garde"/>
          <w:sz w:val="20"/>
          <w:szCs w:val="20"/>
        </w:rPr>
        <w:t xml:space="preserve"> CS paga al AEP por el servicio de “Mensajería de Equipo”</w:t>
      </w:r>
      <w:r w:rsidR="00BE737E" w:rsidRPr="000A68E8">
        <w:rPr>
          <w:rFonts w:ascii="ITC Avant Garde" w:hAnsi="ITC Avant Garde"/>
          <w:sz w:val="20"/>
          <w:szCs w:val="20"/>
        </w:rPr>
        <w:t xml:space="preserve"> se descontará de la renta mensual </w:t>
      </w:r>
      <w:r w:rsidRPr="000A68E8">
        <w:rPr>
          <w:rFonts w:ascii="ITC Avant Garde" w:hAnsi="ITC Avant Garde"/>
          <w:sz w:val="20"/>
          <w:szCs w:val="20"/>
        </w:rPr>
        <w:t>3.29</w:t>
      </w:r>
      <w:r w:rsidR="00497E5E" w:rsidRPr="000A68E8">
        <w:rPr>
          <w:rFonts w:ascii="ITC Avant Garde" w:hAnsi="ITC Avant Garde"/>
          <w:sz w:val="20"/>
          <w:szCs w:val="20"/>
        </w:rPr>
        <w:t>17</w:t>
      </w:r>
      <w:r w:rsidRPr="000A68E8">
        <w:rPr>
          <w:rFonts w:ascii="ITC Avant Garde" w:hAnsi="ITC Avant Garde"/>
          <w:sz w:val="20"/>
          <w:szCs w:val="20"/>
        </w:rPr>
        <w:t xml:space="preserve"> MXN /Mes</w:t>
      </w:r>
    </w:p>
    <w:p w:rsidR="006C7121" w:rsidRPr="000A68E8" w:rsidRDefault="006C7121" w:rsidP="000A68E8">
      <w:pPr>
        <w:pStyle w:val="Prrafodelista"/>
        <w:numPr>
          <w:ilvl w:val="0"/>
          <w:numId w:val="34"/>
        </w:numPr>
        <w:spacing w:after="0" w:line="360" w:lineRule="auto"/>
        <w:jc w:val="both"/>
        <w:rPr>
          <w:rFonts w:ascii="ITC Avant Garde" w:hAnsi="ITC Avant Garde"/>
          <w:sz w:val="20"/>
          <w:szCs w:val="20"/>
        </w:rPr>
      </w:pPr>
      <w:r w:rsidRPr="000A68E8">
        <w:rPr>
          <w:rFonts w:ascii="ITC Avant Garde" w:hAnsi="ITC Avant Garde"/>
          <w:sz w:val="20"/>
          <w:szCs w:val="20"/>
        </w:rPr>
        <w:t xml:space="preserve">Relativos a </w:t>
      </w:r>
      <w:r w:rsidR="00DC79F3" w:rsidRPr="000A68E8">
        <w:rPr>
          <w:rFonts w:ascii="ITC Avant Garde" w:hAnsi="ITC Avant Garde"/>
          <w:sz w:val="20"/>
          <w:szCs w:val="20"/>
        </w:rPr>
        <w:t xml:space="preserve">“Servicio de Entrega de Equipo por Personal </w:t>
      </w:r>
      <w:proofErr w:type="spellStart"/>
      <w:r w:rsidR="000A68E8" w:rsidRPr="000A68E8">
        <w:rPr>
          <w:rFonts w:ascii="ITC Avant Garde" w:hAnsi="ITC Avant Garde"/>
          <w:sz w:val="20"/>
          <w:szCs w:val="20"/>
        </w:rPr>
        <w:t>Telnor</w:t>
      </w:r>
      <w:proofErr w:type="spellEnd"/>
      <w:r w:rsidR="00DC79F3" w:rsidRPr="000A68E8">
        <w:rPr>
          <w:rFonts w:ascii="ITC Avant Garde" w:hAnsi="ITC Avant Garde"/>
          <w:sz w:val="20"/>
          <w:szCs w:val="20"/>
        </w:rPr>
        <w:t xml:space="preserve"> en SAIB”</w:t>
      </w:r>
      <w:r w:rsidRPr="000A68E8">
        <w:rPr>
          <w:rFonts w:ascii="ITC Avant Garde" w:hAnsi="ITC Avant Garde"/>
          <w:sz w:val="20"/>
          <w:szCs w:val="20"/>
        </w:rPr>
        <w:t xml:space="preserve">: </w:t>
      </w:r>
    </w:p>
    <w:p w:rsidR="006C7121" w:rsidRPr="000A68E8" w:rsidRDefault="006C7121" w:rsidP="000A68E8">
      <w:pPr>
        <w:pStyle w:val="Prrafodelista"/>
        <w:spacing w:after="0" w:line="360" w:lineRule="auto"/>
        <w:jc w:val="both"/>
        <w:rPr>
          <w:rFonts w:ascii="ITC Avant Garde" w:hAnsi="ITC Avant Garde"/>
          <w:sz w:val="20"/>
          <w:szCs w:val="20"/>
        </w:rPr>
      </w:pPr>
      <w:r w:rsidRPr="000A68E8">
        <w:rPr>
          <w:rFonts w:ascii="ITC Avant Garde" w:hAnsi="ITC Avant Garde"/>
          <w:b/>
          <w:sz w:val="20"/>
          <w:szCs w:val="20"/>
        </w:rPr>
        <w:t>Escenario:</w:t>
      </w:r>
      <w:r w:rsidRPr="000A68E8">
        <w:rPr>
          <w:rFonts w:ascii="ITC Avant Garde" w:hAnsi="ITC Avant Garde"/>
          <w:sz w:val="20"/>
          <w:szCs w:val="20"/>
        </w:rPr>
        <w:t xml:space="preserve"> </w:t>
      </w:r>
      <w:r w:rsidR="00BE737E" w:rsidRPr="000A68E8">
        <w:rPr>
          <w:rFonts w:ascii="ITC Avant Garde" w:hAnsi="ITC Avant Garde"/>
          <w:sz w:val="20"/>
          <w:szCs w:val="20"/>
        </w:rPr>
        <w:t>Cuando el</w:t>
      </w:r>
      <w:r w:rsidRPr="000A68E8">
        <w:rPr>
          <w:rFonts w:ascii="ITC Avant Garde" w:hAnsi="ITC Avant Garde"/>
          <w:sz w:val="20"/>
          <w:szCs w:val="20"/>
        </w:rPr>
        <w:t xml:space="preserve"> CS paga al AEP por el servicio de “Servicio de Entrega de Equipo por Personal </w:t>
      </w:r>
      <w:proofErr w:type="spellStart"/>
      <w:r w:rsidR="000A68E8" w:rsidRPr="000A68E8">
        <w:rPr>
          <w:rFonts w:ascii="ITC Avant Garde" w:hAnsi="ITC Avant Garde"/>
          <w:sz w:val="20"/>
          <w:szCs w:val="20"/>
        </w:rPr>
        <w:t>Telnor</w:t>
      </w:r>
      <w:proofErr w:type="spellEnd"/>
      <w:r w:rsidRPr="000A68E8">
        <w:rPr>
          <w:rFonts w:ascii="ITC Avant Garde" w:hAnsi="ITC Avant Garde"/>
          <w:sz w:val="20"/>
          <w:szCs w:val="20"/>
        </w:rPr>
        <w:t xml:space="preserve"> en SAIB”</w:t>
      </w:r>
      <w:r w:rsidR="00BE737E" w:rsidRPr="000A68E8">
        <w:rPr>
          <w:rFonts w:ascii="ITC Avant Garde" w:hAnsi="ITC Avant Garde"/>
          <w:sz w:val="20"/>
          <w:szCs w:val="20"/>
        </w:rPr>
        <w:t xml:space="preserve"> se descontará de la renta mensual</w:t>
      </w:r>
      <w:r w:rsidR="00497E5E" w:rsidRPr="000A68E8">
        <w:rPr>
          <w:rFonts w:ascii="ITC Avant Garde" w:hAnsi="ITC Avant Garde"/>
          <w:sz w:val="20"/>
          <w:szCs w:val="20"/>
        </w:rPr>
        <w:t xml:space="preserve"> 8.8615</w:t>
      </w:r>
      <w:r w:rsidRPr="000A68E8">
        <w:rPr>
          <w:rFonts w:ascii="ITC Avant Garde" w:hAnsi="ITC Avant Garde"/>
          <w:sz w:val="20"/>
          <w:szCs w:val="20"/>
        </w:rPr>
        <w:t xml:space="preserve"> MXN /Mes</w:t>
      </w:r>
    </w:p>
    <w:p w:rsidR="00C16557" w:rsidRPr="000A68E8" w:rsidRDefault="00C16557" w:rsidP="000A68E8">
      <w:pPr>
        <w:pStyle w:val="Prrafodelista"/>
        <w:numPr>
          <w:ilvl w:val="0"/>
          <w:numId w:val="29"/>
        </w:numPr>
        <w:jc w:val="both"/>
        <w:rPr>
          <w:rFonts w:ascii="ITC Avant Garde" w:hAnsi="ITC Avant Garde"/>
          <w:b/>
          <w:i/>
        </w:rPr>
      </w:pPr>
      <w:r w:rsidRPr="000A68E8">
        <w:rPr>
          <w:rFonts w:ascii="ITC Avant Garde" w:hAnsi="ITC Avant Garde"/>
          <w:b/>
          <w:i/>
        </w:rPr>
        <w:t xml:space="preserve">Procedimientos Masivos </w:t>
      </w:r>
    </w:p>
    <w:p w:rsidR="009046EB" w:rsidRDefault="009046EB" w:rsidP="000A68E8">
      <w:pPr>
        <w:spacing w:after="0" w:line="240" w:lineRule="auto"/>
        <w:rPr>
          <w:rFonts w:ascii="ITC Avant Garde" w:eastAsia="Times New Roman" w:hAnsi="ITC Avant Garde" w:cs="Times New Roman"/>
          <w:b/>
          <w:bCs/>
          <w:i/>
          <w:iCs/>
          <w:sz w:val="20"/>
          <w:szCs w:val="20"/>
        </w:rPr>
      </w:pPr>
    </w:p>
    <w:p w:rsidR="00C16557" w:rsidRPr="000A68E8" w:rsidRDefault="00C16557"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No recurrentes</w:t>
      </w:r>
    </w:p>
    <w:p w:rsidR="00C16557" w:rsidRPr="000A68E8" w:rsidRDefault="00C16557" w:rsidP="000A68E8">
      <w:pPr>
        <w:spacing w:after="0" w:line="240" w:lineRule="auto"/>
        <w:rPr>
          <w:rFonts w:ascii="ITC Avant Garde" w:eastAsia="Times New Roman" w:hAnsi="ITC Avant Garde" w:cs="Times New Roman"/>
          <w:b/>
          <w:bCs/>
          <w:i/>
          <w:iCs/>
          <w:sz w:val="20"/>
          <w:szCs w:val="20"/>
        </w:rPr>
      </w:pPr>
    </w:p>
    <w:tbl>
      <w:tblPr>
        <w:tblStyle w:val="Tablaconcuadrcula"/>
        <w:tblW w:w="0" w:type="auto"/>
        <w:jc w:val="center"/>
        <w:tblLook w:val="04A0" w:firstRow="1" w:lastRow="0" w:firstColumn="1" w:lastColumn="0" w:noHBand="0" w:noVBand="1"/>
        <w:tblCaption w:val="Tabla"/>
        <w:tblDescription w:val="Procedimientos Masivos, Cobros No recurrentes"/>
      </w:tblPr>
      <w:tblGrid>
        <w:gridCol w:w="2715"/>
        <w:gridCol w:w="2715"/>
      </w:tblGrid>
      <w:tr w:rsidR="000A68E8" w:rsidRPr="000A68E8" w:rsidTr="003A3F8E">
        <w:trPr>
          <w:trHeight w:val="459"/>
          <w:tblHeader/>
          <w:jc w:val="center"/>
        </w:trPr>
        <w:tc>
          <w:tcPr>
            <w:tcW w:w="2715" w:type="dxa"/>
            <w:vAlign w:val="center"/>
          </w:tcPr>
          <w:p w:rsidR="00C16557" w:rsidRPr="000A68E8" w:rsidRDefault="00C16557" w:rsidP="000A68E8">
            <w:pPr>
              <w:jc w:val="center"/>
              <w:rPr>
                <w:rFonts w:ascii="ITC Avant Garde" w:hAnsi="ITC Avant Garde"/>
                <w:b/>
                <w:i/>
              </w:rPr>
            </w:pPr>
            <w:r w:rsidRPr="000A68E8">
              <w:rPr>
                <w:rFonts w:ascii="ITC Avant Garde" w:eastAsiaTheme="majorEastAsia" w:hAnsi="ITC Avant Garde" w:cstheme="majorBidi"/>
                <w:bCs/>
                <w:sz w:val="20"/>
                <w:szCs w:val="20"/>
              </w:rPr>
              <w:t>Habilitación masiva de SAIB</w:t>
            </w:r>
          </w:p>
        </w:tc>
        <w:tc>
          <w:tcPr>
            <w:tcW w:w="2715" w:type="dxa"/>
            <w:vAlign w:val="center"/>
          </w:tcPr>
          <w:p w:rsidR="00C16557" w:rsidRPr="000A68E8" w:rsidRDefault="00497E5E" w:rsidP="000A68E8">
            <w:pPr>
              <w:jc w:val="center"/>
              <w:rPr>
                <w:rFonts w:ascii="ITC Avant Garde" w:hAnsi="ITC Avant Garde"/>
                <w:b/>
                <w:i/>
              </w:rPr>
            </w:pPr>
            <w:r w:rsidRPr="000A68E8">
              <w:rPr>
                <w:rFonts w:ascii="ITC Avant Garde" w:hAnsi="ITC Avant Garde"/>
                <w:b/>
                <w:i/>
              </w:rPr>
              <w:t>29.8872</w:t>
            </w:r>
            <w:r w:rsidR="0003567C" w:rsidRPr="000A68E8">
              <w:rPr>
                <w:rFonts w:ascii="ITC Avant Garde" w:hAnsi="ITC Avant Garde"/>
                <w:b/>
                <w:i/>
              </w:rPr>
              <w:t xml:space="preserve"> </w:t>
            </w:r>
            <w:r w:rsidR="005131C0" w:rsidRPr="000A68E8">
              <w:rPr>
                <w:rFonts w:ascii="ITC Avant Garde" w:hAnsi="ITC Avant Garde"/>
                <w:b/>
                <w:i/>
              </w:rPr>
              <w:t>+</w:t>
            </w:r>
            <w:r w:rsidR="00C16557" w:rsidRPr="000A68E8">
              <w:rPr>
                <w:rFonts w:ascii="ITC Avant Garde" w:hAnsi="ITC Avant Garde"/>
                <w:b/>
                <w:i/>
              </w:rPr>
              <w:t xml:space="preserve"> </w:t>
            </w:r>
            <w:r w:rsidRPr="000A68E8">
              <w:rPr>
                <w:rFonts w:ascii="ITC Avant Garde" w:hAnsi="ITC Avant Garde"/>
                <w:b/>
                <w:i/>
              </w:rPr>
              <w:t>73.7680*</w:t>
            </w:r>
            <w:r w:rsidR="00C16557" w:rsidRPr="000A68E8">
              <w:rPr>
                <w:rFonts w:ascii="ITC Avant Garde" w:hAnsi="ITC Avant Garde"/>
                <w:b/>
                <w:i/>
              </w:rPr>
              <w:t xml:space="preserve">N </w:t>
            </w:r>
          </w:p>
        </w:tc>
      </w:tr>
    </w:tbl>
    <w:p w:rsidR="009046EB" w:rsidRDefault="009046EB" w:rsidP="000A68E8">
      <w:pPr>
        <w:jc w:val="both"/>
        <w:rPr>
          <w:rFonts w:ascii="ITC Avant Garde" w:hAnsi="ITC Avant Garde"/>
          <w:sz w:val="20"/>
        </w:rPr>
      </w:pPr>
    </w:p>
    <w:p w:rsidR="00C16557" w:rsidRPr="000A68E8" w:rsidRDefault="00C16557" w:rsidP="000A68E8">
      <w:pPr>
        <w:jc w:val="both"/>
        <w:rPr>
          <w:rFonts w:ascii="ITC Avant Garde" w:hAnsi="ITC Avant Garde"/>
          <w:sz w:val="20"/>
        </w:rPr>
      </w:pPr>
      <w:r w:rsidRPr="000A68E8">
        <w:rPr>
          <w:rFonts w:ascii="ITC Avant Garde" w:hAnsi="ITC Avant Garde"/>
          <w:sz w:val="20"/>
        </w:rPr>
        <w:lastRenderedPageBreak/>
        <w:t xml:space="preserve">Compuesto por una tarifa fija + una tarifa variable que depende del número de habilitaciones “N" </w:t>
      </w:r>
    </w:p>
    <w:p w:rsidR="00C16557" w:rsidRDefault="00C16557" w:rsidP="000A68E8">
      <w:pPr>
        <w:jc w:val="both"/>
        <w:rPr>
          <w:rFonts w:ascii="ITC Avant Garde" w:hAnsi="ITC Avant Garde"/>
          <w:sz w:val="20"/>
        </w:rPr>
      </w:pPr>
      <w:r w:rsidRPr="000A68E8">
        <w:rPr>
          <w:rFonts w:ascii="ITC Avant Garde" w:hAnsi="ITC Avant Garde"/>
          <w:sz w:val="20"/>
        </w:rPr>
        <w:t xml:space="preserve">La habilitación masiva sólo se considera  cuando es de forma automática a través de los sistemas de </w:t>
      </w:r>
      <w:proofErr w:type="spellStart"/>
      <w:r w:rsidR="000A68E8" w:rsidRPr="000A68E8">
        <w:rPr>
          <w:rFonts w:ascii="ITC Avant Garde" w:hAnsi="ITC Avant Garde"/>
          <w:sz w:val="20"/>
        </w:rPr>
        <w:t>Telnor</w:t>
      </w:r>
      <w:proofErr w:type="spellEnd"/>
      <w:r w:rsidRPr="000A68E8">
        <w:rPr>
          <w:rFonts w:ascii="ITC Avant Garde" w:hAnsi="ITC Avant Garde"/>
          <w:sz w:val="20"/>
        </w:rPr>
        <w:t>, como se estipula en las condiciones de la OREDA y de no haberse completado exitosamente  se hará de forma manual, cobrándose de manera unitaria.</w:t>
      </w:r>
    </w:p>
    <w:p w:rsidR="009046EB" w:rsidRPr="000A68E8" w:rsidRDefault="009046EB" w:rsidP="000A68E8">
      <w:pPr>
        <w:jc w:val="both"/>
        <w:rPr>
          <w:rFonts w:ascii="ITC Avant Garde" w:hAnsi="ITC Avant Garde"/>
          <w:sz w:val="20"/>
        </w:rPr>
      </w:pPr>
    </w:p>
    <w:p w:rsidR="00A92C87" w:rsidRPr="000A68E8" w:rsidRDefault="00A92C87" w:rsidP="000A68E8">
      <w:pPr>
        <w:pStyle w:val="Prrafodelista"/>
        <w:numPr>
          <w:ilvl w:val="0"/>
          <w:numId w:val="22"/>
        </w:numPr>
        <w:spacing w:after="0" w:line="360" w:lineRule="auto"/>
        <w:jc w:val="both"/>
        <w:rPr>
          <w:rFonts w:ascii="ITC Avant Garde" w:hAnsi="ITC Avant Garde"/>
          <w:b/>
          <w:i/>
        </w:rPr>
      </w:pPr>
      <w:r w:rsidRPr="000A68E8">
        <w:rPr>
          <w:rFonts w:ascii="ITC Avant Garde" w:hAnsi="ITC Avant Garde"/>
          <w:b/>
          <w:i/>
        </w:rPr>
        <w:t xml:space="preserve">Servicio de Desagregación Total del Bucle </w:t>
      </w:r>
      <w:r w:rsidR="00BB7970" w:rsidRPr="000A68E8">
        <w:rPr>
          <w:rFonts w:ascii="ITC Avant Garde" w:hAnsi="ITC Avant Garde"/>
          <w:b/>
          <w:i/>
        </w:rPr>
        <w:t>Local</w:t>
      </w:r>
      <w:r w:rsidRPr="000A68E8">
        <w:rPr>
          <w:rFonts w:ascii="ITC Avant Garde" w:hAnsi="ITC Avant Garde"/>
          <w:b/>
          <w:i/>
        </w:rPr>
        <w:t xml:space="preserve"> (SDTB</w:t>
      </w:r>
      <w:r w:rsidR="007B020B" w:rsidRPr="000A68E8">
        <w:rPr>
          <w:rFonts w:ascii="ITC Avant Garde" w:hAnsi="ITC Avant Garde"/>
          <w:b/>
          <w:i/>
        </w:rPr>
        <w:t>L</w:t>
      </w:r>
      <w:r w:rsidRPr="000A68E8">
        <w:rPr>
          <w:rFonts w:ascii="ITC Avant Garde" w:hAnsi="ITC Avant Garde"/>
          <w:b/>
          <w:i/>
        </w:rPr>
        <w:t>)</w:t>
      </w:r>
    </w:p>
    <w:p w:rsidR="00485D54" w:rsidRPr="000A68E8" w:rsidRDefault="00485D54" w:rsidP="000A68E8">
      <w:pPr>
        <w:pStyle w:val="Prrafodelista"/>
        <w:spacing w:after="0" w:line="360" w:lineRule="auto"/>
        <w:jc w:val="both"/>
        <w:rPr>
          <w:rFonts w:ascii="ITC Avant Garde" w:hAnsi="ITC Avant Garde"/>
          <w:b/>
          <w:i/>
        </w:rPr>
      </w:pPr>
    </w:p>
    <w:p w:rsidR="00A92C87" w:rsidRPr="000A68E8" w:rsidRDefault="00A92C87"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no Recurrentes</w:t>
      </w:r>
    </w:p>
    <w:tbl>
      <w:tblPr>
        <w:tblStyle w:val="Cuadrculamedia2-nfasis1"/>
        <w:tblW w:w="9079" w:type="dxa"/>
        <w:jc w:val="center"/>
        <w:tblLook w:val="04A0" w:firstRow="1" w:lastRow="0" w:firstColumn="1" w:lastColumn="0" w:noHBand="0" w:noVBand="1"/>
        <w:tblCaption w:val="Tabla"/>
        <w:tblDescription w:val="Servicio de Desagregación Total del Bucle Local (SDTBL), Cobros no Recurrentes"/>
      </w:tblPr>
      <w:tblGrid>
        <w:gridCol w:w="7070"/>
        <w:gridCol w:w="2009"/>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7070" w:type="dxa"/>
          </w:tcPr>
          <w:p w:rsidR="00C96397" w:rsidRPr="000A68E8" w:rsidRDefault="00C96397"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2009" w:type="dxa"/>
          </w:tcPr>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w:t>
            </w:r>
          </w:p>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evento)</w:t>
            </w:r>
          </w:p>
        </w:tc>
      </w:tr>
      <w:tr w:rsidR="000A68E8" w:rsidRPr="000A68E8" w:rsidTr="000229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70" w:type="dxa"/>
          </w:tcPr>
          <w:p w:rsidR="00C96397" w:rsidRPr="000A68E8" w:rsidRDefault="00C96397" w:rsidP="000A68E8">
            <w:pPr>
              <w:pStyle w:val="Texto1"/>
              <w:ind w:left="0"/>
              <w:contextualSpacing/>
              <w:rPr>
                <w:rFonts w:ascii="ITC Avant Garde" w:eastAsiaTheme="majorEastAsia" w:hAnsi="ITC Avant Garde" w:cstheme="majorBidi"/>
                <w:b w:val="0"/>
                <w:color w:val="auto"/>
                <w:sz w:val="20"/>
                <w:szCs w:val="20"/>
                <w:lang w:val="es-MX" w:eastAsia="es-MX"/>
              </w:rPr>
            </w:pPr>
            <w:r w:rsidRPr="000A68E8">
              <w:rPr>
                <w:rFonts w:ascii="ITC Avant Garde" w:eastAsiaTheme="majorEastAsia" w:hAnsi="ITC Avant Garde" w:cstheme="majorBidi"/>
                <w:b w:val="0"/>
                <w:color w:val="auto"/>
                <w:sz w:val="20"/>
                <w:szCs w:val="20"/>
                <w:lang w:val="es-MX" w:eastAsia="es-MX"/>
              </w:rPr>
              <w:t xml:space="preserve">Habilitación del </w:t>
            </w:r>
            <w:r w:rsidR="00BB7970" w:rsidRPr="000A68E8">
              <w:rPr>
                <w:rFonts w:ascii="ITC Avant Garde" w:eastAsiaTheme="majorEastAsia" w:hAnsi="ITC Avant Garde" w:cstheme="majorBidi"/>
                <w:b w:val="0"/>
                <w:color w:val="auto"/>
                <w:sz w:val="20"/>
                <w:szCs w:val="20"/>
                <w:lang w:val="es-MX" w:eastAsia="es-MX"/>
              </w:rPr>
              <w:t>SDTBL</w:t>
            </w:r>
            <w:r w:rsidRPr="000A68E8">
              <w:rPr>
                <w:rFonts w:ascii="ITC Avant Garde" w:eastAsiaTheme="majorEastAsia" w:hAnsi="ITC Avant Garde" w:cstheme="majorBidi"/>
                <w:b w:val="0"/>
                <w:color w:val="auto"/>
                <w:sz w:val="20"/>
                <w:szCs w:val="20"/>
                <w:lang w:val="es-MX" w:eastAsia="es-MX"/>
              </w:rPr>
              <w:t xml:space="preserve"> </w:t>
            </w:r>
            <w:r w:rsidR="000F5185" w:rsidRPr="000A68E8">
              <w:rPr>
                <w:rFonts w:ascii="ITC Avant Garde" w:hAnsi="ITC Avant Garde"/>
                <w:b w:val="0"/>
                <w:color w:val="auto"/>
                <w:sz w:val="20"/>
                <w:szCs w:val="20"/>
              </w:rPr>
              <w:t>(1)</w:t>
            </w:r>
          </w:p>
        </w:tc>
        <w:tc>
          <w:tcPr>
            <w:tcW w:w="2009" w:type="dxa"/>
          </w:tcPr>
          <w:p w:rsidR="00C96397" w:rsidRPr="000A68E8" w:rsidRDefault="00103F8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sz w:val="20"/>
                <w:szCs w:val="20"/>
              </w:rPr>
            </w:pPr>
            <w:r w:rsidRPr="000A68E8">
              <w:rPr>
                <w:rFonts w:ascii="ITC Avant Garde" w:eastAsia="Times New Roman" w:hAnsi="ITC Avant Garde" w:cs="Times New Roman"/>
                <w:bCs/>
                <w:color w:val="auto"/>
                <w:sz w:val="20"/>
                <w:szCs w:val="20"/>
              </w:rPr>
              <w:t>$</w:t>
            </w:r>
            <w:r w:rsidR="008A690D" w:rsidRPr="000A68E8">
              <w:rPr>
                <w:rFonts w:ascii="ITC Avant Garde" w:hAnsi="ITC Avant Garde"/>
                <w:color w:val="auto"/>
              </w:rPr>
              <w:t xml:space="preserve"> </w:t>
            </w:r>
            <w:r w:rsidR="008A690D" w:rsidRPr="000A68E8">
              <w:rPr>
                <w:rFonts w:ascii="ITC Avant Garde" w:eastAsia="Times New Roman" w:hAnsi="ITC Avant Garde" w:cs="Times New Roman"/>
                <w:bCs/>
                <w:color w:val="auto"/>
                <w:sz w:val="20"/>
                <w:szCs w:val="20"/>
              </w:rPr>
              <w:t>450.5000</w:t>
            </w:r>
          </w:p>
        </w:tc>
      </w:tr>
    </w:tbl>
    <w:p w:rsidR="00C96397" w:rsidRPr="000A68E8" w:rsidRDefault="00C96397" w:rsidP="000A68E8">
      <w:pPr>
        <w:spacing w:after="0" w:line="360" w:lineRule="auto"/>
        <w:ind w:left="360"/>
        <w:jc w:val="both"/>
        <w:rPr>
          <w:rFonts w:ascii="ITC Avant Garde" w:hAnsi="ITC Avant Garde"/>
          <w:b/>
          <w:i/>
          <w:sz w:val="20"/>
          <w:szCs w:val="20"/>
        </w:rPr>
      </w:pPr>
    </w:p>
    <w:p w:rsidR="00C96397" w:rsidRPr="000A68E8" w:rsidRDefault="00C96397"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Recurrentes</w:t>
      </w:r>
    </w:p>
    <w:tbl>
      <w:tblPr>
        <w:tblStyle w:val="Cuadrculamedia2-nfasis1"/>
        <w:tblW w:w="9039" w:type="dxa"/>
        <w:tblLook w:val="04A0" w:firstRow="1" w:lastRow="0" w:firstColumn="1" w:lastColumn="0" w:noHBand="0" w:noVBand="1"/>
        <w:tblCaption w:val="Tabla"/>
        <w:tblDescription w:val="Servicio de Desagregación Total del Bucle Local (SDTBL), Cobros Recurrentes"/>
      </w:tblPr>
      <w:tblGrid>
        <w:gridCol w:w="7054"/>
        <w:gridCol w:w="1985"/>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96397" w:rsidRPr="000A68E8" w:rsidRDefault="00C96397"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985" w:type="dxa"/>
          </w:tcPr>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w:t>
            </w:r>
          </w:p>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usuario)</w:t>
            </w:r>
          </w:p>
        </w:tc>
      </w:tr>
      <w:tr w:rsidR="000A68E8" w:rsidRPr="000A68E8"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96397" w:rsidRPr="000A68E8" w:rsidRDefault="00C96397" w:rsidP="000A68E8">
            <w:pPr>
              <w:pStyle w:val="Texto1"/>
              <w:ind w:left="0"/>
              <w:contextualSpacing/>
              <w:rPr>
                <w:rFonts w:ascii="ITC Avant Garde" w:eastAsiaTheme="majorEastAsia" w:hAnsi="ITC Avant Garde" w:cstheme="majorBidi"/>
                <w:b w:val="0"/>
                <w:color w:val="auto"/>
                <w:sz w:val="20"/>
                <w:szCs w:val="20"/>
                <w:lang w:val="es-MX" w:eastAsia="es-MX"/>
              </w:rPr>
            </w:pPr>
            <w:r w:rsidRPr="000A68E8">
              <w:rPr>
                <w:rFonts w:ascii="ITC Avant Garde" w:eastAsiaTheme="majorEastAsia" w:hAnsi="ITC Avant Garde" w:cstheme="majorBidi"/>
                <w:b w:val="0"/>
                <w:color w:val="auto"/>
                <w:sz w:val="20"/>
                <w:szCs w:val="20"/>
                <w:lang w:val="es-MX" w:eastAsia="es-MX"/>
              </w:rPr>
              <w:t>Renta mensual de SDTB</w:t>
            </w:r>
            <w:r w:rsidR="00BB7970" w:rsidRPr="000A68E8">
              <w:rPr>
                <w:rFonts w:ascii="ITC Avant Garde" w:eastAsiaTheme="majorEastAsia" w:hAnsi="ITC Avant Garde" w:cstheme="majorBidi"/>
                <w:b w:val="0"/>
                <w:color w:val="auto"/>
                <w:sz w:val="20"/>
                <w:szCs w:val="20"/>
                <w:lang w:val="es-MX" w:eastAsia="es-MX"/>
              </w:rPr>
              <w:t>L</w:t>
            </w:r>
            <w:r w:rsidRPr="000A68E8">
              <w:rPr>
                <w:rFonts w:ascii="ITC Avant Garde" w:eastAsiaTheme="majorEastAsia" w:hAnsi="ITC Avant Garde" w:cstheme="majorBidi"/>
                <w:b w:val="0"/>
                <w:color w:val="auto"/>
                <w:sz w:val="20"/>
                <w:szCs w:val="20"/>
                <w:lang w:val="es-MX" w:eastAsia="es-MX"/>
              </w:rPr>
              <w:t xml:space="preserve"> </w:t>
            </w:r>
            <w:r w:rsidR="00AE617C" w:rsidRPr="000A68E8">
              <w:rPr>
                <w:rFonts w:ascii="ITC Avant Garde" w:eastAsiaTheme="majorEastAsia" w:hAnsi="ITC Avant Garde" w:cstheme="majorBidi"/>
                <w:b w:val="0"/>
                <w:color w:val="auto"/>
                <w:sz w:val="20"/>
                <w:szCs w:val="20"/>
                <w:lang w:val="es-MX" w:eastAsia="es-MX"/>
              </w:rPr>
              <w:t>(2)</w:t>
            </w:r>
          </w:p>
        </w:tc>
        <w:tc>
          <w:tcPr>
            <w:tcW w:w="1985" w:type="dxa"/>
          </w:tcPr>
          <w:p w:rsidR="00C96397" w:rsidRPr="000A68E8" w:rsidRDefault="00C96397"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rPr>
            </w:pPr>
            <w:r w:rsidRPr="000A68E8">
              <w:rPr>
                <w:rFonts w:ascii="ITC Avant Garde" w:eastAsia="Times New Roman" w:hAnsi="ITC Avant Garde" w:cs="Times New Roman"/>
                <w:bCs/>
                <w:color w:val="auto"/>
                <w:sz w:val="20"/>
                <w:szCs w:val="20"/>
              </w:rPr>
              <w:t>$</w:t>
            </w:r>
            <w:r w:rsidR="003060FE" w:rsidRPr="000A68E8">
              <w:rPr>
                <w:rFonts w:ascii="ITC Avant Garde" w:eastAsia="Times New Roman" w:hAnsi="ITC Avant Garde" w:cs="Times New Roman"/>
                <w:bCs/>
                <w:color w:val="auto"/>
                <w:sz w:val="20"/>
                <w:szCs w:val="20"/>
              </w:rPr>
              <w:t>68.97</w:t>
            </w:r>
            <w:r w:rsidR="00B443F4" w:rsidRPr="000A68E8">
              <w:rPr>
                <w:rFonts w:ascii="ITC Avant Garde" w:eastAsia="Times New Roman" w:hAnsi="ITC Avant Garde" w:cs="Times New Roman"/>
                <w:bCs/>
                <w:color w:val="auto"/>
                <w:sz w:val="20"/>
                <w:szCs w:val="20"/>
              </w:rPr>
              <w:t>45</w:t>
            </w:r>
          </w:p>
        </w:tc>
      </w:tr>
      <w:tr w:rsidR="000A68E8" w:rsidRPr="000A68E8" w:rsidTr="00572459">
        <w:tc>
          <w:tcPr>
            <w:cnfStyle w:val="001000000000" w:firstRow="0" w:lastRow="0" w:firstColumn="1" w:lastColumn="0" w:oddVBand="0" w:evenVBand="0" w:oddHBand="0" w:evenHBand="0" w:firstRowFirstColumn="0" w:firstRowLastColumn="0" w:lastRowFirstColumn="0" w:lastRowLastColumn="0"/>
            <w:tcW w:w="7054" w:type="dxa"/>
          </w:tcPr>
          <w:p w:rsidR="00BB7970" w:rsidRPr="000A68E8" w:rsidRDefault="00BB7970" w:rsidP="000A68E8">
            <w:pPr>
              <w:pStyle w:val="Texto1"/>
              <w:ind w:left="0"/>
              <w:contextualSpacing/>
              <w:rPr>
                <w:rFonts w:ascii="ITC Avant Garde" w:eastAsiaTheme="majorEastAsia" w:hAnsi="ITC Avant Garde" w:cstheme="majorBidi"/>
                <w:b w:val="0"/>
                <w:color w:val="auto"/>
                <w:sz w:val="20"/>
                <w:szCs w:val="20"/>
                <w:lang w:val="es-MX" w:eastAsia="es-MX"/>
              </w:rPr>
            </w:pPr>
            <w:r w:rsidRPr="000A68E8">
              <w:rPr>
                <w:rFonts w:ascii="ITC Avant Garde" w:eastAsiaTheme="majorEastAsia" w:hAnsi="ITC Avant Garde" w:cstheme="majorBidi"/>
                <w:b w:val="0"/>
                <w:color w:val="auto"/>
                <w:sz w:val="20"/>
                <w:szCs w:val="20"/>
                <w:lang w:val="es-MX" w:eastAsia="es-MX"/>
              </w:rPr>
              <w:t>Renta mensual de Servicio de Desagregación Total de Fibra Óptica (por línea)</w:t>
            </w:r>
          </w:p>
        </w:tc>
        <w:tc>
          <w:tcPr>
            <w:tcW w:w="1985" w:type="dxa"/>
          </w:tcPr>
          <w:p w:rsidR="00BB7970" w:rsidRPr="000A68E8" w:rsidRDefault="00BB7970" w:rsidP="000A68E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auto"/>
                <w:sz w:val="20"/>
                <w:szCs w:val="20"/>
              </w:rPr>
            </w:pPr>
            <w:r w:rsidRPr="000A68E8">
              <w:rPr>
                <w:rFonts w:ascii="ITC Avant Garde" w:hAnsi="ITC Avant Garde"/>
                <w:color w:val="auto"/>
                <w:sz w:val="20"/>
                <w:szCs w:val="20"/>
              </w:rPr>
              <w:t xml:space="preserve">$3,400.2000 </w:t>
            </w:r>
          </w:p>
        </w:tc>
      </w:tr>
    </w:tbl>
    <w:p w:rsidR="00C96397" w:rsidRPr="000A68E8" w:rsidRDefault="00C96397" w:rsidP="000A68E8">
      <w:pPr>
        <w:rPr>
          <w:rFonts w:ascii="ITC Avant Garde" w:hAnsi="ITC Avant Garde"/>
          <w:sz w:val="20"/>
          <w:szCs w:val="20"/>
        </w:rPr>
      </w:pPr>
    </w:p>
    <w:p w:rsidR="00A92C87" w:rsidRPr="000A68E8" w:rsidRDefault="00A92C87" w:rsidP="000A68E8">
      <w:pPr>
        <w:spacing w:after="0" w:line="360" w:lineRule="auto"/>
        <w:jc w:val="both"/>
        <w:rPr>
          <w:rFonts w:ascii="ITC Avant Garde" w:hAnsi="ITC Avant Garde"/>
          <w:sz w:val="20"/>
          <w:szCs w:val="20"/>
        </w:rPr>
      </w:pPr>
      <w:r w:rsidRPr="000A68E8">
        <w:rPr>
          <w:rFonts w:ascii="ITC Avant Garde" w:hAnsi="ITC Avant Garde"/>
          <w:sz w:val="20"/>
          <w:szCs w:val="20"/>
        </w:rPr>
        <w:t xml:space="preserve">Los servicios de Desagregación sólo podrán prestarse previa contratación del o de los Servicios Auxiliares que correspondan; por lo que el Concesionario deberá prever la contratación de dichos servicios de conformidad con la Oferta de Referencia de </w:t>
      </w:r>
      <w:proofErr w:type="spellStart"/>
      <w:r w:rsidR="000A68E8" w:rsidRPr="000A68E8">
        <w:rPr>
          <w:rFonts w:ascii="ITC Avant Garde" w:hAnsi="ITC Avant Garde"/>
          <w:sz w:val="20"/>
          <w:szCs w:val="20"/>
        </w:rPr>
        <w:t>Telnor</w:t>
      </w:r>
      <w:proofErr w:type="spellEnd"/>
      <w:r w:rsidRPr="000A68E8">
        <w:rPr>
          <w:rFonts w:ascii="ITC Avant Garde" w:hAnsi="ITC Avant Garde"/>
          <w:sz w:val="20"/>
          <w:szCs w:val="20"/>
        </w:rPr>
        <w:t xml:space="preserve">. </w:t>
      </w:r>
    </w:p>
    <w:p w:rsidR="00485D54" w:rsidRPr="000A68E8" w:rsidRDefault="00485D54" w:rsidP="000A68E8">
      <w:pPr>
        <w:spacing w:after="0" w:line="360" w:lineRule="auto"/>
        <w:jc w:val="both"/>
        <w:rPr>
          <w:rFonts w:ascii="ITC Avant Garde" w:hAnsi="ITC Avant Garde"/>
          <w:sz w:val="20"/>
          <w:szCs w:val="20"/>
        </w:rPr>
      </w:pPr>
    </w:p>
    <w:p w:rsidR="00A92C87" w:rsidRPr="000A68E8" w:rsidRDefault="00A92C87" w:rsidP="000A68E8">
      <w:pPr>
        <w:pStyle w:val="Prrafodelista"/>
        <w:numPr>
          <w:ilvl w:val="0"/>
          <w:numId w:val="22"/>
        </w:numPr>
        <w:spacing w:after="0" w:line="360" w:lineRule="auto"/>
        <w:jc w:val="both"/>
        <w:rPr>
          <w:rFonts w:ascii="ITC Avant Garde" w:hAnsi="ITC Avant Garde"/>
          <w:b/>
          <w:i/>
        </w:rPr>
      </w:pPr>
      <w:r w:rsidRPr="000A68E8">
        <w:rPr>
          <w:rFonts w:ascii="ITC Avant Garde" w:hAnsi="ITC Avant Garde"/>
          <w:b/>
          <w:i/>
        </w:rPr>
        <w:t>Servicio de Desagregación Total del Sub-</w:t>
      </w:r>
      <w:r w:rsidR="00BB7970" w:rsidRPr="000A68E8">
        <w:rPr>
          <w:rFonts w:ascii="ITC Avant Garde" w:hAnsi="ITC Avant Garde"/>
          <w:b/>
          <w:i/>
        </w:rPr>
        <w:t>B</w:t>
      </w:r>
      <w:r w:rsidRPr="000A68E8">
        <w:rPr>
          <w:rFonts w:ascii="ITC Avant Garde" w:hAnsi="ITC Avant Garde"/>
          <w:b/>
          <w:i/>
        </w:rPr>
        <w:t xml:space="preserve">ucle </w:t>
      </w:r>
      <w:r w:rsidR="00BB7970" w:rsidRPr="000A68E8">
        <w:rPr>
          <w:rFonts w:ascii="ITC Avant Garde" w:hAnsi="ITC Avant Garde"/>
          <w:b/>
          <w:i/>
        </w:rPr>
        <w:t>Local</w:t>
      </w:r>
      <w:r w:rsidRPr="000A68E8">
        <w:rPr>
          <w:rFonts w:ascii="ITC Avant Garde" w:hAnsi="ITC Avant Garde"/>
          <w:b/>
          <w:i/>
        </w:rPr>
        <w:t xml:space="preserve"> (SDTSB</w:t>
      </w:r>
      <w:r w:rsidR="007B020B" w:rsidRPr="000A68E8">
        <w:rPr>
          <w:rFonts w:ascii="ITC Avant Garde" w:hAnsi="ITC Avant Garde"/>
          <w:b/>
          <w:i/>
        </w:rPr>
        <w:t>L</w:t>
      </w:r>
      <w:r w:rsidRPr="000A68E8">
        <w:rPr>
          <w:rFonts w:ascii="ITC Avant Garde" w:hAnsi="ITC Avant Garde"/>
          <w:b/>
          <w:i/>
        </w:rPr>
        <w:t>)</w:t>
      </w:r>
    </w:p>
    <w:p w:rsidR="00485D54" w:rsidRPr="000A68E8" w:rsidRDefault="00485D54" w:rsidP="000A68E8">
      <w:pPr>
        <w:spacing w:after="0" w:line="360" w:lineRule="auto"/>
        <w:jc w:val="both"/>
        <w:rPr>
          <w:rFonts w:ascii="ITC Avant Garde" w:hAnsi="ITC Avant Garde"/>
          <w:b/>
          <w:i/>
          <w:sz w:val="20"/>
          <w:szCs w:val="20"/>
        </w:rPr>
      </w:pPr>
    </w:p>
    <w:p w:rsidR="00A92C87" w:rsidRPr="000A68E8" w:rsidRDefault="00A92C87"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no Recurrentes</w:t>
      </w:r>
    </w:p>
    <w:p w:rsidR="00C96397" w:rsidRPr="000A68E8" w:rsidRDefault="00C96397" w:rsidP="000A68E8">
      <w:pPr>
        <w:spacing w:after="0" w:line="360" w:lineRule="auto"/>
        <w:ind w:left="360"/>
        <w:jc w:val="both"/>
        <w:rPr>
          <w:rFonts w:ascii="ITC Avant Garde" w:hAnsi="ITC Avant Garde"/>
          <w:b/>
          <w:i/>
          <w:sz w:val="20"/>
          <w:szCs w:val="20"/>
        </w:rPr>
      </w:pPr>
    </w:p>
    <w:tbl>
      <w:tblPr>
        <w:tblStyle w:val="Cuadrculamedia2-nfasis1"/>
        <w:tblW w:w="9079" w:type="dxa"/>
        <w:jc w:val="center"/>
        <w:tblLook w:val="04A0" w:firstRow="1" w:lastRow="0" w:firstColumn="1" w:lastColumn="0" w:noHBand="0" w:noVBand="1"/>
        <w:tblCaption w:val="Tabla"/>
        <w:tblDescription w:val="Servicio de Desagregación Total del Sub-Bucle Local (SDTSBL), Cobros no Recurrentes"/>
      </w:tblPr>
      <w:tblGrid>
        <w:gridCol w:w="7070"/>
        <w:gridCol w:w="2009"/>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7070" w:type="dxa"/>
          </w:tcPr>
          <w:p w:rsidR="00C96397" w:rsidRPr="000A68E8" w:rsidRDefault="00C96397"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2009" w:type="dxa"/>
          </w:tcPr>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w:t>
            </w:r>
          </w:p>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evento)</w:t>
            </w:r>
          </w:p>
        </w:tc>
      </w:tr>
      <w:tr w:rsidR="000A68E8" w:rsidRPr="000A68E8" w:rsidTr="000229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70" w:type="dxa"/>
          </w:tcPr>
          <w:p w:rsidR="00C96397" w:rsidRPr="000A68E8" w:rsidRDefault="00C96397" w:rsidP="000A68E8">
            <w:pPr>
              <w:pStyle w:val="Texto1"/>
              <w:ind w:left="0"/>
              <w:contextualSpacing/>
              <w:rPr>
                <w:rFonts w:ascii="ITC Avant Garde" w:eastAsiaTheme="majorEastAsia" w:hAnsi="ITC Avant Garde" w:cstheme="majorBidi"/>
                <w:b w:val="0"/>
                <w:color w:val="auto"/>
                <w:sz w:val="20"/>
                <w:szCs w:val="20"/>
                <w:lang w:val="es-MX" w:eastAsia="es-MX"/>
              </w:rPr>
            </w:pPr>
            <w:r w:rsidRPr="000A68E8">
              <w:rPr>
                <w:rFonts w:ascii="ITC Avant Garde" w:eastAsiaTheme="majorEastAsia" w:hAnsi="ITC Avant Garde" w:cstheme="majorBidi"/>
                <w:b w:val="0"/>
                <w:color w:val="auto"/>
                <w:sz w:val="20"/>
                <w:szCs w:val="20"/>
                <w:lang w:val="es-MX" w:eastAsia="es-MX"/>
              </w:rPr>
              <w:t xml:space="preserve">Habilitación del </w:t>
            </w:r>
            <w:r w:rsidR="00BB7970" w:rsidRPr="000A68E8">
              <w:rPr>
                <w:rFonts w:ascii="ITC Avant Garde" w:eastAsiaTheme="majorEastAsia" w:hAnsi="ITC Avant Garde" w:cstheme="majorBidi"/>
                <w:b w:val="0"/>
                <w:color w:val="auto"/>
                <w:sz w:val="20"/>
                <w:szCs w:val="20"/>
                <w:lang w:val="es-MX" w:eastAsia="es-MX"/>
              </w:rPr>
              <w:t xml:space="preserve">SDTSBL </w:t>
            </w:r>
            <w:r w:rsidR="000F5185" w:rsidRPr="000A68E8">
              <w:rPr>
                <w:rFonts w:ascii="ITC Avant Garde" w:hAnsi="ITC Avant Garde"/>
                <w:b w:val="0"/>
                <w:color w:val="auto"/>
                <w:sz w:val="20"/>
                <w:szCs w:val="20"/>
              </w:rPr>
              <w:t>(1)</w:t>
            </w:r>
          </w:p>
        </w:tc>
        <w:tc>
          <w:tcPr>
            <w:tcW w:w="2009" w:type="dxa"/>
          </w:tcPr>
          <w:p w:rsidR="00C96397" w:rsidRPr="000A68E8" w:rsidRDefault="00966335"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sz w:val="20"/>
                <w:szCs w:val="20"/>
              </w:rPr>
            </w:pPr>
            <w:r w:rsidRPr="000A68E8">
              <w:rPr>
                <w:rFonts w:ascii="ITC Avant Garde" w:hAnsi="ITC Avant Garde"/>
                <w:color w:val="auto"/>
                <w:sz w:val="20"/>
                <w:szCs w:val="20"/>
              </w:rPr>
              <w:t>$</w:t>
            </w:r>
            <w:r w:rsidR="008A690D" w:rsidRPr="000A68E8">
              <w:rPr>
                <w:rFonts w:ascii="ITC Avant Garde" w:hAnsi="ITC Avant Garde"/>
                <w:color w:val="auto"/>
              </w:rPr>
              <w:t xml:space="preserve"> </w:t>
            </w:r>
            <w:r w:rsidR="008A690D" w:rsidRPr="000A68E8">
              <w:rPr>
                <w:rFonts w:ascii="ITC Avant Garde" w:eastAsia="Times New Roman" w:hAnsi="ITC Avant Garde" w:cs="Times New Roman"/>
                <w:bCs/>
                <w:color w:val="auto"/>
                <w:sz w:val="20"/>
                <w:szCs w:val="20"/>
              </w:rPr>
              <w:t>450.5000</w:t>
            </w:r>
          </w:p>
        </w:tc>
      </w:tr>
    </w:tbl>
    <w:p w:rsidR="00C96397" w:rsidRPr="000A68E8" w:rsidRDefault="00C96397" w:rsidP="000A68E8">
      <w:pPr>
        <w:spacing w:after="0" w:line="240" w:lineRule="auto"/>
        <w:rPr>
          <w:rFonts w:ascii="ITC Avant Garde" w:eastAsia="Times New Roman" w:hAnsi="ITC Avant Garde" w:cs="Times New Roman"/>
          <w:b/>
          <w:bCs/>
          <w:i/>
          <w:iCs/>
          <w:sz w:val="20"/>
          <w:szCs w:val="20"/>
        </w:rPr>
      </w:pPr>
    </w:p>
    <w:p w:rsidR="00C96397" w:rsidRPr="000A68E8" w:rsidRDefault="00C96397" w:rsidP="00183D51">
      <w:pPr>
        <w:spacing w:before="840"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Recurrentes</w:t>
      </w:r>
    </w:p>
    <w:tbl>
      <w:tblPr>
        <w:tblStyle w:val="Cuadrculamedia2-nfasis1"/>
        <w:tblW w:w="0" w:type="auto"/>
        <w:tblLook w:val="04A0" w:firstRow="1" w:lastRow="0" w:firstColumn="1" w:lastColumn="0" w:noHBand="0" w:noVBand="1"/>
        <w:tblCaption w:val="Tabla"/>
        <w:tblDescription w:val="Servicio de Desagregación Total del Sub-Bucle Local (SDTSBL), Cobros Recurrentes"/>
      </w:tblPr>
      <w:tblGrid>
        <w:gridCol w:w="6855"/>
        <w:gridCol w:w="1973"/>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855" w:type="dxa"/>
          </w:tcPr>
          <w:p w:rsidR="00C96397" w:rsidRPr="000A68E8" w:rsidRDefault="00C96397" w:rsidP="000A68E8">
            <w:pPr>
              <w:jc w:val="center"/>
              <w:rPr>
                <w:rFonts w:ascii="ITC Avant Garde" w:hAnsi="ITC Avant Garde"/>
                <w:color w:val="auto"/>
                <w:sz w:val="20"/>
                <w:szCs w:val="20"/>
              </w:rPr>
            </w:pPr>
            <w:r w:rsidRPr="000A68E8">
              <w:rPr>
                <w:rFonts w:ascii="ITC Avant Garde" w:hAnsi="ITC Avant Garde"/>
                <w:color w:val="auto"/>
                <w:sz w:val="20"/>
                <w:szCs w:val="20"/>
              </w:rPr>
              <w:lastRenderedPageBreak/>
              <w:t>Concepto</w:t>
            </w:r>
          </w:p>
        </w:tc>
        <w:tc>
          <w:tcPr>
            <w:tcW w:w="1973" w:type="dxa"/>
          </w:tcPr>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w:t>
            </w:r>
          </w:p>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usuario)</w:t>
            </w:r>
          </w:p>
        </w:tc>
      </w:tr>
      <w:tr w:rsidR="000A68E8" w:rsidRPr="000A68E8" w:rsidTr="00BB79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tcPr>
          <w:p w:rsidR="00C96397" w:rsidRPr="000A68E8" w:rsidRDefault="00C96397" w:rsidP="000A68E8">
            <w:pPr>
              <w:pStyle w:val="Texto1"/>
              <w:ind w:left="0"/>
              <w:contextualSpacing/>
              <w:rPr>
                <w:rFonts w:ascii="ITC Avant Garde" w:eastAsiaTheme="majorEastAsia" w:hAnsi="ITC Avant Garde" w:cstheme="majorBidi"/>
                <w:b w:val="0"/>
                <w:color w:val="auto"/>
                <w:sz w:val="20"/>
                <w:szCs w:val="20"/>
                <w:lang w:val="es-MX" w:eastAsia="es-MX"/>
              </w:rPr>
            </w:pPr>
            <w:r w:rsidRPr="000A68E8">
              <w:rPr>
                <w:rFonts w:ascii="ITC Avant Garde" w:eastAsiaTheme="majorEastAsia" w:hAnsi="ITC Avant Garde" w:cstheme="majorBidi"/>
                <w:b w:val="0"/>
                <w:color w:val="auto"/>
                <w:sz w:val="20"/>
                <w:szCs w:val="20"/>
                <w:lang w:val="es-MX" w:eastAsia="es-MX"/>
              </w:rPr>
              <w:t>Renta mensual del SDTSB</w:t>
            </w:r>
            <w:r w:rsidR="007B020B" w:rsidRPr="000A68E8">
              <w:rPr>
                <w:rFonts w:ascii="ITC Avant Garde" w:eastAsiaTheme="majorEastAsia" w:hAnsi="ITC Avant Garde" w:cstheme="majorBidi"/>
                <w:b w:val="0"/>
                <w:color w:val="auto"/>
                <w:sz w:val="20"/>
                <w:szCs w:val="20"/>
                <w:lang w:val="es-MX" w:eastAsia="es-MX"/>
              </w:rPr>
              <w:t>L</w:t>
            </w:r>
            <w:r w:rsidR="00AE617C" w:rsidRPr="000A68E8">
              <w:rPr>
                <w:rFonts w:ascii="ITC Avant Garde" w:eastAsiaTheme="majorEastAsia" w:hAnsi="ITC Avant Garde" w:cstheme="majorBidi"/>
                <w:b w:val="0"/>
                <w:color w:val="auto"/>
                <w:sz w:val="20"/>
                <w:szCs w:val="20"/>
                <w:lang w:val="es-MX" w:eastAsia="es-MX"/>
              </w:rPr>
              <w:t xml:space="preserve"> (2)</w:t>
            </w:r>
          </w:p>
        </w:tc>
        <w:tc>
          <w:tcPr>
            <w:tcW w:w="1973" w:type="dxa"/>
          </w:tcPr>
          <w:p w:rsidR="00C96397" w:rsidRPr="000A68E8" w:rsidRDefault="00C96397" w:rsidP="000A68E8">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color w:val="auto"/>
                <w:sz w:val="20"/>
                <w:szCs w:val="20"/>
                <w:lang w:val="es-MX" w:eastAsia="es-MX"/>
              </w:rPr>
            </w:pPr>
            <w:r w:rsidRPr="000A68E8">
              <w:rPr>
                <w:rFonts w:ascii="ITC Avant Garde" w:eastAsiaTheme="majorEastAsia" w:hAnsi="ITC Avant Garde" w:cstheme="majorBidi"/>
                <w:color w:val="auto"/>
                <w:sz w:val="20"/>
                <w:szCs w:val="20"/>
                <w:lang w:val="es-MX" w:eastAsia="es-MX"/>
              </w:rPr>
              <w:t>$</w:t>
            </w:r>
            <w:r w:rsidR="00B443F4" w:rsidRPr="000A68E8">
              <w:rPr>
                <w:rFonts w:ascii="ITC Avant Garde" w:eastAsiaTheme="majorEastAsia" w:hAnsi="ITC Avant Garde" w:cstheme="majorBidi"/>
                <w:color w:val="auto"/>
                <w:sz w:val="20"/>
                <w:szCs w:val="20"/>
                <w:lang w:val="es-MX" w:eastAsia="es-MX"/>
              </w:rPr>
              <w:t>44.3377</w:t>
            </w:r>
          </w:p>
        </w:tc>
      </w:tr>
    </w:tbl>
    <w:p w:rsidR="00A92C87" w:rsidRPr="000A68E8" w:rsidRDefault="00A92C87" w:rsidP="000A68E8">
      <w:pPr>
        <w:spacing w:after="0" w:line="360" w:lineRule="auto"/>
        <w:jc w:val="both"/>
        <w:rPr>
          <w:rFonts w:ascii="ITC Avant Garde" w:hAnsi="ITC Avant Garde"/>
          <w:b/>
          <w:i/>
          <w:sz w:val="20"/>
          <w:szCs w:val="20"/>
        </w:rPr>
      </w:pPr>
    </w:p>
    <w:p w:rsidR="00A92C87" w:rsidRPr="000A68E8" w:rsidRDefault="00A92C87" w:rsidP="000A68E8">
      <w:pPr>
        <w:spacing w:after="0" w:line="360" w:lineRule="auto"/>
        <w:jc w:val="both"/>
        <w:rPr>
          <w:rFonts w:ascii="ITC Avant Garde" w:hAnsi="ITC Avant Garde"/>
          <w:sz w:val="20"/>
          <w:szCs w:val="20"/>
        </w:rPr>
      </w:pPr>
      <w:r w:rsidRPr="000A68E8">
        <w:rPr>
          <w:rFonts w:ascii="ITC Avant Garde" w:hAnsi="ITC Avant Garde"/>
          <w:sz w:val="20"/>
          <w:szCs w:val="20"/>
        </w:rPr>
        <w:t xml:space="preserve">Los servicios de Desagregación sólo podrán prestarse previa contratación del o de los Servicios Auxiliares que correspondan; por lo que el Concesionario deberá prever la contratación de dichos servicios de conformidad con la Oferta de Referencia de </w:t>
      </w:r>
      <w:proofErr w:type="spellStart"/>
      <w:r w:rsidR="000A68E8" w:rsidRPr="000A68E8">
        <w:rPr>
          <w:rFonts w:ascii="ITC Avant Garde" w:hAnsi="ITC Avant Garde"/>
          <w:sz w:val="20"/>
          <w:szCs w:val="20"/>
        </w:rPr>
        <w:t>Telnor</w:t>
      </w:r>
      <w:proofErr w:type="spellEnd"/>
      <w:r w:rsidRPr="000A68E8">
        <w:rPr>
          <w:rFonts w:ascii="ITC Avant Garde" w:hAnsi="ITC Avant Garde"/>
          <w:sz w:val="20"/>
          <w:szCs w:val="20"/>
        </w:rPr>
        <w:t xml:space="preserve">. </w:t>
      </w:r>
    </w:p>
    <w:p w:rsidR="007F0D80" w:rsidRPr="000A68E8" w:rsidRDefault="007F0D80" w:rsidP="000A68E8">
      <w:pPr>
        <w:rPr>
          <w:rFonts w:ascii="ITC Avant Garde" w:hAnsi="ITC Avant Garde"/>
          <w:b/>
          <w:i/>
          <w:sz w:val="26"/>
          <w:szCs w:val="26"/>
        </w:rPr>
      </w:pPr>
    </w:p>
    <w:p w:rsidR="00A92C87" w:rsidRPr="000A68E8" w:rsidRDefault="00A92C87" w:rsidP="000A68E8">
      <w:pPr>
        <w:pStyle w:val="Prrafodelista"/>
        <w:numPr>
          <w:ilvl w:val="0"/>
          <w:numId w:val="22"/>
        </w:numPr>
        <w:spacing w:after="0" w:line="360" w:lineRule="auto"/>
        <w:jc w:val="both"/>
        <w:rPr>
          <w:rFonts w:ascii="ITC Avant Garde" w:hAnsi="ITC Avant Garde"/>
          <w:b/>
          <w:i/>
        </w:rPr>
      </w:pPr>
      <w:r w:rsidRPr="000A68E8">
        <w:rPr>
          <w:rFonts w:ascii="ITC Avant Garde" w:hAnsi="ITC Avant Garde"/>
          <w:b/>
          <w:i/>
        </w:rPr>
        <w:t xml:space="preserve">Servicio de Desagregación Compartida del Bucle </w:t>
      </w:r>
      <w:r w:rsidR="00BB7970" w:rsidRPr="000A68E8">
        <w:rPr>
          <w:rFonts w:ascii="ITC Avant Garde" w:hAnsi="ITC Avant Garde"/>
          <w:b/>
          <w:i/>
        </w:rPr>
        <w:t>Local</w:t>
      </w:r>
      <w:r w:rsidRPr="000A68E8">
        <w:rPr>
          <w:rFonts w:ascii="ITC Avant Garde" w:hAnsi="ITC Avant Garde"/>
          <w:b/>
          <w:i/>
        </w:rPr>
        <w:t xml:space="preserve"> (SDCB</w:t>
      </w:r>
      <w:r w:rsidR="007B020B" w:rsidRPr="000A68E8">
        <w:rPr>
          <w:rFonts w:ascii="ITC Avant Garde" w:hAnsi="ITC Avant Garde"/>
          <w:b/>
          <w:i/>
        </w:rPr>
        <w:t>L</w:t>
      </w:r>
      <w:r w:rsidRPr="000A68E8">
        <w:rPr>
          <w:rFonts w:ascii="ITC Avant Garde" w:hAnsi="ITC Avant Garde"/>
          <w:b/>
          <w:i/>
        </w:rPr>
        <w:t>)</w:t>
      </w:r>
    </w:p>
    <w:p w:rsidR="009E697F" w:rsidRPr="000A68E8" w:rsidRDefault="009E697F" w:rsidP="000A68E8">
      <w:pPr>
        <w:spacing w:after="0" w:line="360" w:lineRule="auto"/>
        <w:ind w:left="360"/>
        <w:jc w:val="both"/>
        <w:rPr>
          <w:rFonts w:ascii="ITC Avant Garde" w:hAnsi="ITC Avant Garde"/>
          <w:b/>
          <w:i/>
          <w:sz w:val="20"/>
          <w:szCs w:val="20"/>
        </w:rPr>
      </w:pPr>
    </w:p>
    <w:p w:rsidR="00A92C87" w:rsidRPr="000A68E8" w:rsidRDefault="00A92C87"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no Recurrentes</w:t>
      </w:r>
    </w:p>
    <w:tbl>
      <w:tblPr>
        <w:tblStyle w:val="Cuadrculamedia2-nfasis1"/>
        <w:tblW w:w="4994" w:type="pct"/>
        <w:jc w:val="center"/>
        <w:tblLook w:val="04A0" w:firstRow="1" w:lastRow="0" w:firstColumn="1" w:lastColumn="0" w:noHBand="0" w:noVBand="1"/>
        <w:tblCaption w:val="Tabla"/>
        <w:tblDescription w:val="Servicio de Desagregación Compartida del Bucle Local (SDCBL), Cobros no Recurrentes"/>
      </w:tblPr>
      <w:tblGrid>
        <w:gridCol w:w="6888"/>
        <w:gridCol w:w="1929"/>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3918" w:type="pct"/>
          </w:tcPr>
          <w:p w:rsidR="00C96397" w:rsidRPr="000A68E8" w:rsidRDefault="00C96397"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082" w:type="pct"/>
          </w:tcPr>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w:t>
            </w:r>
          </w:p>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evento)</w:t>
            </w:r>
          </w:p>
        </w:tc>
      </w:tr>
      <w:tr w:rsidR="000A68E8" w:rsidRPr="000A68E8" w:rsidTr="00C9639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18" w:type="pct"/>
          </w:tcPr>
          <w:p w:rsidR="00C96397" w:rsidRPr="000A68E8" w:rsidRDefault="00C96397" w:rsidP="000A68E8">
            <w:pPr>
              <w:pStyle w:val="Texto1"/>
              <w:ind w:left="0"/>
              <w:contextualSpacing/>
              <w:rPr>
                <w:rFonts w:ascii="ITC Avant Garde" w:eastAsiaTheme="majorEastAsia" w:hAnsi="ITC Avant Garde" w:cstheme="majorBidi"/>
                <w:b w:val="0"/>
                <w:color w:val="auto"/>
                <w:sz w:val="20"/>
                <w:szCs w:val="20"/>
                <w:lang w:val="es-MX" w:eastAsia="es-MX"/>
              </w:rPr>
            </w:pPr>
            <w:r w:rsidRPr="000A68E8">
              <w:rPr>
                <w:rFonts w:ascii="ITC Avant Garde" w:eastAsiaTheme="majorEastAsia" w:hAnsi="ITC Avant Garde" w:cstheme="majorBidi"/>
                <w:b w:val="0"/>
                <w:color w:val="auto"/>
                <w:sz w:val="20"/>
                <w:szCs w:val="20"/>
                <w:lang w:val="es-MX" w:eastAsia="es-MX"/>
              </w:rPr>
              <w:t xml:space="preserve">Habilitación del </w:t>
            </w:r>
            <w:r w:rsidR="00BB7970" w:rsidRPr="000A68E8">
              <w:rPr>
                <w:rFonts w:ascii="ITC Avant Garde" w:eastAsiaTheme="majorEastAsia" w:hAnsi="ITC Avant Garde" w:cstheme="majorBidi"/>
                <w:b w:val="0"/>
                <w:color w:val="auto"/>
                <w:sz w:val="20"/>
                <w:szCs w:val="20"/>
                <w:lang w:val="es-MX" w:eastAsia="es-MX"/>
              </w:rPr>
              <w:t>SDCBL</w:t>
            </w:r>
            <w:r w:rsidRPr="000A68E8">
              <w:rPr>
                <w:rFonts w:ascii="ITC Avant Garde" w:eastAsiaTheme="majorEastAsia" w:hAnsi="ITC Avant Garde" w:cstheme="majorBidi"/>
                <w:b w:val="0"/>
                <w:color w:val="auto"/>
                <w:sz w:val="20"/>
                <w:szCs w:val="20"/>
                <w:lang w:val="es-MX" w:eastAsia="es-MX"/>
              </w:rPr>
              <w:t xml:space="preserve"> </w:t>
            </w:r>
            <w:r w:rsidR="000F5185" w:rsidRPr="000A68E8">
              <w:rPr>
                <w:rFonts w:ascii="ITC Avant Garde" w:hAnsi="ITC Avant Garde"/>
                <w:b w:val="0"/>
                <w:color w:val="auto"/>
                <w:sz w:val="20"/>
                <w:szCs w:val="20"/>
              </w:rPr>
              <w:t>(1)</w:t>
            </w:r>
          </w:p>
        </w:tc>
        <w:tc>
          <w:tcPr>
            <w:tcW w:w="1082" w:type="pct"/>
          </w:tcPr>
          <w:p w:rsidR="00C96397" w:rsidRPr="000A68E8" w:rsidRDefault="006E2F2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sz w:val="20"/>
                <w:szCs w:val="20"/>
              </w:rPr>
            </w:pPr>
            <w:r w:rsidRPr="000A68E8">
              <w:rPr>
                <w:rFonts w:ascii="ITC Avant Garde" w:hAnsi="ITC Avant Garde"/>
                <w:color w:val="auto"/>
                <w:sz w:val="20"/>
                <w:szCs w:val="20"/>
              </w:rPr>
              <w:t>$</w:t>
            </w:r>
            <w:r w:rsidR="008A690D" w:rsidRPr="000A68E8">
              <w:rPr>
                <w:rFonts w:ascii="ITC Avant Garde" w:eastAsia="Times New Roman" w:hAnsi="ITC Avant Garde" w:cs="Times New Roman"/>
                <w:bCs/>
                <w:color w:val="auto"/>
                <w:sz w:val="20"/>
                <w:szCs w:val="20"/>
              </w:rPr>
              <w:t>450.5000</w:t>
            </w:r>
          </w:p>
        </w:tc>
      </w:tr>
    </w:tbl>
    <w:p w:rsidR="00C96397" w:rsidRPr="000A68E8" w:rsidRDefault="00C96397" w:rsidP="000A68E8">
      <w:pPr>
        <w:spacing w:after="0" w:line="360" w:lineRule="auto"/>
        <w:ind w:left="360"/>
        <w:jc w:val="both"/>
        <w:rPr>
          <w:rFonts w:ascii="ITC Avant Garde" w:hAnsi="ITC Avant Garde"/>
          <w:b/>
          <w:i/>
          <w:sz w:val="20"/>
          <w:szCs w:val="20"/>
        </w:rPr>
      </w:pPr>
    </w:p>
    <w:p w:rsidR="00C96397" w:rsidRPr="000A68E8" w:rsidRDefault="00C96397"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Recurrentes</w:t>
      </w:r>
    </w:p>
    <w:p w:rsidR="00C96397" w:rsidRPr="000A68E8" w:rsidRDefault="00C96397" w:rsidP="000A68E8">
      <w:pPr>
        <w:spacing w:after="0" w:line="360" w:lineRule="auto"/>
        <w:ind w:left="360"/>
        <w:jc w:val="both"/>
        <w:rPr>
          <w:rFonts w:ascii="ITC Avant Garde" w:hAnsi="ITC Avant Garde"/>
          <w:b/>
          <w:i/>
          <w:sz w:val="20"/>
          <w:szCs w:val="20"/>
        </w:rPr>
      </w:pPr>
    </w:p>
    <w:tbl>
      <w:tblPr>
        <w:tblStyle w:val="Cuadrculamedia2-nfasis1"/>
        <w:tblW w:w="0" w:type="auto"/>
        <w:tblLook w:val="04A0" w:firstRow="1" w:lastRow="0" w:firstColumn="1" w:lastColumn="0" w:noHBand="0" w:noVBand="1"/>
        <w:tblCaption w:val="Tabla"/>
        <w:tblDescription w:val="Servicio de Desagregación Compartida del Bucle Local (SDCBL), Cobros Recurrentes"/>
      </w:tblPr>
      <w:tblGrid>
        <w:gridCol w:w="6845"/>
        <w:gridCol w:w="1983"/>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96397" w:rsidRPr="000A68E8" w:rsidRDefault="00C96397"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985" w:type="dxa"/>
          </w:tcPr>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w:t>
            </w:r>
          </w:p>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usuario)</w:t>
            </w:r>
          </w:p>
        </w:tc>
      </w:tr>
      <w:tr w:rsidR="000A68E8" w:rsidRPr="000A68E8"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96397" w:rsidRPr="000A68E8" w:rsidRDefault="00C96397" w:rsidP="000A68E8">
            <w:pPr>
              <w:pStyle w:val="Texto1"/>
              <w:ind w:left="0"/>
              <w:contextualSpacing/>
              <w:rPr>
                <w:rFonts w:ascii="ITC Avant Garde" w:eastAsiaTheme="majorEastAsia" w:hAnsi="ITC Avant Garde" w:cstheme="majorBidi"/>
                <w:b w:val="0"/>
                <w:color w:val="auto"/>
                <w:sz w:val="20"/>
                <w:szCs w:val="20"/>
                <w:lang w:val="es-MX" w:eastAsia="es-MX"/>
              </w:rPr>
            </w:pPr>
            <w:r w:rsidRPr="000A68E8">
              <w:rPr>
                <w:rFonts w:ascii="ITC Avant Garde" w:eastAsiaTheme="majorEastAsia" w:hAnsi="ITC Avant Garde" w:cstheme="majorBidi"/>
                <w:b w:val="0"/>
                <w:color w:val="auto"/>
                <w:sz w:val="20"/>
                <w:szCs w:val="20"/>
                <w:lang w:val="es-MX" w:eastAsia="es-MX"/>
              </w:rPr>
              <w:t>Renta mensual del SDCB</w:t>
            </w:r>
            <w:r w:rsidR="007B020B" w:rsidRPr="000A68E8">
              <w:rPr>
                <w:rFonts w:ascii="ITC Avant Garde" w:eastAsiaTheme="majorEastAsia" w:hAnsi="ITC Avant Garde" w:cstheme="majorBidi"/>
                <w:b w:val="0"/>
                <w:color w:val="auto"/>
                <w:sz w:val="20"/>
                <w:szCs w:val="20"/>
                <w:lang w:val="es-MX" w:eastAsia="es-MX"/>
              </w:rPr>
              <w:t>L</w:t>
            </w:r>
            <w:r w:rsidR="00AE617C" w:rsidRPr="000A68E8">
              <w:rPr>
                <w:rFonts w:ascii="ITC Avant Garde" w:eastAsiaTheme="majorEastAsia" w:hAnsi="ITC Avant Garde" w:cstheme="majorBidi"/>
                <w:b w:val="0"/>
                <w:color w:val="auto"/>
                <w:sz w:val="20"/>
                <w:szCs w:val="20"/>
                <w:lang w:val="es-MX" w:eastAsia="es-MX"/>
              </w:rPr>
              <w:t xml:space="preserve"> (2)</w:t>
            </w:r>
          </w:p>
        </w:tc>
        <w:tc>
          <w:tcPr>
            <w:tcW w:w="1985" w:type="dxa"/>
          </w:tcPr>
          <w:p w:rsidR="00C96397" w:rsidRPr="000A68E8" w:rsidRDefault="00C96397" w:rsidP="000A68E8">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color w:val="auto"/>
                <w:sz w:val="20"/>
                <w:szCs w:val="20"/>
                <w:lang w:val="es-MX" w:eastAsia="es-MX"/>
              </w:rPr>
            </w:pPr>
            <w:r w:rsidRPr="000A68E8">
              <w:rPr>
                <w:rFonts w:ascii="ITC Avant Garde" w:eastAsiaTheme="majorEastAsia" w:hAnsi="ITC Avant Garde" w:cstheme="majorBidi"/>
                <w:color w:val="auto"/>
                <w:sz w:val="20"/>
                <w:szCs w:val="20"/>
                <w:lang w:val="es-MX" w:eastAsia="es-MX"/>
              </w:rPr>
              <w:t>$</w:t>
            </w:r>
            <w:r w:rsidR="00B6184F" w:rsidRPr="000A68E8">
              <w:rPr>
                <w:rFonts w:ascii="ITC Avant Garde" w:eastAsiaTheme="majorEastAsia" w:hAnsi="ITC Avant Garde" w:cstheme="majorBidi"/>
                <w:color w:val="auto"/>
                <w:sz w:val="20"/>
                <w:szCs w:val="20"/>
                <w:lang w:val="es-MX" w:eastAsia="es-MX"/>
              </w:rPr>
              <w:t>14.79</w:t>
            </w:r>
            <w:r w:rsidR="00B443F4" w:rsidRPr="000A68E8">
              <w:rPr>
                <w:rFonts w:ascii="ITC Avant Garde" w:eastAsiaTheme="majorEastAsia" w:hAnsi="ITC Avant Garde" w:cstheme="majorBidi"/>
                <w:color w:val="auto"/>
                <w:sz w:val="20"/>
                <w:szCs w:val="20"/>
                <w:lang w:val="es-MX" w:eastAsia="es-MX"/>
              </w:rPr>
              <w:t>23</w:t>
            </w:r>
          </w:p>
        </w:tc>
      </w:tr>
    </w:tbl>
    <w:p w:rsidR="00A92C87" w:rsidRPr="000A68E8" w:rsidRDefault="00A92C87" w:rsidP="000A68E8">
      <w:pPr>
        <w:tabs>
          <w:tab w:val="right" w:pos="8838"/>
        </w:tabs>
        <w:spacing w:after="0" w:line="360" w:lineRule="auto"/>
        <w:rPr>
          <w:rFonts w:ascii="ITC Avant Garde" w:hAnsi="ITC Avant Garde"/>
          <w:sz w:val="20"/>
          <w:szCs w:val="20"/>
        </w:rPr>
      </w:pPr>
    </w:p>
    <w:p w:rsidR="00A92C87" w:rsidRPr="000A68E8" w:rsidRDefault="00A92C87" w:rsidP="000A68E8">
      <w:pPr>
        <w:spacing w:after="0" w:line="360" w:lineRule="auto"/>
        <w:jc w:val="both"/>
        <w:rPr>
          <w:rFonts w:ascii="ITC Avant Garde" w:hAnsi="ITC Avant Garde"/>
          <w:sz w:val="20"/>
          <w:szCs w:val="20"/>
        </w:rPr>
      </w:pPr>
      <w:r w:rsidRPr="000A68E8">
        <w:rPr>
          <w:rFonts w:ascii="ITC Avant Garde" w:hAnsi="ITC Avant Garde"/>
          <w:sz w:val="20"/>
          <w:szCs w:val="20"/>
        </w:rPr>
        <w:t xml:space="preserve">Los servicios de Desagregación sólo podrán prestarse previa contratación del o de los Servicios Auxiliares que correspondan; por lo que el Concesionario deberá prever la contratación de dichos servicios de conformidad con la Oferta de Referencia de </w:t>
      </w:r>
      <w:proofErr w:type="spellStart"/>
      <w:r w:rsidR="000A68E8" w:rsidRPr="000A68E8">
        <w:rPr>
          <w:rFonts w:ascii="ITC Avant Garde" w:hAnsi="ITC Avant Garde"/>
          <w:sz w:val="20"/>
          <w:szCs w:val="20"/>
        </w:rPr>
        <w:t>Telnor</w:t>
      </w:r>
      <w:proofErr w:type="spellEnd"/>
      <w:r w:rsidRPr="000A68E8">
        <w:rPr>
          <w:rFonts w:ascii="ITC Avant Garde" w:hAnsi="ITC Avant Garde"/>
          <w:sz w:val="20"/>
          <w:szCs w:val="20"/>
        </w:rPr>
        <w:t>.</w:t>
      </w:r>
    </w:p>
    <w:p w:rsidR="00041094" w:rsidRPr="000A68E8" w:rsidRDefault="00041094" w:rsidP="000A68E8">
      <w:pPr>
        <w:spacing w:after="0" w:line="360" w:lineRule="auto"/>
        <w:jc w:val="both"/>
        <w:rPr>
          <w:rFonts w:ascii="ITC Avant Garde" w:hAnsi="ITC Avant Garde"/>
          <w:sz w:val="20"/>
          <w:szCs w:val="20"/>
        </w:rPr>
      </w:pPr>
    </w:p>
    <w:p w:rsidR="00A92C87" w:rsidRPr="000A68E8" w:rsidRDefault="00A92C87" w:rsidP="000A68E8">
      <w:pPr>
        <w:pStyle w:val="Prrafodelista"/>
        <w:numPr>
          <w:ilvl w:val="0"/>
          <w:numId w:val="22"/>
        </w:numPr>
        <w:spacing w:after="0" w:line="360" w:lineRule="auto"/>
        <w:jc w:val="both"/>
        <w:rPr>
          <w:rFonts w:ascii="ITC Avant Garde" w:hAnsi="ITC Avant Garde"/>
          <w:b/>
          <w:i/>
        </w:rPr>
      </w:pPr>
      <w:r w:rsidRPr="000A68E8">
        <w:rPr>
          <w:rFonts w:ascii="ITC Avant Garde" w:hAnsi="ITC Avant Garde"/>
          <w:b/>
          <w:i/>
        </w:rPr>
        <w:t xml:space="preserve">Servicio de Desagregación Compartida del Sub-Bucle </w:t>
      </w:r>
      <w:r w:rsidR="00BB7970" w:rsidRPr="000A68E8">
        <w:rPr>
          <w:rFonts w:ascii="ITC Avant Garde" w:hAnsi="ITC Avant Garde"/>
          <w:b/>
          <w:i/>
        </w:rPr>
        <w:t>Local</w:t>
      </w:r>
      <w:r w:rsidRPr="000A68E8">
        <w:rPr>
          <w:rFonts w:ascii="ITC Avant Garde" w:hAnsi="ITC Avant Garde"/>
          <w:b/>
          <w:i/>
        </w:rPr>
        <w:t xml:space="preserve"> (SDCSB</w:t>
      </w:r>
      <w:r w:rsidR="007B020B" w:rsidRPr="000A68E8">
        <w:rPr>
          <w:rFonts w:ascii="ITC Avant Garde" w:hAnsi="ITC Avant Garde"/>
          <w:b/>
          <w:i/>
        </w:rPr>
        <w:t>L</w:t>
      </w:r>
      <w:r w:rsidRPr="000A68E8">
        <w:rPr>
          <w:rFonts w:ascii="ITC Avant Garde" w:hAnsi="ITC Avant Garde"/>
          <w:b/>
          <w:i/>
        </w:rPr>
        <w:t>)</w:t>
      </w:r>
    </w:p>
    <w:p w:rsidR="00E87B5E" w:rsidRPr="000A68E8" w:rsidRDefault="00E87B5E" w:rsidP="000A68E8">
      <w:pPr>
        <w:spacing w:after="0" w:line="360" w:lineRule="auto"/>
        <w:jc w:val="both"/>
        <w:rPr>
          <w:rFonts w:ascii="ITC Avant Garde" w:hAnsi="ITC Avant Garde"/>
          <w:b/>
          <w:i/>
          <w:sz w:val="20"/>
          <w:szCs w:val="20"/>
        </w:rPr>
      </w:pPr>
    </w:p>
    <w:p w:rsidR="00C150ED" w:rsidRPr="000A68E8" w:rsidRDefault="00A92C87"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no Recurrentes</w:t>
      </w:r>
    </w:p>
    <w:tbl>
      <w:tblPr>
        <w:tblStyle w:val="Cuadrculamedia2-nfasis1"/>
        <w:tblW w:w="9079" w:type="dxa"/>
        <w:jc w:val="center"/>
        <w:tblLook w:val="04A0" w:firstRow="1" w:lastRow="0" w:firstColumn="1" w:lastColumn="0" w:noHBand="0" w:noVBand="1"/>
        <w:tblCaption w:val="Tabla"/>
        <w:tblDescription w:val="Servicio de Desagregación Compartida del Sub-Bucle Local (SDCSBL), Cobros no Recurrentes"/>
      </w:tblPr>
      <w:tblGrid>
        <w:gridCol w:w="7070"/>
        <w:gridCol w:w="2009"/>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7070" w:type="dxa"/>
          </w:tcPr>
          <w:p w:rsidR="00C96397" w:rsidRPr="000A68E8" w:rsidRDefault="00C96397"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2009" w:type="dxa"/>
          </w:tcPr>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w:t>
            </w:r>
          </w:p>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evento)</w:t>
            </w:r>
          </w:p>
        </w:tc>
      </w:tr>
      <w:tr w:rsidR="000A68E8" w:rsidRPr="000A68E8" w:rsidTr="000229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70" w:type="dxa"/>
          </w:tcPr>
          <w:p w:rsidR="00C96397" w:rsidRPr="000A68E8" w:rsidRDefault="00C96397" w:rsidP="000A68E8">
            <w:pPr>
              <w:pStyle w:val="Texto1"/>
              <w:ind w:left="0"/>
              <w:contextualSpacing/>
              <w:rPr>
                <w:rFonts w:ascii="ITC Avant Garde" w:eastAsiaTheme="majorEastAsia" w:hAnsi="ITC Avant Garde" w:cstheme="majorBidi"/>
                <w:b w:val="0"/>
                <w:color w:val="auto"/>
                <w:sz w:val="20"/>
                <w:szCs w:val="20"/>
                <w:lang w:val="es-MX" w:eastAsia="es-MX"/>
              </w:rPr>
            </w:pPr>
            <w:r w:rsidRPr="000A68E8">
              <w:rPr>
                <w:rFonts w:ascii="ITC Avant Garde" w:eastAsiaTheme="majorEastAsia" w:hAnsi="ITC Avant Garde" w:cstheme="majorBidi"/>
                <w:b w:val="0"/>
                <w:color w:val="auto"/>
                <w:sz w:val="20"/>
                <w:szCs w:val="20"/>
                <w:lang w:val="es-MX" w:eastAsia="es-MX"/>
              </w:rPr>
              <w:t xml:space="preserve">Habilitación del </w:t>
            </w:r>
            <w:r w:rsidR="00BB7970" w:rsidRPr="000A68E8">
              <w:rPr>
                <w:rFonts w:ascii="ITC Avant Garde" w:eastAsiaTheme="majorEastAsia" w:hAnsi="ITC Avant Garde" w:cstheme="majorBidi"/>
                <w:b w:val="0"/>
                <w:color w:val="auto"/>
                <w:sz w:val="20"/>
                <w:szCs w:val="20"/>
                <w:lang w:val="es-MX" w:eastAsia="es-MX"/>
              </w:rPr>
              <w:t>SDCSBL</w:t>
            </w:r>
            <w:r w:rsidRPr="000A68E8">
              <w:rPr>
                <w:rFonts w:ascii="ITC Avant Garde" w:eastAsiaTheme="majorEastAsia" w:hAnsi="ITC Avant Garde" w:cstheme="majorBidi"/>
                <w:b w:val="0"/>
                <w:color w:val="auto"/>
                <w:sz w:val="20"/>
                <w:szCs w:val="20"/>
                <w:lang w:val="es-MX" w:eastAsia="es-MX"/>
              </w:rPr>
              <w:t xml:space="preserve"> </w:t>
            </w:r>
            <w:r w:rsidR="000F5185" w:rsidRPr="000A68E8">
              <w:rPr>
                <w:rFonts w:ascii="ITC Avant Garde" w:hAnsi="ITC Avant Garde"/>
                <w:b w:val="0"/>
                <w:color w:val="auto"/>
                <w:sz w:val="20"/>
                <w:szCs w:val="20"/>
              </w:rPr>
              <w:t>(1)</w:t>
            </w:r>
          </w:p>
        </w:tc>
        <w:tc>
          <w:tcPr>
            <w:tcW w:w="2009" w:type="dxa"/>
          </w:tcPr>
          <w:p w:rsidR="00C96397" w:rsidRPr="000A68E8" w:rsidRDefault="006E2F21"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auto"/>
                <w:sz w:val="20"/>
                <w:szCs w:val="20"/>
              </w:rPr>
            </w:pPr>
            <w:r w:rsidRPr="000A68E8">
              <w:rPr>
                <w:rFonts w:ascii="ITC Avant Garde" w:hAnsi="ITC Avant Garde"/>
                <w:color w:val="auto"/>
                <w:sz w:val="20"/>
                <w:szCs w:val="20"/>
              </w:rPr>
              <w:t>$</w:t>
            </w:r>
            <w:r w:rsidR="008A690D" w:rsidRPr="000A68E8">
              <w:rPr>
                <w:rFonts w:ascii="ITC Avant Garde" w:hAnsi="ITC Avant Garde"/>
                <w:color w:val="auto"/>
              </w:rPr>
              <w:t xml:space="preserve"> </w:t>
            </w:r>
            <w:r w:rsidR="008A690D" w:rsidRPr="000A68E8">
              <w:rPr>
                <w:rFonts w:ascii="ITC Avant Garde" w:hAnsi="ITC Avant Garde"/>
                <w:color w:val="auto"/>
                <w:sz w:val="20"/>
                <w:szCs w:val="20"/>
              </w:rPr>
              <w:t xml:space="preserve">450.5000 </w:t>
            </w:r>
          </w:p>
        </w:tc>
      </w:tr>
    </w:tbl>
    <w:p w:rsidR="00C96397" w:rsidRPr="000A68E8" w:rsidRDefault="00C96397" w:rsidP="000A68E8">
      <w:pPr>
        <w:spacing w:after="0" w:line="360" w:lineRule="auto"/>
        <w:jc w:val="both"/>
        <w:rPr>
          <w:rFonts w:ascii="ITC Avant Garde" w:hAnsi="ITC Avant Garde" w:cs="Arial"/>
          <w:sz w:val="20"/>
          <w:szCs w:val="20"/>
          <w:lang w:val="es-ES"/>
        </w:rPr>
      </w:pPr>
    </w:p>
    <w:p w:rsidR="00AE617C" w:rsidRPr="000A68E8" w:rsidRDefault="00AE617C" w:rsidP="000A68E8">
      <w:pPr>
        <w:spacing w:after="0" w:line="360" w:lineRule="auto"/>
        <w:jc w:val="both"/>
        <w:rPr>
          <w:rFonts w:ascii="ITC Avant Garde" w:hAnsi="ITC Avant Garde" w:cs="Arial"/>
          <w:sz w:val="20"/>
          <w:szCs w:val="20"/>
          <w:lang w:val="es-ES"/>
        </w:rPr>
      </w:pPr>
    </w:p>
    <w:p w:rsidR="00C96397" w:rsidRPr="000A68E8" w:rsidRDefault="00C96397"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Recurrentes</w:t>
      </w:r>
    </w:p>
    <w:tbl>
      <w:tblPr>
        <w:tblStyle w:val="Cuadrculamedia2-nfasis1"/>
        <w:tblW w:w="0" w:type="auto"/>
        <w:tblLook w:val="04A0" w:firstRow="1" w:lastRow="0" w:firstColumn="1" w:lastColumn="0" w:noHBand="0" w:noVBand="1"/>
        <w:tblCaption w:val="Tabla"/>
        <w:tblDescription w:val="Servicio de Desagregación Compartida del Sub-Bucle Local (SDCSBL), Cobros Recurrentes"/>
      </w:tblPr>
      <w:tblGrid>
        <w:gridCol w:w="6845"/>
        <w:gridCol w:w="1983"/>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96397" w:rsidRPr="000A68E8" w:rsidRDefault="00C96397"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985" w:type="dxa"/>
          </w:tcPr>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w:t>
            </w:r>
          </w:p>
          <w:p w:rsidR="00C96397" w:rsidRPr="000A68E8" w:rsidRDefault="00C96397"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(por usuario)</w:t>
            </w:r>
          </w:p>
        </w:tc>
      </w:tr>
      <w:tr w:rsidR="000A68E8" w:rsidRPr="000A68E8" w:rsidTr="00044A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96397" w:rsidRPr="000A68E8" w:rsidRDefault="00C96397" w:rsidP="000A68E8">
            <w:pPr>
              <w:pStyle w:val="Texto1"/>
              <w:ind w:left="0"/>
              <w:contextualSpacing/>
              <w:rPr>
                <w:rFonts w:ascii="ITC Avant Garde" w:eastAsiaTheme="majorEastAsia" w:hAnsi="ITC Avant Garde" w:cstheme="majorBidi"/>
                <w:b w:val="0"/>
                <w:color w:val="auto"/>
                <w:sz w:val="20"/>
                <w:szCs w:val="20"/>
                <w:lang w:val="es-MX" w:eastAsia="es-MX"/>
              </w:rPr>
            </w:pPr>
            <w:r w:rsidRPr="000A68E8">
              <w:rPr>
                <w:rFonts w:ascii="ITC Avant Garde" w:eastAsiaTheme="majorEastAsia" w:hAnsi="ITC Avant Garde" w:cstheme="majorBidi"/>
                <w:b w:val="0"/>
                <w:color w:val="auto"/>
                <w:sz w:val="20"/>
                <w:szCs w:val="20"/>
                <w:lang w:val="es-MX" w:eastAsia="es-MX"/>
              </w:rPr>
              <w:t>Renta mensual del SDCSB</w:t>
            </w:r>
            <w:r w:rsidR="00BB7970" w:rsidRPr="000A68E8">
              <w:rPr>
                <w:rFonts w:ascii="ITC Avant Garde" w:eastAsiaTheme="majorEastAsia" w:hAnsi="ITC Avant Garde" w:cstheme="majorBidi"/>
                <w:b w:val="0"/>
                <w:color w:val="auto"/>
                <w:sz w:val="20"/>
                <w:szCs w:val="20"/>
                <w:lang w:val="es-MX" w:eastAsia="es-MX"/>
              </w:rPr>
              <w:t>L</w:t>
            </w:r>
            <w:r w:rsidR="00AE617C" w:rsidRPr="000A68E8">
              <w:rPr>
                <w:rFonts w:ascii="ITC Avant Garde" w:eastAsiaTheme="majorEastAsia" w:hAnsi="ITC Avant Garde" w:cstheme="majorBidi"/>
                <w:b w:val="0"/>
                <w:color w:val="auto"/>
                <w:sz w:val="20"/>
                <w:szCs w:val="20"/>
                <w:lang w:val="es-MX" w:eastAsia="es-MX"/>
              </w:rPr>
              <w:t xml:space="preserve"> (2)</w:t>
            </w:r>
          </w:p>
        </w:tc>
        <w:tc>
          <w:tcPr>
            <w:tcW w:w="1985" w:type="dxa"/>
          </w:tcPr>
          <w:p w:rsidR="00C96397" w:rsidRPr="000A68E8" w:rsidRDefault="00C96397" w:rsidP="000A68E8">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color w:val="auto"/>
                <w:sz w:val="20"/>
                <w:szCs w:val="20"/>
                <w:lang w:val="es-MX" w:eastAsia="es-MX"/>
              </w:rPr>
            </w:pPr>
            <w:r w:rsidRPr="000A68E8">
              <w:rPr>
                <w:rFonts w:ascii="ITC Avant Garde" w:eastAsiaTheme="majorEastAsia" w:hAnsi="ITC Avant Garde" w:cstheme="majorBidi"/>
                <w:color w:val="auto"/>
                <w:sz w:val="20"/>
                <w:szCs w:val="20"/>
                <w:lang w:val="es-MX" w:eastAsia="es-MX"/>
              </w:rPr>
              <w:t>$</w:t>
            </w:r>
            <w:r w:rsidR="00B443F4" w:rsidRPr="000A68E8">
              <w:rPr>
                <w:rFonts w:ascii="ITC Avant Garde" w:eastAsiaTheme="majorEastAsia" w:hAnsi="ITC Avant Garde" w:cstheme="majorBidi"/>
                <w:color w:val="auto"/>
                <w:sz w:val="20"/>
                <w:szCs w:val="20"/>
                <w:lang w:val="es-MX" w:eastAsia="es-MX"/>
              </w:rPr>
              <w:t>10.9764</w:t>
            </w:r>
          </w:p>
        </w:tc>
      </w:tr>
    </w:tbl>
    <w:p w:rsidR="00A92C87" w:rsidRPr="000A68E8" w:rsidRDefault="00A92C87" w:rsidP="000A68E8">
      <w:pPr>
        <w:spacing w:after="0" w:line="360" w:lineRule="auto"/>
        <w:jc w:val="both"/>
        <w:rPr>
          <w:rFonts w:ascii="ITC Avant Garde" w:hAnsi="ITC Avant Garde" w:cs="Arial"/>
          <w:sz w:val="20"/>
          <w:szCs w:val="20"/>
        </w:rPr>
      </w:pPr>
    </w:p>
    <w:p w:rsidR="00A92C87" w:rsidRPr="000A68E8" w:rsidRDefault="00A92C87" w:rsidP="000A68E8">
      <w:pPr>
        <w:spacing w:after="0" w:line="360" w:lineRule="auto"/>
        <w:jc w:val="both"/>
        <w:rPr>
          <w:rFonts w:ascii="ITC Avant Garde" w:hAnsi="ITC Avant Garde"/>
          <w:sz w:val="20"/>
          <w:szCs w:val="20"/>
        </w:rPr>
      </w:pPr>
      <w:r w:rsidRPr="000A68E8">
        <w:rPr>
          <w:rFonts w:ascii="ITC Avant Garde" w:hAnsi="ITC Avant Garde"/>
          <w:sz w:val="20"/>
          <w:szCs w:val="20"/>
        </w:rPr>
        <w:t xml:space="preserve">Los servicios de Desagregación sólo podrán prestarse previa contratación del o de los Servicios Auxiliares que correspondan; por lo que el Concesionario deberá prever la contratación de dichos servicios de conformidad con la Oferta de Referencia de </w:t>
      </w:r>
      <w:proofErr w:type="spellStart"/>
      <w:r w:rsidR="000A68E8" w:rsidRPr="000A68E8">
        <w:rPr>
          <w:rFonts w:ascii="ITC Avant Garde" w:hAnsi="ITC Avant Garde"/>
          <w:sz w:val="20"/>
          <w:szCs w:val="20"/>
        </w:rPr>
        <w:t>Telnor</w:t>
      </w:r>
      <w:proofErr w:type="spellEnd"/>
      <w:r w:rsidRPr="000A68E8">
        <w:rPr>
          <w:rFonts w:ascii="ITC Avant Garde" w:hAnsi="ITC Avant Garde"/>
          <w:sz w:val="20"/>
          <w:szCs w:val="20"/>
        </w:rPr>
        <w:t>.</w:t>
      </w:r>
    </w:p>
    <w:p w:rsidR="007F0D80" w:rsidRPr="000A68E8" w:rsidRDefault="007F0D80" w:rsidP="000A68E8">
      <w:pPr>
        <w:contextualSpacing/>
        <w:jc w:val="both"/>
        <w:rPr>
          <w:rFonts w:ascii="ITC Avant Garde" w:hAnsi="ITC Avant Garde"/>
          <w:sz w:val="20"/>
          <w:szCs w:val="20"/>
        </w:rPr>
      </w:pPr>
    </w:p>
    <w:p w:rsidR="00A92C87" w:rsidRPr="000A68E8" w:rsidRDefault="00A92C87" w:rsidP="000A68E8">
      <w:pPr>
        <w:pStyle w:val="Prrafodelista"/>
        <w:numPr>
          <w:ilvl w:val="0"/>
          <w:numId w:val="22"/>
        </w:numPr>
        <w:spacing w:after="0" w:line="360" w:lineRule="auto"/>
        <w:jc w:val="both"/>
        <w:rPr>
          <w:rFonts w:ascii="ITC Avant Garde" w:hAnsi="ITC Avant Garde"/>
          <w:b/>
          <w:i/>
        </w:rPr>
      </w:pPr>
      <w:r w:rsidRPr="000A68E8">
        <w:rPr>
          <w:rFonts w:ascii="ITC Avant Garde" w:hAnsi="ITC Avant Garde"/>
          <w:b/>
          <w:i/>
        </w:rPr>
        <w:t xml:space="preserve">Servicio de </w:t>
      </w:r>
      <w:proofErr w:type="spellStart"/>
      <w:r w:rsidRPr="000A68E8">
        <w:rPr>
          <w:rFonts w:ascii="ITC Avant Garde" w:hAnsi="ITC Avant Garde"/>
          <w:b/>
          <w:i/>
        </w:rPr>
        <w:t>Coubicación</w:t>
      </w:r>
      <w:proofErr w:type="spellEnd"/>
      <w:r w:rsidRPr="000A68E8">
        <w:rPr>
          <w:rFonts w:ascii="ITC Avant Garde" w:hAnsi="ITC Avant Garde"/>
          <w:b/>
          <w:i/>
        </w:rPr>
        <w:t xml:space="preserve"> para Desagregación</w:t>
      </w:r>
      <w:r w:rsidR="005E2C35" w:rsidRPr="000A68E8">
        <w:rPr>
          <w:rFonts w:ascii="ITC Avant Garde" w:hAnsi="ITC Avant Garde"/>
          <w:b/>
          <w:i/>
        </w:rPr>
        <w:t xml:space="preserve"> (SCD)</w:t>
      </w:r>
    </w:p>
    <w:p w:rsidR="008E140B" w:rsidRPr="000A68E8" w:rsidRDefault="008E140B" w:rsidP="000A68E8">
      <w:pPr>
        <w:spacing w:after="0" w:line="360" w:lineRule="auto"/>
        <w:jc w:val="both"/>
        <w:rPr>
          <w:rFonts w:ascii="ITC Avant Garde" w:hAnsi="ITC Avant Garde"/>
          <w:sz w:val="20"/>
          <w:szCs w:val="20"/>
        </w:rPr>
      </w:pPr>
    </w:p>
    <w:tbl>
      <w:tblPr>
        <w:tblW w:w="8978" w:type="dxa"/>
        <w:tblLayout w:type="fixed"/>
        <w:tblCellMar>
          <w:left w:w="70" w:type="dxa"/>
          <w:right w:w="70" w:type="dxa"/>
        </w:tblCellMar>
        <w:tblLook w:val="04A0" w:firstRow="1" w:lastRow="0" w:firstColumn="1" w:lastColumn="0" w:noHBand="0" w:noVBand="1"/>
        <w:tblCaption w:val="Tabla"/>
        <w:tblDescription w:val="Servicio de Coubicación para Desagregación (SCD), Cobros no Recurrentes y Cobros Recurrentes &#10;"/>
      </w:tblPr>
      <w:tblGrid>
        <w:gridCol w:w="5599"/>
        <w:gridCol w:w="425"/>
        <w:gridCol w:w="709"/>
        <w:gridCol w:w="866"/>
        <w:gridCol w:w="268"/>
        <w:gridCol w:w="421"/>
        <w:gridCol w:w="690"/>
      </w:tblGrid>
      <w:tr w:rsidR="000A68E8" w:rsidRPr="000A68E8" w:rsidTr="00044419">
        <w:trPr>
          <w:trHeight w:val="315"/>
        </w:trPr>
        <w:tc>
          <w:tcPr>
            <w:tcW w:w="6024" w:type="dxa"/>
            <w:gridSpan w:val="2"/>
            <w:tcBorders>
              <w:top w:val="nil"/>
              <w:left w:val="nil"/>
              <w:bottom w:val="nil"/>
              <w:right w:val="nil"/>
            </w:tcBorders>
            <w:shd w:val="clear" w:color="auto" w:fill="auto"/>
            <w:noWrap/>
            <w:vAlign w:val="center"/>
            <w:hideMark/>
          </w:tcPr>
          <w:p w:rsidR="00BC1FFF" w:rsidRPr="000A68E8" w:rsidRDefault="00BC1FFF"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no Recurrentes</w:t>
            </w:r>
          </w:p>
        </w:tc>
        <w:tc>
          <w:tcPr>
            <w:tcW w:w="1575" w:type="dxa"/>
            <w:gridSpan w:val="2"/>
            <w:tcBorders>
              <w:top w:val="nil"/>
              <w:left w:val="nil"/>
              <w:bottom w:val="nil"/>
              <w:right w:val="nil"/>
            </w:tcBorders>
            <w:shd w:val="clear" w:color="auto" w:fill="auto"/>
            <w:noWrap/>
            <w:vAlign w:val="center"/>
            <w:hideMark/>
          </w:tcPr>
          <w:p w:rsidR="00BC1FFF" w:rsidRPr="000A68E8" w:rsidRDefault="00BC1FFF" w:rsidP="000A68E8">
            <w:pPr>
              <w:spacing w:after="0" w:line="240" w:lineRule="auto"/>
              <w:rPr>
                <w:rFonts w:ascii="ITC Avant Garde" w:eastAsia="Times New Roman" w:hAnsi="ITC Avant Garde" w:cs="Times New Roman"/>
              </w:rPr>
            </w:pPr>
          </w:p>
        </w:tc>
        <w:tc>
          <w:tcPr>
            <w:tcW w:w="689" w:type="dxa"/>
            <w:gridSpan w:val="2"/>
            <w:tcBorders>
              <w:top w:val="nil"/>
              <w:left w:val="nil"/>
              <w:bottom w:val="nil"/>
              <w:right w:val="nil"/>
            </w:tcBorders>
          </w:tcPr>
          <w:p w:rsidR="00BC1FFF" w:rsidRPr="000A68E8" w:rsidRDefault="00BC1FFF" w:rsidP="000A68E8">
            <w:pPr>
              <w:spacing w:after="0" w:line="240" w:lineRule="auto"/>
              <w:rPr>
                <w:rFonts w:ascii="ITC Avant Garde" w:eastAsia="Times New Roman" w:hAnsi="ITC Avant Garde" w:cs="Times New Roman"/>
              </w:rPr>
            </w:pPr>
          </w:p>
        </w:tc>
        <w:tc>
          <w:tcPr>
            <w:tcW w:w="690" w:type="dxa"/>
            <w:tcBorders>
              <w:top w:val="nil"/>
              <w:left w:val="nil"/>
              <w:bottom w:val="nil"/>
              <w:right w:val="nil"/>
            </w:tcBorders>
          </w:tcPr>
          <w:p w:rsidR="00BC1FFF" w:rsidRPr="000A68E8" w:rsidRDefault="00BC1FFF" w:rsidP="000A68E8">
            <w:pPr>
              <w:spacing w:after="0" w:line="240" w:lineRule="auto"/>
              <w:rPr>
                <w:rFonts w:ascii="ITC Avant Garde" w:eastAsia="Times New Roman" w:hAnsi="ITC Avant Garde" w:cs="Times New Roman"/>
              </w:rPr>
            </w:pPr>
          </w:p>
        </w:tc>
      </w:tr>
      <w:tr w:rsidR="000A68E8" w:rsidRPr="000A68E8" w:rsidTr="00044419">
        <w:trPr>
          <w:gridAfter w:val="3"/>
          <w:wAfter w:w="1379" w:type="dxa"/>
          <w:trHeight w:val="525"/>
        </w:trPr>
        <w:tc>
          <w:tcPr>
            <w:tcW w:w="6024" w:type="dxa"/>
            <w:gridSpan w:val="2"/>
            <w:tcBorders>
              <w:top w:val="nil"/>
              <w:left w:val="nil"/>
              <w:bottom w:val="nil"/>
              <w:right w:val="nil"/>
            </w:tcBorders>
            <w:shd w:val="clear" w:color="auto" w:fill="auto"/>
            <w:noWrap/>
            <w:vAlign w:val="center"/>
            <w:hideMark/>
          </w:tcPr>
          <w:p w:rsidR="00BC1FFF" w:rsidRPr="000A68E8" w:rsidRDefault="00BC1FFF" w:rsidP="000A68E8">
            <w:pPr>
              <w:spacing w:after="0" w:line="240" w:lineRule="auto"/>
              <w:jc w:val="center"/>
              <w:rPr>
                <w:rFonts w:ascii="ITC Avant Garde" w:eastAsia="Times New Roman" w:hAnsi="ITC Avant Garde" w:cs="Times New Roman"/>
                <w:b/>
                <w:bCs/>
                <w:sz w:val="20"/>
                <w:szCs w:val="20"/>
              </w:rPr>
            </w:pPr>
            <w:r w:rsidRPr="000A68E8">
              <w:rPr>
                <w:rFonts w:ascii="ITC Avant Garde" w:eastAsia="Times New Roman" w:hAnsi="ITC Avant Garde" w:cs="Times New Roman"/>
                <w:b/>
                <w:bCs/>
                <w:sz w:val="20"/>
                <w:szCs w:val="20"/>
              </w:rPr>
              <w:t>Concepto</w:t>
            </w:r>
          </w:p>
        </w:tc>
        <w:tc>
          <w:tcPr>
            <w:tcW w:w="1575" w:type="dxa"/>
            <w:gridSpan w:val="2"/>
            <w:tcBorders>
              <w:top w:val="single" w:sz="8" w:space="0" w:color="4F81BD"/>
              <w:left w:val="single" w:sz="8" w:space="0" w:color="4F81BD"/>
              <w:bottom w:val="single" w:sz="8" w:space="0" w:color="4F81BD"/>
              <w:right w:val="single" w:sz="8" w:space="0" w:color="4F81BD"/>
            </w:tcBorders>
            <w:shd w:val="clear" w:color="000000" w:fill="EDF2F8"/>
            <w:vAlign w:val="center"/>
            <w:hideMark/>
          </w:tcPr>
          <w:p w:rsidR="00BC1FFF" w:rsidRPr="000A68E8" w:rsidRDefault="00BC1FFF" w:rsidP="000A68E8">
            <w:pPr>
              <w:spacing w:after="0" w:line="240" w:lineRule="auto"/>
              <w:jc w:val="center"/>
              <w:rPr>
                <w:rFonts w:ascii="ITC Avant Garde" w:eastAsia="Times New Roman" w:hAnsi="ITC Avant Garde" w:cs="Times New Roman"/>
                <w:b/>
                <w:bCs/>
                <w:sz w:val="20"/>
                <w:szCs w:val="20"/>
              </w:rPr>
            </w:pPr>
            <w:r w:rsidRPr="000A68E8">
              <w:rPr>
                <w:rFonts w:ascii="ITC Avant Garde" w:eastAsia="Times New Roman" w:hAnsi="ITC Avant Garde" w:cs="Times New Roman"/>
                <w:b/>
                <w:bCs/>
                <w:sz w:val="20"/>
                <w:szCs w:val="20"/>
              </w:rPr>
              <w:t>Contraprestación Pago Único</w:t>
            </w:r>
          </w:p>
        </w:tc>
      </w:tr>
      <w:tr w:rsidR="000A68E8" w:rsidRPr="000A68E8"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0A68E8" w:rsidRDefault="00D010EC" w:rsidP="000A68E8">
            <w:pPr>
              <w:spacing w:after="0" w:line="240" w:lineRule="auto"/>
              <w:jc w:val="both"/>
              <w:rPr>
                <w:rFonts w:ascii="ITC Avant Garde" w:eastAsia="Times New Roman" w:hAnsi="ITC Avant Garde" w:cs="Times New Roman"/>
                <w:sz w:val="20"/>
                <w:szCs w:val="20"/>
              </w:rPr>
            </w:pPr>
            <w:r w:rsidRPr="000A68E8">
              <w:rPr>
                <w:rFonts w:ascii="ITC Avant Garde" w:hAnsi="ITC Avant Garde" w:cs="Arial"/>
                <w:sz w:val="18"/>
                <w:szCs w:val="18"/>
              </w:rPr>
              <w:t xml:space="preserve">Gastos de instalación </w:t>
            </w:r>
            <w:r w:rsidR="004D134D" w:rsidRPr="000A68E8">
              <w:rPr>
                <w:rFonts w:ascii="ITC Avant Garde" w:eastAsia="Times New Roman" w:hAnsi="ITC Avant Garde" w:cs="Times New Roman"/>
                <w:sz w:val="20"/>
                <w:szCs w:val="20"/>
              </w:rPr>
              <w:t xml:space="preserve">por </w:t>
            </w:r>
            <w:proofErr w:type="spellStart"/>
            <w:r w:rsidR="00DB7F6E" w:rsidRPr="000A68E8">
              <w:rPr>
                <w:rFonts w:ascii="ITC Avant Garde" w:eastAsia="Times New Roman" w:hAnsi="ITC Avant Garde" w:cs="Times New Roman"/>
                <w:sz w:val="20"/>
                <w:szCs w:val="20"/>
              </w:rPr>
              <w:t>cou</w:t>
            </w:r>
            <w:r w:rsidRPr="000A68E8">
              <w:rPr>
                <w:rFonts w:ascii="ITC Avant Garde" w:eastAsia="Times New Roman" w:hAnsi="ITC Avant Garde" w:cs="Times New Roman"/>
                <w:sz w:val="20"/>
                <w:szCs w:val="20"/>
              </w:rPr>
              <w:t>bicación</w:t>
            </w:r>
            <w:proofErr w:type="spellEnd"/>
            <w:r w:rsidRPr="000A68E8">
              <w:rPr>
                <w:rFonts w:ascii="ITC Avant Garde" w:eastAsia="Times New Roman" w:hAnsi="ITC Avant Garde" w:cs="Times New Roman"/>
                <w:sz w:val="20"/>
                <w:szCs w:val="20"/>
              </w:rPr>
              <w:t xml:space="preserve"> </w:t>
            </w:r>
            <w:proofErr w:type="spellStart"/>
            <w:r w:rsidR="004D134D" w:rsidRPr="000A68E8">
              <w:rPr>
                <w:rFonts w:ascii="ITC Avant Garde" w:eastAsia="Times New Roman" w:hAnsi="ITC Avant Garde" w:cs="Times New Roman"/>
                <w:sz w:val="20"/>
                <w:szCs w:val="20"/>
              </w:rPr>
              <w:t>de</w:t>
            </w:r>
            <w:r w:rsidRPr="000A68E8">
              <w:rPr>
                <w:rFonts w:ascii="ITC Avant Garde" w:eastAsia="Times New Roman" w:hAnsi="ITC Avant Garde" w:cs="Times New Roman"/>
                <w:sz w:val="20"/>
                <w:szCs w:val="20"/>
              </w:rPr>
              <w:t>Tipo</w:t>
            </w:r>
            <w:proofErr w:type="spellEnd"/>
            <w:r w:rsidRPr="000A68E8">
              <w:rPr>
                <w:rFonts w:ascii="ITC Avant Garde" w:eastAsia="Times New Roman" w:hAnsi="ITC Avant Garde" w:cs="Times New Roman"/>
                <w:sz w:val="20"/>
                <w:szCs w:val="20"/>
              </w:rPr>
              <w:t xml:space="preserve"> 1 </w:t>
            </w:r>
            <w:r w:rsidRPr="000A68E8">
              <w:rPr>
                <w:rFonts w:ascii="ITC Avant Garde" w:hAnsi="ITC Avant Garde" w:cs="Arial"/>
                <w:sz w:val="18"/>
                <w:szCs w:val="18"/>
              </w:rPr>
              <w:t>Interna</w:t>
            </w:r>
          </w:p>
        </w:tc>
        <w:tc>
          <w:tcPr>
            <w:tcW w:w="1575" w:type="dxa"/>
            <w:gridSpan w:val="2"/>
            <w:tcBorders>
              <w:top w:val="nil"/>
              <w:left w:val="single" w:sz="8" w:space="0" w:color="4F81BD"/>
              <w:bottom w:val="single" w:sz="8" w:space="0" w:color="4F81BD"/>
              <w:right w:val="single" w:sz="8" w:space="0" w:color="4F81BD"/>
            </w:tcBorders>
            <w:shd w:val="clear" w:color="000000" w:fill="A7BFDE"/>
            <w:noWrap/>
          </w:tcPr>
          <w:p w:rsidR="00D010EC" w:rsidRPr="000A68E8" w:rsidRDefault="00D010EC" w:rsidP="000A68E8">
            <w:pPr>
              <w:spacing w:after="0" w:line="240" w:lineRule="auto"/>
              <w:jc w:val="center"/>
              <w:rPr>
                <w:rFonts w:ascii="ITC Avant Garde" w:eastAsia="Times New Roman" w:hAnsi="ITC Avant Garde" w:cs="Times New Roman"/>
                <w:bCs/>
                <w:sz w:val="20"/>
                <w:szCs w:val="20"/>
              </w:rPr>
            </w:pPr>
            <w:r w:rsidRPr="000A68E8">
              <w:rPr>
                <w:rFonts w:ascii="ITC Avant Garde" w:eastAsia="Times New Roman" w:hAnsi="ITC Avant Garde" w:cs="Times New Roman"/>
                <w:bCs/>
                <w:sz w:val="20"/>
                <w:szCs w:val="20"/>
              </w:rPr>
              <w:t xml:space="preserve">$107,509.00 </w:t>
            </w:r>
          </w:p>
        </w:tc>
      </w:tr>
      <w:tr w:rsidR="000A68E8" w:rsidRPr="000A68E8"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0A68E8" w:rsidRDefault="00D010EC" w:rsidP="000A68E8">
            <w:pPr>
              <w:spacing w:after="0" w:line="240" w:lineRule="auto"/>
              <w:jc w:val="both"/>
              <w:rPr>
                <w:rFonts w:ascii="ITC Avant Garde" w:eastAsia="Times New Roman" w:hAnsi="ITC Avant Garde" w:cs="Times New Roman"/>
                <w:sz w:val="20"/>
                <w:szCs w:val="20"/>
              </w:rPr>
            </w:pPr>
            <w:r w:rsidRPr="000A68E8">
              <w:rPr>
                <w:rFonts w:ascii="ITC Avant Garde" w:hAnsi="ITC Avant Garde" w:cs="Arial"/>
                <w:sz w:val="18"/>
                <w:szCs w:val="18"/>
              </w:rPr>
              <w:t xml:space="preserve">Gastos de instalación </w:t>
            </w:r>
            <w:r w:rsidR="004D134D" w:rsidRPr="000A68E8">
              <w:rPr>
                <w:rFonts w:ascii="ITC Avant Garde" w:hAnsi="ITC Avant Garde" w:cs="Arial"/>
                <w:sz w:val="18"/>
                <w:szCs w:val="18"/>
              </w:rPr>
              <w:t xml:space="preserve">por </w:t>
            </w:r>
            <w:proofErr w:type="spellStart"/>
            <w:r w:rsidR="00DB7F6E" w:rsidRPr="000A68E8">
              <w:rPr>
                <w:rFonts w:ascii="ITC Avant Garde" w:eastAsia="Times New Roman" w:hAnsi="ITC Avant Garde" w:cs="Times New Roman"/>
                <w:sz w:val="20"/>
                <w:szCs w:val="20"/>
              </w:rPr>
              <w:t>cou</w:t>
            </w:r>
            <w:r w:rsidRPr="000A68E8">
              <w:rPr>
                <w:rFonts w:ascii="ITC Avant Garde" w:eastAsia="Times New Roman" w:hAnsi="ITC Avant Garde" w:cs="Times New Roman"/>
                <w:sz w:val="20"/>
                <w:szCs w:val="20"/>
              </w:rPr>
              <w:t>bicación</w:t>
            </w:r>
            <w:proofErr w:type="spellEnd"/>
            <w:r w:rsidRPr="000A68E8">
              <w:rPr>
                <w:rFonts w:ascii="ITC Avant Garde" w:eastAsia="Times New Roman" w:hAnsi="ITC Avant Garde" w:cs="Times New Roman"/>
                <w:sz w:val="20"/>
                <w:szCs w:val="20"/>
              </w:rPr>
              <w:t xml:space="preserve"> </w:t>
            </w:r>
            <w:r w:rsidR="004D134D" w:rsidRPr="000A68E8">
              <w:rPr>
                <w:rFonts w:ascii="ITC Avant Garde" w:eastAsia="Times New Roman" w:hAnsi="ITC Avant Garde" w:cs="Times New Roman"/>
                <w:sz w:val="20"/>
                <w:szCs w:val="20"/>
              </w:rPr>
              <w:t>de</w:t>
            </w:r>
            <w:r w:rsidRPr="000A68E8">
              <w:rPr>
                <w:rFonts w:ascii="ITC Avant Garde" w:eastAsia="Times New Roman" w:hAnsi="ITC Avant Garde" w:cs="Times New Roman"/>
                <w:sz w:val="20"/>
                <w:szCs w:val="20"/>
              </w:rPr>
              <w:t xml:space="preserve"> Tipo 1 </w:t>
            </w:r>
            <w:r w:rsidRPr="000A68E8">
              <w:rPr>
                <w:rFonts w:ascii="ITC Avant Garde" w:hAnsi="ITC Avant Garde" w:cs="Arial"/>
                <w:sz w:val="18"/>
                <w:szCs w:val="18"/>
              </w:rPr>
              <w:t>Externa</w:t>
            </w:r>
          </w:p>
        </w:tc>
        <w:tc>
          <w:tcPr>
            <w:tcW w:w="1575" w:type="dxa"/>
            <w:gridSpan w:val="2"/>
            <w:tcBorders>
              <w:top w:val="nil"/>
              <w:left w:val="single" w:sz="8" w:space="0" w:color="4F81BD"/>
              <w:bottom w:val="single" w:sz="8" w:space="0" w:color="4F81BD"/>
              <w:right w:val="single" w:sz="8" w:space="0" w:color="4F81BD"/>
            </w:tcBorders>
            <w:shd w:val="clear" w:color="000000" w:fill="D3DFEE"/>
            <w:noWrap/>
          </w:tcPr>
          <w:p w:rsidR="00D010EC" w:rsidRPr="000A68E8" w:rsidRDefault="00D010EC" w:rsidP="000A68E8">
            <w:pPr>
              <w:spacing w:after="0" w:line="240" w:lineRule="auto"/>
              <w:jc w:val="center"/>
              <w:rPr>
                <w:rFonts w:ascii="ITC Avant Garde" w:eastAsia="Times New Roman" w:hAnsi="ITC Avant Garde" w:cs="Times New Roman"/>
                <w:bCs/>
                <w:sz w:val="20"/>
                <w:szCs w:val="20"/>
              </w:rPr>
            </w:pPr>
            <w:r w:rsidRPr="000A68E8">
              <w:rPr>
                <w:rFonts w:ascii="ITC Avant Garde" w:eastAsia="Times New Roman" w:hAnsi="ITC Avant Garde" w:cs="Times New Roman"/>
                <w:bCs/>
                <w:sz w:val="20"/>
                <w:szCs w:val="20"/>
              </w:rPr>
              <w:t xml:space="preserve">$191,659.00 </w:t>
            </w:r>
          </w:p>
        </w:tc>
      </w:tr>
      <w:tr w:rsidR="000A68E8" w:rsidRPr="000A68E8"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0A68E8" w:rsidRDefault="00D010EC" w:rsidP="000A68E8">
            <w:pPr>
              <w:spacing w:after="0" w:line="240" w:lineRule="auto"/>
              <w:jc w:val="both"/>
              <w:rPr>
                <w:rFonts w:ascii="ITC Avant Garde" w:hAnsi="ITC Avant Garde" w:cs="Arial"/>
                <w:sz w:val="18"/>
                <w:szCs w:val="18"/>
              </w:rPr>
            </w:pPr>
            <w:r w:rsidRPr="000A68E8">
              <w:rPr>
                <w:rFonts w:ascii="ITC Avant Garde" w:hAnsi="ITC Avant Garde" w:cs="Arial"/>
                <w:sz w:val="18"/>
                <w:szCs w:val="18"/>
              </w:rPr>
              <w:t xml:space="preserve">Gastos de instalación </w:t>
            </w:r>
            <w:r w:rsidR="004D134D" w:rsidRPr="000A68E8">
              <w:rPr>
                <w:rFonts w:ascii="ITC Avant Garde" w:hAnsi="ITC Avant Garde" w:cs="Arial"/>
                <w:sz w:val="18"/>
                <w:szCs w:val="18"/>
              </w:rPr>
              <w:t xml:space="preserve">por </w:t>
            </w:r>
            <w:proofErr w:type="spellStart"/>
            <w:r w:rsidR="00DB7F6E" w:rsidRPr="000A68E8">
              <w:rPr>
                <w:rFonts w:ascii="ITC Avant Garde" w:eastAsia="Times New Roman" w:hAnsi="ITC Avant Garde" w:cs="Times New Roman"/>
                <w:sz w:val="20"/>
                <w:szCs w:val="20"/>
              </w:rPr>
              <w:t>cou</w:t>
            </w:r>
            <w:r w:rsidRPr="000A68E8">
              <w:rPr>
                <w:rFonts w:ascii="ITC Avant Garde" w:eastAsia="Times New Roman" w:hAnsi="ITC Avant Garde" w:cs="Times New Roman"/>
                <w:sz w:val="20"/>
                <w:szCs w:val="20"/>
              </w:rPr>
              <w:t>bicación</w:t>
            </w:r>
            <w:proofErr w:type="spellEnd"/>
            <w:r w:rsidRPr="000A68E8">
              <w:rPr>
                <w:rFonts w:ascii="ITC Avant Garde" w:eastAsia="Times New Roman" w:hAnsi="ITC Avant Garde" w:cs="Times New Roman"/>
                <w:sz w:val="20"/>
                <w:szCs w:val="20"/>
              </w:rPr>
              <w:t xml:space="preserve"> </w:t>
            </w:r>
            <w:r w:rsidR="004D134D" w:rsidRPr="000A68E8">
              <w:rPr>
                <w:rFonts w:ascii="ITC Avant Garde" w:eastAsia="Times New Roman" w:hAnsi="ITC Avant Garde" w:cs="Times New Roman"/>
                <w:sz w:val="20"/>
                <w:szCs w:val="20"/>
              </w:rPr>
              <w:t>de</w:t>
            </w:r>
            <w:r w:rsidRPr="000A68E8">
              <w:rPr>
                <w:rFonts w:ascii="ITC Avant Garde" w:eastAsia="Times New Roman" w:hAnsi="ITC Avant Garde" w:cs="Times New Roman"/>
                <w:sz w:val="20"/>
                <w:szCs w:val="20"/>
              </w:rPr>
              <w:t xml:space="preserve"> Tipo 2 </w:t>
            </w:r>
            <w:r w:rsidRPr="000A68E8">
              <w:rPr>
                <w:rFonts w:ascii="ITC Avant Garde" w:hAnsi="ITC Avant Garde" w:cs="Arial"/>
                <w:sz w:val="18"/>
                <w:szCs w:val="18"/>
              </w:rPr>
              <w:t>Interna</w:t>
            </w:r>
            <w:r w:rsidR="000C33FF" w:rsidRPr="000A68E8">
              <w:rPr>
                <w:rFonts w:ascii="ITC Avant Garde" w:eastAsia="Times New Roman" w:hAnsi="ITC Avant Garde" w:cs="Times New Roman"/>
                <w:sz w:val="20"/>
                <w:szCs w:val="20"/>
              </w:rPr>
              <w:t>(3)</w:t>
            </w:r>
          </w:p>
        </w:tc>
        <w:tc>
          <w:tcPr>
            <w:tcW w:w="1575" w:type="dxa"/>
            <w:gridSpan w:val="2"/>
            <w:tcBorders>
              <w:top w:val="nil"/>
              <w:left w:val="single" w:sz="8" w:space="0" w:color="4F81BD"/>
              <w:bottom w:val="single" w:sz="8" w:space="0" w:color="4F81BD"/>
              <w:right w:val="single" w:sz="8" w:space="0" w:color="4F81BD"/>
            </w:tcBorders>
            <w:shd w:val="clear" w:color="000000" w:fill="D3DFEE"/>
            <w:noWrap/>
          </w:tcPr>
          <w:p w:rsidR="00D010EC" w:rsidRPr="000A68E8" w:rsidRDefault="00D010EC" w:rsidP="000A68E8">
            <w:pPr>
              <w:spacing w:after="0" w:line="240" w:lineRule="auto"/>
              <w:jc w:val="center"/>
              <w:rPr>
                <w:rFonts w:ascii="ITC Avant Garde" w:eastAsia="Times New Roman" w:hAnsi="ITC Avant Garde" w:cs="Times New Roman"/>
                <w:bCs/>
                <w:sz w:val="20"/>
                <w:szCs w:val="20"/>
              </w:rPr>
            </w:pPr>
            <w:r w:rsidRPr="000A68E8">
              <w:rPr>
                <w:rFonts w:ascii="ITC Avant Garde" w:eastAsia="Times New Roman" w:hAnsi="ITC Avant Garde" w:cs="Times New Roman"/>
                <w:bCs/>
                <w:sz w:val="20"/>
                <w:szCs w:val="20"/>
              </w:rPr>
              <w:t>$</w:t>
            </w:r>
            <w:r w:rsidR="00F04B8B" w:rsidRPr="000A68E8">
              <w:rPr>
                <w:rFonts w:ascii="ITC Avant Garde" w:eastAsia="Times New Roman" w:hAnsi="ITC Avant Garde" w:cs="Times New Roman"/>
                <w:bCs/>
                <w:sz w:val="20"/>
                <w:szCs w:val="20"/>
              </w:rPr>
              <w:t>60,004.00</w:t>
            </w:r>
          </w:p>
        </w:tc>
      </w:tr>
      <w:tr w:rsidR="000A68E8" w:rsidRPr="000A68E8"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0A68E8" w:rsidRDefault="00D010EC" w:rsidP="000A68E8">
            <w:pPr>
              <w:spacing w:after="0" w:line="240" w:lineRule="auto"/>
              <w:jc w:val="both"/>
              <w:rPr>
                <w:rFonts w:ascii="ITC Avant Garde" w:hAnsi="ITC Avant Garde" w:cs="Arial"/>
                <w:sz w:val="18"/>
                <w:szCs w:val="18"/>
              </w:rPr>
            </w:pPr>
            <w:r w:rsidRPr="000A68E8">
              <w:rPr>
                <w:rFonts w:ascii="ITC Avant Garde" w:hAnsi="ITC Avant Garde" w:cs="Arial"/>
                <w:sz w:val="18"/>
                <w:szCs w:val="18"/>
              </w:rPr>
              <w:t xml:space="preserve">Gastos de instalación </w:t>
            </w:r>
            <w:r w:rsidR="004D134D" w:rsidRPr="000A68E8">
              <w:rPr>
                <w:rFonts w:ascii="ITC Avant Garde" w:hAnsi="ITC Avant Garde" w:cs="Arial"/>
                <w:sz w:val="18"/>
                <w:szCs w:val="18"/>
              </w:rPr>
              <w:t xml:space="preserve">por </w:t>
            </w:r>
            <w:proofErr w:type="spellStart"/>
            <w:r w:rsidR="00DB7F6E" w:rsidRPr="000A68E8">
              <w:rPr>
                <w:rFonts w:ascii="ITC Avant Garde" w:eastAsia="Times New Roman" w:hAnsi="ITC Avant Garde" w:cs="Times New Roman"/>
                <w:sz w:val="20"/>
                <w:szCs w:val="20"/>
              </w:rPr>
              <w:t>cou</w:t>
            </w:r>
            <w:r w:rsidRPr="000A68E8">
              <w:rPr>
                <w:rFonts w:ascii="ITC Avant Garde" w:eastAsia="Times New Roman" w:hAnsi="ITC Avant Garde" w:cs="Times New Roman"/>
                <w:sz w:val="20"/>
                <w:szCs w:val="20"/>
              </w:rPr>
              <w:t>bicación</w:t>
            </w:r>
            <w:proofErr w:type="spellEnd"/>
            <w:r w:rsidRPr="000A68E8">
              <w:rPr>
                <w:rFonts w:ascii="ITC Avant Garde" w:eastAsia="Times New Roman" w:hAnsi="ITC Avant Garde" w:cs="Times New Roman"/>
                <w:sz w:val="20"/>
                <w:szCs w:val="20"/>
              </w:rPr>
              <w:t xml:space="preserve"> </w:t>
            </w:r>
            <w:r w:rsidR="004D134D" w:rsidRPr="000A68E8">
              <w:rPr>
                <w:rFonts w:ascii="ITC Avant Garde" w:eastAsia="Times New Roman" w:hAnsi="ITC Avant Garde" w:cs="Times New Roman"/>
                <w:sz w:val="20"/>
                <w:szCs w:val="20"/>
              </w:rPr>
              <w:t>de</w:t>
            </w:r>
            <w:r w:rsidRPr="000A68E8">
              <w:rPr>
                <w:rFonts w:ascii="ITC Avant Garde" w:eastAsia="Times New Roman" w:hAnsi="ITC Avant Garde" w:cs="Times New Roman"/>
                <w:sz w:val="20"/>
                <w:szCs w:val="20"/>
              </w:rPr>
              <w:t xml:space="preserve"> Tipo 2 </w:t>
            </w:r>
            <w:r w:rsidRPr="000A68E8">
              <w:rPr>
                <w:rFonts w:ascii="ITC Avant Garde" w:hAnsi="ITC Avant Garde" w:cs="Arial"/>
                <w:sz w:val="18"/>
                <w:szCs w:val="18"/>
              </w:rPr>
              <w:t>Externa</w:t>
            </w:r>
            <w:r w:rsidR="000C33FF" w:rsidRPr="000A68E8">
              <w:rPr>
                <w:rFonts w:ascii="ITC Avant Garde" w:eastAsia="Times New Roman" w:hAnsi="ITC Avant Garde" w:cs="Times New Roman"/>
                <w:sz w:val="20"/>
                <w:szCs w:val="20"/>
              </w:rPr>
              <w:t>(3)</w:t>
            </w:r>
          </w:p>
        </w:tc>
        <w:tc>
          <w:tcPr>
            <w:tcW w:w="1575" w:type="dxa"/>
            <w:gridSpan w:val="2"/>
            <w:tcBorders>
              <w:top w:val="nil"/>
              <w:left w:val="single" w:sz="8" w:space="0" w:color="4F81BD"/>
              <w:bottom w:val="single" w:sz="8" w:space="0" w:color="4F81BD"/>
              <w:right w:val="single" w:sz="8" w:space="0" w:color="4F81BD"/>
            </w:tcBorders>
            <w:shd w:val="clear" w:color="000000" w:fill="D3DFEE"/>
            <w:noWrap/>
          </w:tcPr>
          <w:p w:rsidR="00D010EC" w:rsidRPr="000A68E8" w:rsidRDefault="00D010EC" w:rsidP="000A68E8">
            <w:pPr>
              <w:spacing w:after="0" w:line="240" w:lineRule="auto"/>
              <w:jc w:val="center"/>
              <w:rPr>
                <w:rFonts w:ascii="ITC Avant Garde" w:eastAsia="Times New Roman" w:hAnsi="ITC Avant Garde" w:cs="Times New Roman"/>
                <w:bCs/>
                <w:sz w:val="20"/>
                <w:szCs w:val="20"/>
              </w:rPr>
            </w:pPr>
            <w:r w:rsidRPr="000A68E8">
              <w:rPr>
                <w:rFonts w:ascii="ITC Avant Garde" w:eastAsia="Times New Roman" w:hAnsi="ITC Avant Garde" w:cs="Times New Roman"/>
                <w:bCs/>
                <w:sz w:val="20"/>
                <w:szCs w:val="20"/>
              </w:rPr>
              <w:t>$97,404.0</w:t>
            </w:r>
            <w:r w:rsidR="00F04B8B" w:rsidRPr="000A68E8">
              <w:rPr>
                <w:rFonts w:ascii="ITC Avant Garde" w:eastAsia="Times New Roman" w:hAnsi="ITC Avant Garde" w:cs="Times New Roman"/>
                <w:bCs/>
                <w:sz w:val="20"/>
                <w:szCs w:val="20"/>
              </w:rPr>
              <w:t>0</w:t>
            </w:r>
            <w:r w:rsidRPr="000A68E8">
              <w:rPr>
                <w:rFonts w:ascii="ITC Avant Garde" w:eastAsia="Times New Roman" w:hAnsi="ITC Avant Garde" w:cs="Times New Roman"/>
                <w:bCs/>
                <w:sz w:val="20"/>
                <w:szCs w:val="20"/>
              </w:rPr>
              <w:t xml:space="preserve"> </w:t>
            </w:r>
          </w:p>
        </w:tc>
      </w:tr>
      <w:tr w:rsidR="000A68E8" w:rsidRPr="000A68E8"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0A68E8" w:rsidRDefault="00D010EC" w:rsidP="000A68E8">
            <w:pPr>
              <w:spacing w:after="0" w:line="240" w:lineRule="auto"/>
              <w:jc w:val="both"/>
              <w:rPr>
                <w:rFonts w:ascii="ITC Avant Garde" w:eastAsia="Times New Roman" w:hAnsi="ITC Avant Garde" w:cs="Times New Roman"/>
                <w:sz w:val="20"/>
                <w:szCs w:val="20"/>
              </w:rPr>
            </w:pPr>
            <w:r w:rsidRPr="000A68E8">
              <w:rPr>
                <w:rFonts w:ascii="ITC Avant Garde" w:hAnsi="ITC Avant Garde" w:cs="Arial"/>
                <w:sz w:val="18"/>
                <w:szCs w:val="18"/>
              </w:rPr>
              <w:t xml:space="preserve">Gastos de instalación </w:t>
            </w:r>
            <w:r w:rsidR="003E7E22" w:rsidRPr="000A68E8">
              <w:rPr>
                <w:rFonts w:ascii="ITC Avant Garde" w:hAnsi="ITC Avant Garde" w:cs="Arial"/>
                <w:sz w:val="18"/>
                <w:szCs w:val="18"/>
              </w:rPr>
              <w:t xml:space="preserve">por </w:t>
            </w:r>
            <w:proofErr w:type="spellStart"/>
            <w:r w:rsidR="00DB7F6E" w:rsidRPr="000A68E8">
              <w:rPr>
                <w:rFonts w:ascii="ITC Avant Garde" w:eastAsia="Times New Roman" w:hAnsi="ITC Avant Garde" w:cs="Times New Roman"/>
                <w:sz w:val="20"/>
                <w:szCs w:val="20"/>
              </w:rPr>
              <w:t>cou</w:t>
            </w:r>
            <w:r w:rsidRPr="000A68E8">
              <w:rPr>
                <w:rFonts w:ascii="ITC Avant Garde" w:eastAsia="Times New Roman" w:hAnsi="ITC Avant Garde" w:cs="Times New Roman"/>
                <w:sz w:val="20"/>
                <w:szCs w:val="20"/>
              </w:rPr>
              <w:t>bicación</w:t>
            </w:r>
            <w:proofErr w:type="spellEnd"/>
            <w:r w:rsidRPr="000A68E8">
              <w:rPr>
                <w:rFonts w:ascii="ITC Avant Garde" w:eastAsia="Times New Roman" w:hAnsi="ITC Avant Garde" w:cs="Times New Roman"/>
                <w:sz w:val="20"/>
                <w:szCs w:val="20"/>
              </w:rPr>
              <w:t xml:space="preserve"> </w:t>
            </w:r>
            <w:r w:rsidR="003E7E22" w:rsidRPr="000A68E8">
              <w:rPr>
                <w:rFonts w:ascii="ITC Avant Garde" w:eastAsia="Times New Roman" w:hAnsi="ITC Avant Garde" w:cs="Times New Roman"/>
                <w:sz w:val="20"/>
                <w:szCs w:val="20"/>
              </w:rPr>
              <w:t>de</w:t>
            </w:r>
            <w:r w:rsidRPr="000A68E8">
              <w:rPr>
                <w:rFonts w:ascii="ITC Avant Garde" w:eastAsia="Times New Roman" w:hAnsi="ITC Avant Garde" w:cs="Times New Roman"/>
                <w:sz w:val="20"/>
                <w:szCs w:val="20"/>
              </w:rPr>
              <w:t xml:space="preserve"> Tipo 3 </w:t>
            </w:r>
            <w:r w:rsidRPr="000A68E8">
              <w:rPr>
                <w:rFonts w:ascii="ITC Avant Garde" w:hAnsi="ITC Avant Garde" w:cs="Arial"/>
                <w:sz w:val="18"/>
                <w:szCs w:val="18"/>
              </w:rPr>
              <w:t>Interna</w:t>
            </w:r>
            <w:r w:rsidR="000C33FF" w:rsidRPr="000A68E8">
              <w:rPr>
                <w:rFonts w:ascii="ITC Avant Garde" w:eastAsia="Times New Roman" w:hAnsi="ITC Avant Garde" w:cs="Times New Roman"/>
                <w:sz w:val="20"/>
                <w:szCs w:val="20"/>
              </w:rPr>
              <w:t>(3)</w:t>
            </w:r>
          </w:p>
        </w:tc>
        <w:tc>
          <w:tcPr>
            <w:tcW w:w="1575" w:type="dxa"/>
            <w:gridSpan w:val="2"/>
            <w:tcBorders>
              <w:top w:val="nil"/>
              <w:left w:val="single" w:sz="8" w:space="0" w:color="4F81BD"/>
              <w:bottom w:val="single" w:sz="8" w:space="0" w:color="4F81BD"/>
              <w:right w:val="single" w:sz="8" w:space="0" w:color="4F81BD"/>
            </w:tcBorders>
            <w:shd w:val="clear" w:color="000000" w:fill="D3DFEE"/>
            <w:noWrap/>
          </w:tcPr>
          <w:p w:rsidR="00D010EC" w:rsidRPr="000A68E8" w:rsidRDefault="00D010EC" w:rsidP="000A68E8">
            <w:pPr>
              <w:spacing w:after="0" w:line="240" w:lineRule="auto"/>
              <w:jc w:val="center"/>
              <w:rPr>
                <w:rFonts w:ascii="ITC Avant Garde" w:eastAsia="Times New Roman" w:hAnsi="ITC Avant Garde" w:cs="Times New Roman"/>
                <w:bCs/>
                <w:sz w:val="20"/>
                <w:szCs w:val="20"/>
              </w:rPr>
            </w:pPr>
            <w:r w:rsidRPr="000A68E8">
              <w:rPr>
                <w:rFonts w:ascii="ITC Avant Garde" w:eastAsia="Times New Roman" w:hAnsi="ITC Avant Garde" w:cs="Times New Roman"/>
                <w:bCs/>
                <w:sz w:val="20"/>
                <w:szCs w:val="20"/>
              </w:rPr>
              <w:t xml:space="preserve">$26,344.07 </w:t>
            </w:r>
          </w:p>
        </w:tc>
      </w:tr>
      <w:tr w:rsidR="000A68E8" w:rsidRPr="000A68E8"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0A68E8" w:rsidRDefault="00D010EC" w:rsidP="000A68E8">
            <w:pPr>
              <w:spacing w:after="0" w:line="240" w:lineRule="auto"/>
              <w:jc w:val="both"/>
              <w:rPr>
                <w:rFonts w:ascii="ITC Avant Garde" w:eastAsia="Times New Roman" w:hAnsi="ITC Avant Garde" w:cs="Times New Roman"/>
                <w:sz w:val="20"/>
                <w:szCs w:val="20"/>
              </w:rPr>
            </w:pPr>
            <w:r w:rsidRPr="000A68E8">
              <w:rPr>
                <w:rFonts w:ascii="ITC Avant Garde" w:hAnsi="ITC Avant Garde" w:cs="Arial"/>
                <w:sz w:val="18"/>
                <w:szCs w:val="18"/>
              </w:rPr>
              <w:t xml:space="preserve">Gastos de instalación </w:t>
            </w:r>
            <w:r w:rsidR="003E7E22" w:rsidRPr="000A68E8">
              <w:rPr>
                <w:rFonts w:ascii="ITC Avant Garde" w:hAnsi="ITC Avant Garde" w:cs="Arial"/>
                <w:sz w:val="18"/>
                <w:szCs w:val="18"/>
              </w:rPr>
              <w:t xml:space="preserve">por </w:t>
            </w:r>
            <w:proofErr w:type="spellStart"/>
            <w:r w:rsidR="00DB7F6E" w:rsidRPr="000A68E8">
              <w:rPr>
                <w:rFonts w:ascii="ITC Avant Garde" w:eastAsia="Times New Roman" w:hAnsi="ITC Avant Garde" w:cs="Times New Roman"/>
                <w:sz w:val="20"/>
                <w:szCs w:val="20"/>
              </w:rPr>
              <w:t>cou</w:t>
            </w:r>
            <w:r w:rsidRPr="000A68E8">
              <w:rPr>
                <w:rFonts w:ascii="ITC Avant Garde" w:eastAsia="Times New Roman" w:hAnsi="ITC Avant Garde" w:cs="Times New Roman"/>
                <w:sz w:val="20"/>
                <w:szCs w:val="20"/>
              </w:rPr>
              <w:t>bicación</w:t>
            </w:r>
            <w:proofErr w:type="spellEnd"/>
            <w:r w:rsidRPr="000A68E8">
              <w:rPr>
                <w:rFonts w:ascii="ITC Avant Garde" w:eastAsia="Times New Roman" w:hAnsi="ITC Avant Garde" w:cs="Times New Roman"/>
                <w:sz w:val="20"/>
                <w:szCs w:val="20"/>
              </w:rPr>
              <w:t xml:space="preserve"> </w:t>
            </w:r>
            <w:r w:rsidR="003E7E22" w:rsidRPr="000A68E8">
              <w:rPr>
                <w:rFonts w:ascii="ITC Avant Garde" w:eastAsia="Times New Roman" w:hAnsi="ITC Avant Garde" w:cs="Times New Roman"/>
                <w:sz w:val="20"/>
                <w:szCs w:val="20"/>
              </w:rPr>
              <w:t>de</w:t>
            </w:r>
            <w:r w:rsidRPr="000A68E8">
              <w:rPr>
                <w:rFonts w:ascii="ITC Avant Garde" w:eastAsia="Times New Roman" w:hAnsi="ITC Avant Garde" w:cs="Times New Roman"/>
                <w:sz w:val="20"/>
                <w:szCs w:val="20"/>
              </w:rPr>
              <w:t xml:space="preserve"> Tipo 3 </w:t>
            </w:r>
            <w:r w:rsidRPr="000A68E8">
              <w:rPr>
                <w:rFonts w:ascii="ITC Avant Garde" w:hAnsi="ITC Avant Garde" w:cs="Arial"/>
                <w:sz w:val="18"/>
                <w:szCs w:val="18"/>
              </w:rPr>
              <w:t>Externa</w:t>
            </w:r>
            <w:r w:rsidR="000C33FF" w:rsidRPr="000A68E8">
              <w:rPr>
                <w:rFonts w:ascii="ITC Avant Garde" w:eastAsia="Times New Roman" w:hAnsi="ITC Avant Garde" w:cs="Times New Roman"/>
                <w:sz w:val="20"/>
                <w:szCs w:val="20"/>
              </w:rPr>
              <w:t>(3)</w:t>
            </w:r>
          </w:p>
        </w:tc>
        <w:tc>
          <w:tcPr>
            <w:tcW w:w="1575" w:type="dxa"/>
            <w:gridSpan w:val="2"/>
            <w:tcBorders>
              <w:top w:val="nil"/>
              <w:left w:val="single" w:sz="8" w:space="0" w:color="4F81BD"/>
              <w:bottom w:val="single" w:sz="8" w:space="0" w:color="4F81BD"/>
              <w:right w:val="single" w:sz="8" w:space="0" w:color="4F81BD"/>
            </w:tcBorders>
            <w:shd w:val="clear" w:color="000000" w:fill="D3DFEE"/>
            <w:noWrap/>
          </w:tcPr>
          <w:p w:rsidR="00D010EC" w:rsidRPr="000A68E8" w:rsidRDefault="00D010EC" w:rsidP="000A68E8">
            <w:pPr>
              <w:spacing w:after="0" w:line="240" w:lineRule="auto"/>
              <w:jc w:val="center"/>
              <w:rPr>
                <w:rFonts w:ascii="ITC Avant Garde" w:eastAsia="Times New Roman" w:hAnsi="ITC Avant Garde" w:cs="Times New Roman"/>
                <w:bCs/>
                <w:sz w:val="20"/>
                <w:szCs w:val="20"/>
              </w:rPr>
            </w:pPr>
            <w:r w:rsidRPr="000A68E8">
              <w:rPr>
                <w:rFonts w:ascii="ITC Avant Garde" w:eastAsia="Times New Roman" w:hAnsi="ITC Avant Garde" w:cs="Times New Roman"/>
                <w:bCs/>
                <w:sz w:val="20"/>
                <w:szCs w:val="20"/>
              </w:rPr>
              <w:t>$</w:t>
            </w:r>
            <w:r w:rsidR="00F04B8B" w:rsidRPr="000A68E8">
              <w:rPr>
                <w:rFonts w:ascii="ITC Avant Garde" w:eastAsia="Times New Roman" w:hAnsi="ITC Avant Garde" w:cs="Times New Roman"/>
                <w:bCs/>
                <w:sz w:val="20"/>
                <w:szCs w:val="20"/>
              </w:rPr>
              <w:t>41,927.</w:t>
            </w:r>
            <w:r w:rsidR="002F6BE7" w:rsidRPr="000A68E8">
              <w:rPr>
                <w:rFonts w:ascii="ITC Avant Garde" w:eastAsia="Times New Roman" w:hAnsi="ITC Avant Garde" w:cs="Times New Roman"/>
                <w:bCs/>
                <w:sz w:val="20"/>
                <w:szCs w:val="20"/>
              </w:rPr>
              <w:t>41</w:t>
            </w:r>
          </w:p>
        </w:tc>
      </w:tr>
      <w:tr w:rsidR="000A68E8" w:rsidRPr="000A68E8" w:rsidTr="00044419">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hideMark/>
          </w:tcPr>
          <w:p w:rsidR="00BC1FFF" w:rsidRPr="000A68E8" w:rsidRDefault="00BC1FFF" w:rsidP="000A68E8">
            <w:pPr>
              <w:spacing w:after="0" w:line="240" w:lineRule="auto"/>
              <w:jc w:val="both"/>
              <w:rPr>
                <w:rFonts w:ascii="ITC Avant Garde" w:eastAsia="Times New Roman" w:hAnsi="ITC Avant Garde" w:cs="Times New Roman"/>
                <w:sz w:val="20"/>
                <w:szCs w:val="20"/>
              </w:rPr>
            </w:pPr>
            <w:r w:rsidRPr="000A68E8">
              <w:rPr>
                <w:rFonts w:ascii="ITC Avant Garde" w:eastAsia="Times New Roman" w:hAnsi="ITC Avant Garde" w:cs="Times New Roman"/>
                <w:sz w:val="20"/>
                <w:szCs w:val="20"/>
              </w:rPr>
              <w:t>G</w:t>
            </w:r>
            <w:r w:rsidR="00E1580D" w:rsidRPr="000A68E8">
              <w:rPr>
                <w:rFonts w:ascii="ITC Avant Garde" w:eastAsia="Times New Roman" w:hAnsi="ITC Avant Garde" w:cs="Times New Roman"/>
                <w:sz w:val="20"/>
                <w:szCs w:val="20"/>
              </w:rPr>
              <w:t>.I, de</w:t>
            </w:r>
            <w:r w:rsidRPr="000A68E8">
              <w:rPr>
                <w:rFonts w:ascii="ITC Avant Garde" w:eastAsia="Times New Roman" w:hAnsi="ITC Avant Garde" w:cs="Times New Roman"/>
                <w:sz w:val="20"/>
                <w:szCs w:val="20"/>
              </w:rPr>
              <w:t xml:space="preserve">  Metro Lineal de </w:t>
            </w:r>
            <w:proofErr w:type="spellStart"/>
            <w:r w:rsidRPr="000A68E8">
              <w:rPr>
                <w:rFonts w:ascii="ITC Avant Garde" w:eastAsia="Times New Roman" w:hAnsi="ITC Avant Garde" w:cs="Times New Roman"/>
                <w:sz w:val="20"/>
                <w:szCs w:val="20"/>
              </w:rPr>
              <w:t>Ductería</w:t>
            </w:r>
            <w:proofErr w:type="spellEnd"/>
            <w:r w:rsidRPr="000A68E8">
              <w:rPr>
                <w:rFonts w:ascii="ITC Avant Garde" w:eastAsia="Times New Roman" w:hAnsi="ITC Avant Garde" w:cs="Times New Roman"/>
                <w:sz w:val="20"/>
                <w:szCs w:val="20"/>
              </w:rPr>
              <w:t xml:space="preserve"> para </w:t>
            </w:r>
            <w:proofErr w:type="spellStart"/>
            <w:r w:rsidR="00DB7F6E" w:rsidRPr="000A68E8">
              <w:rPr>
                <w:rFonts w:ascii="ITC Avant Garde" w:eastAsia="Times New Roman" w:hAnsi="ITC Avant Garde" w:cs="Times New Roman"/>
                <w:sz w:val="20"/>
                <w:szCs w:val="20"/>
              </w:rPr>
              <w:t>cou</w:t>
            </w:r>
            <w:r w:rsidRPr="000A68E8">
              <w:rPr>
                <w:rFonts w:ascii="ITC Avant Garde" w:eastAsia="Times New Roman" w:hAnsi="ITC Avant Garde" w:cs="Times New Roman"/>
                <w:sz w:val="20"/>
                <w:szCs w:val="20"/>
              </w:rPr>
              <w:t>bicación</w:t>
            </w:r>
            <w:proofErr w:type="spellEnd"/>
            <w:r w:rsidRPr="000A68E8">
              <w:rPr>
                <w:rFonts w:ascii="ITC Avant Garde" w:eastAsia="Times New Roman" w:hAnsi="ITC Avant Garde" w:cs="Times New Roman"/>
                <w:sz w:val="20"/>
                <w:szCs w:val="20"/>
              </w:rPr>
              <w:t xml:space="preserve"> Externa</w:t>
            </w:r>
            <w:r w:rsidR="000F5185" w:rsidRPr="000A68E8">
              <w:rPr>
                <w:rFonts w:ascii="ITC Avant Garde" w:eastAsia="Times New Roman" w:hAnsi="ITC Avant Garde" w:cs="Times New Roman"/>
                <w:sz w:val="20"/>
                <w:szCs w:val="20"/>
              </w:rPr>
              <w:t xml:space="preserve"> (3)</w:t>
            </w:r>
          </w:p>
        </w:tc>
        <w:tc>
          <w:tcPr>
            <w:tcW w:w="1575" w:type="dxa"/>
            <w:gridSpan w:val="2"/>
            <w:tcBorders>
              <w:top w:val="nil"/>
              <w:left w:val="single" w:sz="8" w:space="0" w:color="4F81BD"/>
              <w:bottom w:val="single" w:sz="8" w:space="0" w:color="4F81BD"/>
              <w:right w:val="single" w:sz="8" w:space="0" w:color="4F81BD"/>
            </w:tcBorders>
            <w:shd w:val="clear" w:color="000000" w:fill="D3DFEE"/>
            <w:noWrap/>
            <w:vAlign w:val="center"/>
            <w:hideMark/>
          </w:tcPr>
          <w:p w:rsidR="00BC1FFF" w:rsidRPr="000A68E8" w:rsidRDefault="00F15C83" w:rsidP="000A68E8">
            <w:pPr>
              <w:spacing w:after="0" w:line="240" w:lineRule="auto"/>
              <w:jc w:val="center"/>
              <w:rPr>
                <w:rFonts w:ascii="ITC Avant Garde" w:eastAsia="Times New Roman" w:hAnsi="ITC Avant Garde" w:cs="Times New Roman"/>
                <w:bCs/>
                <w:sz w:val="20"/>
                <w:szCs w:val="20"/>
              </w:rPr>
            </w:pPr>
            <w:r w:rsidRPr="000A68E8">
              <w:rPr>
                <w:rFonts w:ascii="ITC Avant Garde" w:eastAsia="Times New Roman" w:hAnsi="ITC Avant Garde" w:cs="Times New Roman"/>
                <w:bCs/>
                <w:sz w:val="20"/>
                <w:szCs w:val="20"/>
              </w:rPr>
              <w:t>$3,018.98</w:t>
            </w:r>
          </w:p>
        </w:tc>
      </w:tr>
      <w:tr w:rsidR="000A68E8" w:rsidRPr="000A68E8" w:rsidTr="00044419">
        <w:trPr>
          <w:trHeight w:val="300"/>
        </w:trPr>
        <w:tc>
          <w:tcPr>
            <w:tcW w:w="6024" w:type="dxa"/>
            <w:gridSpan w:val="2"/>
            <w:tcBorders>
              <w:top w:val="nil"/>
              <w:left w:val="nil"/>
              <w:bottom w:val="nil"/>
              <w:right w:val="nil"/>
            </w:tcBorders>
            <w:shd w:val="clear" w:color="auto" w:fill="auto"/>
            <w:noWrap/>
            <w:vAlign w:val="center"/>
            <w:hideMark/>
          </w:tcPr>
          <w:p w:rsidR="00BC1FFF" w:rsidRPr="000A68E8" w:rsidRDefault="00BC1FFF" w:rsidP="000A68E8">
            <w:pPr>
              <w:spacing w:after="0" w:line="240" w:lineRule="auto"/>
              <w:jc w:val="both"/>
              <w:rPr>
                <w:rFonts w:ascii="ITC Avant Garde" w:eastAsia="Times New Roman" w:hAnsi="ITC Avant Garde" w:cs="Times New Roman"/>
                <w:sz w:val="20"/>
                <w:szCs w:val="20"/>
              </w:rPr>
            </w:pPr>
          </w:p>
        </w:tc>
        <w:tc>
          <w:tcPr>
            <w:tcW w:w="1575" w:type="dxa"/>
            <w:gridSpan w:val="2"/>
            <w:tcBorders>
              <w:top w:val="nil"/>
              <w:left w:val="nil"/>
              <w:bottom w:val="nil"/>
              <w:right w:val="nil"/>
            </w:tcBorders>
            <w:shd w:val="clear" w:color="auto" w:fill="auto"/>
            <w:noWrap/>
            <w:vAlign w:val="center"/>
            <w:hideMark/>
          </w:tcPr>
          <w:p w:rsidR="00BC1FFF" w:rsidRPr="000A68E8" w:rsidRDefault="00BC1FFF" w:rsidP="000A68E8">
            <w:pPr>
              <w:spacing w:after="0" w:line="240" w:lineRule="auto"/>
              <w:rPr>
                <w:rFonts w:ascii="ITC Avant Garde" w:eastAsia="Times New Roman" w:hAnsi="ITC Avant Garde" w:cs="Times New Roman"/>
              </w:rPr>
            </w:pPr>
          </w:p>
        </w:tc>
        <w:tc>
          <w:tcPr>
            <w:tcW w:w="689" w:type="dxa"/>
            <w:gridSpan w:val="2"/>
            <w:tcBorders>
              <w:top w:val="nil"/>
              <w:left w:val="nil"/>
              <w:bottom w:val="nil"/>
              <w:right w:val="nil"/>
            </w:tcBorders>
          </w:tcPr>
          <w:p w:rsidR="00BC1FFF" w:rsidRPr="000A68E8" w:rsidRDefault="00BC1FFF" w:rsidP="000A68E8">
            <w:pPr>
              <w:spacing w:after="0" w:line="240" w:lineRule="auto"/>
              <w:rPr>
                <w:rFonts w:ascii="ITC Avant Garde" w:eastAsia="Times New Roman" w:hAnsi="ITC Avant Garde" w:cs="Times New Roman"/>
              </w:rPr>
            </w:pPr>
          </w:p>
        </w:tc>
        <w:tc>
          <w:tcPr>
            <w:tcW w:w="690" w:type="dxa"/>
            <w:tcBorders>
              <w:top w:val="nil"/>
              <w:left w:val="nil"/>
              <w:bottom w:val="nil"/>
              <w:right w:val="nil"/>
            </w:tcBorders>
          </w:tcPr>
          <w:p w:rsidR="00BC1FFF" w:rsidRPr="000A68E8" w:rsidRDefault="00BC1FFF" w:rsidP="000A68E8">
            <w:pPr>
              <w:spacing w:after="0" w:line="240" w:lineRule="auto"/>
              <w:rPr>
                <w:rFonts w:ascii="ITC Avant Garde" w:eastAsia="Times New Roman" w:hAnsi="ITC Avant Garde" w:cs="Times New Roman"/>
              </w:rPr>
            </w:pPr>
          </w:p>
        </w:tc>
      </w:tr>
      <w:tr w:rsidR="000A68E8" w:rsidRPr="000A68E8" w:rsidTr="00044419">
        <w:trPr>
          <w:trHeight w:val="300"/>
        </w:trPr>
        <w:tc>
          <w:tcPr>
            <w:tcW w:w="6024" w:type="dxa"/>
            <w:gridSpan w:val="2"/>
            <w:tcBorders>
              <w:top w:val="nil"/>
              <w:left w:val="nil"/>
              <w:bottom w:val="nil"/>
              <w:right w:val="nil"/>
            </w:tcBorders>
            <w:shd w:val="clear" w:color="auto" w:fill="auto"/>
            <w:noWrap/>
            <w:vAlign w:val="center"/>
            <w:hideMark/>
          </w:tcPr>
          <w:p w:rsidR="00BC1FFF" w:rsidRPr="000A68E8" w:rsidRDefault="00BC1FFF" w:rsidP="000A68E8">
            <w:pPr>
              <w:spacing w:after="0" w:line="240" w:lineRule="auto"/>
              <w:rPr>
                <w:rFonts w:ascii="ITC Avant Garde" w:eastAsia="Times New Roman" w:hAnsi="ITC Avant Garde" w:cs="Times New Roman"/>
              </w:rPr>
            </w:pPr>
          </w:p>
        </w:tc>
        <w:tc>
          <w:tcPr>
            <w:tcW w:w="1575" w:type="dxa"/>
            <w:gridSpan w:val="2"/>
            <w:tcBorders>
              <w:top w:val="nil"/>
              <w:left w:val="nil"/>
              <w:bottom w:val="nil"/>
              <w:right w:val="nil"/>
            </w:tcBorders>
            <w:shd w:val="clear" w:color="auto" w:fill="auto"/>
            <w:noWrap/>
            <w:vAlign w:val="center"/>
            <w:hideMark/>
          </w:tcPr>
          <w:p w:rsidR="00BC1FFF" w:rsidRPr="000A68E8" w:rsidRDefault="00BC1FFF" w:rsidP="000A68E8">
            <w:pPr>
              <w:spacing w:after="0" w:line="240" w:lineRule="auto"/>
              <w:rPr>
                <w:rFonts w:ascii="ITC Avant Garde" w:eastAsia="Times New Roman" w:hAnsi="ITC Avant Garde" w:cs="Times New Roman"/>
              </w:rPr>
            </w:pPr>
          </w:p>
        </w:tc>
        <w:tc>
          <w:tcPr>
            <w:tcW w:w="689" w:type="dxa"/>
            <w:gridSpan w:val="2"/>
            <w:tcBorders>
              <w:top w:val="nil"/>
              <w:left w:val="nil"/>
              <w:bottom w:val="nil"/>
              <w:right w:val="nil"/>
            </w:tcBorders>
          </w:tcPr>
          <w:p w:rsidR="00BC1FFF" w:rsidRPr="000A68E8" w:rsidRDefault="00BC1FFF" w:rsidP="000A68E8">
            <w:pPr>
              <w:spacing w:after="0" w:line="240" w:lineRule="auto"/>
              <w:rPr>
                <w:rFonts w:ascii="ITC Avant Garde" w:eastAsia="Times New Roman" w:hAnsi="ITC Avant Garde" w:cs="Times New Roman"/>
              </w:rPr>
            </w:pPr>
          </w:p>
        </w:tc>
        <w:tc>
          <w:tcPr>
            <w:tcW w:w="690" w:type="dxa"/>
            <w:tcBorders>
              <w:top w:val="nil"/>
              <w:left w:val="nil"/>
              <w:bottom w:val="nil"/>
              <w:right w:val="nil"/>
            </w:tcBorders>
          </w:tcPr>
          <w:p w:rsidR="00BC1FFF" w:rsidRPr="000A68E8" w:rsidRDefault="00BC1FFF" w:rsidP="000A68E8">
            <w:pPr>
              <w:spacing w:after="0" w:line="240" w:lineRule="auto"/>
              <w:rPr>
                <w:rFonts w:ascii="ITC Avant Garde" w:eastAsia="Times New Roman" w:hAnsi="ITC Avant Garde" w:cs="Times New Roman"/>
              </w:rPr>
            </w:pPr>
          </w:p>
        </w:tc>
      </w:tr>
      <w:tr w:rsidR="000A68E8" w:rsidRPr="000A68E8" w:rsidTr="00044419">
        <w:trPr>
          <w:trHeight w:val="315"/>
        </w:trPr>
        <w:tc>
          <w:tcPr>
            <w:tcW w:w="6024" w:type="dxa"/>
            <w:gridSpan w:val="2"/>
            <w:tcBorders>
              <w:top w:val="nil"/>
              <w:left w:val="nil"/>
              <w:bottom w:val="nil"/>
              <w:right w:val="nil"/>
            </w:tcBorders>
            <w:shd w:val="clear" w:color="auto" w:fill="auto"/>
            <w:noWrap/>
            <w:vAlign w:val="center"/>
            <w:hideMark/>
          </w:tcPr>
          <w:p w:rsidR="00A90A0A" w:rsidRPr="000A68E8" w:rsidRDefault="00BC1FFF"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Cobros Recurrentes</w:t>
            </w:r>
          </w:p>
        </w:tc>
        <w:tc>
          <w:tcPr>
            <w:tcW w:w="1575" w:type="dxa"/>
            <w:gridSpan w:val="2"/>
            <w:tcBorders>
              <w:top w:val="nil"/>
              <w:left w:val="nil"/>
              <w:bottom w:val="nil"/>
              <w:right w:val="nil"/>
            </w:tcBorders>
            <w:shd w:val="clear" w:color="auto" w:fill="auto"/>
            <w:noWrap/>
            <w:vAlign w:val="center"/>
            <w:hideMark/>
          </w:tcPr>
          <w:p w:rsidR="00BC1FFF" w:rsidRPr="000A68E8" w:rsidRDefault="00BC1FFF" w:rsidP="000A68E8">
            <w:pPr>
              <w:spacing w:after="0" w:line="240" w:lineRule="auto"/>
              <w:rPr>
                <w:rFonts w:ascii="ITC Avant Garde" w:eastAsia="Times New Roman" w:hAnsi="ITC Avant Garde" w:cs="Times New Roman"/>
              </w:rPr>
            </w:pPr>
          </w:p>
        </w:tc>
        <w:tc>
          <w:tcPr>
            <w:tcW w:w="689" w:type="dxa"/>
            <w:gridSpan w:val="2"/>
            <w:tcBorders>
              <w:top w:val="nil"/>
              <w:left w:val="nil"/>
              <w:bottom w:val="nil"/>
              <w:right w:val="nil"/>
            </w:tcBorders>
          </w:tcPr>
          <w:p w:rsidR="00BC1FFF" w:rsidRPr="000A68E8" w:rsidRDefault="00BC1FFF" w:rsidP="000A68E8">
            <w:pPr>
              <w:spacing w:after="0" w:line="240" w:lineRule="auto"/>
              <w:rPr>
                <w:rFonts w:ascii="ITC Avant Garde" w:eastAsia="Times New Roman" w:hAnsi="ITC Avant Garde" w:cs="Times New Roman"/>
              </w:rPr>
            </w:pPr>
          </w:p>
        </w:tc>
        <w:tc>
          <w:tcPr>
            <w:tcW w:w="690" w:type="dxa"/>
            <w:tcBorders>
              <w:top w:val="nil"/>
              <w:left w:val="nil"/>
              <w:bottom w:val="nil"/>
              <w:right w:val="nil"/>
            </w:tcBorders>
          </w:tcPr>
          <w:p w:rsidR="00BC1FFF" w:rsidRPr="000A68E8" w:rsidRDefault="00BC1FFF" w:rsidP="000A68E8">
            <w:pPr>
              <w:spacing w:after="0" w:line="240" w:lineRule="auto"/>
              <w:rPr>
                <w:rFonts w:ascii="ITC Avant Garde" w:eastAsia="Times New Roman" w:hAnsi="ITC Avant Garde" w:cs="Times New Roman"/>
              </w:rPr>
            </w:pPr>
          </w:p>
        </w:tc>
      </w:tr>
      <w:tr w:rsidR="000A68E8" w:rsidRPr="000A68E8" w:rsidTr="00044419">
        <w:trPr>
          <w:trHeight w:val="525"/>
        </w:trPr>
        <w:tc>
          <w:tcPr>
            <w:tcW w:w="5599" w:type="dxa"/>
            <w:tcBorders>
              <w:top w:val="nil"/>
              <w:left w:val="nil"/>
              <w:bottom w:val="nil"/>
              <w:right w:val="nil"/>
            </w:tcBorders>
            <w:shd w:val="clear" w:color="auto" w:fill="auto"/>
            <w:noWrap/>
            <w:vAlign w:val="center"/>
            <w:hideMark/>
          </w:tcPr>
          <w:p w:rsidR="00BC1FFF" w:rsidRPr="000A68E8" w:rsidRDefault="00BC1FFF" w:rsidP="000A68E8">
            <w:pPr>
              <w:spacing w:after="0" w:line="240" w:lineRule="auto"/>
              <w:jc w:val="center"/>
              <w:rPr>
                <w:rFonts w:ascii="ITC Avant Garde" w:eastAsia="Times New Roman" w:hAnsi="ITC Avant Garde" w:cs="Times New Roman"/>
                <w:b/>
                <w:bCs/>
                <w:sz w:val="20"/>
                <w:szCs w:val="20"/>
              </w:rPr>
            </w:pPr>
          </w:p>
        </w:tc>
        <w:tc>
          <w:tcPr>
            <w:tcW w:w="3379" w:type="dxa"/>
            <w:gridSpan w:val="6"/>
            <w:tcBorders>
              <w:top w:val="single" w:sz="8" w:space="0" w:color="4F81BD"/>
              <w:left w:val="single" w:sz="8" w:space="0" w:color="4F81BD"/>
              <w:bottom w:val="single" w:sz="8" w:space="0" w:color="4F81BD"/>
              <w:right w:val="single" w:sz="8" w:space="0" w:color="4F81BD"/>
            </w:tcBorders>
            <w:shd w:val="clear" w:color="auto" w:fill="B8CCE4" w:themeFill="accent1" w:themeFillTint="66"/>
            <w:vAlign w:val="center"/>
            <w:hideMark/>
          </w:tcPr>
          <w:p w:rsidR="00BC1FFF" w:rsidRPr="000A68E8" w:rsidRDefault="00BC1FFF" w:rsidP="000A68E8">
            <w:pPr>
              <w:spacing w:after="0" w:line="240" w:lineRule="auto"/>
              <w:jc w:val="center"/>
              <w:rPr>
                <w:rFonts w:ascii="ITC Avant Garde" w:eastAsia="Times New Roman" w:hAnsi="ITC Avant Garde" w:cs="Times New Roman"/>
                <w:b/>
                <w:bCs/>
                <w:sz w:val="20"/>
                <w:szCs w:val="20"/>
              </w:rPr>
            </w:pPr>
            <w:r w:rsidRPr="000A68E8">
              <w:rPr>
                <w:rFonts w:ascii="ITC Avant Garde" w:eastAsia="Times New Roman" w:hAnsi="ITC Avant Garde" w:cs="Times New Roman"/>
                <w:b/>
                <w:bCs/>
                <w:sz w:val="20"/>
                <w:szCs w:val="20"/>
              </w:rPr>
              <w:t xml:space="preserve">Contraprestación Mensual </w:t>
            </w:r>
          </w:p>
          <w:p w:rsidR="00BC1FFF" w:rsidRPr="000A68E8" w:rsidRDefault="00BC1FFF" w:rsidP="000A68E8">
            <w:pPr>
              <w:spacing w:after="0" w:line="240" w:lineRule="auto"/>
              <w:jc w:val="center"/>
              <w:rPr>
                <w:rFonts w:ascii="ITC Avant Garde" w:eastAsia="Times New Roman" w:hAnsi="ITC Avant Garde" w:cs="Times New Roman"/>
                <w:b/>
                <w:bCs/>
                <w:sz w:val="20"/>
                <w:szCs w:val="20"/>
              </w:rPr>
            </w:pPr>
            <w:r w:rsidRPr="000A68E8">
              <w:rPr>
                <w:rFonts w:ascii="ITC Avant Garde" w:eastAsia="Times New Roman" w:hAnsi="ITC Avant Garde" w:cs="Times New Roman"/>
                <w:b/>
                <w:bCs/>
                <w:sz w:val="20"/>
                <w:szCs w:val="20"/>
              </w:rPr>
              <w:t>(Tipo de Zona)</w:t>
            </w:r>
          </w:p>
        </w:tc>
      </w:tr>
      <w:tr w:rsidR="000A68E8" w:rsidRPr="000A68E8" w:rsidTr="00044419">
        <w:trPr>
          <w:trHeight w:val="423"/>
        </w:trPr>
        <w:tc>
          <w:tcPr>
            <w:tcW w:w="5599" w:type="dxa"/>
            <w:tcBorders>
              <w:top w:val="nil"/>
              <w:left w:val="nil"/>
              <w:bottom w:val="nil"/>
              <w:right w:val="nil"/>
            </w:tcBorders>
            <w:shd w:val="clear" w:color="auto" w:fill="auto"/>
            <w:noWrap/>
            <w:vAlign w:val="center"/>
            <w:hideMark/>
          </w:tcPr>
          <w:p w:rsidR="00BC1FFF" w:rsidRPr="000A68E8" w:rsidRDefault="00BC1FFF" w:rsidP="000A68E8">
            <w:pPr>
              <w:spacing w:after="0" w:line="240" w:lineRule="auto"/>
              <w:jc w:val="center"/>
              <w:rPr>
                <w:rFonts w:ascii="ITC Avant Garde" w:eastAsia="Times New Roman" w:hAnsi="ITC Avant Garde" w:cs="Times New Roman"/>
                <w:b/>
                <w:bCs/>
                <w:sz w:val="20"/>
                <w:szCs w:val="20"/>
              </w:rPr>
            </w:pPr>
            <w:r w:rsidRPr="000A68E8">
              <w:rPr>
                <w:rFonts w:ascii="ITC Avant Garde" w:eastAsia="Times New Roman" w:hAnsi="ITC Avant Garde" w:cs="Times New Roman"/>
                <w:b/>
                <w:bCs/>
                <w:sz w:val="20"/>
                <w:szCs w:val="20"/>
              </w:rPr>
              <w:t>Concepto</w:t>
            </w:r>
          </w:p>
        </w:tc>
        <w:tc>
          <w:tcPr>
            <w:tcW w:w="1134" w:type="dxa"/>
            <w:gridSpan w:val="2"/>
            <w:tcBorders>
              <w:top w:val="single" w:sz="8" w:space="0" w:color="4F81BD"/>
              <w:left w:val="single" w:sz="8" w:space="0" w:color="4F81BD"/>
              <w:bottom w:val="single" w:sz="8" w:space="0" w:color="4F81BD"/>
              <w:right w:val="single" w:sz="8" w:space="0" w:color="4F81BD"/>
            </w:tcBorders>
            <w:shd w:val="clear" w:color="000000" w:fill="EDF2F8"/>
            <w:vAlign w:val="center"/>
            <w:hideMark/>
          </w:tcPr>
          <w:p w:rsidR="00BC1FFF" w:rsidRPr="000A68E8" w:rsidRDefault="00BC1FFF" w:rsidP="000A68E8">
            <w:pPr>
              <w:spacing w:after="0" w:line="240" w:lineRule="auto"/>
              <w:jc w:val="center"/>
              <w:rPr>
                <w:rFonts w:ascii="ITC Avant Garde" w:eastAsia="Times New Roman" w:hAnsi="ITC Avant Garde" w:cs="Times New Roman"/>
                <w:b/>
                <w:bCs/>
                <w:sz w:val="20"/>
                <w:szCs w:val="20"/>
              </w:rPr>
            </w:pPr>
            <w:r w:rsidRPr="000A68E8">
              <w:rPr>
                <w:rFonts w:ascii="ITC Avant Garde" w:eastAsia="Times New Roman" w:hAnsi="ITC Avant Garde" w:cs="Times New Roman"/>
                <w:b/>
                <w:bCs/>
                <w:sz w:val="20"/>
                <w:szCs w:val="20"/>
              </w:rPr>
              <w:t>Alta</w:t>
            </w:r>
          </w:p>
        </w:tc>
        <w:tc>
          <w:tcPr>
            <w:tcW w:w="1134" w:type="dxa"/>
            <w:gridSpan w:val="2"/>
            <w:tcBorders>
              <w:top w:val="single" w:sz="8" w:space="0" w:color="4F81BD"/>
              <w:left w:val="single" w:sz="8" w:space="0" w:color="4F81BD"/>
              <w:bottom w:val="single" w:sz="8" w:space="0" w:color="4F81BD"/>
              <w:right w:val="single" w:sz="8" w:space="0" w:color="4F81BD"/>
            </w:tcBorders>
            <w:shd w:val="clear" w:color="000000" w:fill="EDF2F8"/>
            <w:vAlign w:val="center"/>
          </w:tcPr>
          <w:p w:rsidR="00BC1FFF" w:rsidRPr="000A68E8" w:rsidRDefault="00BC1FFF" w:rsidP="000A68E8">
            <w:pPr>
              <w:spacing w:after="0" w:line="240" w:lineRule="auto"/>
              <w:jc w:val="center"/>
              <w:rPr>
                <w:rFonts w:ascii="ITC Avant Garde" w:eastAsia="Times New Roman" w:hAnsi="ITC Avant Garde" w:cs="Times New Roman"/>
                <w:b/>
                <w:bCs/>
                <w:sz w:val="20"/>
                <w:szCs w:val="20"/>
              </w:rPr>
            </w:pPr>
            <w:r w:rsidRPr="000A68E8">
              <w:rPr>
                <w:rFonts w:ascii="ITC Avant Garde" w:eastAsia="Times New Roman" w:hAnsi="ITC Avant Garde" w:cs="Times New Roman"/>
                <w:b/>
                <w:bCs/>
                <w:sz w:val="20"/>
                <w:szCs w:val="20"/>
              </w:rPr>
              <w:t>Media</w:t>
            </w:r>
          </w:p>
        </w:tc>
        <w:tc>
          <w:tcPr>
            <w:tcW w:w="1111" w:type="dxa"/>
            <w:gridSpan w:val="2"/>
            <w:tcBorders>
              <w:top w:val="single" w:sz="8" w:space="0" w:color="4F81BD"/>
              <w:left w:val="single" w:sz="8" w:space="0" w:color="4F81BD"/>
              <w:bottom w:val="single" w:sz="8" w:space="0" w:color="4F81BD"/>
              <w:right w:val="single" w:sz="8" w:space="0" w:color="4F81BD"/>
            </w:tcBorders>
            <w:shd w:val="clear" w:color="000000" w:fill="EDF2F8"/>
            <w:vAlign w:val="center"/>
          </w:tcPr>
          <w:p w:rsidR="00BC1FFF" w:rsidRPr="000A68E8" w:rsidRDefault="00BC1FFF" w:rsidP="000A68E8">
            <w:pPr>
              <w:spacing w:after="0" w:line="240" w:lineRule="auto"/>
              <w:jc w:val="center"/>
              <w:rPr>
                <w:rFonts w:ascii="ITC Avant Garde" w:eastAsia="Times New Roman" w:hAnsi="ITC Avant Garde" w:cs="Times New Roman"/>
                <w:b/>
                <w:bCs/>
                <w:sz w:val="20"/>
                <w:szCs w:val="20"/>
              </w:rPr>
            </w:pPr>
            <w:r w:rsidRPr="000A68E8">
              <w:rPr>
                <w:rFonts w:ascii="ITC Avant Garde" w:eastAsia="Times New Roman" w:hAnsi="ITC Avant Garde" w:cs="Times New Roman"/>
                <w:b/>
                <w:bCs/>
                <w:sz w:val="20"/>
                <w:szCs w:val="20"/>
              </w:rPr>
              <w:t>Baja</w:t>
            </w:r>
          </w:p>
        </w:tc>
      </w:tr>
      <w:tr w:rsidR="000A68E8" w:rsidRPr="000A68E8" w:rsidTr="00BC09FB">
        <w:trPr>
          <w:trHeight w:val="315"/>
        </w:trPr>
        <w:tc>
          <w:tcPr>
            <w:tcW w:w="5599" w:type="dxa"/>
            <w:tcBorders>
              <w:top w:val="single" w:sz="8" w:space="0" w:color="4F81BD"/>
              <w:left w:val="nil"/>
              <w:bottom w:val="nil"/>
              <w:right w:val="nil"/>
            </w:tcBorders>
            <w:shd w:val="clear" w:color="auto" w:fill="auto"/>
            <w:noWrap/>
            <w:vAlign w:val="center"/>
            <w:hideMark/>
          </w:tcPr>
          <w:p w:rsidR="00BC1FFF" w:rsidRPr="000A68E8" w:rsidRDefault="00BC1FFF" w:rsidP="000A68E8">
            <w:pPr>
              <w:spacing w:after="0" w:line="240" w:lineRule="auto"/>
              <w:rPr>
                <w:rFonts w:ascii="ITC Avant Garde" w:eastAsia="Times New Roman" w:hAnsi="ITC Avant Garde" w:cs="Times New Roman"/>
                <w:sz w:val="20"/>
                <w:szCs w:val="20"/>
              </w:rPr>
            </w:pPr>
            <w:r w:rsidRPr="000A68E8">
              <w:rPr>
                <w:rFonts w:ascii="ITC Avant Garde" w:eastAsia="Times New Roman" w:hAnsi="ITC Avant Garde" w:cs="Times New Roman"/>
                <w:sz w:val="20"/>
                <w:szCs w:val="20"/>
              </w:rPr>
              <w:t>Renta men</w:t>
            </w:r>
            <w:r w:rsidR="00BC09FB" w:rsidRPr="000A68E8">
              <w:rPr>
                <w:rFonts w:ascii="ITC Avant Garde" w:eastAsia="Times New Roman" w:hAnsi="ITC Avant Garde" w:cs="Times New Roman"/>
                <w:sz w:val="20"/>
                <w:szCs w:val="20"/>
              </w:rPr>
              <w:t xml:space="preserve">sual </w:t>
            </w:r>
            <w:r w:rsidR="00DB7F6E" w:rsidRPr="000A68E8">
              <w:rPr>
                <w:rFonts w:ascii="ITC Avant Garde" w:eastAsia="Times New Roman" w:hAnsi="ITC Avant Garde" w:cs="Times New Roman"/>
                <w:sz w:val="20"/>
                <w:szCs w:val="20"/>
              </w:rPr>
              <w:t xml:space="preserve">por metro cuadrado por </w:t>
            </w:r>
            <w:proofErr w:type="spellStart"/>
            <w:r w:rsidR="00DB7F6E" w:rsidRPr="000A68E8">
              <w:rPr>
                <w:rFonts w:ascii="ITC Avant Garde" w:eastAsia="Times New Roman" w:hAnsi="ITC Avant Garde" w:cs="Times New Roman"/>
                <w:sz w:val="20"/>
                <w:szCs w:val="20"/>
              </w:rPr>
              <w:t>c</w:t>
            </w:r>
            <w:r w:rsidR="00D010EC" w:rsidRPr="000A68E8">
              <w:rPr>
                <w:rFonts w:ascii="ITC Avant Garde" w:eastAsia="Times New Roman" w:hAnsi="ITC Avant Garde" w:cs="Times New Roman"/>
                <w:sz w:val="20"/>
                <w:szCs w:val="20"/>
              </w:rPr>
              <w:t>oubicación</w:t>
            </w:r>
            <w:proofErr w:type="spellEnd"/>
            <w:r w:rsidR="00D010EC" w:rsidRPr="000A68E8">
              <w:rPr>
                <w:rFonts w:ascii="ITC Avant Garde" w:eastAsia="Times New Roman" w:hAnsi="ITC Avant Garde" w:cs="Times New Roman"/>
                <w:sz w:val="20"/>
                <w:szCs w:val="20"/>
              </w:rPr>
              <w:t xml:space="preserve"> </w:t>
            </w:r>
            <w:r w:rsidR="00DB7F6E" w:rsidRPr="000A68E8">
              <w:rPr>
                <w:rFonts w:ascii="ITC Avant Garde" w:eastAsia="Times New Roman" w:hAnsi="ITC Avant Garde" w:cs="Times New Roman"/>
                <w:sz w:val="20"/>
                <w:szCs w:val="20"/>
              </w:rPr>
              <w:t>de</w:t>
            </w:r>
            <w:r w:rsidR="005105F6" w:rsidRPr="000A68E8">
              <w:rPr>
                <w:rFonts w:ascii="ITC Avant Garde" w:eastAsia="Times New Roman" w:hAnsi="ITC Avant Garde" w:cs="Times New Roman"/>
                <w:sz w:val="20"/>
                <w:szCs w:val="20"/>
              </w:rPr>
              <w:t xml:space="preserve"> </w:t>
            </w:r>
            <w:r w:rsidR="00BC09FB" w:rsidRPr="000A68E8">
              <w:rPr>
                <w:rFonts w:ascii="ITC Avant Garde" w:eastAsia="Times New Roman" w:hAnsi="ITC Avant Garde" w:cs="Times New Roman"/>
                <w:sz w:val="20"/>
                <w:szCs w:val="20"/>
              </w:rPr>
              <w:t>Tipo 1</w:t>
            </w:r>
            <w:r w:rsidR="005105F6" w:rsidRPr="000A68E8">
              <w:rPr>
                <w:rFonts w:ascii="ITC Avant Garde" w:eastAsia="Times New Roman" w:hAnsi="ITC Avant Garde" w:cs="Times New Roman"/>
                <w:sz w:val="20"/>
                <w:szCs w:val="20"/>
              </w:rPr>
              <w:t xml:space="preserve"> </w:t>
            </w:r>
            <w:r w:rsidR="000C33FF" w:rsidRPr="000A68E8">
              <w:rPr>
                <w:rFonts w:ascii="ITC Avant Garde" w:eastAsia="Times New Roman" w:hAnsi="ITC Avant Garde" w:cs="Times New Roman"/>
                <w:sz w:val="20"/>
                <w:szCs w:val="20"/>
              </w:rPr>
              <w:t>(2</w:t>
            </w:r>
            <w:r w:rsidR="000F5185" w:rsidRPr="000A68E8">
              <w:rPr>
                <w:rFonts w:ascii="ITC Avant Garde" w:eastAsia="Times New Roman" w:hAnsi="ITC Avant Garde" w:cs="Times New Roman"/>
                <w:sz w:val="20"/>
                <w:szCs w:val="20"/>
              </w:rPr>
              <w:t>)</w:t>
            </w:r>
            <w:r w:rsidR="000C33FF" w:rsidRPr="000A68E8">
              <w:rPr>
                <w:rFonts w:ascii="ITC Avant Garde" w:eastAsia="Times New Roman" w:hAnsi="ITC Avant Garde" w:cs="Times New Roman"/>
                <w:sz w:val="20"/>
                <w:szCs w:val="20"/>
              </w:rPr>
              <w:t xml:space="preserve"> </w:t>
            </w:r>
          </w:p>
        </w:tc>
        <w:tc>
          <w:tcPr>
            <w:tcW w:w="1134" w:type="dxa"/>
            <w:gridSpan w:val="2"/>
            <w:tcBorders>
              <w:top w:val="nil"/>
              <w:left w:val="single" w:sz="8" w:space="0" w:color="4F81BD"/>
              <w:bottom w:val="single" w:sz="8" w:space="0" w:color="4F81BD"/>
              <w:right w:val="single" w:sz="8" w:space="0" w:color="4F81BD"/>
            </w:tcBorders>
            <w:shd w:val="clear" w:color="000000" w:fill="A7BFDE"/>
            <w:noWrap/>
            <w:vAlign w:val="center"/>
          </w:tcPr>
          <w:p w:rsidR="00BC1FFF" w:rsidRPr="000A68E8" w:rsidRDefault="0009567F" w:rsidP="000A68E8">
            <w:pPr>
              <w:spacing w:after="0" w:line="240" w:lineRule="auto"/>
              <w:jc w:val="center"/>
              <w:rPr>
                <w:rFonts w:ascii="ITC Avant Garde" w:eastAsia="Times New Roman" w:hAnsi="ITC Avant Garde" w:cs="Times New Roman"/>
                <w:sz w:val="18"/>
                <w:szCs w:val="20"/>
              </w:rPr>
            </w:pPr>
            <w:r w:rsidRPr="000A68E8">
              <w:rPr>
                <w:rFonts w:ascii="ITC Avant Garde" w:eastAsia="Times New Roman" w:hAnsi="ITC Avant Garde" w:cs="Times New Roman"/>
                <w:sz w:val="18"/>
                <w:szCs w:val="20"/>
              </w:rPr>
              <w:t>$</w:t>
            </w:r>
            <w:r w:rsidR="00DB7F6E" w:rsidRPr="000A68E8">
              <w:rPr>
                <w:rFonts w:ascii="ITC Avant Garde" w:eastAsia="Times New Roman" w:hAnsi="ITC Avant Garde" w:cs="Times New Roman"/>
                <w:sz w:val="18"/>
                <w:szCs w:val="20"/>
              </w:rPr>
              <w:t>927.03</w:t>
            </w:r>
          </w:p>
        </w:tc>
        <w:tc>
          <w:tcPr>
            <w:tcW w:w="1134" w:type="dxa"/>
            <w:gridSpan w:val="2"/>
            <w:tcBorders>
              <w:top w:val="nil"/>
              <w:left w:val="single" w:sz="8" w:space="0" w:color="4F81BD"/>
              <w:bottom w:val="single" w:sz="8" w:space="0" w:color="4F81BD"/>
              <w:right w:val="single" w:sz="8" w:space="0" w:color="4F81BD"/>
            </w:tcBorders>
            <w:shd w:val="clear" w:color="000000" w:fill="A7BFDE"/>
            <w:vAlign w:val="center"/>
          </w:tcPr>
          <w:p w:rsidR="00BC1FFF" w:rsidRPr="000A68E8" w:rsidRDefault="0009567F" w:rsidP="000A68E8">
            <w:pPr>
              <w:spacing w:after="0" w:line="240" w:lineRule="auto"/>
              <w:jc w:val="center"/>
              <w:rPr>
                <w:rFonts w:ascii="ITC Avant Garde" w:eastAsia="Times New Roman" w:hAnsi="ITC Avant Garde" w:cs="Times New Roman"/>
                <w:sz w:val="18"/>
                <w:szCs w:val="20"/>
              </w:rPr>
            </w:pPr>
            <w:r w:rsidRPr="000A68E8">
              <w:rPr>
                <w:rFonts w:ascii="ITC Avant Garde" w:eastAsia="Times New Roman" w:hAnsi="ITC Avant Garde" w:cs="Times New Roman"/>
                <w:sz w:val="18"/>
                <w:szCs w:val="20"/>
              </w:rPr>
              <w:t>$</w:t>
            </w:r>
            <w:r w:rsidR="00DB7F6E" w:rsidRPr="000A68E8">
              <w:rPr>
                <w:rFonts w:ascii="ITC Avant Garde" w:eastAsia="Times New Roman" w:hAnsi="ITC Avant Garde" w:cs="Times New Roman"/>
                <w:sz w:val="18"/>
                <w:szCs w:val="20"/>
              </w:rPr>
              <w:t>870.93</w:t>
            </w:r>
          </w:p>
        </w:tc>
        <w:tc>
          <w:tcPr>
            <w:tcW w:w="1111" w:type="dxa"/>
            <w:gridSpan w:val="2"/>
            <w:tcBorders>
              <w:top w:val="nil"/>
              <w:left w:val="single" w:sz="8" w:space="0" w:color="4F81BD"/>
              <w:bottom w:val="single" w:sz="8" w:space="0" w:color="4F81BD"/>
              <w:right w:val="single" w:sz="8" w:space="0" w:color="4F81BD"/>
            </w:tcBorders>
            <w:shd w:val="clear" w:color="000000" w:fill="A7BFDE"/>
            <w:vAlign w:val="center"/>
          </w:tcPr>
          <w:p w:rsidR="00BC1FFF" w:rsidRPr="000A68E8" w:rsidRDefault="000F264D" w:rsidP="000A68E8">
            <w:pPr>
              <w:spacing w:after="0" w:line="240" w:lineRule="auto"/>
              <w:jc w:val="center"/>
              <w:rPr>
                <w:rFonts w:ascii="ITC Avant Garde" w:eastAsia="Times New Roman" w:hAnsi="ITC Avant Garde" w:cs="Times New Roman"/>
                <w:sz w:val="18"/>
                <w:szCs w:val="20"/>
              </w:rPr>
            </w:pPr>
            <w:r w:rsidRPr="000A68E8">
              <w:rPr>
                <w:rFonts w:ascii="ITC Avant Garde" w:eastAsia="Times New Roman" w:hAnsi="ITC Avant Garde" w:cs="Times New Roman"/>
                <w:sz w:val="18"/>
                <w:szCs w:val="20"/>
              </w:rPr>
              <w:t>$</w:t>
            </w:r>
            <w:r w:rsidR="00DB7F6E" w:rsidRPr="000A68E8">
              <w:rPr>
                <w:rFonts w:ascii="ITC Avant Garde" w:eastAsia="Times New Roman" w:hAnsi="ITC Avant Garde" w:cs="Times New Roman"/>
                <w:sz w:val="18"/>
                <w:szCs w:val="20"/>
              </w:rPr>
              <w:t>864.14</w:t>
            </w:r>
          </w:p>
        </w:tc>
      </w:tr>
      <w:tr w:rsidR="000A68E8" w:rsidRPr="000A68E8" w:rsidTr="00BC09FB">
        <w:trPr>
          <w:trHeight w:val="315"/>
        </w:trPr>
        <w:tc>
          <w:tcPr>
            <w:tcW w:w="5599" w:type="dxa"/>
            <w:tcBorders>
              <w:top w:val="single" w:sz="8" w:space="0" w:color="4F81BD"/>
              <w:left w:val="nil"/>
              <w:bottom w:val="nil"/>
              <w:right w:val="nil"/>
            </w:tcBorders>
            <w:shd w:val="clear" w:color="auto" w:fill="auto"/>
            <w:noWrap/>
            <w:vAlign w:val="center"/>
            <w:hideMark/>
          </w:tcPr>
          <w:p w:rsidR="0009567F" w:rsidRPr="000A68E8" w:rsidRDefault="0009567F" w:rsidP="000A68E8">
            <w:pPr>
              <w:spacing w:after="0" w:line="240" w:lineRule="auto"/>
              <w:rPr>
                <w:rFonts w:ascii="ITC Avant Garde" w:eastAsia="Times New Roman" w:hAnsi="ITC Avant Garde" w:cs="Times New Roman"/>
                <w:sz w:val="20"/>
                <w:szCs w:val="20"/>
              </w:rPr>
            </w:pPr>
            <w:r w:rsidRPr="000A68E8">
              <w:rPr>
                <w:rFonts w:ascii="ITC Avant Garde" w:eastAsia="Times New Roman" w:hAnsi="ITC Avant Garde" w:cs="Times New Roman"/>
                <w:sz w:val="20"/>
                <w:szCs w:val="20"/>
              </w:rPr>
              <w:t xml:space="preserve">Renta mensual </w:t>
            </w:r>
            <w:r w:rsidR="00DB7F6E" w:rsidRPr="000A68E8">
              <w:rPr>
                <w:rFonts w:ascii="ITC Avant Garde" w:eastAsia="Times New Roman" w:hAnsi="ITC Avant Garde" w:cs="Times New Roman"/>
                <w:sz w:val="20"/>
                <w:szCs w:val="20"/>
              </w:rPr>
              <w:t xml:space="preserve">por metro cuadrado por </w:t>
            </w:r>
            <w:proofErr w:type="spellStart"/>
            <w:r w:rsidR="00DB7F6E" w:rsidRPr="000A68E8">
              <w:rPr>
                <w:rFonts w:ascii="ITC Avant Garde" w:eastAsia="Times New Roman" w:hAnsi="ITC Avant Garde" w:cs="Times New Roman"/>
                <w:sz w:val="20"/>
                <w:szCs w:val="20"/>
              </w:rPr>
              <w:t>cou</w:t>
            </w:r>
            <w:r w:rsidR="00D010EC" w:rsidRPr="000A68E8">
              <w:rPr>
                <w:rFonts w:ascii="ITC Avant Garde" w:eastAsia="Times New Roman" w:hAnsi="ITC Avant Garde" w:cs="Times New Roman"/>
                <w:sz w:val="20"/>
                <w:szCs w:val="20"/>
              </w:rPr>
              <w:t>bicación</w:t>
            </w:r>
            <w:proofErr w:type="spellEnd"/>
            <w:r w:rsidR="00D010EC" w:rsidRPr="000A68E8">
              <w:rPr>
                <w:rFonts w:ascii="ITC Avant Garde" w:eastAsia="Times New Roman" w:hAnsi="ITC Avant Garde" w:cs="Times New Roman"/>
                <w:sz w:val="20"/>
                <w:szCs w:val="20"/>
              </w:rPr>
              <w:t xml:space="preserve"> </w:t>
            </w:r>
            <w:r w:rsidR="00DB7F6E" w:rsidRPr="000A68E8">
              <w:rPr>
                <w:rFonts w:ascii="ITC Avant Garde" w:eastAsia="Times New Roman" w:hAnsi="ITC Avant Garde" w:cs="Times New Roman"/>
                <w:sz w:val="20"/>
                <w:szCs w:val="20"/>
              </w:rPr>
              <w:t>de</w:t>
            </w:r>
            <w:r w:rsidR="005105F6" w:rsidRPr="000A68E8">
              <w:rPr>
                <w:rFonts w:ascii="ITC Avant Garde" w:eastAsia="Times New Roman" w:hAnsi="ITC Avant Garde" w:cs="Times New Roman"/>
                <w:sz w:val="20"/>
                <w:szCs w:val="20"/>
              </w:rPr>
              <w:t xml:space="preserve"> Tipo 2</w:t>
            </w:r>
            <w:r w:rsidR="000C33FF" w:rsidRPr="000A68E8">
              <w:rPr>
                <w:rFonts w:ascii="ITC Avant Garde" w:eastAsia="Times New Roman" w:hAnsi="ITC Avant Garde" w:cs="Times New Roman"/>
                <w:sz w:val="20"/>
                <w:szCs w:val="20"/>
              </w:rPr>
              <w:t xml:space="preserve"> (2</w:t>
            </w:r>
            <w:r w:rsidRPr="000A68E8">
              <w:rPr>
                <w:rFonts w:ascii="ITC Avant Garde" w:eastAsia="Times New Roman" w:hAnsi="ITC Avant Garde" w:cs="Times New Roman"/>
                <w:sz w:val="20"/>
                <w:szCs w:val="20"/>
              </w:rPr>
              <w:t>)</w:t>
            </w:r>
          </w:p>
        </w:tc>
        <w:tc>
          <w:tcPr>
            <w:tcW w:w="1134" w:type="dxa"/>
            <w:gridSpan w:val="2"/>
            <w:tcBorders>
              <w:top w:val="nil"/>
              <w:left w:val="single" w:sz="8" w:space="0" w:color="4F81BD"/>
              <w:bottom w:val="single" w:sz="8" w:space="0" w:color="4F81BD"/>
              <w:right w:val="single" w:sz="8" w:space="0" w:color="4F81BD"/>
            </w:tcBorders>
            <w:shd w:val="clear" w:color="000000" w:fill="A7BFDE"/>
            <w:noWrap/>
            <w:vAlign w:val="center"/>
          </w:tcPr>
          <w:p w:rsidR="0009567F" w:rsidRPr="000A68E8" w:rsidRDefault="005105F6" w:rsidP="000A68E8">
            <w:pPr>
              <w:spacing w:after="0" w:line="240" w:lineRule="auto"/>
              <w:jc w:val="center"/>
              <w:rPr>
                <w:rFonts w:ascii="ITC Avant Garde" w:eastAsia="Times New Roman" w:hAnsi="ITC Avant Garde" w:cs="Times New Roman"/>
                <w:sz w:val="18"/>
                <w:szCs w:val="20"/>
              </w:rPr>
            </w:pPr>
            <w:r w:rsidRPr="000A68E8">
              <w:rPr>
                <w:rFonts w:ascii="ITC Avant Garde" w:eastAsia="Times New Roman" w:hAnsi="ITC Avant Garde" w:cs="Times New Roman"/>
                <w:sz w:val="18"/>
                <w:szCs w:val="20"/>
              </w:rPr>
              <w:t>$</w:t>
            </w:r>
            <w:r w:rsidR="00DB7F6E" w:rsidRPr="000A68E8">
              <w:rPr>
                <w:rFonts w:ascii="ITC Avant Garde" w:eastAsia="Times New Roman" w:hAnsi="ITC Avant Garde" w:cs="Times New Roman"/>
                <w:sz w:val="18"/>
                <w:szCs w:val="20"/>
              </w:rPr>
              <w:t>1,046.06</w:t>
            </w:r>
          </w:p>
        </w:tc>
        <w:tc>
          <w:tcPr>
            <w:tcW w:w="1134" w:type="dxa"/>
            <w:gridSpan w:val="2"/>
            <w:tcBorders>
              <w:top w:val="nil"/>
              <w:left w:val="single" w:sz="8" w:space="0" w:color="4F81BD"/>
              <w:bottom w:val="single" w:sz="8" w:space="0" w:color="4F81BD"/>
              <w:right w:val="single" w:sz="8" w:space="0" w:color="4F81BD"/>
            </w:tcBorders>
            <w:shd w:val="clear" w:color="000000" w:fill="A7BFDE"/>
            <w:vAlign w:val="center"/>
          </w:tcPr>
          <w:p w:rsidR="0009567F" w:rsidRPr="000A68E8" w:rsidRDefault="000F264D" w:rsidP="000A68E8">
            <w:pPr>
              <w:spacing w:after="0" w:line="240" w:lineRule="auto"/>
              <w:jc w:val="center"/>
              <w:rPr>
                <w:rFonts w:ascii="ITC Avant Garde" w:eastAsia="Times New Roman" w:hAnsi="ITC Avant Garde" w:cs="Times New Roman"/>
                <w:sz w:val="18"/>
                <w:szCs w:val="20"/>
              </w:rPr>
            </w:pPr>
            <w:r w:rsidRPr="000A68E8">
              <w:rPr>
                <w:rFonts w:ascii="ITC Avant Garde" w:eastAsia="Times New Roman" w:hAnsi="ITC Avant Garde" w:cs="Times New Roman"/>
                <w:sz w:val="18"/>
                <w:szCs w:val="20"/>
              </w:rPr>
              <w:t>$</w:t>
            </w:r>
            <w:r w:rsidR="00DB7F6E" w:rsidRPr="000A68E8">
              <w:rPr>
                <w:rFonts w:ascii="ITC Avant Garde" w:eastAsia="Times New Roman" w:hAnsi="ITC Avant Garde" w:cs="Times New Roman"/>
                <w:sz w:val="18"/>
                <w:szCs w:val="20"/>
              </w:rPr>
              <w:t>962.19</w:t>
            </w:r>
          </w:p>
        </w:tc>
        <w:tc>
          <w:tcPr>
            <w:tcW w:w="1111" w:type="dxa"/>
            <w:gridSpan w:val="2"/>
            <w:tcBorders>
              <w:top w:val="nil"/>
              <w:left w:val="single" w:sz="8" w:space="0" w:color="4F81BD"/>
              <w:bottom w:val="single" w:sz="8" w:space="0" w:color="4F81BD"/>
              <w:right w:val="single" w:sz="8" w:space="0" w:color="4F81BD"/>
            </w:tcBorders>
            <w:shd w:val="clear" w:color="000000" w:fill="A7BFDE"/>
            <w:vAlign w:val="center"/>
          </w:tcPr>
          <w:p w:rsidR="0009567F" w:rsidRPr="000A68E8" w:rsidRDefault="005105F6" w:rsidP="000A68E8">
            <w:pPr>
              <w:spacing w:after="0" w:line="240" w:lineRule="auto"/>
              <w:jc w:val="center"/>
              <w:rPr>
                <w:rFonts w:ascii="ITC Avant Garde" w:eastAsia="Times New Roman" w:hAnsi="ITC Avant Garde" w:cs="Times New Roman"/>
                <w:sz w:val="18"/>
                <w:szCs w:val="20"/>
              </w:rPr>
            </w:pPr>
            <w:r w:rsidRPr="000A68E8">
              <w:rPr>
                <w:rFonts w:ascii="ITC Avant Garde" w:eastAsia="Times New Roman" w:hAnsi="ITC Avant Garde" w:cs="Times New Roman"/>
                <w:sz w:val="18"/>
                <w:szCs w:val="20"/>
              </w:rPr>
              <w:t>$</w:t>
            </w:r>
            <w:r w:rsidR="00DB7F6E" w:rsidRPr="000A68E8">
              <w:rPr>
                <w:rFonts w:ascii="ITC Avant Garde" w:eastAsia="Times New Roman" w:hAnsi="ITC Avant Garde" w:cs="Times New Roman"/>
                <w:sz w:val="18"/>
                <w:szCs w:val="20"/>
              </w:rPr>
              <w:t>918.88</w:t>
            </w:r>
          </w:p>
        </w:tc>
      </w:tr>
      <w:tr w:rsidR="000A68E8" w:rsidRPr="000A68E8" w:rsidTr="00BC09FB">
        <w:trPr>
          <w:trHeight w:val="315"/>
        </w:trPr>
        <w:tc>
          <w:tcPr>
            <w:tcW w:w="5599" w:type="dxa"/>
            <w:tcBorders>
              <w:top w:val="single" w:sz="8" w:space="0" w:color="4F81BD"/>
              <w:left w:val="nil"/>
              <w:bottom w:val="nil"/>
              <w:right w:val="nil"/>
            </w:tcBorders>
            <w:shd w:val="clear" w:color="auto" w:fill="auto"/>
            <w:noWrap/>
            <w:vAlign w:val="center"/>
          </w:tcPr>
          <w:p w:rsidR="0009567F" w:rsidRPr="000A68E8" w:rsidRDefault="0009567F" w:rsidP="000A68E8">
            <w:pPr>
              <w:spacing w:after="0" w:line="240" w:lineRule="auto"/>
              <w:rPr>
                <w:rFonts w:ascii="ITC Avant Garde" w:eastAsia="Times New Roman" w:hAnsi="ITC Avant Garde" w:cs="Times New Roman"/>
                <w:sz w:val="20"/>
                <w:szCs w:val="20"/>
              </w:rPr>
            </w:pPr>
            <w:r w:rsidRPr="000A68E8">
              <w:rPr>
                <w:rFonts w:ascii="ITC Avant Garde" w:eastAsia="Times New Roman" w:hAnsi="ITC Avant Garde" w:cs="Times New Roman"/>
                <w:sz w:val="20"/>
                <w:szCs w:val="20"/>
              </w:rPr>
              <w:t xml:space="preserve">Renta mensual </w:t>
            </w:r>
            <w:r w:rsidR="00D64700" w:rsidRPr="000A68E8">
              <w:rPr>
                <w:rFonts w:ascii="ITC Avant Garde" w:eastAsia="Times New Roman" w:hAnsi="ITC Avant Garde" w:cs="Times New Roman"/>
                <w:sz w:val="20"/>
                <w:szCs w:val="20"/>
              </w:rPr>
              <w:t xml:space="preserve">por </w:t>
            </w:r>
            <w:proofErr w:type="spellStart"/>
            <w:r w:rsidR="00DB7F6E" w:rsidRPr="000A68E8">
              <w:rPr>
                <w:rFonts w:ascii="ITC Avant Garde" w:eastAsia="Times New Roman" w:hAnsi="ITC Avant Garde" w:cs="Times New Roman"/>
                <w:sz w:val="20"/>
                <w:szCs w:val="20"/>
              </w:rPr>
              <w:t>cou</w:t>
            </w:r>
            <w:r w:rsidR="00D010EC" w:rsidRPr="000A68E8">
              <w:rPr>
                <w:rFonts w:ascii="ITC Avant Garde" w:eastAsia="Times New Roman" w:hAnsi="ITC Avant Garde" w:cs="Times New Roman"/>
                <w:sz w:val="20"/>
                <w:szCs w:val="20"/>
              </w:rPr>
              <w:t>bicación</w:t>
            </w:r>
            <w:proofErr w:type="spellEnd"/>
            <w:r w:rsidR="00D010EC" w:rsidRPr="000A68E8">
              <w:rPr>
                <w:rFonts w:ascii="ITC Avant Garde" w:eastAsia="Times New Roman" w:hAnsi="ITC Avant Garde" w:cs="Times New Roman"/>
                <w:sz w:val="20"/>
                <w:szCs w:val="20"/>
              </w:rPr>
              <w:t xml:space="preserve"> </w:t>
            </w:r>
            <w:r w:rsidR="00DB7F6E" w:rsidRPr="000A68E8">
              <w:rPr>
                <w:rFonts w:ascii="ITC Avant Garde" w:eastAsia="Times New Roman" w:hAnsi="ITC Avant Garde" w:cs="Times New Roman"/>
                <w:sz w:val="20"/>
                <w:szCs w:val="20"/>
              </w:rPr>
              <w:t>de</w:t>
            </w:r>
            <w:r w:rsidR="005105F6" w:rsidRPr="000A68E8">
              <w:rPr>
                <w:rFonts w:ascii="ITC Avant Garde" w:eastAsia="Times New Roman" w:hAnsi="ITC Avant Garde" w:cs="Times New Roman"/>
                <w:sz w:val="20"/>
                <w:szCs w:val="20"/>
              </w:rPr>
              <w:t xml:space="preserve"> </w:t>
            </w:r>
            <w:r w:rsidR="000C33FF" w:rsidRPr="000A68E8">
              <w:rPr>
                <w:rFonts w:ascii="ITC Avant Garde" w:eastAsia="Times New Roman" w:hAnsi="ITC Avant Garde" w:cs="Times New Roman"/>
                <w:sz w:val="20"/>
                <w:szCs w:val="20"/>
              </w:rPr>
              <w:t>Tipo 3 (2</w:t>
            </w:r>
            <w:r w:rsidRPr="000A68E8">
              <w:rPr>
                <w:rFonts w:ascii="ITC Avant Garde" w:eastAsia="Times New Roman" w:hAnsi="ITC Avant Garde" w:cs="Times New Roman"/>
                <w:sz w:val="20"/>
                <w:szCs w:val="20"/>
              </w:rPr>
              <w:t>)</w:t>
            </w:r>
          </w:p>
        </w:tc>
        <w:tc>
          <w:tcPr>
            <w:tcW w:w="1134" w:type="dxa"/>
            <w:gridSpan w:val="2"/>
            <w:tcBorders>
              <w:top w:val="nil"/>
              <w:left w:val="single" w:sz="8" w:space="0" w:color="4F81BD"/>
              <w:bottom w:val="single" w:sz="8" w:space="0" w:color="4F81BD"/>
              <w:right w:val="single" w:sz="8" w:space="0" w:color="4F81BD"/>
            </w:tcBorders>
            <w:shd w:val="clear" w:color="000000" w:fill="A7BFDE"/>
            <w:noWrap/>
            <w:vAlign w:val="center"/>
          </w:tcPr>
          <w:p w:rsidR="0009567F" w:rsidRPr="000A68E8" w:rsidRDefault="00085A29" w:rsidP="000A68E8">
            <w:pPr>
              <w:spacing w:after="0" w:line="240" w:lineRule="auto"/>
              <w:jc w:val="center"/>
              <w:rPr>
                <w:rFonts w:ascii="ITC Avant Garde" w:eastAsia="Times New Roman" w:hAnsi="ITC Avant Garde" w:cs="Times New Roman"/>
                <w:sz w:val="18"/>
                <w:szCs w:val="20"/>
              </w:rPr>
            </w:pPr>
            <w:r w:rsidRPr="000A68E8">
              <w:rPr>
                <w:rFonts w:ascii="ITC Avant Garde" w:eastAsia="Times New Roman" w:hAnsi="ITC Avant Garde" w:cs="Times New Roman"/>
                <w:sz w:val="18"/>
                <w:szCs w:val="20"/>
              </w:rPr>
              <w:t>$4,293.12</w:t>
            </w:r>
          </w:p>
        </w:tc>
        <w:tc>
          <w:tcPr>
            <w:tcW w:w="1134" w:type="dxa"/>
            <w:gridSpan w:val="2"/>
            <w:tcBorders>
              <w:top w:val="nil"/>
              <w:left w:val="single" w:sz="8" w:space="0" w:color="4F81BD"/>
              <w:bottom w:val="single" w:sz="8" w:space="0" w:color="4F81BD"/>
              <w:right w:val="single" w:sz="8" w:space="0" w:color="4F81BD"/>
            </w:tcBorders>
            <w:shd w:val="clear" w:color="000000" w:fill="A7BFDE"/>
            <w:vAlign w:val="center"/>
          </w:tcPr>
          <w:p w:rsidR="0009567F" w:rsidRPr="000A68E8" w:rsidRDefault="000F264D" w:rsidP="000A68E8">
            <w:pPr>
              <w:spacing w:after="0" w:line="240" w:lineRule="auto"/>
              <w:jc w:val="center"/>
              <w:rPr>
                <w:rFonts w:ascii="ITC Avant Garde" w:eastAsia="Times New Roman" w:hAnsi="ITC Avant Garde" w:cs="Times New Roman"/>
                <w:sz w:val="18"/>
                <w:szCs w:val="20"/>
              </w:rPr>
            </w:pPr>
            <w:r w:rsidRPr="000A68E8">
              <w:rPr>
                <w:rFonts w:ascii="ITC Avant Garde" w:eastAsia="Times New Roman" w:hAnsi="ITC Avant Garde" w:cs="Times New Roman"/>
                <w:sz w:val="18"/>
                <w:szCs w:val="20"/>
              </w:rPr>
              <w:t>$4,129.</w:t>
            </w:r>
            <w:r w:rsidR="00C930A2" w:rsidRPr="000A68E8">
              <w:rPr>
                <w:rFonts w:ascii="ITC Avant Garde" w:eastAsia="Times New Roman" w:hAnsi="ITC Avant Garde" w:cs="Times New Roman"/>
                <w:sz w:val="18"/>
                <w:szCs w:val="20"/>
              </w:rPr>
              <w:t>09</w:t>
            </w:r>
          </w:p>
        </w:tc>
        <w:tc>
          <w:tcPr>
            <w:tcW w:w="1111" w:type="dxa"/>
            <w:gridSpan w:val="2"/>
            <w:tcBorders>
              <w:top w:val="nil"/>
              <w:left w:val="single" w:sz="8" w:space="0" w:color="4F81BD"/>
              <w:bottom w:val="single" w:sz="8" w:space="0" w:color="4F81BD"/>
              <w:right w:val="single" w:sz="8" w:space="0" w:color="4F81BD"/>
            </w:tcBorders>
            <w:shd w:val="clear" w:color="000000" w:fill="A7BFDE"/>
            <w:vAlign w:val="center"/>
          </w:tcPr>
          <w:p w:rsidR="0009567F" w:rsidRPr="000A68E8" w:rsidRDefault="00085A29" w:rsidP="000A68E8">
            <w:pPr>
              <w:spacing w:after="0" w:line="240" w:lineRule="auto"/>
              <w:jc w:val="center"/>
              <w:rPr>
                <w:rFonts w:ascii="ITC Avant Garde" w:eastAsia="Times New Roman" w:hAnsi="ITC Avant Garde" w:cs="Times New Roman"/>
                <w:sz w:val="18"/>
                <w:szCs w:val="20"/>
              </w:rPr>
            </w:pPr>
            <w:r w:rsidRPr="000A68E8">
              <w:rPr>
                <w:rFonts w:ascii="ITC Avant Garde" w:eastAsia="Times New Roman" w:hAnsi="ITC Avant Garde" w:cs="Times New Roman"/>
                <w:sz w:val="18"/>
                <w:szCs w:val="20"/>
              </w:rPr>
              <w:t>$3,959.</w:t>
            </w:r>
            <w:r w:rsidR="00C930A2" w:rsidRPr="000A68E8">
              <w:rPr>
                <w:rFonts w:ascii="ITC Avant Garde" w:eastAsia="Times New Roman" w:hAnsi="ITC Avant Garde" w:cs="Times New Roman"/>
                <w:sz w:val="18"/>
                <w:szCs w:val="20"/>
              </w:rPr>
              <w:t>63</w:t>
            </w:r>
          </w:p>
        </w:tc>
      </w:tr>
      <w:tr w:rsidR="000A68E8" w:rsidRPr="000A68E8" w:rsidTr="00044419">
        <w:trPr>
          <w:trHeight w:val="315"/>
        </w:trPr>
        <w:tc>
          <w:tcPr>
            <w:tcW w:w="5599" w:type="dxa"/>
            <w:tcBorders>
              <w:top w:val="single" w:sz="8" w:space="0" w:color="4F81BD"/>
              <w:left w:val="nil"/>
              <w:bottom w:val="nil"/>
              <w:right w:val="nil"/>
            </w:tcBorders>
            <w:shd w:val="clear" w:color="auto" w:fill="auto"/>
            <w:noWrap/>
            <w:vAlign w:val="center"/>
            <w:hideMark/>
          </w:tcPr>
          <w:p w:rsidR="0009567F" w:rsidRPr="000A68E8" w:rsidRDefault="0009567F" w:rsidP="000A68E8">
            <w:pPr>
              <w:spacing w:after="0" w:line="240" w:lineRule="auto"/>
              <w:rPr>
                <w:rFonts w:ascii="ITC Avant Garde" w:eastAsia="Times New Roman" w:hAnsi="ITC Avant Garde" w:cs="Times New Roman"/>
                <w:sz w:val="20"/>
                <w:szCs w:val="20"/>
              </w:rPr>
            </w:pPr>
            <w:r w:rsidRPr="000A68E8">
              <w:rPr>
                <w:rFonts w:ascii="ITC Avant Garde" w:eastAsia="Times New Roman" w:hAnsi="ITC Avant Garde" w:cs="Times New Roman"/>
                <w:sz w:val="20"/>
                <w:szCs w:val="20"/>
              </w:rPr>
              <w:t xml:space="preserve">Metro Lineal de </w:t>
            </w:r>
            <w:proofErr w:type="spellStart"/>
            <w:r w:rsidRPr="000A68E8">
              <w:rPr>
                <w:rFonts w:ascii="ITC Avant Garde" w:eastAsia="Times New Roman" w:hAnsi="ITC Avant Garde" w:cs="Times New Roman"/>
                <w:sz w:val="20"/>
                <w:szCs w:val="20"/>
              </w:rPr>
              <w:t>Ductería</w:t>
            </w:r>
            <w:proofErr w:type="spellEnd"/>
            <w:r w:rsidRPr="000A68E8">
              <w:rPr>
                <w:rFonts w:ascii="ITC Avant Garde" w:eastAsia="Times New Roman" w:hAnsi="ITC Avant Garde" w:cs="Times New Roman"/>
                <w:sz w:val="20"/>
                <w:szCs w:val="20"/>
              </w:rPr>
              <w:t xml:space="preserve"> para </w:t>
            </w:r>
            <w:proofErr w:type="spellStart"/>
            <w:r w:rsidR="00DB7F6E" w:rsidRPr="000A68E8">
              <w:rPr>
                <w:rFonts w:ascii="ITC Avant Garde" w:eastAsia="Times New Roman" w:hAnsi="ITC Avant Garde" w:cs="Times New Roman"/>
                <w:sz w:val="20"/>
                <w:szCs w:val="20"/>
              </w:rPr>
              <w:t>cou</w:t>
            </w:r>
            <w:r w:rsidRPr="000A68E8">
              <w:rPr>
                <w:rFonts w:ascii="ITC Avant Garde" w:eastAsia="Times New Roman" w:hAnsi="ITC Avant Garde" w:cs="Times New Roman"/>
                <w:sz w:val="20"/>
                <w:szCs w:val="20"/>
              </w:rPr>
              <w:t>bicación</w:t>
            </w:r>
            <w:proofErr w:type="spellEnd"/>
            <w:r w:rsidRPr="000A68E8">
              <w:rPr>
                <w:rFonts w:ascii="ITC Avant Garde" w:eastAsia="Times New Roman" w:hAnsi="ITC Avant Garde" w:cs="Times New Roman"/>
                <w:sz w:val="20"/>
                <w:szCs w:val="20"/>
              </w:rPr>
              <w:t xml:space="preserve"> Externa (3)</w:t>
            </w:r>
          </w:p>
        </w:tc>
        <w:tc>
          <w:tcPr>
            <w:tcW w:w="3379" w:type="dxa"/>
            <w:gridSpan w:val="6"/>
            <w:tcBorders>
              <w:top w:val="nil"/>
              <w:left w:val="single" w:sz="8" w:space="0" w:color="4F81BD"/>
              <w:bottom w:val="single" w:sz="8" w:space="0" w:color="4F81BD"/>
              <w:right w:val="single" w:sz="8" w:space="0" w:color="4F81BD"/>
            </w:tcBorders>
            <w:shd w:val="clear" w:color="000000" w:fill="D3DFEE"/>
            <w:noWrap/>
            <w:vAlign w:val="center"/>
            <w:hideMark/>
          </w:tcPr>
          <w:p w:rsidR="0009567F" w:rsidRPr="000A68E8" w:rsidRDefault="0009567F" w:rsidP="000A68E8">
            <w:pPr>
              <w:spacing w:after="0" w:line="240" w:lineRule="auto"/>
              <w:jc w:val="center"/>
              <w:rPr>
                <w:rFonts w:ascii="ITC Avant Garde" w:eastAsia="Times New Roman" w:hAnsi="ITC Avant Garde" w:cs="Times New Roman"/>
                <w:sz w:val="18"/>
                <w:szCs w:val="20"/>
              </w:rPr>
            </w:pPr>
            <w:r w:rsidRPr="000A68E8">
              <w:rPr>
                <w:rFonts w:ascii="ITC Avant Garde" w:eastAsia="Times New Roman" w:hAnsi="ITC Avant Garde" w:cs="Times New Roman"/>
                <w:sz w:val="18"/>
                <w:szCs w:val="20"/>
              </w:rPr>
              <w:t>$</w:t>
            </w:r>
            <w:r w:rsidR="00F15C83" w:rsidRPr="000A68E8">
              <w:rPr>
                <w:rFonts w:ascii="ITC Avant Garde" w:eastAsia="Times New Roman" w:hAnsi="ITC Avant Garde" w:cs="Times New Roman"/>
                <w:sz w:val="18"/>
                <w:szCs w:val="20"/>
              </w:rPr>
              <w:t>15.</w:t>
            </w:r>
            <w:r w:rsidR="00C930A2" w:rsidRPr="000A68E8">
              <w:rPr>
                <w:rFonts w:ascii="ITC Avant Garde" w:eastAsia="Times New Roman" w:hAnsi="ITC Avant Garde" w:cs="Times New Roman"/>
                <w:sz w:val="18"/>
                <w:szCs w:val="20"/>
              </w:rPr>
              <w:t>06</w:t>
            </w:r>
          </w:p>
        </w:tc>
      </w:tr>
    </w:tbl>
    <w:p w:rsidR="007C0035" w:rsidRPr="000A68E8" w:rsidRDefault="007C0035" w:rsidP="000A68E8">
      <w:pPr>
        <w:spacing w:after="0" w:line="360" w:lineRule="auto"/>
        <w:jc w:val="both"/>
        <w:rPr>
          <w:rFonts w:ascii="ITC Avant Garde" w:hAnsi="ITC Avant Garde"/>
          <w:b/>
          <w:i/>
          <w:sz w:val="20"/>
          <w:szCs w:val="20"/>
        </w:rPr>
      </w:pPr>
    </w:p>
    <w:p w:rsidR="00A90A0A" w:rsidRPr="000A68E8" w:rsidRDefault="00A90A0A" w:rsidP="000A68E8">
      <w:pPr>
        <w:spacing w:after="0" w:line="360" w:lineRule="auto"/>
        <w:jc w:val="both"/>
        <w:rPr>
          <w:rFonts w:ascii="ITC Avant Garde" w:hAnsi="ITC Avant Garde"/>
          <w:b/>
          <w:i/>
          <w:sz w:val="20"/>
          <w:szCs w:val="20"/>
        </w:rPr>
      </w:pPr>
      <w:r w:rsidRPr="000A68E8">
        <w:rPr>
          <w:rFonts w:ascii="ITC Avant Garde" w:hAnsi="ITC Avant Garde" w:cs="Arial"/>
          <w:sz w:val="20"/>
          <w:szCs w:val="20"/>
        </w:rPr>
        <w:t>Las tarifas anteriores no incluyen el consumo de energía eléctrica correspondiente a los equipos del CS.</w:t>
      </w:r>
    </w:p>
    <w:p w:rsidR="00FB3F1C" w:rsidRPr="000A68E8" w:rsidRDefault="00C150ED" w:rsidP="000A68E8">
      <w:pPr>
        <w:spacing w:after="0" w:line="240" w:lineRule="auto"/>
        <w:jc w:val="both"/>
        <w:rPr>
          <w:rFonts w:ascii="ITC Avant Garde" w:eastAsia="Times New Roman" w:hAnsi="ITC Avant Garde" w:cs="Times New Roman"/>
          <w:b/>
          <w:bCs/>
          <w:i/>
          <w:iCs/>
          <w:sz w:val="24"/>
          <w:szCs w:val="24"/>
        </w:rPr>
      </w:pPr>
      <w:r w:rsidRPr="000A68E8">
        <w:rPr>
          <w:rFonts w:ascii="ITC Avant Garde" w:eastAsia="Times New Roman" w:hAnsi="ITC Avant Garde" w:cs="Times New Roman"/>
          <w:b/>
          <w:bCs/>
          <w:i/>
          <w:iCs/>
          <w:sz w:val="24"/>
          <w:szCs w:val="24"/>
        </w:rPr>
        <w:t xml:space="preserve">Adecuaciones en la </w:t>
      </w:r>
      <w:proofErr w:type="spellStart"/>
      <w:r w:rsidRPr="000A68E8">
        <w:rPr>
          <w:rFonts w:ascii="ITC Avant Garde" w:eastAsia="Times New Roman" w:hAnsi="ITC Avant Garde" w:cs="Times New Roman"/>
          <w:b/>
          <w:bCs/>
          <w:i/>
          <w:iCs/>
          <w:sz w:val="24"/>
          <w:szCs w:val="24"/>
        </w:rPr>
        <w:t>coubicación</w:t>
      </w:r>
      <w:proofErr w:type="spellEnd"/>
    </w:p>
    <w:p w:rsidR="00485D54" w:rsidRPr="000A68E8" w:rsidRDefault="00485D54" w:rsidP="000A68E8">
      <w:pPr>
        <w:spacing w:after="0" w:line="240" w:lineRule="auto"/>
        <w:jc w:val="both"/>
        <w:rPr>
          <w:rFonts w:ascii="ITC Avant Garde" w:eastAsia="Times New Roman" w:hAnsi="ITC Avant Garde" w:cs="Times New Roman"/>
          <w:b/>
          <w:bCs/>
          <w:i/>
          <w:iCs/>
          <w:sz w:val="24"/>
          <w:szCs w:val="24"/>
        </w:rPr>
      </w:pPr>
    </w:p>
    <w:p w:rsidR="00572459" w:rsidRPr="000A68E8" w:rsidRDefault="00572459" w:rsidP="000A68E8">
      <w:pPr>
        <w:spacing w:after="0" w:line="240" w:lineRule="auto"/>
        <w:rPr>
          <w:rFonts w:ascii="ITC Avant Garde" w:eastAsia="Times New Roman" w:hAnsi="ITC Avant Garde" w:cs="Times New Roman"/>
          <w:b/>
          <w:i/>
          <w:iCs/>
          <w:sz w:val="20"/>
          <w:szCs w:val="20"/>
        </w:rPr>
      </w:pPr>
      <w:r w:rsidRPr="000A68E8">
        <w:rPr>
          <w:rFonts w:ascii="ITC Avant Garde" w:eastAsia="Times New Roman" w:hAnsi="ITC Avant Garde" w:cs="Times New Roman"/>
          <w:b/>
          <w:i/>
          <w:iCs/>
          <w:sz w:val="20"/>
          <w:szCs w:val="20"/>
        </w:rPr>
        <w:t>Cobros no Recurrentes</w:t>
      </w:r>
    </w:p>
    <w:p w:rsidR="008D3388" w:rsidRPr="000A68E8" w:rsidRDefault="008D3388" w:rsidP="000A68E8">
      <w:pPr>
        <w:autoSpaceDE w:val="0"/>
        <w:autoSpaceDN w:val="0"/>
        <w:adjustRightInd w:val="0"/>
        <w:spacing w:line="360" w:lineRule="auto"/>
        <w:ind w:firstLine="567"/>
        <w:contextualSpacing/>
        <w:jc w:val="both"/>
        <w:rPr>
          <w:rFonts w:ascii="ITC Avant Garde" w:hAnsi="ITC Avant Garde" w:cs="Arial"/>
          <w:b/>
          <w:i/>
          <w:sz w:val="20"/>
          <w:szCs w:val="20"/>
        </w:rPr>
      </w:pPr>
    </w:p>
    <w:tbl>
      <w:tblPr>
        <w:tblStyle w:val="Cuadrculamedia2-nfasis1"/>
        <w:tblW w:w="9039" w:type="dxa"/>
        <w:tblLook w:val="04A0" w:firstRow="1" w:lastRow="0" w:firstColumn="1" w:lastColumn="0" w:noHBand="0" w:noVBand="1"/>
        <w:tblCaption w:val="Tabla"/>
        <w:tblDescription w:val="Adecuaciones en la coubicación, Cobros no Recurrentes"/>
      </w:tblPr>
      <w:tblGrid>
        <w:gridCol w:w="7054"/>
        <w:gridCol w:w="1985"/>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10DF3" w:rsidRPr="000A68E8" w:rsidRDefault="00C10DF3"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985" w:type="dxa"/>
          </w:tcPr>
          <w:p w:rsidR="00C10DF3" w:rsidRPr="000A68E8" w:rsidRDefault="00C10DF3"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 (por evento)</w:t>
            </w:r>
          </w:p>
        </w:tc>
      </w:tr>
      <w:tr w:rsidR="000A68E8" w:rsidRPr="000A68E8" w:rsidTr="00044A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10DF3" w:rsidRPr="000A68E8" w:rsidRDefault="00C10DF3" w:rsidP="000A68E8">
            <w:pPr>
              <w:jc w:val="both"/>
              <w:rPr>
                <w:rFonts w:ascii="ITC Avant Garde" w:hAnsi="ITC Avant Garde"/>
                <w:b w:val="0"/>
                <w:color w:val="auto"/>
                <w:sz w:val="20"/>
                <w:szCs w:val="20"/>
              </w:rPr>
            </w:pPr>
            <w:r w:rsidRPr="000A68E8">
              <w:rPr>
                <w:rFonts w:ascii="ITC Avant Garde" w:hAnsi="ITC Avant Garde"/>
                <w:b w:val="0"/>
                <w:color w:val="auto"/>
                <w:sz w:val="20"/>
                <w:szCs w:val="20"/>
              </w:rPr>
              <w:t>Cambio en la Capacidad de Interruptor Termo magnético</w:t>
            </w:r>
            <w:r w:rsidR="000F5185" w:rsidRPr="000A68E8">
              <w:rPr>
                <w:rFonts w:ascii="ITC Avant Garde" w:hAnsi="ITC Avant Garde"/>
                <w:b w:val="0"/>
                <w:color w:val="auto"/>
                <w:sz w:val="20"/>
                <w:szCs w:val="20"/>
              </w:rPr>
              <w:t xml:space="preserve"> </w:t>
            </w:r>
            <w:r w:rsidR="000F5185" w:rsidRPr="000A68E8">
              <w:rPr>
                <w:rFonts w:ascii="ITC Avant Garde" w:eastAsia="Times New Roman" w:hAnsi="ITC Avant Garde" w:cs="Times New Roman"/>
                <w:b w:val="0"/>
                <w:color w:val="auto"/>
                <w:sz w:val="20"/>
                <w:szCs w:val="20"/>
              </w:rPr>
              <w:t>(3)</w:t>
            </w:r>
          </w:p>
        </w:tc>
        <w:tc>
          <w:tcPr>
            <w:tcW w:w="1985" w:type="dxa"/>
          </w:tcPr>
          <w:p w:rsidR="002807E2" w:rsidRPr="000A68E8" w:rsidRDefault="002807E2"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eastAsia="Times New Roman" w:hAnsi="ITC Avant Garde" w:cs="Times New Roman"/>
                <w:color w:val="auto"/>
                <w:sz w:val="18"/>
                <w:szCs w:val="20"/>
              </w:rPr>
              <w:t>$</w:t>
            </w:r>
            <w:r w:rsidR="003E7E22" w:rsidRPr="000A68E8">
              <w:rPr>
                <w:rFonts w:ascii="ITC Avant Garde" w:eastAsia="Times New Roman" w:hAnsi="ITC Avant Garde" w:cs="Times New Roman"/>
                <w:color w:val="auto"/>
                <w:sz w:val="18"/>
                <w:szCs w:val="20"/>
              </w:rPr>
              <w:t>1,570.0219</w:t>
            </w:r>
          </w:p>
        </w:tc>
      </w:tr>
    </w:tbl>
    <w:p w:rsidR="004E2C13" w:rsidRPr="000A68E8" w:rsidRDefault="004E2C13" w:rsidP="000A68E8">
      <w:pPr>
        <w:autoSpaceDE w:val="0"/>
        <w:autoSpaceDN w:val="0"/>
        <w:adjustRightInd w:val="0"/>
        <w:spacing w:line="360" w:lineRule="auto"/>
        <w:ind w:firstLine="567"/>
        <w:contextualSpacing/>
        <w:jc w:val="both"/>
        <w:rPr>
          <w:rFonts w:ascii="ITC Avant Garde" w:hAnsi="ITC Avant Garde" w:cs="Arial"/>
          <w:b/>
          <w:i/>
          <w:sz w:val="20"/>
          <w:szCs w:val="20"/>
        </w:rPr>
      </w:pPr>
    </w:p>
    <w:p w:rsidR="00A92C87" w:rsidRPr="000A68E8" w:rsidRDefault="00A92C87" w:rsidP="000A68E8">
      <w:pPr>
        <w:jc w:val="both"/>
        <w:rPr>
          <w:rFonts w:ascii="ITC Avant Garde" w:hAnsi="ITC Avant Garde" w:cs="Arial"/>
          <w:sz w:val="20"/>
          <w:szCs w:val="20"/>
        </w:rPr>
      </w:pPr>
      <w:r w:rsidRPr="000A68E8">
        <w:rPr>
          <w:rFonts w:ascii="ITC Avant Garde" w:hAnsi="ITC Avant Garde" w:cs="Arial"/>
          <w:sz w:val="20"/>
          <w:szCs w:val="20"/>
        </w:rPr>
        <w:t>La Reasignación y la Recuperación de Espacios se cotizará de manera particular y el precio variará de acuerdo a la cantidad de elementos de infraestructura que sea necesario modificar, reinstalar y/o retirar; considerando los siguientes conceptos: tiempo necesario para realización de los trabajos, distancia recorrida, viáticos, horarios, personal necesario, permisos, etc.</w:t>
      </w:r>
    </w:p>
    <w:p w:rsidR="00661522" w:rsidRPr="000A68E8" w:rsidRDefault="00661522" w:rsidP="000A68E8">
      <w:pPr>
        <w:pStyle w:val="Prrafodelista"/>
        <w:numPr>
          <w:ilvl w:val="0"/>
          <w:numId w:val="22"/>
        </w:numPr>
        <w:spacing w:after="0" w:line="360" w:lineRule="auto"/>
        <w:jc w:val="both"/>
        <w:rPr>
          <w:rFonts w:ascii="ITC Avant Garde" w:hAnsi="ITC Avant Garde"/>
          <w:b/>
          <w:i/>
        </w:rPr>
      </w:pPr>
      <w:r w:rsidRPr="000A68E8">
        <w:rPr>
          <w:rFonts w:ascii="ITC Avant Garde" w:hAnsi="ITC Avant Garde"/>
          <w:b/>
          <w:i/>
        </w:rPr>
        <w:t xml:space="preserve">Servicio Auxiliar de Cableado </w:t>
      </w:r>
      <w:proofErr w:type="spellStart"/>
      <w:r w:rsidRPr="000A68E8">
        <w:rPr>
          <w:rFonts w:ascii="ITC Avant Garde" w:hAnsi="ITC Avant Garde"/>
          <w:b/>
          <w:i/>
        </w:rPr>
        <w:t>Multipar</w:t>
      </w:r>
      <w:proofErr w:type="spellEnd"/>
      <w:r w:rsidR="00C97839" w:rsidRPr="000A68E8">
        <w:rPr>
          <w:rFonts w:ascii="ITC Avant Garde" w:hAnsi="ITC Avant Garde"/>
          <w:b/>
          <w:i/>
        </w:rPr>
        <w:t xml:space="preserve"> y Cableado d</w:t>
      </w:r>
      <w:r w:rsidR="00A308C8" w:rsidRPr="000A68E8">
        <w:rPr>
          <w:rFonts w:ascii="ITC Avant Garde" w:hAnsi="ITC Avant Garde"/>
          <w:b/>
          <w:i/>
        </w:rPr>
        <w:t xml:space="preserve">el DFO de </w:t>
      </w:r>
      <w:proofErr w:type="spellStart"/>
      <w:r w:rsidR="000A68E8" w:rsidRPr="000A68E8">
        <w:rPr>
          <w:rFonts w:ascii="ITC Avant Garde" w:hAnsi="ITC Avant Garde"/>
          <w:b/>
          <w:i/>
        </w:rPr>
        <w:t>Telnor</w:t>
      </w:r>
      <w:proofErr w:type="spellEnd"/>
      <w:r w:rsidR="00A308C8" w:rsidRPr="000A68E8">
        <w:rPr>
          <w:rFonts w:ascii="ITC Avant Garde" w:hAnsi="ITC Avant Garde"/>
          <w:b/>
          <w:i/>
        </w:rPr>
        <w:t xml:space="preserve"> al DFO del CS</w:t>
      </w:r>
    </w:p>
    <w:p w:rsidR="008B1676" w:rsidRPr="000A68E8" w:rsidRDefault="008B1676" w:rsidP="000A68E8">
      <w:pPr>
        <w:spacing w:after="0" w:line="240" w:lineRule="auto"/>
        <w:rPr>
          <w:rFonts w:ascii="ITC Avant Garde" w:eastAsia="Times New Roman" w:hAnsi="ITC Avant Garde" w:cs="Times New Roman"/>
          <w:b/>
          <w:bCs/>
          <w:i/>
          <w:iCs/>
          <w:sz w:val="24"/>
          <w:szCs w:val="24"/>
        </w:rPr>
      </w:pPr>
      <w:r w:rsidRPr="000A68E8">
        <w:rPr>
          <w:rFonts w:ascii="ITC Avant Garde" w:eastAsia="Times New Roman" w:hAnsi="ITC Avant Garde" w:cs="Times New Roman"/>
          <w:b/>
          <w:bCs/>
          <w:i/>
          <w:iCs/>
          <w:sz w:val="20"/>
          <w:szCs w:val="20"/>
        </w:rPr>
        <w:t xml:space="preserve">Cableado </w:t>
      </w:r>
      <w:proofErr w:type="spellStart"/>
      <w:r w:rsidRPr="000A68E8">
        <w:rPr>
          <w:rFonts w:ascii="ITC Avant Garde" w:eastAsia="Times New Roman" w:hAnsi="ITC Avant Garde" w:cs="Times New Roman"/>
          <w:b/>
          <w:bCs/>
          <w:i/>
          <w:iCs/>
          <w:sz w:val="20"/>
          <w:szCs w:val="20"/>
        </w:rPr>
        <w:t>Multipar</w:t>
      </w:r>
      <w:proofErr w:type="spellEnd"/>
      <w:r w:rsidRPr="000A68E8">
        <w:rPr>
          <w:rFonts w:ascii="ITC Avant Garde" w:eastAsia="Times New Roman" w:hAnsi="ITC Avant Garde" w:cs="Times New Roman"/>
          <w:b/>
          <w:bCs/>
          <w:i/>
          <w:iCs/>
          <w:sz w:val="20"/>
          <w:szCs w:val="20"/>
        </w:rPr>
        <w:t xml:space="preserve"> </w:t>
      </w:r>
    </w:p>
    <w:p w:rsidR="00E76158" w:rsidRPr="000A68E8" w:rsidRDefault="00E76158" w:rsidP="000A68E8">
      <w:pPr>
        <w:spacing w:after="0" w:line="240" w:lineRule="auto"/>
        <w:rPr>
          <w:rFonts w:ascii="ITC Avant Garde" w:hAnsi="ITC Avant Garde"/>
          <w:sz w:val="20"/>
          <w:szCs w:val="20"/>
        </w:rPr>
      </w:pPr>
    </w:p>
    <w:p w:rsidR="008B1676" w:rsidRPr="000A68E8" w:rsidRDefault="005E2C35" w:rsidP="000A68E8">
      <w:pPr>
        <w:spacing w:after="0" w:line="240" w:lineRule="auto"/>
        <w:rPr>
          <w:rFonts w:ascii="ITC Avant Garde" w:eastAsia="Times New Roman" w:hAnsi="ITC Avant Garde" w:cs="Times New Roman"/>
          <w:b/>
          <w:i/>
          <w:iCs/>
          <w:sz w:val="20"/>
          <w:szCs w:val="20"/>
        </w:rPr>
      </w:pPr>
      <w:r w:rsidRPr="000A68E8">
        <w:rPr>
          <w:rFonts w:ascii="ITC Avant Garde" w:hAnsi="ITC Avant Garde"/>
          <w:sz w:val="20"/>
          <w:szCs w:val="20"/>
        </w:rPr>
        <w:t>Las siguientes contraprestaciones se encuentran asociadas a la prestación de los servicios SDTBL, SDTSBL, SDCBL</w:t>
      </w:r>
      <w:r w:rsidR="009E40DE" w:rsidRPr="000A68E8">
        <w:rPr>
          <w:rFonts w:ascii="ITC Avant Garde" w:hAnsi="ITC Avant Garde"/>
          <w:sz w:val="20"/>
          <w:szCs w:val="20"/>
        </w:rPr>
        <w:t xml:space="preserve"> y</w:t>
      </w:r>
      <w:r w:rsidRPr="000A68E8">
        <w:rPr>
          <w:rFonts w:ascii="ITC Avant Garde" w:hAnsi="ITC Avant Garde"/>
          <w:sz w:val="20"/>
          <w:szCs w:val="20"/>
        </w:rPr>
        <w:t xml:space="preserve"> SDCSBL, a menos que se </w:t>
      </w:r>
      <w:r w:rsidR="009E40DE" w:rsidRPr="000A68E8">
        <w:rPr>
          <w:rFonts w:ascii="ITC Avant Garde" w:hAnsi="ITC Avant Garde"/>
          <w:sz w:val="20"/>
          <w:szCs w:val="20"/>
        </w:rPr>
        <w:t>especifique otro alcance</w:t>
      </w:r>
      <w:r w:rsidRPr="000A68E8">
        <w:rPr>
          <w:rFonts w:ascii="ITC Avant Garde" w:hAnsi="ITC Avant Garde"/>
          <w:sz w:val="20"/>
          <w:szCs w:val="20"/>
        </w:rPr>
        <w:t>.</w:t>
      </w:r>
    </w:p>
    <w:p w:rsidR="005E2C35" w:rsidRPr="000A68E8" w:rsidRDefault="005E2C35" w:rsidP="000A68E8">
      <w:pPr>
        <w:spacing w:after="0" w:line="240" w:lineRule="auto"/>
        <w:rPr>
          <w:rFonts w:ascii="ITC Avant Garde" w:eastAsia="Times New Roman" w:hAnsi="ITC Avant Garde" w:cs="Times New Roman"/>
          <w:b/>
          <w:i/>
          <w:iCs/>
          <w:sz w:val="20"/>
          <w:szCs w:val="20"/>
        </w:rPr>
      </w:pPr>
    </w:p>
    <w:p w:rsidR="008B1676" w:rsidRPr="000A68E8" w:rsidRDefault="008B1676" w:rsidP="000A68E8">
      <w:pPr>
        <w:spacing w:after="0" w:line="240" w:lineRule="auto"/>
        <w:rPr>
          <w:rFonts w:ascii="ITC Avant Garde" w:eastAsia="Times New Roman" w:hAnsi="ITC Avant Garde" w:cs="Times New Roman"/>
          <w:b/>
          <w:i/>
          <w:iCs/>
          <w:sz w:val="20"/>
          <w:szCs w:val="20"/>
        </w:rPr>
      </w:pPr>
      <w:r w:rsidRPr="000A68E8">
        <w:rPr>
          <w:rFonts w:ascii="ITC Avant Garde" w:eastAsia="Times New Roman" w:hAnsi="ITC Avant Garde" w:cs="Times New Roman"/>
          <w:b/>
          <w:i/>
          <w:iCs/>
          <w:sz w:val="20"/>
          <w:szCs w:val="20"/>
        </w:rPr>
        <w:t>Cobros no Recurrentes</w:t>
      </w:r>
    </w:p>
    <w:tbl>
      <w:tblPr>
        <w:tblStyle w:val="Cuadrculamedia2-nfasis1"/>
        <w:tblW w:w="9039" w:type="dxa"/>
        <w:tblInd w:w="-10" w:type="dxa"/>
        <w:tblLook w:val="04A0" w:firstRow="1" w:lastRow="0" w:firstColumn="1" w:lastColumn="0" w:noHBand="0" w:noVBand="1"/>
        <w:tblCaption w:val="Tabla"/>
        <w:tblDescription w:val="Servicio Auxiliar de Cableado Multipar y Cableado del DFO de Telnor al DFO del CS, Cableado Multipar, Cobros no Recurrentes"/>
      </w:tblPr>
      <w:tblGrid>
        <w:gridCol w:w="7054"/>
        <w:gridCol w:w="1985"/>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100" w:firstRow="0" w:lastRow="0" w:firstColumn="1" w:lastColumn="0" w:oddVBand="0" w:evenVBand="0" w:oddHBand="0" w:evenHBand="0" w:firstRowFirstColumn="1" w:firstRowLastColumn="0" w:lastRowFirstColumn="0" w:lastRowLastColumn="0"/>
            <w:tcW w:w="7054" w:type="dxa"/>
            <w:noWrap/>
            <w:hideMark/>
          </w:tcPr>
          <w:p w:rsidR="008B1676" w:rsidRPr="000A68E8" w:rsidRDefault="008B1676" w:rsidP="000A68E8">
            <w:pPr>
              <w:spacing w:after="200" w:line="276" w:lineRule="auto"/>
              <w:jc w:val="center"/>
              <w:rPr>
                <w:rFonts w:ascii="ITC Avant Garde" w:eastAsiaTheme="minorEastAsia" w:hAnsi="ITC Avant Garde" w:cs="Arial"/>
                <w:color w:val="auto"/>
                <w:sz w:val="20"/>
                <w:szCs w:val="20"/>
              </w:rPr>
            </w:pPr>
            <w:r w:rsidRPr="000A68E8">
              <w:rPr>
                <w:rFonts w:ascii="ITC Avant Garde" w:eastAsiaTheme="minorEastAsia" w:hAnsi="ITC Avant Garde" w:cs="Arial"/>
                <w:color w:val="auto"/>
                <w:sz w:val="20"/>
                <w:szCs w:val="20"/>
              </w:rPr>
              <w:t>Conceptos</w:t>
            </w:r>
          </w:p>
        </w:tc>
        <w:tc>
          <w:tcPr>
            <w:tcW w:w="1985" w:type="dxa"/>
            <w:noWrap/>
            <w:hideMark/>
          </w:tcPr>
          <w:p w:rsidR="008B1676" w:rsidRPr="000A68E8" w:rsidRDefault="008B1676" w:rsidP="000A68E8">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heme="minorEastAsia" w:hAnsi="ITC Avant Garde" w:cs="Arial"/>
                <w:color w:val="auto"/>
                <w:sz w:val="20"/>
                <w:szCs w:val="20"/>
              </w:rPr>
            </w:pPr>
            <w:r w:rsidRPr="000A68E8">
              <w:rPr>
                <w:rFonts w:ascii="ITC Avant Garde" w:eastAsiaTheme="minorEastAsia" w:hAnsi="ITC Avant Garde" w:cs="Arial"/>
                <w:color w:val="auto"/>
                <w:sz w:val="20"/>
                <w:szCs w:val="20"/>
              </w:rPr>
              <w:t>Contraprestación</w:t>
            </w:r>
            <w:r w:rsidR="00974944" w:rsidRPr="000A68E8">
              <w:rPr>
                <w:rFonts w:ascii="ITC Avant Garde" w:eastAsiaTheme="minorEastAsia" w:hAnsi="ITC Avant Garde" w:cs="Arial"/>
                <w:color w:val="auto"/>
                <w:sz w:val="20"/>
                <w:szCs w:val="20"/>
              </w:rPr>
              <w:t xml:space="preserve"> (por evento)</w:t>
            </w:r>
          </w:p>
        </w:tc>
      </w:tr>
      <w:tr w:rsidR="000A68E8" w:rsidRPr="000A68E8" w:rsidTr="008A69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0A68E8" w:rsidRDefault="008B1676" w:rsidP="000A68E8">
            <w:pPr>
              <w:spacing w:after="200" w:line="276" w:lineRule="auto"/>
              <w:jc w:val="both"/>
              <w:rPr>
                <w:rFonts w:ascii="ITC Avant Garde" w:eastAsiaTheme="minorEastAsia" w:hAnsi="ITC Avant Garde" w:cs="Arial"/>
                <w:b w:val="0"/>
                <w:color w:val="auto"/>
                <w:sz w:val="20"/>
                <w:szCs w:val="20"/>
              </w:rPr>
            </w:pPr>
            <w:r w:rsidRPr="000A68E8">
              <w:rPr>
                <w:rFonts w:ascii="ITC Avant Garde" w:eastAsiaTheme="minorEastAsia" w:hAnsi="ITC Avant Garde" w:cs="Arial"/>
                <w:b w:val="0"/>
                <w:color w:val="auto"/>
                <w:sz w:val="20"/>
                <w:szCs w:val="20"/>
              </w:rPr>
              <w:t xml:space="preserve">Tablilla de 64 puertos y Módulo </w:t>
            </w:r>
            <w:proofErr w:type="spellStart"/>
            <w:r w:rsidRPr="000A68E8">
              <w:rPr>
                <w:rFonts w:ascii="ITC Avant Garde" w:eastAsiaTheme="minorEastAsia" w:hAnsi="ITC Avant Garde" w:cs="Arial"/>
                <w:b w:val="0"/>
                <w:color w:val="auto"/>
                <w:sz w:val="20"/>
                <w:szCs w:val="20"/>
              </w:rPr>
              <w:t>Splitter</w:t>
            </w:r>
            <w:proofErr w:type="spellEnd"/>
            <w:r w:rsidRPr="000A68E8">
              <w:rPr>
                <w:rFonts w:ascii="ITC Avant Garde" w:eastAsiaTheme="minorEastAsia" w:hAnsi="ITC Avant Garde" w:cs="Arial"/>
                <w:b w:val="0"/>
                <w:color w:val="auto"/>
                <w:sz w:val="20"/>
                <w:szCs w:val="20"/>
              </w:rPr>
              <w:t xml:space="preserve"> VDSL 2 (3)</w:t>
            </w:r>
          </w:p>
        </w:tc>
        <w:tc>
          <w:tcPr>
            <w:tcW w:w="1985" w:type="dxa"/>
            <w:noWrap/>
            <w:hideMark/>
          </w:tcPr>
          <w:p w:rsidR="008B1676" w:rsidRPr="000A68E8" w:rsidRDefault="008B1676" w:rsidP="000A68E8">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heme="minorEastAsia" w:hAnsi="ITC Avant Garde" w:cs="Arial"/>
                <w:bCs/>
                <w:color w:val="auto"/>
                <w:sz w:val="20"/>
                <w:szCs w:val="20"/>
              </w:rPr>
            </w:pPr>
            <w:r w:rsidRPr="000A68E8">
              <w:rPr>
                <w:rFonts w:ascii="ITC Avant Garde" w:eastAsiaTheme="minorEastAsia" w:hAnsi="ITC Avant Garde" w:cs="Arial"/>
                <w:bCs/>
                <w:color w:val="auto"/>
                <w:sz w:val="20"/>
                <w:szCs w:val="20"/>
              </w:rPr>
              <w:t>$10,227.6600</w:t>
            </w:r>
          </w:p>
        </w:tc>
      </w:tr>
      <w:tr w:rsidR="000A68E8" w:rsidRPr="000A68E8" w:rsidTr="008A690D">
        <w:trPr>
          <w:trHeight w:val="315"/>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0A68E8" w:rsidRDefault="008B1676" w:rsidP="000A68E8">
            <w:pPr>
              <w:spacing w:after="200" w:line="276" w:lineRule="auto"/>
              <w:jc w:val="both"/>
              <w:rPr>
                <w:rFonts w:ascii="ITC Avant Garde" w:eastAsiaTheme="minorEastAsia" w:hAnsi="ITC Avant Garde" w:cs="Arial"/>
                <w:b w:val="0"/>
                <w:color w:val="auto"/>
                <w:sz w:val="20"/>
                <w:szCs w:val="20"/>
              </w:rPr>
            </w:pPr>
            <w:r w:rsidRPr="000A68E8">
              <w:rPr>
                <w:rFonts w:ascii="ITC Avant Garde" w:eastAsiaTheme="minorEastAsia" w:hAnsi="ITC Avant Garde" w:cs="Arial"/>
                <w:b w:val="0"/>
                <w:color w:val="auto"/>
                <w:sz w:val="20"/>
                <w:szCs w:val="20"/>
              </w:rPr>
              <w:t>Escalerilla de aluminio de 6” a 8” para cableado UTP Y/O COAXIAL (por metro lineal) (3)</w:t>
            </w:r>
          </w:p>
        </w:tc>
        <w:tc>
          <w:tcPr>
            <w:tcW w:w="1985" w:type="dxa"/>
            <w:noWrap/>
            <w:hideMark/>
          </w:tcPr>
          <w:p w:rsidR="008B1676" w:rsidRPr="000A68E8" w:rsidRDefault="008B1676" w:rsidP="000A68E8">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eastAsiaTheme="minorEastAsia" w:hAnsi="ITC Avant Garde" w:cs="Arial"/>
                <w:color w:val="auto"/>
                <w:sz w:val="20"/>
                <w:szCs w:val="20"/>
              </w:rPr>
            </w:pPr>
            <w:r w:rsidRPr="000A68E8">
              <w:rPr>
                <w:rFonts w:ascii="ITC Avant Garde" w:hAnsi="ITC Avant Garde" w:cs="Arial"/>
                <w:color w:val="auto"/>
                <w:sz w:val="20"/>
                <w:szCs w:val="20"/>
              </w:rPr>
              <w:t>$693.5500</w:t>
            </w:r>
          </w:p>
        </w:tc>
      </w:tr>
    </w:tbl>
    <w:p w:rsidR="008B1676" w:rsidRPr="000A68E8" w:rsidRDefault="008B1676" w:rsidP="000A68E8">
      <w:pPr>
        <w:spacing w:after="0" w:line="360" w:lineRule="auto"/>
        <w:jc w:val="both"/>
        <w:rPr>
          <w:rFonts w:ascii="ITC Avant Garde" w:hAnsi="ITC Avant Garde"/>
          <w:b/>
          <w:i/>
          <w:sz w:val="20"/>
          <w:szCs w:val="20"/>
        </w:rPr>
      </w:pPr>
    </w:p>
    <w:p w:rsidR="008B1676" w:rsidRPr="000A68E8" w:rsidRDefault="008B1676" w:rsidP="000A68E8">
      <w:pPr>
        <w:spacing w:after="0" w:line="240" w:lineRule="auto"/>
        <w:rPr>
          <w:rFonts w:ascii="ITC Avant Garde" w:eastAsia="Times New Roman" w:hAnsi="ITC Avant Garde" w:cs="Times New Roman"/>
          <w:b/>
          <w:i/>
          <w:iCs/>
          <w:sz w:val="20"/>
          <w:szCs w:val="20"/>
        </w:rPr>
      </w:pPr>
      <w:r w:rsidRPr="000A68E8">
        <w:rPr>
          <w:rFonts w:ascii="ITC Avant Garde" w:eastAsia="Times New Roman" w:hAnsi="ITC Avant Garde" w:cs="Times New Roman"/>
          <w:b/>
          <w:i/>
          <w:iCs/>
          <w:sz w:val="20"/>
          <w:szCs w:val="20"/>
        </w:rPr>
        <w:t>Cobros Recurrentes</w:t>
      </w:r>
    </w:p>
    <w:tbl>
      <w:tblPr>
        <w:tblStyle w:val="Cuadrculamedia2-nfasis1"/>
        <w:tblW w:w="9404" w:type="dxa"/>
        <w:tblInd w:w="-10" w:type="dxa"/>
        <w:tblLook w:val="04A0" w:firstRow="1" w:lastRow="0" w:firstColumn="1" w:lastColumn="0" w:noHBand="0" w:noVBand="1"/>
        <w:tblCaption w:val="Tabla"/>
        <w:tblDescription w:val="Servicio Auxiliar de Cableado Multipar y Cableado del DFO de Telnor al DFO del CS, Cableado Multipar, Cobros Recurrentes"/>
      </w:tblPr>
      <w:tblGrid>
        <w:gridCol w:w="7054"/>
        <w:gridCol w:w="2350"/>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100" w:firstRow="0" w:lastRow="0" w:firstColumn="1" w:lastColumn="0" w:oddVBand="0" w:evenVBand="0" w:oddHBand="0" w:evenHBand="0" w:firstRowFirstColumn="1" w:firstRowLastColumn="0" w:lastRowFirstColumn="0" w:lastRowLastColumn="0"/>
            <w:tcW w:w="7054" w:type="dxa"/>
            <w:noWrap/>
            <w:hideMark/>
          </w:tcPr>
          <w:p w:rsidR="008B1676" w:rsidRPr="000A68E8" w:rsidRDefault="008B1676" w:rsidP="000A68E8">
            <w:pPr>
              <w:spacing w:after="200" w:line="276" w:lineRule="auto"/>
              <w:jc w:val="center"/>
              <w:rPr>
                <w:rFonts w:ascii="ITC Avant Garde" w:eastAsiaTheme="minorEastAsia" w:hAnsi="ITC Avant Garde" w:cs="Arial"/>
                <w:color w:val="auto"/>
                <w:sz w:val="20"/>
                <w:szCs w:val="20"/>
              </w:rPr>
            </w:pPr>
            <w:r w:rsidRPr="000A68E8">
              <w:rPr>
                <w:rFonts w:ascii="ITC Avant Garde" w:eastAsiaTheme="minorEastAsia" w:hAnsi="ITC Avant Garde" w:cs="Arial"/>
                <w:color w:val="auto"/>
                <w:sz w:val="20"/>
                <w:szCs w:val="20"/>
              </w:rPr>
              <w:t>Conceptos</w:t>
            </w:r>
          </w:p>
        </w:tc>
        <w:tc>
          <w:tcPr>
            <w:tcW w:w="2350" w:type="dxa"/>
            <w:noWrap/>
            <w:hideMark/>
          </w:tcPr>
          <w:p w:rsidR="008B1676" w:rsidRPr="000A68E8" w:rsidRDefault="008B1676" w:rsidP="000A68E8">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heme="minorEastAsia" w:hAnsi="ITC Avant Garde" w:cs="Arial"/>
                <w:color w:val="auto"/>
                <w:sz w:val="20"/>
                <w:szCs w:val="20"/>
              </w:rPr>
            </w:pPr>
            <w:r w:rsidRPr="000A68E8">
              <w:rPr>
                <w:rFonts w:ascii="ITC Avant Garde" w:eastAsiaTheme="minorEastAsia" w:hAnsi="ITC Avant Garde" w:cs="Arial"/>
                <w:color w:val="auto"/>
                <w:sz w:val="20"/>
                <w:szCs w:val="20"/>
              </w:rPr>
              <w:t>Contraprestación Anual</w:t>
            </w:r>
          </w:p>
        </w:tc>
      </w:tr>
      <w:tr w:rsidR="000A68E8" w:rsidRPr="000A68E8" w:rsidTr="008A69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0A68E8" w:rsidRDefault="008B1676" w:rsidP="000A68E8">
            <w:pPr>
              <w:spacing w:after="200" w:line="276" w:lineRule="auto"/>
              <w:jc w:val="both"/>
              <w:rPr>
                <w:rFonts w:ascii="ITC Avant Garde" w:eastAsiaTheme="minorEastAsia" w:hAnsi="ITC Avant Garde" w:cs="Arial"/>
                <w:b w:val="0"/>
                <w:color w:val="auto"/>
                <w:sz w:val="20"/>
                <w:szCs w:val="20"/>
              </w:rPr>
            </w:pPr>
            <w:r w:rsidRPr="000A68E8">
              <w:rPr>
                <w:rFonts w:ascii="ITC Avant Garde" w:eastAsiaTheme="minorEastAsia" w:hAnsi="ITC Avant Garde" w:cs="Arial"/>
                <w:b w:val="0"/>
                <w:color w:val="auto"/>
                <w:sz w:val="20"/>
                <w:szCs w:val="20"/>
              </w:rPr>
              <w:t xml:space="preserve">Cableado </w:t>
            </w:r>
            <w:proofErr w:type="spellStart"/>
            <w:r w:rsidRPr="000A68E8">
              <w:rPr>
                <w:rFonts w:ascii="ITC Avant Garde" w:eastAsiaTheme="minorEastAsia" w:hAnsi="ITC Avant Garde" w:cs="Arial"/>
                <w:b w:val="0"/>
                <w:color w:val="auto"/>
                <w:sz w:val="20"/>
                <w:szCs w:val="20"/>
              </w:rPr>
              <w:t>Multipar</w:t>
            </w:r>
            <w:proofErr w:type="spellEnd"/>
            <w:r w:rsidRPr="000A68E8">
              <w:rPr>
                <w:rFonts w:ascii="ITC Avant Garde" w:eastAsiaTheme="minorEastAsia" w:hAnsi="ITC Avant Garde" w:cs="Arial"/>
                <w:b w:val="0"/>
                <w:color w:val="auto"/>
                <w:sz w:val="20"/>
                <w:szCs w:val="20"/>
              </w:rPr>
              <w:t xml:space="preserve">  de 70 pares con Blindaje y Estañado de Línea ( por metro lineal) (3)</w:t>
            </w:r>
          </w:p>
        </w:tc>
        <w:tc>
          <w:tcPr>
            <w:tcW w:w="2350" w:type="dxa"/>
            <w:noWrap/>
            <w:hideMark/>
          </w:tcPr>
          <w:p w:rsidR="008B1676" w:rsidRPr="000A68E8" w:rsidRDefault="00E76158" w:rsidP="000A68E8">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heme="minorEastAsia" w:hAnsi="ITC Avant Garde" w:cs="Arial"/>
                <w:bCs/>
                <w:color w:val="auto"/>
                <w:sz w:val="20"/>
                <w:szCs w:val="20"/>
              </w:rPr>
            </w:pPr>
            <w:r w:rsidRPr="000A68E8">
              <w:rPr>
                <w:rFonts w:ascii="ITC Avant Garde" w:eastAsiaTheme="minorEastAsia" w:hAnsi="ITC Avant Garde" w:cs="Arial"/>
                <w:bCs/>
                <w:color w:val="auto"/>
                <w:sz w:val="20"/>
                <w:szCs w:val="20"/>
              </w:rPr>
              <w:t>$</w:t>
            </w:r>
            <w:r w:rsidR="00FE4882" w:rsidRPr="000A68E8">
              <w:rPr>
                <w:rFonts w:ascii="ITC Avant Garde" w:eastAsiaTheme="minorEastAsia" w:hAnsi="ITC Avant Garde" w:cs="Arial"/>
                <w:bCs/>
                <w:color w:val="auto"/>
                <w:sz w:val="20"/>
                <w:szCs w:val="20"/>
              </w:rPr>
              <w:t>119.6815</w:t>
            </w:r>
          </w:p>
        </w:tc>
      </w:tr>
    </w:tbl>
    <w:p w:rsidR="008B1676" w:rsidRPr="000A68E8" w:rsidRDefault="008B1676" w:rsidP="000A68E8">
      <w:pPr>
        <w:spacing w:after="0" w:line="360" w:lineRule="auto"/>
        <w:jc w:val="both"/>
        <w:rPr>
          <w:rFonts w:ascii="ITC Avant Garde" w:hAnsi="ITC Avant Garde"/>
          <w:b/>
          <w:i/>
          <w:sz w:val="20"/>
          <w:szCs w:val="20"/>
        </w:rPr>
      </w:pPr>
    </w:p>
    <w:p w:rsidR="008B1676" w:rsidRPr="000A68E8" w:rsidRDefault="008B1676" w:rsidP="000A68E8">
      <w:pPr>
        <w:spacing w:after="0" w:line="240" w:lineRule="auto"/>
        <w:rPr>
          <w:rFonts w:ascii="ITC Avant Garde" w:eastAsia="Times New Roman" w:hAnsi="ITC Avant Garde" w:cs="Times New Roman"/>
          <w:b/>
          <w:bCs/>
          <w:i/>
          <w:iCs/>
          <w:sz w:val="20"/>
          <w:szCs w:val="20"/>
        </w:rPr>
      </w:pPr>
      <w:r w:rsidRPr="000A68E8">
        <w:rPr>
          <w:rFonts w:ascii="ITC Avant Garde" w:eastAsia="Times New Roman" w:hAnsi="ITC Avant Garde" w:cs="Times New Roman"/>
          <w:b/>
          <w:bCs/>
          <w:i/>
          <w:iCs/>
          <w:sz w:val="20"/>
          <w:szCs w:val="20"/>
        </w:rPr>
        <w:t xml:space="preserve">Cableado del DFO de </w:t>
      </w:r>
      <w:proofErr w:type="spellStart"/>
      <w:r w:rsidR="000A68E8" w:rsidRPr="000A68E8">
        <w:rPr>
          <w:rFonts w:ascii="ITC Avant Garde" w:eastAsia="Times New Roman" w:hAnsi="ITC Avant Garde" w:cs="Times New Roman"/>
          <w:b/>
          <w:bCs/>
          <w:i/>
          <w:iCs/>
          <w:sz w:val="20"/>
          <w:szCs w:val="20"/>
        </w:rPr>
        <w:t>Telnor</w:t>
      </w:r>
      <w:proofErr w:type="spellEnd"/>
      <w:r w:rsidRPr="000A68E8">
        <w:rPr>
          <w:rFonts w:ascii="ITC Avant Garde" w:eastAsia="Times New Roman" w:hAnsi="ITC Avant Garde" w:cs="Times New Roman"/>
          <w:b/>
          <w:bCs/>
          <w:i/>
          <w:iCs/>
          <w:sz w:val="20"/>
          <w:szCs w:val="20"/>
        </w:rPr>
        <w:t xml:space="preserve"> al DFO del CS</w:t>
      </w:r>
      <w:r w:rsidR="005E2C35" w:rsidRPr="000A68E8">
        <w:rPr>
          <w:rFonts w:ascii="ITC Avant Garde" w:eastAsia="Times New Roman" w:hAnsi="ITC Avant Garde" w:cs="Times New Roman"/>
          <w:b/>
          <w:bCs/>
          <w:i/>
          <w:iCs/>
          <w:sz w:val="20"/>
          <w:szCs w:val="20"/>
        </w:rPr>
        <w:t>*</w:t>
      </w:r>
      <w:r w:rsidRPr="000A68E8">
        <w:rPr>
          <w:rFonts w:ascii="ITC Avant Garde" w:eastAsia="Times New Roman" w:hAnsi="ITC Avant Garde" w:cs="Times New Roman"/>
          <w:b/>
          <w:bCs/>
          <w:i/>
          <w:iCs/>
          <w:sz w:val="20"/>
          <w:szCs w:val="20"/>
        </w:rPr>
        <w:t xml:space="preserve"> </w:t>
      </w:r>
    </w:p>
    <w:p w:rsidR="00E76158" w:rsidRPr="000A68E8" w:rsidRDefault="005E2C35" w:rsidP="000A68E8">
      <w:pPr>
        <w:spacing w:after="0" w:line="240" w:lineRule="auto"/>
        <w:jc w:val="both"/>
        <w:rPr>
          <w:rFonts w:ascii="ITC Avant Garde" w:hAnsi="ITC Avant Garde"/>
          <w:sz w:val="20"/>
          <w:szCs w:val="20"/>
        </w:rPr>
      </w:pPr>
      <w:r w:rsidRPr="000A68E8">
        <w:rPr>
          <w:rFonts w:ascii="ITC Avant Garde" w:hAnsi="ITC Avant Garde" w:cs="Arial"/>
          <w:sz w:val="20"/>
          <w:szCs w:val="20"/>
        </w:rPr>
        <w:t>*</w:t>
      </w:r>
      <w:r w:rsidR="00E76158" w:rsidRPr="000A68E8">
        <w:rPr>
          <w:rFonts w:ascii="ITC Avant Garde" w:hAnsi="ITC Avant Garde"/>
          <w:sz w:val="20"/>
          <w:szCs w:val="20"/>
        </w:rPr>
        <w:t xml:space="preserve"> Estas contraprestaciones se encuentran asociadas exclusivamente a la prestación del SAIB.</w:t>
      </w:r>
    </w:p>
    <w:p w:rsidR="007C53D3" w:rsidRPr="000A68E8" w:rsidRDefault="007C53D3" w:rsidP="000A68E8">
      <w:pPr>
        <w:spacing w:after="0" w:line="240" w:lineRule="auto"/>
        <w:jc w:val="both"/>
        <w:rPr>
          <w:rFonts w:ascii="ITC Avant Garde" w:eastAsia="Times New Roman" w:hAnsi="ITC Avant Garde" w:cs="Times New Roman"/>
          <w:b/>
          <w:i/>
          <w:iCs/>
          <w:sz w:val="20"/>
          <w:szCs w:val="20"/>
        </w:rPr>
      </w:pPr>
    </w:p>
    <w:p w:rsidR="008B1676" w:rsidRPr="000A68E8" w:rsidRDefault="008B1676" w:rsidP="000A68E8">
      <w:pPr>
        <w:spacing w:after="0" w:line="240" w:lineRule="auto"/>
        <w:rPr>
          <w:rFonts w:ascii="ITC Avant Garde" w:eastAsia="Times New Roman" w:hAnsi="ITC Avant Garde" w:cs="Times New Roman"/>
          <w:b/>
          <w:i/>
          <w:iCs/>
          <w:sz w:val="20"/>
          <w:szCs w:val="20"/>
        </w:rPr>
      </w:pPr>
      <w:r w:rsidRPr="000A68E8">
        <w:rPr>
          <w:rFonts w:ascii="ITC Avant Garde" w:eastAsia="Times New Roman" w:hAnsi="ITC Avant Garde" w:cs="Times New Roman"/>
          <w:b/>
          <w:i/>
          <w:iCs/>
          <w:sz w:val="20"/>
          <w:szCs w:val="20"/>
        </w:rPr>
        <w:t>Cobros no Recurrentes</w:t>
      </w:r>
    </w:p>
    <w:tbl>
      <w:tblPr>
        <w:tblStyle w:val="Cuadrculamedia2-nfasis1"/>
        <w:tblW w:w="9039" w:type="dxa"/>
        <w:tblInd w:w="-10" w:type="dxa"/>
        <w:tblLook w:val="04A0" w:firstRow="1" w:lastRow="0" w:firstColumn="1" w:lastColumn="0" w:noHBand="0" w:noVBand="1"/>
        <w:tblCaption w:val="Tabla"/>
        <w:tblDescription w:val="Cableado del DFO de Telnor al DFO del CS*, Cobros no Recurrentes"/>
      </w:tblPr>
      <w:tblGrid>
        <w:gridCol w:w="7054"/>
        <w:gridCol w:w="1985"/>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100" w:firstRow="0" w:lastRow="0" w:firstColumn="1" w:lastColumn="0" w:oddVBand="0" w:evenVBand="0" w:oddHBand="0" w:evenHBand="0" w:firstRowFirstColumn="1" w:firstRowLastColumn="0" w:lastRowFirstColumn="0" w:lastRowLastColumn="0"/>
            <w:tcW w:w="7054" w:type="dxa"/>
            <w:noWrap/>
            <w:hideMark/>
          </w:tcPr>
          <w:p w:rsidR="008B1676" w:rsidRPr="000A68E8" w:rsidRDefault="008B1676" w:rsidP="000A68E8">
            <w:pPr>
              <w:spacing w:after="200" w:line="276" w:lineRule="auto"/>
              <w:jc w:val="center"/>
              <w:rPr>
                <w:rFonts w:ascii="ITC Avant Garde" w:eastAsiaTheme="minorEastAsia" w:hAnsi="ITC Avant Garde" w:cs="Arial"/>
                <w:color w:val="auto"/>
                <w:sz w:val="20"/>
                <w:szCs w:val="20"/>
              </w:rPr>
            </w:pPr>
            <w:r w:rsidRPr="000A68E8">
              <w:rPr>
                <w:rFonts w:ascii="ITC Avant Garde" w:eastAsiaTheme="minorEastAsia" w:hAnsi="ITC Avant Garde" w:cs="Arial"/>
                <w:color w:val="auto"/>
                <w:sz w:val="20"/>
                <w:szCs w:val="20"/>
              </w:rPr>
              <w:lastRenderedPageBreak/>
              <w:t>Conceptos</w:t>
            </w:r>
          </w:p>
        </w:tc>
        <w:tc>
          <w:tcPr>
            <w:tcW w:w="1985" w:type="dxa"/>
            <w:noWrap/>
            <w:hideMark/>
          </w:tcPr>
          <w:p w:rsidR="008B1676" w:rsidRPr="000A68E8" w:rsidRDefault="008B1676" w:rsidP="000A68E8">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heme="minorEastAsia" w:hAnsi="ITC Avant Garde" w:cs="Arial"/>
                <w:color w:val="auto"/>
                <w:sz w:val="20"/>
                <w:szCs w:val="20"/>
              </w:rPr>
            </w:pPr>
            <w:r w:rsidRPr="000A68E8">
              <w:rPr>
                <w:rFonts w:ascii="ITC Avant Garde" w:eastAsiaTheme="minorEastAsia" w:hAnsi="ITC Avant Garde" w:cs="Arial"/>
                <w:color w:val="auto"/>
                <w:sz w:val="20"/>
                <w:szCs w:val="20"/>
              </w:rPr>
              <w:t>Contraprestación</w:t>
            </w:r>
            <w:r w:rsidR="00E76158" w:rsidRPr="000A68E8">
              <w:rPr>
                <w:rFonts w:ascii="ITC Avant Garde" w:eastAsiaTheme="minorEastAsia" w:hAnsi="ITC Avant Garde" w:cs="Arial"/>
                <w:color w:val="auto"/>
                <w:sz w:val="20"/>
                <w:szCs w:val="20"/>
              </w:rPr>
              <w:t xml:space="preserve"> (por evento)</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54" w:type="dxa"/>
            <w:noWrap/>
          </w:tcPr>
          <w:p w:rsidR="008B1676" w:rsidRPr="000A68E8" w:rsidRDefault="008B1676" w:rsidP="000A68E8">
            <w:pPr>
              <w:spacing w:after="200" w:line="276" w:lineRule="auto"/>
              <w:rPr>
                <w:rFonts w:ascii="ITC Avant Garde" w:eastAsia="Times New Roman" w:hAnsi="ITC Avant Garde" w:cs="Arial"/>
                <w:color w:val="auto"/>
                <w:sz w:val="20"/>
                <w:szCs w:val="20"/>
              </w:rPr>
            </w:pPr>
            <w:r w:rsidRPr="000A68E8">
              <w:rPr>
                <w:rFonts w:ascii="ITC Avant Garde" w:eastAsiaTheme="minorEastAsia" w:hAnsi="ITC Avant Garde" w:cs="Arial"/>
                <w:color w:val="auto"/>
                <w:sz w:val="20"/>
                <w:szCs w:val="20"/>
              </w:rPr>
              <w:t>Gastos de instalación</w:t>
            </w:r>
          </w:p>
        </w:tc>
        <w:tc>
          <w:tcPr>
            <w:tcW w:w="1985" w:type="dxa"/>
            <w:noWrap/>
          </w:tcPr>
          <w:p w:rsidR="008B1676" w:rsidRPr="000A68E8" w:rsidRDefault="008B1676" w:rsidP="000A68E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auto"/>
                <w:sz w:val="20"/>
                <w:szCs w:val="20"/>
              </w:rPr>
            </w:pPr>
          </w:p>
        </w:tc>
      </w:tr>
      <w:tr w:rsidR="000A68E8" w:rsidRPr="000A68E8" w:rsidTr="00974944">
        <w:trPr>
          <w:trHeight w:val="340"/>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0A68E8" w:rsidRDefault="008B1676" w:rsidP="000A68E8">
            <w:pPr>
              <w:spacing w:after="200" w:line="276" w:lineRule="auto"/>
              <w:jc w:val="both"/>
              <w:rPr>
                <w:rFonts w:ascii="ITC Avant Garde" w:eastAsiaTheme="minorEastAsia" w:hAnsi="ITC Avant Garde" w:cs="Arial"/>
                <w:b w:val="0"/>
                <w:color w:val="auto"/>
                <w:sz w:val="20"/>
                <w:szCs w:val="20"/>
              </w:rPr>
            </w:pPr>
            <w:r w:rsidRPr="000A68E8">
              <w:rPr>
                <w:rFonts w:ascii="ITC Avant Garde" w:eastAsiaTheme="minorEastAsia" w:hAnsi="ITC Avant Garde" w:cs="Arial"/>
                <w:b w:val="0"/>
                <w:color w:val="auto"/>
                <w:sz w:val="20"/>
                <w:szCs w:val="20"/>
              </w:rPr>
              <w:t>Despliegue por metro lineal (3)</w:t>
            </w:r>
          </w:p>
        </w:tc>
        <w:tc>
          <w:tcPr>
            <w:tcW w:w="1985" w:type="dxa"/>
            <w:noWrap/>
            <w:hideMark/>
          </w:tcPr>
          <w:p w:rsidR="008B1676" w:rsidRPr="000A68E8" w:rsidRDefault="008B1676" w:rsidP="000A68E8">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eastAsiaTheme="minorEastAsia" w:hAnsi="ITC Avant Garde" w:cs="Arial"/>
                <w:color w:val="auto"/>
                <w:sz w:val="20"/>
                <w:szCs w:val="20"/>
              </w:rPr>
            </w:pPr>
            <w:r w:rsidRPr="000A68E8">
              <w:rPr>
                <w:rFonts w:ascii="ITC Avant Garde" w:eastAsiaTheme="minorEastAsia" w:hAnsi="ITC Avant Garde" w:cs="Arial"/>
                <w:color w:val="auto"/>
                <w:sz w:val="20"/>
                <w:szCs w:val="20"/>
              </w:rPr>
              <w:t>$</w:t>
            </w:r>
            <w:r w:rsidR="00FE4882" w:rsidRPr="000A68E8">
              <w:rPr>
                <w:rFonts w:ascii="ITC Avant Garde" w:eastAsiaTheme="minorEastAsia" w:hAnsi="ITC Avant Garde" w:cs="Arial"/>
                <w:color w:val="auto"/>
                <w:sz w:val="20"/>
                <w:szCs w:val="20"/>
              </w:rPr>
              <w:t>67.51</w:t>
            </w:r>
          </w:p>
        </w:tc>
      </w:tr>
      <w:tr w:rsidR="000A68E8" w:rsidRPr="000A68E8" w:rsidTr="0097494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0A68E8" w:rsidRDefault="008B1676" w:rsidP="000A68E8">
            <w:pPr>
              <w:spacing w:after="200" w:line="276" w:lineRule="auto"/>
              <w:jc w:val="both"/>
              <w:rPr>
                <w:rFonts w:ascii="ITC Avant Garde" w:eastAsiaTheme="minorEastAsia" w:hAnsi="ITC Avant Garde" w:cs="Arial"/>
                <w:b w:val="0"/>
                <w:color w:val="auto"/>
                <w:sz w:val="20"/>
                <w:szCs w:val="20"/>
              </w:rPr>
            </w:pPr>
            <w:r w:rsidRPr="000A68E8">
              <w:rPr>
                <w:rFonts w:ascii="ITC Avant Garde" w:eastAsiaTheme="minorEastAsia" w:hAnsi="ITC Avant Garde" w:cs="Arial"/>
                <w:b w:val="0"/>
                <w:color w:val="auto"/>
                <w:sz w:val="20"/>
                <w:szCs w:val="20"/>
              </w:rPr>
              <w:t>Construcción de escalerilla por metro lineal (3)</w:t>
            </w:r>
          </w:p>
        </w:tc>
        <w:tc>
          <w:tcPr>
            <w:tcW w:w="1985" w:type="dxa"/>
            <w:noWrap/>
            <w:hideMark/>
          </w:tcPr>
          <w:p w:rsidR="008B1676" w:rsidRPr="000A68E8" w:rsidRDefault="008B1676" w:rsidP="000A68E8">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heme="minorEastAsia" w:hAnsi="ITC Avant Garde" w:cs="Arial"/>
                <w:bCs/>
                <w:color w:val="auto"/>
                <w:sz w:val="20"/>
                <w:szCs w:val="20"/>
              </w:rPr>
            </w:pPr>
            <w:r w:rsidRPr="000A68E8">
              <w:rPr>
                <w:rFonts w:ascii="ITC Avant Garde" w:eastAsiaTheme="minorEastAsia" w:hAnsi="ITC Avant Garde" w:cs="Arial"/>
                <w:bCs/>
                <w:color w:val="auto"/>
                <w:sz w:val="20"/>
                <w:szCs w:val="20"/>
              </w:rPr>
              <w:t>$</w:t>
            </w:r>
            <w:r w:rsidR="00FE4882" w:rsidRPr="000A68E8">
              <w:rPr>
                <w:rFonts w:ascii="ITC Avant Garde" w:eastAsiaTheme="minorEastAsia" w:hAnsi="ITC Avant Garde" w:cs="Arial"/>
                <w:bCs/>
                <w:color w:val="auto"/>
                <w:sz w:val="20"/>
                <w:szCs w:val="20"/>
              </w:rPr>
              <w:t>714.68</w:t>
            </w:r>
          </w:p>
        </w:tc>
      </w:tr>
    </w:tbl>
    <w:p w:rsidR="008B1676" w:rsidRPr="000A68E8" w:rsidRDefault="008B1676" w:rsidP="000A68E8">
      <w:pPr>
        <w:spacing w:after="0" w:line="360" w:lineRule="auto"/>
        <w:jc w:val="both"/>
        <w:rPr>
          <w:rFonts w:ascii="ITC Avant Garde" w:hAnsi="ITC Avant Garde"/>
          <w:b/>
          <w:i/>
          <w:sz w:val="20"/>
          <w:szCs w:val="20"/>
        </w:rPr>
      </w:pPr>
    </w:p>
    <w:p w:rsidR="008B1676" w:rsidRPr="000A68E8" w:rsidRDefault="008B1676" w:rsidP="000A68E8">
      <w:pPr>
        <w:spacing w:after="0" w:line="240" w:lineRule="auto"/>
        <w:rPr>
          <w:rFonts w:ascii="ITC Avant Garde" w:eastAsia="Times New Roman" w:hAnsi="ITC Avant Garde" w:cs="Times New Roman"/>
          <w:b/>
          <w:i/>
          <w:iCs/>
          <w:sz w:val="20"/>
          <w:szCs w:val="20"/>
        </w:rPr>
      </w:pPr>
      <w:r w:rsidRPr="000A68E8">
        <w:rPr>
          <w:rFonts w:ascii="ITC Avant Garde" w:eastAsia="Times New Roman" w:hAnsi="ITC Avant Garde" w:cs="Times New Roman"/>
          <w:b/>
          <w:i/>
          <w:iCs/>
          <w:sz w:val="20"/>
          <w:szCs w:val="20"/>
        </w:rPr>
        <w:t>Cobros Recurrentes</w:t>
      </w:r>
    </w:p>
    <w:tbl>
      <w:tblPr>
        <w:tblStyle w:val="Cuadrculamedia2-nfasis1"/>
        <w:tblW w:w="9404" w:type="dxa"/>
        <w:tblInd w:w="-10" w:type="dxa"/>
        <w:tblLook w:val="04A0" w:firstRow="1" w:lastRow="0" w:firstColumn="1" w:lastColumn="0" w:noHBand="0" w:noVBand="1"/>
        <w:tblCaption w:val="Tabla"/>
        <w:tblDescription w:val="Cableado del DFO de Telnor al DFO del CS*, Cobros Recurrentes"/>
      </w:tblPr>
      <w:tblGrid>
        <w:gridCol w:w="7054"/>
        <w:gridCol w:w="2350"/>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100" w:firstRow="0" w:lastRow="0" w:firstColumn="1" w:lastColumn="0" w:oddVBand="0" w:evenVBand="0" w:oddHBand="0" w:evenHBand="0" w:firstRowFirstColumn="1" w:firstRowLastColumn="0" w:lastRowFirstColumn="0" w:lastRowLastColumn="0"/>
            <w:tcW w:w="7054" w:type="dxa"/>
            <w:noWrap/>
            <w:hideMark/>
          </w:tcPr>
          <w:p w:rsidR="008B1676" w:rsidRPr="000A68E8" w:rsidRDefault="008B1676" w:rsidP="000A68E8">
            <w:pPr>
              <w:jc w:val="center"/>
              <w:rPr>
                <w:rFonts w:ascii="ITC Avant Garde" w:eastAsia="Times New Roman" w:hAnsi="ITC Avant Garde" w:cs="Arial"/>
                <w:b w:val="0"/>
                <w:bCs w:val="0"/>
                <w:color w:val="auto"/>
                <w:sz w:val="20"/>
                <w:szCs w:val="20"/>
              </w:rPr>
            </w:pPr>
            <w:r w:rsidRPr="000A68E8">
              <w:rPr>
                <w:rFonts w:ascii="ITC Avant Garde" w:eastAsia="Times New Roman" w:hAnsi="ITC Avant Garde" w:cs="Arial"/>
                <w:color w:val="auto"/>
                <w:sz w:val="20"/>
                <w:szCs w:val="20"/>
              </w:rPr>
              <w:t>Conceptos</w:t>
            </w:r>
          </w:p>
        </w:tc>
        <w:tc>
          <w:tcPr>
            <w:tcW w:w="2350" w:type="dxa"/>
            <w:noWrap/>
            <w:hideMark/>
          </w:tcPr>
          <w:p w:rsidR="008B1676" w:rsidRPr="000A68E8" w:rsidRDefault="008B1676" w:rsidP="000A68E8">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auto"/>
                <w:sz w:val="20"/>
                <w:szCs w:val="20"/>
              </w:rPr>
            </w:pPr>
            <w:r w:rsidRPr="000A68E8">
              <w:rPr>
                <w:rFonts w:ascii="ITC Avant Garde" w:eastAsiaTheme="minorEastAsia" w:hAnsi="ITC Avant Garde" w:cs="Arial"/>
                <w:color w:val="auto"/>
                <w:sz w:val="20"/>
                <w:szCs w:val="20"/>
              </w:rPr>
              <w:t xml:space="preserve">Contraprestación </w:t>
            </w:r>
            <w:r w:rsidR="007A6514" w:rsidRPr="000A68E8">
              <w:rPr>
                <w:rFonts w:ascii="ITC Avant Garde" w:eastAsiaTheme="minorEastAsia" w:hAnsi="ITC Avant Garde" w:cs="Arial"/>
                <w:color w:val="auto"/>
                <w:sz w:val="20"/>
                <w:szCs w:val="20"/>
              </w:rPr>
              <w:t>Mensual</w:t>
            </w:r>
          </w:p>
        </w:tc>
      </w:tr>
      <w:tr w:rsidR="000A68E8" w:rsidRPr="000A68E8" w:rsidTr="008A69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0A68E8" w:rsidRDefault="008B1676" w:rsidP="000A68E8">
            <w:pPr>
              <w:spacing w:after="200" w:line="276" w:lineRule="auto"/>
              <w:jc w:val="both"/>
              <w:rPr>
                <w:rFonts w:ascii="ITC Avant Garde" w:eastAsiaTheme="minorEastAsia" w:hAnsi="ITC Avant Garde" w:cs="Arial"/>
                <w:b w:val="0"/>
                <w:color w:val="auto"/>
                <w:sz w:val="20"/>
                <w:szCs w:val="20"/>
              </w:rPr>
            </w:pPr>
            <w:r w:rsidRPr="000A68E8">
              <w:rPr>
                <w:rFonts w:ascii="ITC Avant Garde" w:eastAsiaTheme="minorEastAsia" w:hAnsi="ITC Avant Garde" w:cs="Arial"/>
                <w:b w:val="0"/>
                <w:color w:val="auto"/>
                <w:sz w:val="20"/>
                <w:szCs w:val="20"/>
              </w:rPr>
              <w:t>Escalerilla y fibra por metro lineal (3)</w:t>
            </w:r>
          </w:p>
        </w:tc>
        <w:tc>
          <w:tcPr>
            <w:tcW w:w="2350" w:type="dxa"/>
            <w:noWrap/>
            <w:hideMark/>
          </w:tcPr>
          <w:p w:rsidR="008B1676" w:rsidRPr="000A68E8" w:rsidRDefault="00FE4882" w:rsidP="000A68E8">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heme="minorEastAsia" w:hAnsi="ITC Avant Garde" w:cs="Arial"/>
                <w:color w:val="auto"/>
                <w:sz w:val="20"/>
                <w:szCs w:val="20"/>
              </w:rPr>
            </w:pPr>
            <w:r w:rsidRPr="000A68E8">
              <w:rPr>
                <w:rFonts w:ascii="ITC Avant Garde" w:eastAsiaTheme="minorEastAsia" w:hAnsi="ITC Avant Garde" w:cs="Arial"/>
                <w:color w:val="auto"/>
                <w:sz w:val="20"/>
                <w:szCs w:val="20"/>
              </w:rPr>
              <w:t>$14.43</w:t>
            </w:r>
          </w:p>
        </w:tc>
      </w:tr>
    </w:tbl>
    <w:p w:rsidR="00183D51" w:rsidRDefault="00183D51" w:rsidP="000A68E8">
      <w:pPr>
        <w:autoSpaceDE w:val="0"/>
        <w:autoSpaceDN w:val="0"/>
        <w:adjustRightInd w:val="0"/>
        <w:spacing w:line="360" w:lineRule="auto"/>
        <w:contextualSpacing/>
        <w:jc w:val="both"/>
        <w:rPr>
          <w:rFonts w:ascii="ITC Avant Garde" w:hAnsi="ITC Avant Garde" w:cs="Arial"/>
          <w:b/>
          <w:i/>
          <w:sz w:val="20"/>
          <w:szCs w:val="20"/>
        </w:rPr>
      </w:pPr>
    </w:p>
    <w:p w:rsidR="00183D51" w:rsidRDefault="00183D51">
      <w:pPr>
        <w:rPr>
          <w:rFonts w:ascii="ITC Avant Garde" w:hAnsi="ITC Avant Garde" w:cs="Arial"/>
          <w:b/>
          <w:i/>
          <w:sz w:val="20"/>
          <w:szCs w:val="20"/>
        </w:rPr>
      </w:pPr>
      <w:r>
        <w:rPr>
          <w:rFonts w:ascii="ITC Avant Garde" w:hAnsi="ITC Avant Garde" w:cs="Arial"/>
          <w:b/>
          <w:i/>
          <w:sz w:val="20"/>
          <w:szCs w:val="20"/>
        </w:rPr>
        <w:br w:type="page"/>
      </w:r>
    </w:p>
    <w:p w:rsidR="00661522" w:rsidRPr="000A68E8" w:rsidRDefault="00661522" w:rsidP="000A68E8">
      <w:pPr>
        <w:pStyle w:val="Prrafodelista"/>
        <w:numPr>
          <w:ilvl w:val="0"/>
          <w:numId w:val="22"/>
        </w:numPr>
        <w:spacing w:after="0" w:line="360" w:lineRule="auto"/>
        <w:jc w:val="both"/>
        <w:rPr>
          <w:rFonts w:ascii="ITC Avant Garde" w:hAnsi="ITC Avant Garde"/>
          <w:b/>
          <w:i/>
        </w:rPr>
      </w:pPr>
      <w:r w:rsidRPr="000A68E8">
        <w:rPr>
          <w:rFonts w:ascii="ITC Avant Garde" w:hAnsi="ITC Avant Garde"/>
          <w:b/>
          <w:i/>
        </w:rPr>
        <w:lastRenderedPageBreak/>
        <w:t xml:space="preserve">Servicio de Anexo </w:t>
      </w:r>
      <w:r w:rsidR="00FB32D0" w:rsidRPr="000A68E8">
        <w:rPr>
          <w:rFonts w:ascii="ITC Avant Garde" w:hAnsi="ITC Avant Garde"/>
          <w:b/>
          <w:i/>
        </w:rPr>
        <w:t xml:space="preserve">de </w:t>
      </w:r>
      <w:r w:rsidRPr="000A68E8">
        <w:rPr>
          <w:rFonts w:ascii="ITC Avant Garde" w:hAnsi="ITC Avant Garde"/>
          <w:b/>
          <w:i/>
        </w:rPr>
        <w:t>Caja de Distribución</w:t>
      </w:r>
    </w:p>
    <w:p w:rsidR="009046EB" w:rsidRDefault="009046EB" w:rsidP="000A68E8">
      <w:pPr>
        <w:spacing w:after="0" w:line="360" w:lineRule="auto"/>
        <w:jc w:val="both"/>
        <w:rPr>
          <w:rFonts w:ascii="ITC Avant Garde" w:hAnsi="ITC Avant Garde"/>
          <w:sz w:val="20"/>
          <w:szCs w:val="20"/>
        </w:rPr>
      </w:pPr>
    </w:p>
    <w:p w:rsidR="004F0A2D" w:rsidRPr="000A68E8" w:rsidRDefault="005E2C35" w:rsidP="000A68E8">
      <w:pPr>
        <w:spacing w:after="0" w:line="360" w:lineRule="auto"/>
        <w:jc w:val="both"/>
        <w:rPr>
          <w:rFonts w:ascii="ITC Avant Garde" w:hAnsi="ITC Avant Garde"/>
          <w:b/>
          <w:i/>
          <w:sz w:val="20"/>
          <w:szCs w:val="20"/>
        </w:rPr>
      </w:pPr>
      <w:r w:rsidRPr="000A68E8">
        <w:rPr>
          <w:rFonts w:ascii="ITC Avant Garde" w:hAnsi="ITC Avant Garde"/>
          <w:sz w:val="20"/>
          <w:szCs w:val="20"/>
        </w:rPr>
        <w:t>Las siguientes contraprestaciones se encuentran asociadas a la prestación de los servicios SDTBL, SDTSBL, SDCBL</w:t>
      </w:r>
      <w:r w:rsidR="009E40DE" w:rsidRPr="000A68E8">
        <w:rPr>
          <w:rFonts w:ascii="ITC Avant Garde" w:hAnsi="ITC Avant Garde"/>
          <w:sz w:val="20"/>
          <w:szCs w:val="20"/>
        </w:rPr>
        <w:t xml:space="preserve"> y</w:t>
      </w:r>
      <w:r w:rsidRPr="000A68E8">
        <w:rPr>
          <w:rFonts w:ascii="ITC Avant Garde" w:hAnsi="ITC Avant Garde"/>
          <w:sz w:val="20"/>
          <w:szCs w:val="20"/>
        </w:rPr>
        <w:t xml:space="preserve"> SDCSBL.</w:t>
      </w:r>
    </w:p>
    <w:p w:rsidR="00B634C2" w:rsidRPr="000A68E8" w:rsidRDefault="00B634C2" w:rsidP="000A68E8">
      <w:pPr>
        <w:spacing w:after="0" w:line="240" w:lineRule="auto"/>
        <w:rPr>
          <w:rFonts w:ascii="ITC Avant Garde" w:eastAsia="Times New Roman" w:hAnsi="ITC Avant Garde" w:cs="Times New Roman"/>
          <w:b/>
          <w:i/>
          <w:iCs/>
          <w:sz w:val="20"/>
          <w:szCs w:val="20"/>
        </w:rPr>
      </w:pPr>
      <w:r w:rsidRPr="000A68E8">
        <w:rPr>
          <w:rFonts w:ascii="ITC Avant Garde" w:eastAsia="Times New Roman" w:hAnsi="ITC Avant Garde" w:cs="Times New Roman"/>
          <w:b/>
          <w:i/>
          <w:iCs/>
          <w:sz w:val="20"/>
          <w:szCs w:val="20"/>
        </w:rPr>
        <w:t>Cobros no Recurrentes</w:t>
      </w:r>
    </w:p>
    <w:tbl>
      <w:tblPr>
        <w:tblStyle w:val="Cuadrculamedia2-nfasis1"/>
        <w:tblW w:w="9039" w:type="dxa"/>
        <w:tblLook w:val="04A0" w:firstRow="1" w:lastRow="0" w:firstColumn="1" w:lastColumn="0" w:noHBand="0" w:noVBand="1"/>
        <w:tblCaption w:val="Tabla"/>
        <w:tblDescription w:val="Servicio de Anexo de Caja de Distribución, Cobros no Recurrentes"/>
      </w:tblPr>
      <w:tblGrid>
        <w:gridCol w:w="7054"/>
        <w:gridCol w:w="1985"/>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10DF3" w:rsidRPr="000A68E8" w:rsidRDefault="00C10DF3"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985" w:type="dxa"/>
          </w:tcPr>
          <w:p w:rsidR="00C10DF3" w:rsidRPr="000A68E8" w:rsidRDefault="00C10DF3"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w:t>
            </w:r>
          </w:p>
        </w:tc>
      </w:tr>
      <w:tr w:rsidR="000A68E8" w:rsidRPr="000A68E8" w:rsidTr="007E10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10DF3" w:rsidRPr="000A68E8" w:rsidRDefault="00C10DF3" w:rsidP="000A68E8">
            <w:pPr>
              <w:jc w:val="both"/>
              <w:rPr>
                <w:rFonts w:ascii="ITC Avant Garde" w:hAnsi="ITC Avant Garde"/>
                <w:b w:val="0"/>
                <w:color w:val="auto"/>
                <w:sz w:val="20"/>
                <w:szCs w:val="20"/>
              </w:rPr>
            </w:pPr>
            <w:r w:rsidRPr="000A68E8">
              <w:rPr>
                <w:rFonts w:ascii="ITC Avant Garde" w:hAnsi="ITC Avant Garde"/>
                <w:b w:val="0"/>
                <w:color w:val="auto"/>
                <w:sz w:val="20"/>
                <w:szCs w:val="20"/>
              </w:rPr>
              <w:t>Instalación de Anexo de Caja de Distribución</w:t>
            </w:r>
            <w:r w:rsidR="00FB32D0" w:rsidRPr="000A68E8">
              <w:rPr>
                <w:rFonts w:ascii="ITC Avant Garde" w:hAnsi="ITC Avant Garde"/>
                <w:b w:val="0"/>
                <w:color w:val="auto"/>
                <w:sz w:val="20"/>
                <w:szCs w:val="20"/>
              </w:rPr>
              <w:t>*</w:t>
            </w:r>
            <w:r w:rsidR="000F5185" w:rsidRPr="000A68E8">
              <w:rPr>
                <w:rFonts w:ascii="ITC Avant Garde" w:hAnsi="ITC Avant Garde"/>
                <w:b w:val="0"/>
                <w:color w:val="auto"/>
                <w:sz w:val="20"/>
                <w:szCs w:val="20"/>
              </w:rPr>
              <w:t xml:space="preserve"> </w:t>
            </w:r>
            <w:r w:rsidR="000F5185" w:rsidRPr="000A68E8">
              <w:rPr>
                <w:rFonts w:ascii="ITC Avant Garde" w:eastAsia="Times New Roman" w:hAnsi="ITC Avant Garde" w:cs="Times New Roman"/>
                <w:b w:val="0"/>
                <w:color w:val="auto"/>
                <w:sz w:val="20"/>
                <w:szCs w:val="20"/>
              </w:rPr>
              <w:t>(3)</w:t>
            </w:r>
          </w:p>
        </w:tc>
        <w:tc>
          <w:tcPr>
            <w:tcW w:w="1985" w:type="dxa"/>
          </w:tcPr>
          <w:p w:rsidR="00C10DF3" w:rsidRPr="000A68E8" w:rsidRDefault="00305B6B"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Cs/>
                <w:color w:val="auto"/>
                <w:sz w:val="20"/>
                <w:szCs w:val="20"/>
              </w:rPr>
            </w:pPr>
            <w:r w:rsidRPr="000A68E8">
              <w:rPr>
                <w:rFonts w:ascii="ITC Avant Garde" w:eastAsia="Times New Roman" w:hAnsi="ITC Avant Garde" w:cs="Arial"/>
                <w:bCs/>
                <w:color w:val="auto"/>
                <w:sz w:val="20"/>
                <w:szCs w:val="20"/>
              </w:rPr>
              <w:t>$3,256.0064</w:t>
            </w:r>
          </w:p>
        </w:tc>
      </w:tr>
      <w:tr w:rsidR="000A68E8" w:rsidRPr="000A68E8" w:rsidTr="007E10E6">
        <w:tc>
          <w:tcPr>
            <w:cnfStyle w:val="001000000000" w:firstRow="0" w:lastRow="0" w:firstColumn="1" w:lastColumn="0" w:oddVBand="0" w:evenVBand="0" w:oddHBand="0" w:evenHBand="0" w:firstRowFirstColumn="0" w:firstRowLastColumn="0" w:lastRowFirstColumn="0" w:lastRowLastColumn="0"/>
            <w:tcW w:w="7054" w:type="dxa"/>
          </w:tcPr>
          <w:p w:rsidR="00627A27" w:rsidRPr="000A68E8" w:rsidRDefault="00627A27" w:rsidP="000A68E8">
            <w:pPr>
              <w:jc w:val="both"/>
              <w:rPr>
                <w:rFonts w:ascii="ITC Avant Garde" w:hAnsi="ITC Avant Garde"/>
                <w:b w:val="0"/>
                <w:color w:val="auto"/>
                <w:sz w:val="20"/>
                <w:szCs w:val="20"/>
              </w:rPr>
            </w:pPr>
            <w:r w:rsidRPr="000A68E8">
              <w:rPr>
                <w:rFonts w:ascii="ITC Avant Garde" w:hAnsi="ITC Avant Garde"/>
                <w:b w:val="0"/>
                <w:color w:val="auto"/>
                <w:sz w:val="20"/>
                <w:szCs w:val="20"/>
              </w:rPr>
              <w:t>Tablilla de 100 usuarios</w:t>
            </w:r>
            <w:r w:rsidR="000F5185" w:rsidRPr="000A68E8">
              <w:rPr>
                <w:rFonts w:ascii="ITC Avant Garde" w:hAnsi="ITC Avant Garde"/>
                <w:b w:val="0"/>
                <w:color w:val="auto"/>
                <w:sz w:val="20"/>
                <w:szCs w:val="20"/>
              </w:rPr>
              <w:t xml:space="preserve"> </w:t>
            </w:r>
            <w:r w:rsidR="000F5185" w:rsidRPr="000A68E8">
              <w:rPr>
                <w:rFonts w:ascii="ITC Avant Garde" w:eastAsia="Times New Roman" w:hAnsi="ITC Avant Garde" w:cs="Times New Roman"/>
                <w:b w:val="0"/>
                <w:color w:val="auto"/>
                <w:sz w:val="20"/>
                <w:szCs w:val="20"/>
              </w:rPr>
              <w:t>(3)</w:t>
            </w:r>
          </w:p>
        </w:tc>
        <w:tc>
          <w:tcPr>
            <w:tcW w:w="1985" w:type="dxa"/>
          </w:tcPr>
          <w:p w:rsidR="00627A27" w:rsidRPr="000A68E8" w:rsidRDefault="00924708" w:rsidP="000A68E8">
            <w:pPr>
              <w:tabs>
                <w:tab w:val="left" w:pos="393"/>
                <w:tab w:val="center" w:pos="884"/>
              </w:tabs>
              <w:cnfStyle w:val="000000000000" w:firstRow="0" w:lastRow="0" w:firstColumn="0" w:lastColumn="0" w:oddVBand="0" w:evenVBand="0" w:oddHBand="0" w:evenHBand="0" w:firstRowFirstColumn="0" w:firstRowLastColumn="0" w:lastRowFirstColumn="0" w:lastRowLastColumn="0"/>
              <w:rPr>
                <w:rFonts w:ascii="ITC Avant Garde" w:hAnsi="ITC Avant Garde" w:cs="Arial"/>
                <w:bCs/>
                <w:color w:val="auto"/>
                <w:sz w:val="20"/>
                <w:szCs w:val="20"/>
              </w:rPr>
            </w:pPr>
            <w:r w:rsidRPr="000A68E8">
              <w:rPr>
                <w:rFonts w:ascii="ITC Avant Garde" w:eastAsia="Times New Roman" w:hAnsi="ITC Avant Garde" w:cs="Arial"/>
                <w:bCs/>
                <w:color w:val="auto"/>
                <w:sz w:val="20"/>
                <w:szCs w:val="20"/>
              </w:rPr>
              <w:tab/>
            </w:r>
            <w:r w:rsidRPr="000A68E8">
              <w:rPr>
                <w:rFonts w:ascii="ITC Avant Garde" w:eastAsia="Times New Roman" w:hAnsi="ITC Avant Garde" w:cs="Arial"/>
                <w:bCs/>
                <w:color w:val="auto"/>
                <w:sz w:val="20"/>
                <w:szCs w:val="20"/>
              </w:rPr>
              <w:tab/>
              <w:t>$573.96</w:t>
            </w:r>
            <w:r w:rsidR="00305B6B" w:rsidRPr="000A68E8">
              <w:rPr>
                <w:rFonts w:ascii="ITC Avant Garde" w:eastAsia="Times New Roman" w:hAnsi="ITC Avant Garde" w:cs="Arial"/>
                <w:bCs/>
                <w:color w:val="auto"/>
                <w:sz w:val="20"/>
                <w:szCs w:val="20"/>
              </w:rPr>
              <w:t>00</w:t>
            </w:r>
          </w:p>
        </w:tc>
      </w:tr>
    </w:tbl>
    <w:p w:rsidR="007C0035" w:rsidRPr="000A68E8" w:rsidRDefault="00FB32D0" w:rsidP="000A68E8">
      <w:pPr>
        <w:spacing w:after="0" w:line="360" w:lineRule="auto"/>
        <w:jc w:val="both"/>
        <w:rPr>
          <w:rFonts w:ascii="ITC Avant Garde" w:hAnsi="ITC Avant Garde"/>
          <w:sz w:val="16"/>
          <w:szCs w:val="20"/>
        </w:rPr>
      </w:pPr>
      <w:r w:rsidRPr="000A68E8">
        <w:rPr>
          <w:rFonts w:ascii="ITC Avant Garde" w:hAnsi="ITC Avant Garde"/>
          <w:sz w:val="16"/>
          <w:szCs w:val="20"/>
        </w:rPr>
        <w:t xml:space="preserve">*Se incluye el costo de instalación para el Anexo de Caja de Distribución y el Cableado </w:t>
      </w:r>
      <w:proofErr w:type="spellStart"/>
      <w:r w:rsidRPr="000A68E8">
        <w:rPr>
          <w:rFonts w:ascii="ITC Avant Garde" w:hAnsi="ITC Avant Garde"/>
          <w:sz w:val="16"/>
          <w:szCs w:val="20"/>
        </w:rPr>
        <w:t>Multipar</w:t>
      </w:r>
      <w:proofErr w:type="spellEnd"/>
      <w:r w:rsidRPr="000A68E8">
        <w:rPr>
          <w:rFonts w:ascii="ITC Avant Garde" w:hAnsi="ITC Avant Garde"/>
          <w:sz w:val="16"/>
          <w:szCs w:val="20"/>
        </w:rPr>
        <w:t xml:space="preserve"> asociado.</w:t>
      </w:r>
    </w:p>
    <w:p w:rsidR="00B634C2" w:rsidRPr="000A68E8" w:rsidRDefault="00B634C2" w:rsidP="000A68E8">
      <w:pPr>
        <w:spacing w:after="0" w:line="240" w:lineRule="auto"/>
        <w:rPr>
          <w:rFonts w:ascii="ITC Avant Garde" w:eastAsia="Times New Roman" w:hAnsi="ITC Avant Garde" w:cs="Times New Roman"/>
          <w:b/>
          <w:i/>
          <w:iCs/>
          <w:sz w:val="20"/>
          <w:szCs w:val="20"/>
        </w:rPr>
      </w:pPr>
      <w:r w:rsidRPr="000A68E8">
        <w:rPr>
          <w:rFonts w:ascii="ITC Avant Garde" w:eastAsia="Times New Roman" w:hAnsi="ITC Avant Garde" w:cs="Times New Roman"/>
          <w:b/>
          <w:i/>
          <w:iCs/>
          <w:sz w:val="20"/>
          <w:szCs w:val="20"/>
        </w:rPr>
        <w:t>Cobros Recurrentes</w:t>
      </w:r>
    </w:p>
    <w:tbl>
      <w:tblPr>
        <w:tblStyle w:val="Cuadrculamedia2-nfasis1"/>
        <w:tblW w:w="9039" w:type="dxa"/>
        <w:tblLook w:val="04A0" w:firstRow="1" w:lastRow="0" w:firstColumn="1" w:lastColumn="0" w:noHBand="0" w:noVBand="1"/>
        <w:tblCaption w:val="Tabla"/>
        <w:tblDescription w:val="Servicio de Anexo de Caja de Distribución, Cobros Recurrentes"/>
      </w:tblPr>
      <w:tblGrid>
        <w:gridCol w:w="7054"/>
        <w:gridCol w:w="1985"/>
      </w:tblGrid>
      <w:tr w:rsidR="000A68E8" w:rsidRPr="000A68E8" w:rsidTr="003A3F8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10DF3" w:rsidRPr="000A68E8" w:rsidRDefault="00C10DF3"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985" w:type="dxa"/>
          </w:tcPr>
          <w:p w:rsidR="00C10DF3" w:rsidRPr="000A68E8" w:rsidRDefault="00C10DF3"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 Anual</w:t>
            </w:r>
          </w:p>
        </w:tc>
      </w:tr>
      <w:tr w:rsidR="000A68E8" w:rsidRPr="000A68E8" w:rsidTr="007349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10DF3" w:rsidRPr="000A68E8" w:rsidRDefault="00C10DF3" w:rsidP="000A68E8">
            <w:pPr>
              <w:jc w:val="both"/>
              <w:rPr>
                <w:rFonts w:ascii="ITC Avant Garde" w:hAnsi="ITC Avant Garde"/>
                <w:b w:val="0"/>
                <w:color w:val="auto"/>
                <w:sz w:val="20"/>
                <w:szCs w:val="20"/>
              </w:rPr>
            </w:pPr>
            <w:r w:rsidRPr="000A68E8">
              <w:rPr>
                <w:rFonts w:ascii="ITC Avant Garde" w:hAnsi="ITC Avant Garde"/>
                <w:b w:val="0"/>
                <w:color w:val="auto"/>
                <w:sz w:val="20"/>
                <w:szCs w:val="20"/>
              </w:rPr>
              <w:t xml:space="preserve">Renta anual por el Anexo a Caja de Distribución </w:t>
            </w:r>
            <w:r w:rsidR="000F5185" w:rsidRPr="000A68E8">
              <w:rPr>
                <w:rFonts w:ascii="ITC Avant Garde" w:eastAsia="Times New Roman" w:hAnsi="ITC Avant Garde" w:cs="Times New Roman"/>
                <w:b w:val="0"/>
                <w:color w:val="auto"/>
                <w:sz w:val="20"/>
                <w:szCs w:val="20"/>
              </w:rPr>
              <w:t>(3)</w:t>
            </w:r>
          </w:p>
        </w:tc>
        <w:tc>
          <w:tcPr>
            <w:tcW w:w="1985" w:type="dxa"/>
          </w:tcPr>
          <w:p w:rsidR="00C10DF3" w:rsidRPr="000A68E8" w:rsidRDefault="00924708"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Cs/>
                <w:color w:val="auto"/>
                <w:sz w:val="20"/>
                <w:szCs w:val="20"/>
              </w:rPr>
            </w:pPr>
            <w:r w:rsidRPr="000A68E8">
              <w:rPr>
                <w:rFonts w:ascii="ITC Avant Garde" w:hAnsi="ITC Avant Garde" w:cs="Arial"/>
                <w:bCs/>
                <w:color w:val="auto"/>
                <w:sz w:val="20"/>
                <w:szCs w:val="20"/>
              </w:rPr>
              <w:t>$4,516.10</w:t>
            </w:r>
            <w:r w:rsidR="00305B6B" w:rsidRPr="000A68E8">
              <w:rPr>
                <w:rFonts w:ascii="ITC Avant Garde" w:hAnsi="ITC Avant Garde" w:cs="Arial"/>
                <w:bCs/>
                <w:color w:val="auto"/>
                <w:sz w:val="20"/>
                <w:szCs w:val="20"/>
              </w:rPr>
              <w:t>35</w:t>
            </w:r>
          </w:p>
        </w:tc>
      </w:tr>
      <w:tr w:rsidR="000A68E8" w:rsidRPr="000A68E8" w:rsidTr="00734914">
        <w:tc>
          <w:tcPr>
            <w:cnfStyle w:val="001000000000" w:firstRow="0" w:lastRow="0" w:firstColumn="1" w:lastColumn="0" w:oddVBand="0" w:evenVBand="0" w:oddHBand="0" w:evenHBand="0" w:firstRowFirstColumn="0" w:firstRowLastColumn="0" w:lastRowFirstColumn="0" w:lastRowLastColumn="0"/>
            <w:tcW w:w="7054" w:type="dxa"/>
          </w:tcPr>
          <w:p w:rsidR="009F2F43" w:rsidRPr="000A68E8" w:rsidRDefault="00924708" w:rsidP="000A68E8">
            <w:pPr>
              <w:jc w:val="both"/>
              <w:rPr>
                <w:rFonts w:ascii="ITC Avant Garde" w:hAnsi="ITC Avant Garde"/>
                <w:b w:val="0"/>
                <w:color w:val="auto"/>
                <w:sz w:val="20"/>
                <w:szCs w:val="20"/>
              </w:rPr>
            </w:pPr>
            <w:r w:rsidRPr="000A68E8">
              <w:rPr>
                <w:rFonts w:ascii="ITC Avant Garde" w:hAnsi="ITC Avant Garde"/>
                <w:b w:val="0"/>
                <w:color w:val="auto"/>
                <w:sz w:val="20"/>
                <w:szCs w:val="20"/>
              </w:rPr>
              <w:t xml:space="preserve">Cableado </w:t>
            </w:r>
            <w:proofErr w:type="spellStart"/>
            <w:r w:rsidRPr="000A68E8">
              <w:rPr>
                <w:rFonts w:ascii="ITC Avant Garde" w:hAnsi="ITC Avant Garde"/>
                <w:b w:val="0"/>
                <w:color w:val="auto"/>
                <w:sz w:val="20"/>
                <w:szCs w:val="20"/>
              </w:rPr>
              <w:t>Multipar</w:t>
            </w:r>
            <w:proofErr w:type="spellEnd"/>
            <w:r w:rsidRPr="000A68E8">
              <w:rPr>
                <w:rFonts w:ascii="ITC Avant Garde" w:hAnsi="ITC Avant Garde"/>
                <w:b w:val="0"/>
                <w:color w:val="auto"/>
                <w:sz w:val="20"/>
                <w:szCs w:val="20"/>
              </w:rPr>
              <w:t xml:space="preserve"> </w:t>
            </w:r>
            <w:r w:rsidR="00FB32D0" w:rsidRPr="000A68E8">
              <w:rPr>
                <w:rFonts w:ascii="ITC Avant Garde" w:hAnsi="ITC Avant Garde"/>
                <w:b w:val="0"/>
                <w:color w:val="auto"/>
                <w:sz w:val="20"/>
                <w:szCs w:val="20"/>
              </w:rPr>
              <w:t xml:space="preserve">por metro lineal </w:t>
            </w:r>
            <w:r w:rsidR="000F5185" w:rsidRPr="000A68E8">
              <w:rPr>
                <w:rFonts w:ascii="ITC Avant Garde" w:eastAsia="Times New Roman" w:hAnsi="ITC Avant Garde" w:cs="Times New Roman"/>
                <w:b w:val="0"/>
                <w:color w:val="auto"/>
                <w:sz w:val="20"/>
                <w:szCs w:val="20"/>
              </w:rPr>
              <w:t>(3)</w:t>
            </w:r>
          </w:p>
        </w:tc>
        <w:tc>
          <w:tcPr>
            <w:tcW w:w="1985" w:type="dxa"/>
          </w:tcPr>
          <w:p w:rsidR="009F2F43" w:rsidRPr="000A68E8" w:rsidRDefault="00305B6B"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bCs/>
                <w:color w:val="auto"/>
                <w:sz w:val="20"/>
                <w:szCs w:val="20"/>
              </w:rPr>
            </w:pPr>
            <w:r w:rsidRPr="000A68E8">
              <w:rPr>
                <w:rFonts w:ascii="ITC Avant Garde" w:hAnsi="ITC Avant Garde" w:cs="Arial"/>
                <w:bCs/>
                <w:color w:val="auto"/>
                <w:sz w:val="20"/>
                <w:szCs w:val="20"/>
              </w:rPr>
              <w:t>$1,188.0385</w:t>
            </w:r>
          </w:p>
        </w:tc>
      </w:tr>
    </w:tbl>
    <w:p w:rsidR="00176A14" w:rsidRPr="000A68E8" w:rsidRDefault="00176A14" w:rsidP="000A68E8">
      <w:pPr>
        <w:pStyle w:val="Prrafodelista"/>
        <w:spacing w:after="0" w:line="360" w:lineRule="auto"/>
        <w:jc w:val="both"/>
        <w:rPr>
          <w:rFonts w:ascii="ITC Avant Garde" w:hAnsi="ITC Avant Garde"/>
          <w:b/>
          <w:i/>
          <w:sz w:val="20"/>
          <w:szCs w:val="20"/>
        </w:rPr>
      </w:pPr>
    </w:p>
    <w:p w:rsidR="0053656D" w:rsidRPr="000A68E8" w:rsidRDefault="0053656D" w:rsidP="000A68E8">
      <w:pPr>
        <w:pStyle w:val="Prrafodelista"/>
        <w:spacing w:after="0" w:line="360" w:lineRule="auto"/>
        <w:jc w:val="both"/>
        <w:rPr>
          <w:rFonts w:ascii="ITC Avant Garde" w:hAnsi="ITC Avant Garde"/>
          <w:b/>
          <w:i/>
          <w:sz w:val="20"/>
          <w:szCs w:val="20"/>
        </w:rPr>
      </w:pPr>
    </w:p>
    <w:p w:rsidR="00C62800" w:rsidRPr="000A68E8" w:rsidRDefault="00C62800" w:rsidP="000A68E8">
      <w:pPr>
        <w:pStyle w:val="Prrafodelista"/>
        <w:numPr>
          <w:ilvl w:val="0"/>
          <w:numId w:val="22"/>
        </w:numPr>
        <w:spacing w:after="0" w:line="360" w:lineRule="auto"/>
        <w:jc w:val="both"/>
        <w:rPr>
          <w:rFonts w:ascii="ITC Avant Garde" w:hAnsi="ITC Avant Garde"/>
          <w:b/>
          <w:i/>
        </w:rPr>
      </w:pPr>
      <w:r w:rsidRPr="000A68E8">
        <w:rPr>
          <w:rFonts w:ascii="ITC Avant Garde" w:hAnsi="ITC Avant Garde"/>
          <w:b/>
          <w:i/>
        </w:rPr>
        <w:t>Generales</w:t>
      </w:r>
    </w:p>
    <w:p w:rsidR="00C62800" w:rsidRPr="000A68E8" w:rsidRDefault="00C62800" w:rsidP="000A68E8">
      <w:pPr>
        <w:spacing w:after="0" w:line="240" w:lineRule="auto"/>
        <w:rPr>
          <w:rFonts w:ascii="ITC Avant Garde" w:eastAsia="Times New Roman" w:hAnsi="ITC Avant Garde" w:cs="Times New Roman"/>
          <w:b/>
          <w:i/>
          <w:iCs/>
          <w:sz w:val="20"/>
          <w:szCs w:val="20"/>
        </w:rPr>
      </w:pPr>
      <w:r w:rsidRPr="000A68E8">
        <w:rPr>
          <w:rFonts w:ascii="ITC Avant Garde" w:eastAsia="Times New Roman" w:hAnsi="ITC Avant Garde" w:cs="Times New Roman"/>
          <w:b/>
          <w:i/>
          <w:iCs/>
          <w:sz w:val="20"/>
          <w:szCs w:val="20"/>
        </w:rPr>
        <w:t>Cobros no Recurrentes</w:t>
      </w:r>
    </w:p>
    <w:tbl>
      <w:tblPr>
        <w:tblStyle w:val="Cuadrculamedia2-nfasis1"/>
        <w:tblW w:w="5495" w:type="dxa"/>
        <w:jc w:val="center"/>
        <w:tblLook w:val="04A0" w:firstRow="1" w:lastRow="0" w:firstColumn="1" w:lastColumn="0" w:noHBand="0" w:noVBand="1"/>
        <w:tblCaption w:val="Tabla"/>
        <w:tblDescription w:val="Generales, Cobros no Recurrentes"/>
      </w:tblPr>
      <w:tblGrid>
        <w:gridCol w:w="3566"/>
        <w:gridCol w:w="1929"/>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371"/>
          <w:tblHeader/>
          <w:jc w:val="center"/>
        </w:trPr>
        <w:tc>
          <w:tcPr>
            <w:cnfStyle w:val="001000000100" w:firstRow="0" w:lastRow="0" w:firstColumn="1" w:lastColumn="0" w:oddVBand="0" w:evenVBand="0" w:oddHBand="0" w:evenHBand="0" w:firstRowFirstColumn="1" w:firstRowLastColumn="0" w:lastRowFirstColumn="0" w:lastRowLastColumn="0"/>
            <w:tcW w:w="3828" w:type="dxa"/>
          </w:tcPr>
          <w:p w:rsidR="00C62800" w:rsidRPr="000A68E8" w:rsidRDefault="00C62800" w:rsidP="000A68E8">
            <w:pPr>
              <w:jc w:val="center"/>
              <w:rPr>
                <w:rFonts w:ascii="ITC Avant Garde" w:hAnsi="ITC Avant Garde"/>
                <w:color w:val="auto"/>
                <w:sz w:val="20"/>
                <w:szCs w:val="20"/>
              </w:rPr>
            </w:pPr>
            <w:r w:rsidRPr="000A68E8">
              <w:rPr>
                <w:rFonts w:ascii="ITC Avant Garde" w:hAnsi="ITC Avant Garde"/>
                <w:color w:val="auto"/>
                <w:sz w:val="20"/>
                <w:szCs w:val="20"/>
              </w:rPr>
              <w:t>Concepto</w:t>
            </w:r>
          </w:p>
        </w:tc>
        <w:tc>
          <w:tcPr>
            <w:tcW w:w="1667" w:type="dxa"/>
          </w:tcPr>
          <w:p w:rsidR="00C62800" w:rsidRPr="000A68E8" w:rsidRDefault="00C62800" w:rsidP="000A68E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Contraprestación (por evento)</w:t>
            </w:r>
          </w:p>
        </w:tc>
      </w:tr>
      <w:tr w:rsidR="000A68E8" w:rsidRPr="000A68E8" w:rsidTr="000B039C">
        <w:trPr>
          <w:cnfStyle w:val="000000100000" w:firstRow="0" w:lastRow="0" w:firstColumn="0" w:lastColumn="0" w:oddVBand="0" w:evenVBand="0" w:oddHBand="1" w:evenHBand="0" w:firstRowFirstColumn="0" w:firstRowLastColumn="0" w:lastRowFirstColumn="0" w:lastRowLastColumn="0"/>
          <w:trHeight w:val="181"/>
          <w:jc w:val="center"/>
        </w:trPr>
        <w:tc>
          <w:tcPr>
            <w:cnfStyle w:val="001000000000" w:firstRow="0" w:lastRow="0" w:firstColumn="1" w:lastColumn="0" w:oddVBand="0" w:evenVBand="0" w:oddHBand="0" w:evenHBand="0" w:firstRowFirstColumn="0" w:firstRowLastColumn="0" w:lastRowFirstColumn="0" w:lastRowLastColumn="0"/>
            <w:tcW w:w="3828" w:type="dxa"/>
          </w:tcPr>
          <w:p w:rsidR="003116A1" w:rsidRPr="000A68E8" w:rsidRDefault="003116A1" w:rsidP="000A68E8">
            <w:pPr>
              <w:rPr>
                <w:rFonts w:ascii="ITC Avant Garde" w:eastAsia="Times New Roman" w:hAnsi="ITC Avant Garde" w:cs="Times New Roman"/>
                <w:b w:val="0"/>
                <w:color w:val="auto"/>
                <w:sz w:val="20"/>
                <w:szCs w:val="20"/>
              </w:rPr>
            </w:pPr>
            <w:r w:rsidRPr="000A68E8">
              <w:rPr>
                <w:rFonts w:ascii="ITC Avant Garde" w:eastAsia="Times New Roman" w:hAnsi="ITC Avant Garde" w:cs="Times New Roman"/>
                <w:b w:val="0"/>
                <w:color w:val="auto"/>
                <w:sz w:val="20"/>
                <w:szCs w:val="20"/>
              </w:rPr>
              <w:t>Instalación de la acometida</w:t>
            </w:r>
            <w:r w:rsidR="002132AE" w:rsidRPr="000A68E8">
              <w:rPr>
                <w:rFonts w:ascii="ITC Avant Garde" w:eastAsia="Times New Roman" w:hAnsi="ITC Avant Garde" w:cs="Times New Roman"/>
                <w:b w:val="0"/>
                <w:color w:val="auto"/>
                <w:sz w:val="20"/>
                <w:szCs w:val="20"/>
              </w:rPr>
              <w:t xml:space="preserve"> de cobre</w:t>
            </w:r>
          </w:p>
        </w:tc>
        <w:tc>
          <w:tcPr>
            <w:tcW w:w="1667" w:type="dxa"/>
          </w:tcPr>
          <w:p w:rsidR="003116A1" w:rsidRPr="000A68E8" w:rsidRDefault="00F34BD0"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w:t>
            </w:r>
            <w:r w:rsidR="00536EFE" w:rsidRPr="000A68E8">
              <w:rPr>
                <w:rFonts w:ascii="ITC Avant Garde" w:hAnsi="ITC Avant Garde"/>
                <w:color w:val="auto"/>
                <w:sz w:val="20"/>
                <w:szCs w:val="20"/>
              </w:rPr>
              <w:t>572.6175</w:t>
            </w:r>
          </w:p>
        </w:tc>
      </w:tr>
      <w:tr w:rsidR="000A68E8" w:rsidRPr="000A68E8" w:rsidTr="000B039C">
        <w:trPr>
          <w:trHeight w:val="181"/>
          <w:jc w:val="center"/>
        </w:trPr>
        <w:tc>
          <w:tcPr>
            <w:cnfStyle w:val="001000000000" w:firstRow="0" w:lastRow="0" w:firstColumn="1" w:lastColumn="0" w:oddVBand="0" w:evenVBand="0" w:oddHBand="0" w:evenHBand="0" w:firstRowFirstColumn="0" w:firstRowLastColumn="0" w:lastRowFirstColumn="0" w:lastRowLastColumn="0"/>
            <w:tcW w:w="3828" w:type="dxa"/>
          </w:tcPr>
          <w:p w:rsidR="002132AE" w:rsidRPr="000A68E8" w:rsidRDefault="002132AE" w:rsidP="000A68E8">
            <w:pPr>
              <w:rPr>
                <w:rFonts w:ascii="ITC Avant Garde" w:eastAsia="Times New Roman" w:hAnsi="ITC Avant Garde" w:cs="Times New Roman"/>
                <w:b w:val="0"/>
                <w:color w:val="auto"/>
                <w:sz w:val="20"/>
                <w:szCs w:val="20"/>
              </w:rPr>
            </w:pPr>
            <w:r w:rsidRPr="000A68E8">
              <w:rPr>
                <w:rFonts w:ascii="ITC Avant Garde" w:eastAsia="Times New Roman" w:hAnsi="ITC Avant Garde" w:cs="Times New Roman"/>
                <w:b w:val="0"/>
                <w:color w:val="auto"/>
                <w:sz w:val="20"/>
                <w:szCs w:val="20"/>
              </w:rPr>
              <w:t>Instalación de acometida de fibra óptica</w:t>
            </w:r>
          </w:p>
        </w:tc>
        <w:tc>
          <w:tcPr>
            <w:tcW w:w="1667" w:type="dxa"/>
          </w:tcPr>
          <w:p w:rsidR="002132AE" w:rsidRPr="000A68E8" w:rsidRDefault="00F53D1B"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$1,981.86</w:t>
            </w:r>
            <w:r w:rsidR="00536EFE" w:rsidRPr="000A68E8">
              <w:rPr>
                <w:rFonts w:ascii="ITC Avant Garde" w:hAnsi="ITC Avant Garde"/>
                <w:color w:val="auto"/>
                <w:sz w:val="20"/>
                <w:szCs w:val="20"/>
              </w:rPr>
              <w:t>46</w:t>
            </w:r>
          </w:p>
        </w:tc>
      </w:tr>
      <w:tr w:rsidR="000A68E8" w:rsidRPr="000A68E8" w:rsidTr="000B039C">
        <w:trPr>
          <w:cnfStyle w:val="000000100000" w:firstRow="0" w:lastRow="0" w:firstColumn="0" w:lastColumn="0" w:oddVBand="0" w:evenVBand="0" w:oddHBand="1" w:evenHBand="0" w:firstRowFirstColumn="0" w:firstRowLastColumn="0" w:lastRowFirstColumn="0" w:lastRowLastColumn="0"/>
          <w:trHeight w:val="181"/>
          <w:jc w:val="center"/>
        </w:trPr>
        <w:tc>
          <w:tcPr>
            <w:cnfStyle w:val="001000000000" w:firstRow="0" w:lastRow="0" w:firstColumn="1" w:lastColumn="0" w:oddVBand="0" w:evenVBand="0" w:oddHBand="0" w:evenHBand="0" w:firstRowFirstColumn="0" w:firstRowLastColumn="0" w:lastRowFirstColumn="0" w:lastRowLastColumn="0"/>
            <w:tcW w:w="3828" w:type="dxa"/>
          </w:tcPr>
          <w:p w:rsidR="00C62800" w:rsidRPr="000A68E8" w:rsidRDefault="00C62800" w:rsidP="000A68E8">
            <w:pPr>
              <w:rPr>
                <w:rFonts w:ascii="ITC Avant Garde" w:eastAsia="Times New Roman" w:hAnsi="ITC Avant Garde" w:cs="Times New Roman"/>
                <w:b w:val="0"/>
                <w:color w:val="auto"/>
                <w:sz w:val="20"/>
                <w:szCs w:val="20"/>
              </w:rPr>
            </w:pPr>
            <w:r w:rsidRPr="000A68E8">
              <w:rPr>
                <w:rFonts w:ascii="ITC Avant Garde" w:eastAsia="Times New Roman" w:hAnsi="ITC Avant Garde" w:cs="Times New Roman"/>
                <w:b w:val="0"/>
                <w:color w:val="auto"/>
                <w:sz w:val="20"/>
                <w:szCs w:val="20"/>
              </w:rPr>
              <w:t>Visita en falso</w:t>
            </w:r>
            <w:r w:rsidR="000F5185" w:rsidRPr="000A68E8">
              <w:rPr>
                <w:rFonts w:ascii="ITC Avant Garde" w:eastAsia="Times New Roman" w:hAnsi="ITC Avant Garde" w:cs="Times New Roman"/>
                <w:b w:val="0"/>
                <w:color w:val="auto"/>
                <w:sz w:val="20"/>
                <w:szCs w:val="20"/>
              </w:rPr>
              <w:t xml:space="preserve"> (3)</w:t>
            </w:r>
          </w:p>
        </w:tc>
        <w:tc>
          <w:tcPr>
            <w:tcW w:w="1667" w:type="dxa"/>
          </w:tcPr>
          <w:p w:rsidR="00C62800" w:rsidRPr="000A68E8" w:rsidRDefault="00176A14"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w:t>
            </w:r>
            <w:r w:rsidR="00416797" w:rsidRPr="000A68E8">
              <w:rPr>
                <w:rFonts w:ascii="ITC Avant Garde" w:hAnsi="ITC Avant Garde"/>
                <w:color w:val="auto"/>
                <w:sz w:val="20"/>
                <w:szCs w:val="20"/>
              </w:rPr>
              <w:t>395.6565</w:t>
            </w:r>
          </w:p>
        </w:tc>
      </w:tr>
      <w:tr w:rsidR="000A68E8" w:rsidRPr="000A68E8" w:rsidTr="000B039C">
        <w:trPr>
          <w:trHeight w:val="181"/>
          <w:jc w:val="center"/>
        </w:trPr>
        <w:tc>
          <w:tcPr>
            <w:cnfStyle w:val="001000000000" w:firstRow="0" w:lastRow="0" w:firstColumn="1" w:lastColumn="0" w:oddVBand="0" w:evenVBand="0" w:oddHBand="0" w:evenHBand="0" w:firstRowFirstColumn="0" w:firstRowLastColumn="0" w:lastRowFirstColumn="0" w:lastRowLastColumn="0"/>
            <w:tcW w:w="3828" w:type="dxa"/>
          </w:tcPr>
          <w:p w:rsidR="00C62800" w:rsidRPr="000A68E8" w:rsidRDefault="00C62800" w:rsidP="000A68E8">
            <w:pPr>
              <w:rPr>
                <w:rFonts w:ascii="ITC Avant Garde" w:eastAsia="Times New Roman" w:hAnsi="ITC Avant Garde" w:cs="Times New Roman"/>
                <w:b w:val="0"/>
                <w:color w:val="auto"/>
                <w:sz w:val="20"/>
                <w:szCs w:val="20"/>
              </w:rPr>
            </w:pPr>
            <w:r w:rsidRPr="000A68E8">
              <w:rPr>
                <w:rFonts w:ascii="ITC Avant Garde" w:eastAsia="Times New Roman" w:hAnsi="ITC Avant Garde" w:cs="Times New Roman"/>
                <w:b w:val="0"/>
                <w:color w:val="auto"/>
                <w:sz w:val="20"/>
                <w:szCs w:val="20"/>
              </w:rPr>
              <w:t xml:space="preserve">Cableado Interior </w:t>
            </w:r>
          </w:p>
        </w:tc>
        <w:tc>
          <w:tcPr>
            <w:tcW w:w="1667" w:type="dxa"/>
          </w:tcPr>
          <w:p w:rsidR="00C62800" w:rsidRPr="000A68E8" w:rsidRDefault="00B006AC" w:rsidP="000A68E8">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w:t>
            </w:r>
            <w:r w:rsidR="00416797" w:rsidRPr="000A68E8">
              <w:rPr>
                <w:rFonts w:ascii="ITC Avant Garde" w:hAnsi="ITC Avant Garde"/>
                <w:color w:val="auto"/>
                <w:sz w:val="20"/>
                <w:szCs w:val="20"/>
              </w:rPr>
              <w:t>538.7980</w:t>
            </w:r>
          </w:p>
        </w:tc>
      </w:tr>
      <w:tr w:rsidR="000A68E8" w:rsidRPr="000A68E8" w:rsidTr="000B039C">
        <w:trPr>
          <w:cnfStyle w:val="000000100000" w:firstRow="0" w:lastRow="0" w:firstColumn="0" w:lastColumn="0" w:oddVBand="0" w:evenVBand="0" w:oddHBand="1" w:evenHBand="0" w:firstRowFirstColumn="0" w:firstRowLastColumn="0" w:lastRowFirstColumn="0" w:lastRowLastColumn="0"/>
          <w:trHeight w:val="656"/>
          <w:jc w:val="center"/>
        </w:trPr>
        <w:tc>
          <w:tcPr>
            <w:cnfStyle w:val="001000000000" w:firstRow="0" w:lastRow="0" w:firstColumn="1" w:lastColumn="0" w:oddVBand="0" w:evenVBand="0" w:oddHBand="0" w:evenHBand="0" w:firstRowFirstColumn="0" w:firstRowLastColumn="0" w:lastRowFirstColumn="0" w:lastRowLastColumn="0"/>
            <w:tcW w:w="3828" w:type="dxa"/>
          </w:tcPr>
          <w:p w:rsidR="00176A14" w:rsidRPr="000A68E8" w:rsidRDefault="00176A14" w:rsidP="000A68E8">
            <w:pPr>
              <w:rPr>
                <w:rFonts w:ascii="ITC Avant Garde" w:eastAsia="Times New Roman" w:hAnsi="ITC Avant Garde" w:cs="Times New Roman"/>
                <w:b w:val="0"/>
                <w:color w:val="auto"/>
                <w:sz w:val="20"/>
                <w:szCs w:val="20"/>
              </w:rPr>
            </w:pPr>
            <w:r w:rsidRPr="000A68E8">
              <w:rPr>
                <w:rFonts w:ascii="ITC Avant Garde" w:eastAsia="Times New Roman" w:hAnsi="ITC Avant Garde" w:cs="Times New Roman"/>
                <w:b w:val="0"/>
                <w:color w:val="auto"/>
                <w:sz w:val="20"/>
                <w:szCs w:val="20"/>
              </w:rPr>
              <w:t>Atención de avería inexistente por reporte de falla (3)</w:t>
            </w:r>
          </w:p>
        </w:tc>
        <w:tc>
          <w:tcPr>
            <w:tcW w:w="1667" w:type="dxa"/>
          </w:tcPr>
          <w:p w:rsidR="00176A14" w:rsidRPr="000A68E8" w:rsidRDefault="00176A14" w:rsidP="000A68E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w:t>
            </w:r>
            <w:r w:rsidR="00416797" w:rsidRPr="000A68E8">
              <w:rPr>
                <w:rFonts w:ascii="ITC Avant Garde" w:hAnsi="ITC Avant Garde"/>
                <w:color w:val="auto"/>
                <w:sz w:val="20"/>
                <w:szCs w:val="20"/>
              </w:rPr>
              <w:t>442.4380</w:t>
            </w:r>
          </w:p>
        </w:tc>
      </w:tr>
    </w:tbl>
    <w:p w:rsidR="00485D54" w:rsidRPr="000A68E8" w:rsidRDefault="00485D54" w:rsidP="000A68E8">
      <w:pPr>
        <w:spacing w:after="0" w:line="360" w:lineRule="auto"/>
        <w:jc w:val="both"/>
        <w:rPr>
          <w:rFonts w:ascii="ITC Avant Garde" w:hAnsi="ITC Avant Garde"/>
          <w:b/>
          <w:i/>
          <w:sz w:val="20"/>
          <w:szCs w:val="20"/>
        </w:rPr>
      </w:pPr>
    </w:p>
    <w:p w:rsidR="007F0D80" w:rsidRPr="000A68E8" w:rsidRDefault="007F0D80" w:rsidP="000A68E8">
      <w:pPr>
        <w:spacing w:after="0" w:line="360" w:lineRule="auto"/>
        <w:jc w:val="both"/>
        <w:rPr>
          <w:rFonts w:ascii="ITC Avant Garde" w:hAnsi="ITC Avant Garde"/>
          <w:b/>
          <w:i/>
          <w:sz w:val="20"/>
          <w:szCs w:val="20"/>
        </w:rPr>
      </w:pPr>
      <w:r w:rsidRPr="000A68E8">
        <w:rPr>
          <w:rFonts w:ascii="ITC Avant Garde" w:hAnsi="ITC Avant Garde"/>
          <w:b/>
          <w:i/>
          <w:sz w:val="20"/>
          <w:szCs w:val="20"/>
        </w:rPr>
        <w:t>Cobros Opcionales</w:t>
      </w:r>
    </w:p>
    <w:p w:rsidR="00485D54" w:rsidRPr="000A68E8" w:rsidRDefault="00485D54" w:rsidP="000A68E8">
      <w:pPr>
        <w:spacing w:after="0" w:line="360" w:lineRule="auto"/>
        <w:jc w:val="both"/>
        <w:rPr>
          <w:rFonts w:ascii="ITC Avant Garde" w:hAnsi="ITC Avant Garde"/>
          <w:b/>
          <w:i/>
          <w:sz w:val="20"/>
          <w:szCs w:val="20"/>
        </w:rPr>
      </w:pPr>
    </w:p>
    <w:p w:rsidR="007F0D80" w:rsidRPr="000A68E8" w:rsidRDefault="007F0D80" w:rsidP="000A68E8">
      <w:pPr>
        <w:spacing w:after="0" w:line="360" w:lineRule="auto"/>
        <w:jc w:val="both"/>
        <w:rPr>
          <w:rFonts w:ascii="ITC Avant Garde" w:hAnsi="ITC Avant Garde"/>
          <w:b/>
          <w:i/>
          <w:sz w:val="20"/>
          <w:szCs w:val="20"/>
        </w:rPr>
      </w:pPr>
      <w:r w:rsidRPr="000A68E8">
        <w:rPr>
          <w:rFonts w:ascii="ITC Avant Garde" w:hAnsi="ITC Avant Garde"/>
          <w:b/>
          <w:i/>
          <w:sz w:val="20"/>
          <w:szCs w:val="20"/>
        </w:rPr>
        <w:t>Equipos Modem</w:t>
      </w:r>
      <w:r w:rsidR="00F61390" w:rsidRPr="000A68E8">
        <w:rPr>
          <w:rFonts w:ascii="ITC Avant Garde" w:hAnsi="ITC Avant Garde"/>
          <w:b/>
          <w:i/>
          <w:sz w:val="20"/>
          <w:szCs w:val="20"/>
        </w:rPr>
        <w:t xml:space="preserve"> Blanco</w:t>
      </w:r>
      <w:r w:rsidRPr="000A68E8">
        <w:rPr>
          <w:rFonts w:ascii="ITC Avant Garde" w:hAnsi="ITC Avant Garde"/>
          <w:b/>
          <w:i/>
          <w:sz w:val="20"/>
          <w:szCs w:val="20"/>
        </w:rPr>
        <w:t xml:space="preserve"> y ONT para Acceso de Datos</w:t>
      </w:r>
      <w:r w:rsidR="00A95F3D" w:rsidRPr="000A68E8">
        <w:rPr>
          <w:rFonts w:ascii="ITC Avant Garde" w:hAnsi="ITC Avant Garde"/>
          <w:b/>
          <w:i/>
          <w:sz w:val="20"/>
          <w:szCs w:val="20"/>
        </w:rPr>
        <w:t xml:space="preserve"> por lote de 15,000 unidades</w:t>
      </w:r>
    </w:p>
    <w:tbl>
      <w:tblPr>
        <w:tblStyle w:val="Cuadrculamedia2-nfasis1"/>
        <w:tblW w:w="0" w:type="auto"/>
        <w:jc w:val="center"/>
        <w:tblLook w:val="04A0" w:firstRow="1" w:lastRow="0" w:firstColumn="1" w:lastColumn="0" w:noHBand="0" w:noVBand="1"/>
        <w:tblCaption w:val="Tabla"/>
        <w:tblDescription w:val="Generales, Cobros opcionales"/>
      </w:tblPr>
      <w:tblGrid>
        <w:gridCol w:w="2791"/>
        <w:gridCol w:w="2171"/>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271"/>
          <w:tblHeader/>
          <w:jc w:val="center"/>
        </w:trPr>
        <w:tc>
          <w:tcPr>
            <w:cnfStyle w:val="001000000100" w:firstRow="0" w:lastRow="0" w:firstColumn="1" w:lastColumn="0" w:oddVBand="0" w:evenVBand="0" w:oddHBand="0" w:evenHBand="0" w:firstRowFirstColumn="1" w:firstRowLastColumn="0" w:lastRowFirstColumn="0" w:lastRowLastColumn="0"/>
            <w:tcW w:w="2791" w:type="dxa"/>
          </w:tcPr>
          <w:p w:rsidR="007F0D80" w:rsidRPr="000A68E8" w:rsidRDefault="007F0D80" w:rsidP="000A68E8">
            <w:pPr>
              <w:spacing w:line="360" w:lineRule="auto"/>
              <w:jc w:val="center"/>
              <w:rPr>
                <w:rFonts w:ascii="ITC Avant Garde" w:hAnsi="ITC Avant Garde"/>
                <w:color w:val="auto"/>
                <w:sz w:val="20"/>
                <w:szCs w:val="20"/>
              </w:rPr>
            </w:pPr>
            <w:r w:rsidRPr="000A68E8">
              <w:rPr>
                <w:rFonts w:ascii="ITC Avant Garde" w:hAnsi="ITC Avant Garde"/>
                <w:color w:val="auto"/>
                <w:sz w:val="20"/>
                <w:szCs w:val="20"/>
              </w:rPr>
              <w:t>Tecnología</w:t>
            </w:r>
          </w:p>
        </w:tc>
        <w:tc>
          <w:tcPr>
            <w:tcW w:w="2171" w:type="dxa"/>
          </w:tcPr>
          <w:p w:rsidR="007F0D80" w:rsidRPr="000A68E8" w:rsidRDefault="006257E7" w:rsidP="000A68E8">
            <w:pPr>
              <w:spacing w:line="36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Precio</w:t>
            </w:r>
          </w:p>
        </w:tc>
      </w:tr>
      <w:tr w:rsidR="000A68E8" w:rsidRPr="000A68E8" w:rsidTr="005E3E55">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2791" w:type="dxa"/>
            <w:vAlign w:val="center"/>
          </w:tcPr>
          <w:p w:rsidR="007F0D80" w:rsidRPr="000A68E8" w:rsidRDefault="007F0D80" w:rsidP="000A68E8">
            <w:pPr>
              <w:spacing w:line="360" w:lineRule="auto"/>
              <w:jc w:val="center"/>
              <w:rPr>
                <w:rFonts w:ascii="ITC Avant Garde" w:hAnsi="ITC Avant Garde"/>
                <w:b w:val="0"/>
                <w:color w:val="auto"/>
                <w:sz w:val="20"/>
                <w:szCs w:val="20"/>
              </w:rPr>
            </w:pPr>
            <w:r w:rsidRPr="000A68E8">
              <w:rPr>
                <w:rFonts w:ascii="ITC Avant Garde" w:hAnsi="ITC Avant Garde"/>
                <w:b w:val="0"/>
                <w:color w:val="auto"/>
                <w:sz w:val="20"/>
                <w:szCs w:val="20"/>
              </w:rPr>
              <w:t xml:space="preserve">ADSL </w:t>
            </w:r>
            <w:r w:rsidRPr="000A68E8">
              <w:rPr>
                <w:rFonts w:ascii="ITC Avant Garde" w:eastAsia="Times New Roman" w:hAnsi="ITC Avant Garde" w:cs="Times New Roman"/>
                <w:b w:val="0"/>
                <w:color w:val="auto"/>
                <w:sz w:val="20"/>
                <w:szCs w:val="20"/>
              </w:rPr>
              <w:t>(3)</w:t>
            </w:r>
          </w:p>
        </w:tc>
        <w:tc>
          <w:tcPr>
            <w:tcW w:w="2171" w:type="dxa"/>
            <w:vAlign w:val="center"/>
          </w:tcPr>
          <w:p w:rsidR="007F0D80" w:rsidRPr="000A68E8" w:rsidRDefault="00FA31AE" w:rsidP="000A68E8">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372,576.75</w:t>
            </w:r>
            <w:r w:rsidR="007F0D80" w:rsidRPr="000A68E8">
              <w:rPr>
                <w:rFonts w:ascii="ITC Avant Garde" w:hAnsi="ITC Avant Garde"/>
                <w:color w:val="auto"/>
                <w:sz w:val="20"/>
                <w:szCs w:val="20"/>
              </w:rPr>
              <w:t xml:space="preserve"> USD</w:t>
            </w:r>
          </w:p>
        </w:tc>
      </w:tr>
      <w:tr w:rsidR="000A68E8" w:rsidRPr="000A68E8" w:rsidTr="005E3E55">
        <w:trPr>
          <w:trHeight w:val="271"/>
          <w:jc w:val="center"/>
        </w:trPr>
        <w:tc>
          <w:tcPr>
            <w:cnfStyle w:val="001000000000" w:firstRow="0" w:lastRow="0" w:firstColumn="1" w:lastColumn="0" w:oddVBand="0" w:evenVBand="0" w:oddHBand="0" w:evenHBand="0" w:firstRowFirstColumn="0" w:firstRowLastColumn="0" w:lastRowFirstColumn="0" w:lastRowLastColumn="0"/>
            <w:tcW w:w="2791" w:type="dxa"/>
            <w:vAlign w:val="center"/>
          </w:tcPr>
          <w:p w:rsidR="007F0D80" w:rsidRPr="000A68E8" w:rsidRDefault="007F0D80" w:rsidP="000A68E8">
            <w:pPr>
              <w:spacing w:line="360" w:lineRule="auto"/>
              <w:jc w:val="center"/>
              <w:rPr>
                <w:rFonts w:ascii="ITC Avant Garde" w:hAnsi="ITC Avant Garde"/>
                <w:b w:val="0"/>
                <w:color w:val="auto"/>
                <w:sz w:val="20"/>
                <w:szCs w:val="20"/>
              </w:rPr>
            </w:pPr>
            <w:r w:rsidRPr="000A68E8">
              <w:rPr>
                <w:rFonts w:ascii="ITC Avant Garde" w:hAnsi="ITC Avant Garde"/>
                <w:b w:val="0"/>
                <w:color w:val="auto"/>
                <w:sz w:val="20"/>
                <w:szCs w:val="20"/>
              </w:rPr>
              <w:t xml:space="preserve">VDSL </w:t>
            </w:r>
            <w:r w:rsidRPr="000A68E8">
              <w:rPr>
                <w:rFonts w:ascii="ITC Avant Garde" w:eastAsia="Times New Roman" w:hAnsi="ITC Avant Garde" w:cs="Times New Roman"/>
                <w:b w:val="0"/>
                <w:color w:val="auto"/>
                <w:sz w:val="20"/>
                <w:szCs w:val="20"/>
              </w:rPr>
              <w:t>(3)</w:t>
            </w:r>
          </w:p>
        </w:tc>
        <w:tc>
          <w:tcPr>
            <w:tcW w:w="2171" w:type="dxa"/>
            <w:vAlign w:val="center"/>
          </w:tcPr>
          <w:p w:rsidR="007F0D80" w:rsidRPr="000A68E8" w:rsidRDefault="00FA31AE" w:rsidP="000A68E8">
            <w:pPr>
              <w:spacing w:line="36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755,798.55</w:t>
            </w:r>
            <w:r w:rsidR="007F0D80" w:rsidRPr="000A68E8">
              <w:rPr>
                <w:rFonts w:ascii="ITC Avant Garde" w:hAnsi="ITC Avant Garde"/>
                <w:color w:val="auto"/>
                <w:sz w:val="20"/>
                <w:szCs w:val="20"/>
              </w:rPr>
              <w:t xml:space="preserve"> USD</w:t>
            </w:r>
          </w:p>
        </w:tc>
      </w:tr>
      <w:tr w:rsidR="000A68E8" w:rsidRPr="000A68E8" w:rsidTr="005E3E55">
        <w:trPr>
          <w:cnfStyle w:val="000000100000" w:firstRow="0" w:lastRow="0" w:firstColumn="0" w:lastColumn="0" w:oddVBand="0" w:evenVBand="0" w:oddHBand="1" w:evenHBand="0" w:firstRowFirstColumn="0" w:firstRowLastColumn="0" w:lastRowFirstColumn="0" w:lastRowLastColumn="0"/>
          <w:trHeight w:val="206"/>
          <w:jc w:val="center"/>
        </w:trPr>
        <w:tc>
          <w:tcPr>
            <w:cnfStyle w:val="001000000000" w:firstRow="0" w:lastRow="0" w:firstColumn="1" w:lastColumn="0" w:oddVBand="0" w:evenVBand="0" w:oddHBand="0" w:evenHBand="0" w:firstRowFirstColumn="0" w:firstRowLastColumn="0" w:lastRowFirstColumn="0" w:lastRowLastColumn="0"/>
            <w:tcW w:w="2791" w:type="dxa"/>
            <w:vAlign w:val="center"/>
          </w:tcPr>
          <w:p w:rsidR="00F84AA1" w:rsidRPr="000A68E8" w:rsidRDefault="00EB349E" w:rsidP="000A68E8">
            <w:pPr>
              <w:spacing w:line="360" w:lineRule="auto"/>
              <w:jc w:val="center"/>
              <w:rPr>
                <w:rFonts w:ascii="ITC Avant Garde" w:hAnsi="ITC Avant Garde"/>
                <w:b w:val="0"/>
                <w:color w:val="auto"/>
                <w:sz w:val="20"/>
                <w:szCs w:val="20"/>
              </w:rPr>
            </w:pPr>
            <w:r w:rsidRPr="000A68E8">
              <w:rPr>
                <w:rFonts w:ascii="ITC Avant Garde" w:hAnsi="ITC Avant Garde"/>
                <w:b w:val="0"/>
                <w:color w:val="auto"/>
                <w:sz w:val="20"/>
                <w:szCs w:val="20"/>
              </w:rPr>
              <w:t>ONT (3)</w:t>
            </w:r>
          </w:p>
        </w:tc>
        <w:tc>
          <w:tcPr>
            <w:tcW w:w="2171" w:type="dxa"/>
            <w:vAlign w:val="center"/>
          </w:tcPr>
          <w:p w:rsidR="00F84AA1" w:rsidRPr="000A68E8" w:rsidRDefault="0062741E" w:rsidP="000A68E8">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23,258,170.7415 MXN</w:t>
            </w:r>
          </w:p>
        </w:tc>
      </w:tr>
    </w:tbl>
    <w:p w:rsidR="00FA31AE" w:rsidRPr="000A68E8" w:rsidRDefault="00FA31AE" w:rsidP="000A68E8">
      <w:pPr>
        <w:spacing w:after="0" w:line="360" w:lineRule="auto"/>
        <w:jc w:val="both"/>
        <w:rPr>
          <w:rFonts w:ascii="ITC Avant Garde" w:hAnsi="ITC Avant Garde"/>
          <w:b/>
          <w:i/>
          <w:sz w:val="20"/>
          <w:szCs w:val="20"/>
        </w:rPr>
      </w:pPr>
    </w:p>
    <w:p w:rsidR="00FA31AE" w:rsidRDefault="00FA31AE" w:rsidP="000A68E8">
      <w:pPr>
        <w:spacing w:after="0" w:line="360" w:lineRule="auto"/>
        <w:jc w:val="both"/>
        <w:rPr>
          <w:rFonts w:ascii="ITC Avant Garde" w:hAnsi="ITC Avant Garde"/>
          <w:b/>
          <w:i/>
          <w:sz w:val="20"/>
          <w:szCs w:val="20"/>
        </w:rPr>
      </w:pPr>
      <w:r w:rsidRPr="000A68E8">
        <w:rPr>
          <w:rFonts w:ascii="ITC Avant Garde" w:hAnsi="ITC Avant Garde"/>
          <w:b/>
          <w:i/>
          <w:sz w:val="20"/>
          <w:szCs w:val="20"/>
        </w:rPr>
        <w:lastRenderedPageBreak/>
        <w:t>Equipos Modem Blanco y ONT para Acceso de Datos por lote de 12,000 unidades</w:t>
      </w:r>
    </w:p>
    <w:p w:rsidR="009046EB" w:rsidRPr="000A68E8" w:rsidRDefault="009046EB" w:rsidP="000A68E8">
      <w:pPr>
        <w:spacing w:after="0" w:line="360" w:lineRule="auto"/>
        <w:jc w:val="both"/>
        <w:rPr>
          <w:rFonts w:ascii="ITC Avant Garde" w:hAnsi="ITC Avant Garde"/>
          <w:b/>
          <w:i/>
          <w:sz w:val="20"/>
          <w:szCs w:val="20"/>
        </w:rPr>
      </w:pPr>
    </w:p>
    <w:tbl>
      <w:tblPr>
        <w:tblStyle w:val="Cuadrculamedia2-nfasis1"/>
        <w:tblW w:w="0" w:type="auto"/>
        <w:jc w:val="center"/>
        <w:tblLook w:val="04A0" w:firstRow="1" w:lastRow="0" w:firstColumn="1" w:lastColumn="0" w:noHBand="0" w:noVBand="1"/>
        <w:tblCaption w:val="Tabla"/>
        <w:tblDescription w:val="Equipos Modem Blanco y ONT para Acceso de Datos por lote de 12,000 unidades"/>
      </w:tblPr>
      <w:tblGrid>
        <w:gridCol w:w="2976"/>
        <w:gridCol w:w="2127"/>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370"/>
          <w:tblHeader/>
          <w:jc w:val="center"/>
        </w:trPr>
        <w:tc>
          <w:tcPr>
            <w:cnfStyle w:val="001000000100" w:firstRow="0" w:lastRow="0" w:firstColumn="1" w:lastColumn="0" w:oddVBand="0" w:evenVBand="0" w:oddHBand="0" w:evenHBand="0" w:firstRowFirstColumn="1" w:firstRowLastColumn="0" w:lastRowFirstColumn="0" w:lastRowLastColumn="0"/>
            <w:tcW w:w="2976" w:type="dxa"/>
          </w:tcPr>
          <w:p w:rsidR="00FA31AE" w:rsidRPr="000A68E8" w:rsidRDefault="00FA31AE" w:rsidP="000A68E8">
            <w:pPr>
              <w:spacing w:line="360" w:lineRule="auto"/>
              <w:jc w:val="center"/>
              <w:rPr>
                <w:rFonts w:ascii="ITC Avant Garde" w:hAnsi="ITC Avant Garde"/>
                <w:color w:val="auto"/>
                <w:sz w:val="20"/>
                <w:szCs w:val="20"/>
              </w:rPr>
            </w:pPr>
            <w:r w:rsidRPr="000A68E8">
              <w:rPr>
                <w:rFonts w:ascii="ITC Avant Garde" w:hAnsi="ITC Avant Garde"/>
                <w:color w:val="auto"/>
                <w:sz w:val="20"/>
                <w:szCs w:val="20"/>
              </w:rPr>
              <w:t>Tecnología</w:t>
            </w:r>
          </w:p>
        </w:tc>
        <w:tc>
          <w:tcPr>
            <w:tcW w:w="2127" w:type="dxa"/>
          </w:tcPr>
          <w:p w:rsidR="00FA31AE" w:rsidRPr="000A68E8" w:rsidRDefault="00FA31AE" w:rsidP="000A68E8">
            <w:pPr>
              <w:spacing w:line="36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Precio</w:t>
            </w:r>
          </w:p>
        </w:tc>
      </w:tr>
      <w:tr w:rsidR="000A68E8" w:rsidRPr="000A68E8" w:rsidTr="005E3E55">
        <w:trPr>
          <w:cnfStyle w:val="000000100000" w:firstRow="0" w:lastRow="0" w:firstColumn="0" w:lastColumn="0" w:oddVBand="0" w:evenVBand="0" w:oddHBand="1" w:evenHBand="0" w:firstRowFirstColumn="0" w:firstRowLastColumn="0" w:lastRowFirstColumn="0" w:lastRowLastColumn="0"/>
          <w:trHeight w:val="370"/>
          <w:jc w:val="center"/>
        </w:trPr>
        <w:tc>
          <w:tcPr>
            <w:cnfStyle w:val="001000000000" w:firstRow="0" w:lastRow="0" w:firstColumn="1" w:lastColumn="0" w:oddVBand="0" w:evenVBand="0" w:oddHBand="0" w:evenHBand="0" w:firstRowFirstColumn="0" w:firstRowLastColumn="0" w:lastRowFirstColumn="0" w:lastRowLastColumn="0"/>
            <w:tcW w:w="2976" w:type="dxa"/>
            <w:vAlign w:val="center"/>
          </w:tcPr>
          <w:p w:rsidR="00FA31AE" w:rsidRPr="000A68E8" w:rsidRDefault="00FA31AE" w:rsidP="000A68E8">
            <w:pPr>
              <w:spacing w:line="360" w:lineRule="auto"/>
              <w:jc w:val="center"/>
              <w:rPr>
                <w:rFonts w:ascii="ITC Avant Garde" w:hAnsi="ITC Avant Garde"/>
                <w:b w:val="0"/>
                <w:color w:val="auto"/>
                <w:sz w:val="20"/>
                <w:szCs w:val="20"/>
              </w:rPr>
            </w:pPr>
            <w:r w:rsidRPr="000A68E8">
              <w:rPr>
                <w:rFonts w:ascii="ITC Avant Garde" w:hAnsi="ITC Avant Garde"/>
                <w:b w:val="0"/>
                <w:color w:val="auto"/>
                <w:sz w:val="20"/>
                <w:szCs w:val="20"/>
              </w:rPr>
              <w:t xml:space="preserve">ADSL </w:t>
            </w:r>
            <w:r w:rsidRPr="000A68E8">
              <w:rPr>
                <w:rFonts w:ascii="ITC Avant Garde" w:eastAsia="Times New Roman" w:hAnsi="ITC Avant Garde" w:cs="Times New Roman"/>
                <w:b w:val="0"/>
                <w:color w:val="auto"/>
                <w:sz w:val="20"/>
                <w:szCs w:val="20"/>
              </w:rPr>
              <w:t>(3)</w:t>
            </w:r>
          </w:p>
        </w:tc>
        <w:tc>
          <w:tcPr>
            <w:tcW w:w="2127" w:type="dxa"/>
            <w:vAlign w:val="center"/>
          </w:tcPr>
          <w:p w:rsidR="00FA31AE" w:rsidRPr="000A68E8" w:rsidRDefault="00FA31AE" w:rsidP="000A68E8">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292,437.60 USD</w:t>
            </w:r>
          </w:p>
        </w:tc>
      </w:tr>
      <w:tr w:rsidR="000A68E8" w:rsidRPr="000A68E8" w:rsidTr="005E3E55">
        <w:trPr>
          <w:trHeight w:val="370"/>
          <w:jc w:val="center"/>
        </w:trPr>
        <w:tc>
          <w:tcPr>
            <w:cnfStyle w:val="001000000000" w:firstRow="0" w:lastRow="0" w:firstColumn="1" w:lastColumn="0" w:oddVBand="0" w:evenVBand="0" w:oddHBand="0" w:evenHBand="0" w:firstRowFirstColumn="0" w:firstRowLastColumn="0" w:lastRowFirstColumn="0" w:lastRowLastColumn="0"/>
            <w:tcW w:w="2976" w:type="dxa"/>
            <w:vAlign w:val="center"/>
          </w:tcPr>
          <w:p w:rsidR="00FA31AE" w:rsidRPr="000A68E8" w:rsidRDefault="00FA31AE" w:rsidP="000A68E8">
            <w:pPr>
              <w:spacing w:line="360" w:lineRule="auto"/>
              <w:jc w:val="center"/>
              <w:rPr>
                <w:rFonts w:ascii="ITC Avant Garde" w:hAnsi="ITC Avant Garde"/>
                <w:b w:val="0"/>
                <w:color w:val="auto"/>
                <w:sz w:val="20"/>
                <w:szCs w:val="20"/>
              </w:rPr>
            </w:pPr>
            <w:r w:rsidRPr="000A68E8">
              <w:rPr>
                <w:rFonts w:ascii="ITC Avant Garde" w:hAnsi="ITC Avant Garde"/>
                <w:b w:val="0"/>
                <w:color w:val="auto"/>
                <w:sz w:val="20"/>
                <w:szCs w:val="20"/>
              </w:rPr>
              <w:t xml:space="preserve">VDSL </w:t>
            </w:r>
            <w:r w:rsidRPr="000A68E8">
              <w:rPr>
                <w:rFonts w:ascii="ITC Avant Garde" w:eastAsia="Times New Roman" w:hAnsi="ITC Avant Garde" w:cs="Times New Roman"/>
                <w:b w:val="0"/>
                <w:color w:val="auto"/>
                <w:sz w:val="20"/>
                <w:szCs w:val="20"/>
              </w:rPr>
              <w:t>(3)</w:t>
            </w:r>
          </w:p>
        </w:tc>
        <w:tc>
          <w:tcPr>
            <w:tcW w:w="2127" w:type="dxa"/>
            <w:vAlign w:val="center"/>
          </w:tcPr>
          <w:p w:rsidR="00FA31AE" w:rsidRPr="000A68E8" w:rsidRDefault="00FA31AE" w:rsidP="000A68E8">
            <w:pPr>
              <w:spacing w:line="36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593,230.56 USD</w:t>
            </w:r>
          </w:p>
        </w:tc>
      </w:tr>
      <w:tr w:rsidR="000A68E8" w:rsidRPr="000A68E8" w:rsidTr="005E3E55">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2976" w:type="dxa"/>
            <w:vAlign w:val="center"/>
          </w:tcPr>
          <w:p w:rsidR="00FA31AE" w:rsidRPr="000A68E8" w:rsidRDefault="00EB349E" w:rsidP="000A68E8">
            <w:pPr>
              <w:spacing w:line="360" w:lineRule="auto"/>
              <w:jc w:val="center"/>
              <w:rPr>
                <w:rFonts w:ascii="ITC Avant Garde" w:hAnsi="ITC Avant Garde"/>
                <w:b w:val="0"/>
                <w:color w:val="auto"/>
                <w:sz w:val="20"/>
                <w:szCs w:val="20"/>
              </w:rPr>
            </w:pPr>
            <w:r w:rsidRPr="000A68E8">
              <w:rPr>
                <w:rFonts w:ascii="ITC Avant Garde" w:hAnsi="ITC Avant Garde"/>
                <w:b w:val="0"/>
                <w:color w:val="auto"/>
                <w:sz w:val="20"/>
                <w:szCs w:val="20"/>
              </w:rPr>
              <w:t>ONT (3)</w:t>
            </w:r>
          </w:p>
        </w:tc>
        <w:tc>
          <w:tcPr>
            <w:tcW w:w="2127" w:type="dxa"/>
            <w:vAlign w:val="center"/>
          </w:tcPr>
          <w:p w:rsidR="00FA31AE" w:rsidRPr="000A68E8" w:rsidRDefault="001A3F9E" w:rsidP="000A68E8">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18</w:t>
            </w:r>
            <w:r w:rsidR="0062741E" w:rsidRPr="000A68E8">
              <w:rPr>
                <w:rFonts w:ascii="ITC Avant Garde" w:hAnsi="ITC Avant Garde"/>
                <w:color w:val="auto"/>
                <w:sz w:val="20"/>
                <w:szCs w:val="20"/>
              </w:rPr>
              <w:t>,606,563.5932 MXN</w:t>
            </w:r>
          </w:p>
        </w:tc>
      </w:tr>
    </w:tbl>
    <w:p w:rsidR="00240554" w:rsidRPr="000A68E8" w:rsidRDefault="00240554" w:rsidP="000A68E8">
      <w:pPr>
        <w:spacing w:after="0" w:line="360" w:lineRule="auto"/>
        <w:jc w:val="both"/>
        <w:rPr>
          <w:rFonts w:ascii="ITC Avant Garde" w:hAnsi="ITC Avant Garde"/>
          <w:b/>
          <w:sz w:val="20"/>
          <w:szCs w:val="20"/>
        </w:rPr>
      </w:pPr>
    </w:p>
    <w:p w:rsidR="007F0D80" w:rsidRPr="000A68E8" w:rsidRDefault="007F0D80" w:rsidP="000A68E8">
      <w:pPr>
        <w:spacing w:after="0" w:line="360" w:lineRule="auto"/>
        <w:jc w:val="both"/>
        <w:rPr>
          <w:rFonts w:ascii="ITC Avant Garde" w:hAnsi="ITC Avant Garde"/>
          <w:sz w:val="20"/>
          <w:szCs w:val="20"/>
        </w:rPr>
      </w:pPr>
      <w:r w:rsidRPr="000A68E8">
        <w:rPr>
          <w:rFonts w:ascii="ITC Avant Garde" w:hAnsi="ITC Avant Garde"/>
          <w:b/>
          <w:sz w:val="20"/>
          <w:szCs w:val="20"/>
        </w:rPr>
        <w:t>Nota:</w:t>
      </w:r>
      <w:r w:rsidRPr="000A68E8">
        <w:rPr>
          <w:rFonts w:ascii="ITC Avant Garde" w:hAnsi="ITC Avant Garde"/>
          <w:sz w:val="20"/>
          <w:szCs w:val="20"/>
        </w:rPr>
        <w:t xml:space="preserve"> El monto considerado por cada unidad, contempla única y exclusivamente el costo por equipo. No contempla valores de manejo, almacenaje y entrega. Precio por lote de </w:t>
      </w:r>
      <w:r w:rsidRPr="000A68E8">
        <w:rPr>
          <w:rFonts w:ascii="ITC Avant Garde" w:hAnsi="ITC Avant Garde"/>
          <w:b/>
          <w:sz w:val="20"/>
          <w:szCs w:val="20"/>
        </w:rPr>
        <w:t xml:space="preserve">quince mil </w:t>
      </w:r>
      <w:r w:rsidR="00FA31AE" w:rsidRPr="000A68E8">
        <w:rPr>
          <w:rFonts w:ascii="ITC Avant Garde" w:hAnsi="ITC Avant Garde"/>
          <w:b/>
          <w:sz w:val="20"/>
          <w:szCs w:val="20"/>
        </w:rPr>
        <w:t xml:space="preserve">y doce mil </w:t>
      </w:r>
      <w:r w:rsidRPr="000A68E8">
        <w:rPr>
          <w:rFonts w:ascii="ITC Avant Garde" w:hAnsi="ITC Avant Garde"/>
          <w:b/>
          <w:sz w:val="20"/>
          <w:szCs w:val="20"/>
        </w:rPr>
        <w:t>equipos</w:t>
      </w:r>
      <w:r w:rsidR="00A95F3D" w:rsidRPr="000A68E8">
        <w:rPr>
          <w:rFonts w:ascii="ITC Avant Garde" w:hAnsi="ITC Avant Garde"/>
          <w:sz w:val="20"/>
          <w:szCs w:val="20"/>
        </w:rPr>
        <w:t>.</w:t>
      </w:r>
    </w:p>
    <w:p w:rsidR="00C936FA" w:rsidRPr="000A68E8" w:rsidRDefault="00C936FA" w:rsidP="000A68E8">
      <w:pPr>
        <w:spacing w:after="0" w:line="360" w:lineRule="auto"/>
        <w:jc w:val="both"/>
        <w:rPr>
          <w:rFonts w:ascii="ITC Avant Garde" w:hAnsi="ITC Avant Garde"/>
          <w:b/>
          <w:i/>
          <w:sz w:val="20"/>
          <w:szCs w:val="20"/>
        </w:rPr>
      </w:pPr>
    </w:p>
    <w:p w:rsidR="0074665A" w:rsidRPr="000A68E8" w:rsidRDefault="0074665A" w:rsidP="000A68E8">
      <w:pPr>
        <w:spacing w:after="0" w:line="360" w:lineRule="auto"/>
        <w:jc w:val="both"/>
        <w:rPr>
          <w:rFonts w:ascii="ITC Avant Garde" w:hAnsi="ITC Avant Garde"/>
          <w:b/>
          <w:i/>
          <w:sz w:val="20"/>
          <w:szCs w:val="20"/>
        </w:rPr>
      </w:pPr>
      <w:r w:rsidRPr="000A68E8">
        <w:rPr>
          <w:rFonts w:ascii="ITC Avant Garde" w:hAnsi="ITC Avant Garde"/>
          <w:b/>
          <w:i/>
          <w:sz w:val="20"/>
          <w:szCs w:val="20"/>
        </w:rPr>
        <w:t xml:space="preserve">Equipos Modem blanco y ONT para Acceso de Datos </w:t>
      </w:r>
      <w:r w:rsidR="00C936FA" w:rsidRPr="000A68E8">
        <w:rPr>
          <w:rFonts w:ascii="ITC Avant Garde" w:hAnsi="ITC Avant Garde"/>
          <w:b/>
          <w:i/>
          <w:sz w:val="20"/>
          <w:szCs w:val="20"/>
        </w:rPr>
        <w:t xml:space="preserve">provisto </w:t>
      </w:r>
      <w:r w:rsidRPr="000A68E8">
        <w:rPr>
          <w:rFonts w:ascii="ITC Avant Garde" w:hAnsi="ITC Avant Garde"/>
          <w:b/>
          <w:i/>
          <w:sz w:val="20"/>
          <w:szCs w:val="20"/>
        </w:rPr>
        <w:t>por unidad</w:t>
      </w:r>
    </w:p>
    <w:tbl>
      <w:tblPr>
        <w:tblStyle w:val="Cuadrculamedia2-nfasis1"/>
        <w:tblW w:w="0" w:type="auto"/>
        <w:jc w:val="center"/>
        <w:tblLook w:val="04A0" w:firstRow="1" w:lastRow="0" w:firstColumn="1" w:lastColumn="0" w:noHBand="0" w:noVBand="1"/>
        <w:tblCaption w:val="Tabla"/>
        <w:tblDescription w:val="Equipos Modem blanco y ONT para Acceso de Datos provisto por unidad"/>
      </w:tblPr>
      <w:tblGrid>
        <w:gridCol w:w="4079"/>
        <w:gridCol w:w="1573"/>
      </w:tblGrid>
      <w:tr w:rsidR="000A68E8" w:rsidRPr="000A68E8" w:rsidTr="003A3F8E">
        <w:trPr>
          <w:cnfStyle w:val="100000000000" w:firstRow="1" w:lastRow="0" w:firstColumn="0" w:lastColumn="0" w:oddVBand="0" w:evenVBand="0" w:oddHBand="0" w:evenHBand="0" w:firstRowFirstColumn="0" w:firstRowLastColumn="0" w:lastRowFirstColumn="0" w:lastRowLastColumn="0"/>
          <w:trHeight w:val="20"/>
          <w:tblHeader/>
          <w:jc w:val="center"/>
        </w:trPr>
        <w:tc>
          <w:tcPr>
            <w:cnfStyle w:val="001000000100" w:firstRow="0" w:lastRow="0" w:firstColumn="1" w:lastColumn="0" w:oddVBand="0" w:evenVBand="0" w:oddHBand="0" w:evenHBand="0" w:firstRowFirstColumn="1" w:firstRowLastColumn="0" w:lastRowFirstColumn="0" w:lastRowLastColumn="0"/>
            <w:tcW w:w="4079" w:type="dxa"/>
          </w:tcPr>
          <w:p w:rsidR="006F1CC8" w:rsidRPr="000A68E8" w:rsidRDefault="006F1CC8" w:rsidP="000A68E8">
            <w:pPr>
              <w:spacing w:line="360" w:lineRule="auto"/>
              <w:jc w:val="center"/>
              <w:rPr>
                <w:rFonts w:ascii="ITC Avant Garde" w:hAnsi="ITC Avant Garde"/>
                <w:color w:val="auto"/>
                <w:sz w:val="20"/>
                <w:szCs w:val="20"/>
              </w:rPr>
            </w:pPr>
            <w:bookmarkStart w:id="0" w:name="_GoBack"/>
            <w:r w:rsidRPr="000A68E8">
              <w:rPr>
                <w:rFonts w:ascii="ITC Avant Garde" w:hAnsi="ITC Avant Garde"/>
                <w:color w:val="auto"/>
                <w:sz w:val="20"/>
                <w:szCs w:val="20"/>
              </w:rPr>
              <w:t>Tecnología</w:t>
            </w:r>
          </w:p>
        </w:tc>
        <w:tc>
          <w:tcPr>
            <w:tcW w:w="1573" w:type="dxa"/>
          </w:tcPr>
          <w:p w:rsidR="006F1CC8" w:rsidRPr="000A68E8" w:rsidRDefault="006F1CC8" w:rsidP="000A68E8">
            <w:pPr>
              <w:spacing w:line="36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Precio</w:t>
            </w:r>
          </w:p>
        </w:tc>
      </w:tr>
      <w:tr w:rsidR="000A68E8" w:rsidRPr="000A68E8" w:rsidTr="001A3F9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4079" w:type="dxa"/>
            <w:vAlign w:val="center"/>
          </w:tcPr>
          <w:p w:rsidR="006F1CC8" w:rsidRPr="000A68E8" w:rsidRDefault="006F1CC8" w:rsidP="000A68E8">
            <w:pPr>
              <w:spacing w:line="360" w:lineRule="auto"/>
              <w:jc w:val="center"/>
              <w:rPr>
                <w:rFonts w:ascii="ITC Avant Garde" w:hAnsi="ITC Avant Garde"/>
                <w:b w:val="0"/>
                <w:color w:val="auto"/>
                <w:sz w:val="20"/>
                <w:szCs w:val="20"/>
              </w:rPr>
            </w:pPr>
            <w:r w:rsidRPr="000A68E8">
              <w:rPr>
                <w:rFonts w:ascii="ITC Avant Garde" w:hAnsi="ITC Avant Garde"/>
                <w:b w:val="0"/>
                <w:color w:val="auto"/>
                <w:sz w:val="20"/>
                <w:szCs w:val="20"/>
              </w:rPr>
              <w:t xml:space="preserve">ADSL </w:t>
            </w:r>
            <w:r w:rsidRPr="000A68E8">
              <w:rPr>
                <w:rFonts w:ascii="ITC Avant Garde" w:eastAsia="Times New Roman" w:hAnsi="ITC Avant Garde" w:cs="Times New Roman"/>
                <w:b w:val="0"/>
                <w:color w:val="auto"/>
                <w:sz w:val="20"/>
                <w:szCs w:val="20"/>
              </w:rPr>
              <w:t>(3)</w:t>
            </w:r>
          </w:p>
        </w:tc>
        <w:tc>
          <w:tcPr>
            <w:tcW w:w="1573" w:type="dxa"/>
            <w:vAlign w:val="center"/>
          </w:tcPr>
          <w:p w:rsidR="006F1CC8" w:rsidRPr="000A68E8" w:rsidRDefault="006F1CC8" w:rsidP="000A68E8">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28.83 USD</w:t>
            </w:r>
          </w:p>
        </w:tc>
      </w:tr>
      <w:tr w:rsidR="000A68E8" w:rsidRPr="000A68E8" w:rsidTr="001A3F9E">
        <w:trPr>
          <w:trHeight w:val="20"/>
          <w:jc w:val="center"/>
        </w:trPr>
        <w:tc>
          <w:tcPr>
            <w:cnfStyle w:val="001000000000" w:firstRow="0" w:lastRow="0" w:firstColumn="1" w:lastColumn="0" w:oddVBand="0" w:evenVBand="0" w:oddHBand="0" w:evenHBand="0" w:firstRowFirstColumn="0" w:firstRowLastColumn="0" w:lastRowFirstColumn="0" w:lastRowLastColumn="0"/>
            <w:tcW w:w="4079" w:type="dxa"/>
            <w:vAlign w:val="center"/>
          </w:tcPr>
          <w:p w:rsidR="006F1CC8" w:rsidRPr="000A68E8" w:rsidRDefault="006F1CC8" w:rsidP="000A68E8">
            <w:pPr>
              <w:spacing w:line="360" w:lineRule="auto"/>
              <w:jc w:val="center"/>
              <w:rPr>
                <w:rFonts w:ascii="ITC Avant Garde" w:hAnsi="ITC Avant Garde"/>
                <w:b w:val="0"/>
                <w:color w:val="auto"/>
                <w:sz w:val="20"/>
                <w:szCs w:val="20"/>
              </w:rPr>
            </w:pPr>
            <w:r w:rsidRPr="000A68E8">
              <w:rPr>
                <w:rFonts w:ascii="ITC Avant Garde" w:hAnsi="ITC Avant Garde"/>
                <w:b w:val="0"/>
                <w:color w:val="auto"/>
                <w:sz w:val="20"/>
                <w:szCs w:val="20"/>
              </w:rPr>
              <w:t xml:space="preserve">VDSL </w:t>
            </w:r>
            <w:r w:rsidRPr="000A68E8">
              <w:rPr>
                <w:rFonts w:ascii="ITC Avant Garde" w:eastAsia="Times New Roman" w:hAnsi="ITC Avant Garde" w:cs="Times New Roman"/>
                <w:b w:val="0"/>
                <w:color w:val="auto"/>
                <w:sz w:val="20"/>
                <w:szCs w:val="20"/>
              </w:rPr>
              <w:t>(3)</w:t>
            </w:r>
          </w:p>
        </w:tc>
        <w:tc>
          <w:tcPr>
            <w:tcW w:w="1573" w:type="dxa"/>
            <w:vAlign w:val="center"/>
          </w:tcPr>
          <w:p w:rsidR="006F1CC8" w:rsidRPr="000A68E8" w:rsidRDefault="006F1CC8" w:rsidP="000A68E8">
            <w:pPr>
              <w:spacing w:line="36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58.48 USD</w:t>
            </w:r>
          </w:p>
        </w:tc>
      </w:tr>
      <w:tr w:rsidR="000A68E8" w:rsidRPr="000A68E8" w:rsidTr="001A3F9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4079" w:type="dxa"/>
            <w:vAlign w:val="center"/>
          </w:tcPr>
          <w:p w:rsidR="006F1CC8" w:rsidRPr="000A68E8" w:rsidRDefault="006F1CC8" w:rsidP="000A68E8">
            <w:pPr>
              <w:spacing w:line="360" w:lineRule="auto"/>
              <w:jc w:val="center"/>
              <w:rPr>
                <w:rFonts w:ascii="ITC Avant Garde" w:hAnsi="ITC Avant Garde"/>
                <w:b w:val="0"/>
                <w:color w:val="auto"/>
                <w:sz w:val="20"/>
                <w:szCs w:val="20"/>
              </w:rPr>
            </w:pPr>
            <w:r w:rsidRPr="000A68E8">
              <w:rPr>
                <w:rFonts w:ascii="ITC Avant Garde" w:hAnsi="ITC Avant Garde"/>
                <w:b w:val="0"/>
                <w:color w:val="auto"/>
                <w:sz w:val="20"/>
                <w:szCs w:val="20"/>
              </w:rPr>
              <w:t xml:space="preserve">ONT </w:t>
            </w:r>
            <w:r w:rsidRPr="000A68E8">
              <w:rPr>
                <w:rFonts w:ascii="ITC Avant Garde" w:eastAsia="Times New Roman" w:hAnsi="ITC Avant Garde" w:cs="Times New Roman"/>
                <w:b w:val="0"/>
                <w:color w:val="auto"/>
                <w:sz w:val="20"/>
                <w:szCs w:val="20"/>
              </w:rPr>
              <w:t>(3)</w:t>
            </w:r>
          </w:p>
        </w:tc>
        <w:tc>
          <w:tcPr>
            <w:tcW w:w="1573" w:type="dxa"/>
            <w:vAlign w:val="center"/>
          </w:tcPr>
          <w:p w:rsidR="006F1CC8" w:rsidRPr="000A68E8" w:rsidRDefault="00EB349E" w:rsidP="000A68E8">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1,799.00 MXN</w:t>
            </w:r>
          </w:p>
        </w:tc>
      </w:tr>
      <w:tr w:rsidR="000A68E8" w:rsidRPr="000A68E8" w:rsidTr="001A3F9E">
        <w:trPr>
          <w:trHeight w:val="20"/>
          <w:jc w:val="center"/>
        </w:trPr>
        <w:tc>
          <w:tcPr>
            <w:cnfStyle w:val="001000000000" w:firstRow="0" w:lastRow="0" w:firstColumn="1" w:lastColumn="0" w:oddVBand="0" w:evenVBand="0" w:oddHBand="0" w:evenHBand="0" w:firstRowFirstColumn="0" w:firstRowLastColumn="0" w:lastRowFirstColumn="0" w:lastRowLastColumn="0"/>
            <w:tcW w:w="4079" w:type="dxa"/>
            <w:vAlign w:val="center"/>
          </w:tcPr>
          <w:p w:rsidR="006F1CC8" w:rsidRPr="000A68E8" w:rsidRDefault="006F1CC8" w:rsidP="000A68E8">
            <w:pPr>
              <w:spacing w:line="360" w:lineRule="auto"/>
              <w:jc w:val="center"/>
              <w:rPr>
                <w:rFonts w:ascii="ITC Avant Garde" w:hAnsi="ITC Avant Garde"/>
                <w:b w:val="0"/>
                <w:color w:val="auto"/>
                <w:sz w:val="20"/>
                <w:szCs w:val="20"/>
              </w:rPr>
            </w:pPr>
            <w:r w:rsidRPr="000A68E8">
              <w:rPr>
                <w:rFonts w:ascii="ITC Avant Garde" w:hAnsi="ITC Avant Garde"/>
                <w:b w:val="0"/>
                <w:color w:val="auto"/>
                <w:sz w:val="20"/>
                <w:szCs w:val="20"/>
              </w:rPr>
              <w:t xml:space="preserve">Mensajería de Equipo </w:t>
            </w:r>
            <w:r w:rsidRPr="000A68E8">
              <w:rPr>
                <w:rFonts w:ascii="ITC Avant Garde" w:eastAsia="Times New Roman" w:hAnsi="ITC Avant Garde" w:cs="Times New Roman"/>
                <w:b w:val="0"/>
                <w:color w:val="auto"/>
                <w:sz w:val="20"/>
                <w:szCs w:val="20"/>
              </w:rPr>
              <w:t>(3)</w:t>
            </w:r>
          </w:p>
        </w:tc>
        <w:tc>
          <w:tcPr>
            <w:tcW w:w="1573" w:type="dxa"/>
            <w:vAlign w:val="center"/>
          </w:tcPr>
          <w:p w:rsidR="006F1CC8" w:rsidRPr="000A68E8" w:rsidRDefault="006F1CC8" w:rsidP="000A68E8">
            <w:pPr>
              <w:spacing w:line="36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$158</w:t>
            </w:r>
            <w:r w:rsidR="00747F74" w:rsidRPr="000A68E8">
              <w:rPr>
                <w:rFonts w:ascii="ITC Avant Garde" w:hAnsi="ITC Avant Garde"/>
                <w:color w:val="auto"/>
                <w:sz w:val="20"/>
                <w:szCs w:val="20"/>
              </w:rPr>
              <w:t>.00</w:t>
            </w:r>
            <w:r w:rsidR="00E429A2" w:rsidRPr="000A68E8">
              <w:rPr>
                <w:rFonts w:ascii="ITC Avant Garde" w:hAnsi="ITC Avant Garde"/>
                <w:color w:val="auto"/>
                <w:sz w:val="20"/>
                <w:szCs w:val="20"/>
              </w:rPr>
              <w:t>00</w:t>
            </w:r>
            <w:r w:rsidRPr="000A68E8">
              <w:rPr>
                <w:rFonts w:ascii="ITC Avant Garde" w:hAnsi="ITC Avant Garde"/>
                <w:color w:val="auto"/>
                <w:sz w:val="20"/>
                <w:szCs w:val="20"/>
              </w:rPr>
              <w:t xml:space="preserve"> MXN</w:t>
            </w:r>
          </w:p>
        </w:tc>
      </w:tr>
      <w:tr w:rsidR="000A68E8" w:rsidRPr="000A68E8" w:rsidTr="001A3F9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4079" w:type="dxa"/>
            <w:vAlign w:val="center"/>
          </w:tcPr>
          <w:p w:rsidR="006F1CC8" w:rsidRPr="000A68E8" w:rsidRDefault="006F1CC8" w:rsidP="000A68E8">
            <w:pPr>
              <w:spacing w:line="360" w:lineRule="auto"/>
              <w:jc w:val="center"/>
              <w:rPr>
                <w:rFonts w:ascii="ITC Avant Garde" w:hAnsi="ITC Avant Garde"/>
                <w:b w:val="0"/>
                <w:color w:val="auto"/>
                <w:sz w:val="20"/>
                <w:szCs w:val="20"/>
              </w:rPr>
            </w:pPr>
            <w:r w:rsidRPr="000A68E8">
              <w:rPr>
                <w:rFonts w:ascii="ITC Avant Garde" w:hAnsi="ITC Avant Garde"/>
                <w:b w:val="0"/>
                <w:color w:val="auto"/>
                <w:sz w:val="20"/>
                <w:szCs w:val="20"/>
              </w:rPr>
              <w:t xml:space="preserve">Servicio de Entrega de Equipo por Personal </w:t>
            </w:r>
            <w:proofErr w:type="spellStart"/>
            <w:r w:rsidR="000A68E8" w:rsidRPr="000A68E8">
              <w:rPr>
                <w:rFonts w:ascii="ITC Avant Garde" w:hAnsi="ITC Avant Garde"/>
                <w:b w:val="0"/>
                <w:color w:val="auto"/>
                <w:sz w:val="20"/>
                <w:szCs w:val="20"/>
              </w:rPr>
              <w:t>Telnor</w:t>
            </w:r>
            <w:proofErr w:type="spellEnd"/>
            <w:r w:rsidR="007D5F72" w:rsidRPr="000A68E8">
              <w:rPr>
                <w:rFonts w:ascii="ITC Avant Garde" w:hAnsi="ITC Avant Garde"/>
                <w:b w:val="0"/>
                <w:color w:val="auto"/>
                <w:sz w:val="20"/>
                <w:szCs w:val="20"/>
              </w:rPr>
              <w:t xml:space="preserve"> en SAIB</w:t>
            </w:r>
          </w:p>
        </w:tc>
        <w:tc>
          <w:tcPr>
            <w:tcW w:w="1573" w:type="dxa"/>
            <w:vAlign w:val="center"/>
          </w:tcPr>
          <w:p w:rsidR="006F1CC8" w:rsidRPr="000A68E8" w:rsidRDefault="006F1CC8" w:rsidP="000A68E8">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0A68E8">
              <w:rPr>
                <w:rFonts w:ascii="ITC Avant Garde" w:hAnsi="ITC Avant Garde"/>
                <w:color w:val="auto"/>
                <w:sz w:val="20"/>
                <w:szCs w:val="20"/>
              </w:rPr>
              <w:t>$425.64</w:t>
            </w:r>
            <w:r w:rsidR="00E429A2" w:rsidRPr="000A68E8">
              <w:rPr>
                <w:rFonts w:ascii="ITC Avant Garde" w:hAnsi="ITC Avant Garde"/>
                <w:color w:val="auto"/>
                <w:sz w:val="20"/>
                <w:szCs w:val="20"/>
              </w:rPr>
              <w:t>00</w:t>
            </w:r>
            <w:r w:rsidRPr="000A68E8">
              <w:rPr>
                <w:rFonts w:ascii="ITC Avant Garde" w:hAnsi="ITC Avant Garde"/>
                <w:color w:val="auto"/>
                <w:sz w:val="20"/>
                <w:szCs w:val="20"/>
              </w:rPr>
              <w:t xml:space="preserve"> MXN</w:t>
            </w:r>
          </w:p>
        </w:tc>
      </w:tr>
      <w:bookmarkEnd w:id="0"/>
    </w:tbl>
    <w:p w:rsidR="0074665A" w:rsidRPr="000A68E8" w:rsidRDefault="0074665A" w:rsidP="000A68E8">
      <w:pPr>
        <w:spacing w:after="0" w:line="360" w:lineRule="auto"/>
        <w:jc w:val="both"/>
        <w:rPr>
          <w:rFonts w:ascii="ITC Avant Garde" w:hAnsi="ITC Avant Garde"/>
          <w:b/>
          <w:sz w:val="20"/>
          <w:szCs w:val="20"/>
        </w:rPr>
      </w:pPr>
    </w:p>
    <w:p w:rsidR="0074665A" w:rsidRPr="000A68E8" w:rsidRDefault="0074665A" w:rsidP="000A68E8">
      <w:pPr>
        <w:spacing w:after="0" w:line="360" w:lineRule="auto"/>
        <w:jc w:val="both"/>
        <w:rPr>
          <w:rFonts w:ascii="ITC Avant Garde" w:hAnsi="ITC Avant Garde"/>
          <w:sz w:val="20"/>
          <w:szCs w:val="20"/>
        </w:rPr>
      </w:pPr>
      <w:r w:rsidRPr="000A68E8">
        <w:rPr>
          <w:rFonts w:ascii="ITC Avant Garde" w:hAnsi="ITC Avant Garde"/>
          <w:b/>
          <w:sz w:val="20"/>
          <w:szCs w:val="20"/>
        </w:rPr>
        <w:t xml:space="preserve">Nota: </w:t>
      </w:r>
      <w:r w:rsidRPr="000A68E8">
        <w:rPr>
          <w:rFonts w:ascii="ITC Avant Garde" w:hAnsi="ITC Avant Garde"/>
          <w:sz w:val="20"/>
          <w:szCs w:val="20"/>
        </w:rPr>
        <w:t xml:space="preserve">Tomando en cuenta dos meses de antelación, el CS desde la solicitud de los servicios tendrá que definir el número de  unidades que necesitara y  especificar en qué tiendas </w:t>
      </w:r>
      <w:proofErr w:type="spellStart"/>
      <w:r w:rsidR="000A68E8" w:rsidRPr="000A68E8">
        <w:rPr>
          <w:rFonts w:ascii="ITC Avant Garde" w:hAnsi="ITC Avant Garde"/>
          <w:sz w:val="20"/>
          <w:szCs w:val="20"/>
        </w:rPr>
        <w:t>Telnor</w:t>
      </w:r>
      <w:proofErr w:type="spellEnd"/>
      <w:r w:rsidRPr="000A68E8">
        <w:rPr>
          <w:rFonts w:ascii="ITC Avant Garde" w:hAnsi="ITC Avant Garde"/>
          <w:sz w:val="20"/>
          <w:szCs w:val="20"/>
        </w:rPr>
        <w:t xml:space="preserve"> va a requerir dichas unidades.</w:t>
      </w:r>
    </w:p>
    <w:p w:rsidR="00300C3F" w:rsidRPr="000A68E8" w:rsidRDefault="00300C3F" w:rsidP="000A68E8">
      <w:pPr>
        <w:spacing w:after="0" w:line="360" w:lineRule="auto"/>
        <w:ind w:left="360"/>
        <w:jc w:val="both"/>
        <w:rPr>
          <w:rFonts w:ascii="ITC Avant Garde" w:hAnsi="ITC Avant Garde"/>
        </w:rPr>
      </w:pPr>
    </w:p>
    <w:p w:rsidR="00300C3F" w:rsidRPr="000A68E8" w:rsidRDefault="00300C3F" w:rsidP="000A68E8">
      <w:pPr>
        <w:spacing w:after="0" w:line="360" w:lineRule="auto"/>
        <w:ind w:left="360"/>
        <w:jc w:val="both"/>
        <w:rPr>
          <w:rFonts w:ascii="ITC Avant Garde" w:hAnsi="ITC Avant Garde"/>
          <w:b/>
          <w:sz w:val="24"/>
        </w:rPr>
      </w:pPr>
      <w:r w:rsidRPr="000A68E8">
        <w:rPr>
          <w:rFonts w:ascii="ITC Avant Garde" w:hAnsi="ITC Avant Garde"/>
          <w:b/>
          <w:sz w:val="24"/>
        </w:rPr>
        <w:t>Metodologías de Costo Consideradas de Acuerdo a las Medidas de Preponderancia:</w:t>
      </w:r>
    </w:p>
    <w:p w:rsidR="00300C3F" w:rsidRPr="000A68E8" w:rsidRDefault="00626EC7" w:rsidP="000A68E8">
      <w:pPr>
        <w:spacing w:after="0" w:line="360" w:lineRule="auto"/>
        <w:ind w:left="360"/>
        <w:jc w:val="both"/>
        <w:rPr>
          <w:rFonts w:ascii="ITC Avant Garde" w:hAnsi="ITC Avant Garde"/>
        </w:rPr>
      </w:pPr>
      <w:r w:rsidRPr="000A68E8">
        <w:rPr>
          <w:rFonts w:ascii="ITC Avant Garde" w:hAnsi="ITC Avant Garde"/>
          <w:b/>
        </w:rPr>
        <w:t>(</w:t>
      </w:r>
      <w:r w:rsidR="00300C3F" w:rsidRPr="000A68E8">
        <w:rPr>
          <w:rFonts w:ascii="ITC Avant Garde" w:hAnsi="ITC Avant Garde"/>
          <w:b/>
        </w:rPr>
        <w:t>1</w:t>
      </w:r>
      <w:r w:rsidRPr="000A68E8">
        <w:rPr>
          <w:rFonts w:ascii="ITC Avant Garde" w:hAnsi="ITC Avant Garde"/>
          <w:b/>
        </w:rPr>
        <w:t>)</w:t>
      </w:r>
      <w:r w:rsidR="00300C3F" w:rsidRPr="000A68E8">
        <w:rPr>
          <w:rFonts w:ascii="ITC Avant Garde" w:hAnsi="ITC Avant Garde"/>
        </w:rPr>
        <w:t xml:space="preserve"> Costos Evitables</w:t>
      </w:r>
    </w:p>
    <w:p w:rsidR="00300C3F" w:rsidRPr="000A68E8" w:rsidRDefault="00626EC7" w:rsidP="000A68E8">
      <w:pPr>
        <w:spacing w:after="0" w:line="360" w:lineRule="auto"/>
        <w:ind w:left="360"/>
        <w:jc w:val="both"/>
        <w:rPr>
          <w:rFonts w:ascii="ITC Avant Garde" w:hAnsi="ITC Avant Garde"/>
        </w:rPr>
      </w:pPr>
      <w:r w:rsidRPr="000A68E8">
        <w:rPr>
          <w:rFonts w:ascii="ITC Avant Garde" w:hAnsi="ITC Avant Garde"/>
          <w:b/>
        </w:rPr>
        <w:t>(</w:t>
      </w:r>
      <w:r w:rsidR="00300C3F" w:rsidRPr="000A68E8">
        <w:rPr>
          <w:rFonts w:ascii="ITC Avant Garde" w:hAnsi="ITC Avant Garde"/>
          <w:b/>
        </w:rPr>
        <w:t>2</w:t>
      </w:r>
      <w:r w:rsidRPr="000A68E8">
        <w:rPr>
          <w:rFonts w:ascii="ITC Avant Garde" w:hAnsi="ITC Avant Garde"/>
          <w:b/>
        </w:rPr>
        <w:t>)</w:t>
      </w:r>
      <w:r w:rsidR="00300C3F" w:rsidRPr="000A68E8">
        <w:rPr>
          <w:rFonts w:ascii="ITC Avant Garde" w:hAnsi="ITC Avant Garde"/>
        </w:rPr>
        <w:t xml:space="preserve"> Costos Incrementales Promedio de Largo Plazo </w:t>
      </w:r>
    </w:p>
    <w:p w:rsidR="00300C3F" w:rsidRPr="000A68E8" w:rsidRDefault="00626EC7" w:rsidP="000A68E8">
      <w:pPr>
        <w:spacing w:after="0" w:line="360" w:lineRule="auto"/>
        <w:ind w:left="360"/>
        <w:jc w:val="both"/>
        <w:rPr>
          <w:rFonts w:ascii="ITC Avant Garde" w:hAnsi="ITC Avant Garde"/>
        </w:rPr>
      </w:pPr>
      <w:r w:rsidRPr="000A68E8">
        <w:rPr>
          <w:rFonts w:ascii="ITC Avant Garde" w:hAnsi="ITC Avant Garde"/>
          <w:b/>
        </w:rPr>
        <w:t>(</w:t>
      </w:r>
      <w:r w:rsidR="00300C3F" w:rsidRPr="000A68E8">
        <w:rPr>
          <w:rFonts w:ascii="ITC Avant Garde" w:hAnsi="ITC Avant Garde"/>
          <w:b/>
        </w:rPr>
        <w:t>3</w:t>
      </w:r>
      <w:r w:rsidRPr="000A68E8">
        <w:rPr>
          <w:rFonts w:ascii="ITC Avant Garde" w:hAnsi="ITC Avant Garde"/>
          <w:b/>
        </w:rPr>
        <w:t>)</w:t>
      </w:r>
      <w:r w:rsidR="00300C3F" w:rsidRPr="000A68E8">
        <w:rPr>
          <w:rFonts w:ascii="ITC Avant Garde" w:hAnsi="ITC Avant Garde"/>
        </w:rPr>
        <w:t xml:space="preserve"> Costos Totales </w:t>
      </w:r>
    </w:p>
    <w:sectPr w:rsidR="00300C3F" w:rsidRPr="000A68E8" w:rsidSect="009046EB">
      <w:headerReference w:type="default" r:id="rId11"/>
      <w:footerReference w:type="default" r:id="rId12"/>
      <w:pgSz w:w="12240" w:h="15840"/>
      <w:pgMar w:top="2127" w:right="1701" w:bottom="1417" w:left="1701" w:header="1701"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911" w:rsidRDefault="00122911" w:rsidP="00F60F4C">
      <w:pPr>
        <w:spacing w:after="0" w:line="240" w:lineRule="auto"/>
      </w:pPr>
      <w:r>
        <w:separator/>
      </w:r>
    </w:p>
  </w:endnote>
  <w:endnote w:type="continuationSeparator" w:id="0">
    <w:p w:rsidR="00122911" w:rsidRDefault="00122911" w:rsidP="00F60F4C">
      <w:pPr>
        <w:spacing w:after="0" w:line="240" w:lineRule="auto"/>
      </w:pPr>
      <w:r>
        <w:continuationSeparator/>
      </w:r>
    </w:p>
  </w:endnote>
  <w:endnote w:type="continuationNotice" w:id="1">
    <w:p w:rsidR="00122911" w:rsidRDefault="001229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ITC Avant Garde">
    <w:altName w:val="Century Gothic"/>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0D3" w:rsidRDefault="001600D3" w:rsidP="001057A7">
    <w:pPr>
      <w:pStyle w:val="Piedepgina"/>
      <w:jc w:val="center"/>
    </w:pPr>
  </w:p>
  <w:sdt>
    <w:sdtPr>
      <w:rPr>
        <w:rFonts w:ascii="ITC Avant Garde" w:hAnsi="ITC Avant Garde"/>
        <w:sz w:val="20"/>
        <w:szCs w:val="20"/>
      </w:rPr>
      <w:id w:val="-162632681"/>
      <w:docPartObj>
        <w:docPartGallery w:val="Page Numbers (Bottom of Page)"/>
        <w:docPartUnique/>
      </w:docPartObj>
    </w:sdtPr>
    <w:sdtContent>
      <w:sdt>
        <w:sdtPr>
          <w:rPr>
            <w:rFonts w:ascii="ITC Avant Garde" w:hAnsi="ITC Avant Garde"/>
            <w:sz w:val="20"/>
            <w:szCs w:val="20"/>
          </w:rPr>
          <w:id w:val="177477239"/>
          <w:docPartObj>
            <w:docPartGallery w:val="Page Numbers (Top of Page)"/>
            <w:docPartUnique/>
          </w:docPartObj>
        </w:sdtPr>
        <w:sdtContent>
          <w:p w:rsidR="001600D3" w:rsidRPr="009046EB" w:rsidRDefault="001600D3">
            <w:pPr>
              <w:pStyle w:val="Piedepgina"/>
              <w:jc w:val="right"/>
              <w:rPr>
                <w:rFonts w:ascii="ITC Avant Garde" w:hAnsi="ITC Avant Garde"/>
                <w:sz w:val="20"/>
                <w:szCs w:val="20"/>
              </w:rPr>
            </w:pPr>
            <w:r w:rsidRPr="009046EB">
              <w:rPr>
                <w:rFonts w:ascii="ITC Avant Garde" w:hAnsi="ITC Avant Garde"/>
                <w:sz w:val="20"/>
                <w:szCs w:val="20"/>
              </w:rPr>
              <w:t xml:space="preserve">Página </w:t>
            </w:r>
            <w:r w:rsidRPr="009046EB">
              <w:rPr>
                <w:rFonts w:ascii="ITC Avant Garde" w:hAnsi="ITC Avant Garde"/>
                <w:sz w:val="20"/>
                <w:szCs w:val="20"/>
              </w:rPr>
              <w:fldChar w:fldCharType="begin"/>
            </w:r>
            <w:r w:rsidRPr="009046EB">
              <w:rPr>
                <w:rFonts w:ascii="ITC Avant Garde" w:hAnsi="ITC Avant Garde"/>
                <w:sz w:val="20"/>
                <w:szCs w:val="20"/>
              </w:rPr>
              <w:instrText>PAGE</w:instrText>
            </w:r>
            <w:r w:rsidRPr="009046EB">
              <w:rPr>
                <w:rFonts w:ascii="ITC Avant Garde" w:hAnsi="ITC Avant Garde"/>
                <w:sz w:val="20"/>
                <w:szCs w:val="20"/>
              </w:rPr>
              <w:fldChar w:fldCharType="separate"/>
            </w:r>
            <w:r w:rsidR="00D05EDD">
              <w:rPr>
                <w:rFonts w:ascii="ITC Avant Garde" w:hAnsi="ITC Avant Garde"/>
                <w:noProof/>
                <w:sz w:val="20"/>
                <w:szCs w:val="20"/>
              </w:rPr>
              <w:t>19</w:t>
            </w:r>
            <w:r w:rsidRPr="009046EB">
              <w:rPr>
                <w:rFonts w:ascii="ITC Avant Garde" w:hAnsi="ITC Avant Garde"/>
                <w:sz w:val="20"/>
                <w:szCs w:val="20"/>
              </w:rPr>
              <w:fldChar w:fldCharType="end"/>
            </w:r>
            <w:r w:rsidRPr="009046EB">
              <w:rPr>
                <w:rFonts w:ascii="ITC Avant Garde" w:hAnsi="ITC Avant Garde"/>
                <w:sz w:val="20"/>
                <w:szCs w:val="20"/>
              </w:rPr>
              <w:t xml:space="preserve"> de </w:t>
            </w:r>
            <w:r w:rsidRPr="009046EB">
              <w:rPr>
                <w:rFonts w:ascii="ITC Avant Garde" w:hAnsi="ITC Avant Garde"/>
                <w:sz w:val="20"/>
                <w:szCs w:val="20"/>
              </w:rPr>
              <w:fldChar w:fldCharType="begin"/>
            </w:r>
            <w:r w:rsidRPr="009046EB">
              <w:rPr>
                <w:rFonts w:ascii="ITC Avant Garde" w:hAnsi="ITC Avant Garde"/>
                <w:sz w:val="20"/>
                <w:szCs w:val="20"/>
              </w:rPr>
              <w:instrText>NUMPAGES</w:instrText>
            </w:r>
            <w:r w:rsidRPr="009046EB">
              <w:rPr>
                <w:rFonts w:ascii="ITC Avant Garde" w:hAnsi="ITC Avant Garde"/>
                <w:sz w:val="20"/>
                <w:szCs w:val="20"/>
              </w:rPr>
              <w:fldChar w:fldCharType="separate"/>
            </w:r>
            <w:r w:rsidR="00D05EDD">
              <w:rPr>
                <w:rFonts w:ascii="ITC Avant Garde" w:hAnsi="ITC Avant Garde"/>
                <w:noProof/>
                <w:sz w:val="20"/>
                <w:szCs w:val="20"/>
              </w:rPr>
              <w:t>19</w:t>
            </w:r>
            <w:r w:rsidRPr="009046EB">
              <w:rPr>
                <w:rFonts w:ascii="ITC Avant Garde" w:hAnsi="ITC Avant Garde"/>
                <w:sz w:val="20"/>
                <w:szCs w:val="20"/>
              </w:rPr>
              <w:fldChar w:fldCharType="end"/>
            </w:r>
          </w:p>
        </w:sdtContent>
      </w:sdt>
    </w:sdtContent>
  </w:sdt>
  <w:p w:rsidR="001600D3" w:rsidRDefault="001600D3" w:rsidP="004D762B">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911" w:rsidRDefault="00122911" w:rsidP="00F60F4C">
      <w:pPr>
        <w:spacing w:after="0" w:line="240" w:lineRule="auto"/>
      </w:pPr>
      <w:r>
        <w:separator/>
      </w:r>
    </w:p>
  </w:footnote>
  <w:footnote w:type="continuationSeparator" w:id="0">
    <w:p w:rsidR="00122911" w:rsidRDefault="00122911" w:rsidP="00F60F4C">
      <w:pPr>
        <w:spacing w:after="0" w:line="240" w:lineRule="auto"/>
      </w:pPr>
      <w:r>
        <w:continuationSeparator/>
      </w:r>
    </w:p>
  </w:footnote>
  <w:footnote w:type="continuationNotice" w:id="1">
    <w:p w:rsidR="00122911" w:rsidRDefault="00122911">
      <w:pPr>
        <w:spacing w:after="0" w:line="240" w:lineRule="auto"/>
      </w:pPr>
    </w:p>
  </w:footnote>
  <w:footnote w:id="2">
    <w:p w:rsidR="001600D3" w:rsidRDefault="001600D3"/>
  </w:footnote>
  <w:footnote w:id="3">
    <w:p w:rsidR="001600D3" w:rsidRDefault="001600D3" w:rsidP="00F36D39">
      <w:pPr>
        <w:pStyle w:val="Textonotapie"/>
      </w:pPr>
      <w:r>
        <w:rPr>
          <w:rStyle w:val="Refdenotaalpie"/>
        </w:rPr>
        <w:footnoteRef/>
      </w:r>
      <w:r>
        <w:t xml:space="preserve"> </w:t>
      </w:r>
      <w:r w:rsidRPr="002E42E9">
        <w:t xml:space="preserve">Aplica para clientes residenciales </w:t>
      </w:r>
      <w:r>
        <w:t>con paquetes “Paquete Conectes” y</w:t>
      </w:r>
      <w:r w:rsidRPr="002E42E9">
        <w:t xml:space="preserve"> “Paquete Conectes Frontera”</w:t>
      </w:r>
      <w:r>
        <w:t>.</w:t>
      </w:r>
    </w:p>
  </w:footnote>
  <w:footnote w:id="4">
    <w:p w:rsidR="001600D3" w:rsidRDefault="001600D3" w:rsidP="00F36D39">
      <w:pPr>
        <w:pStyle w:val="Textonotapie"/>
      </w:pPr>
      <w:r>
        <w:rPr>
          <w:rStyle w:val="Refdenotaalpie"/>
        </w:rPr>
        <w:footnoteRef/>
      </w:r>
      <w:r>
        <w:t xml:space="preserve"> </w:t>
      </w:r>
      <w:r w:rsidRPr="002E42E9">
        <w:t xml:space="preserve">Aplica para clientes residenciales </w:t>
      </w:r>
      <w:r>
        <w:t>con paquetes “Paquete Conectes” y</w:t>
      </w:r>
      <w:r w:rsidRPr="002E42E9">
        <w:t xml:space="preserve"> “Paquete Conectes Frontera”</w:t>
      </w:r>
      <w:r>
        <w:t>.</w:t>
      </w:r>
    </w:p>
  </w:footnote>
  <w:footnote w:id="5">
    <w:p w:rsidR="001600D3" w:rsidRDefault="001600D3" w:rsidP="00F36D39">
      <w:pPr>
        <w:pStyle w:val="Textonotapie"/>
      </w:pPr>
      <w:r>
        <w:rPr>
          <w:rStyle w:val="Refdenotaalpie"/>
        </w:rPr>
        <w:footnoteRef/>
      </w:r>
      <w:r>
        <w:t xml:space="preserve"> </w:t>
      </w:r>
      <w:r w:rsidRPr="002E42E9">
        <w:t xml:space="preserve">Aplica para clientes residenciales </w:t>
      </w:r>
      <w:r>
        <w:t>con paquetes “Paquete Conectes” y</w:t>
      </w:r>
      <w:r w:rsidRPr="002E42E9">
        <w:t xml:space="preserve"> “Paquete Conectes Frontera”</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0D3" w:rsidRPr="000E7E66" w:rsidRDefault="001600D3" w:rsidP="00183D51">
    <w:pPr>
      <w:pStyle w:val="Encabezado"/>
      <w:tabs>
        <w:tab w:val="clear" w:pos="8838"/>
        <w:tab w:val="right" w:pos="8364"/>
      </w:tabs>
      <w:jc w:val="both"/>
      <w:rPr>
        <w:rFonts w:ascii="ITC Avant Garde" w:hAnsi="ITC Avant Garde"/>
        <w:b/>
        <w:sz w:val="20"/>
        <w:szCs w:val="24"/>
      </w:rPr>
    </w:pPr>
    <w:bookmarkStart w:id="1" w:name="_Hlk254855680"/>
    <w:r w:rsidRPr="000E7E66">
      <w:rPr>
        <w:rFonts w:ascii="ITC Avant Garde" w:hAnsi="ITC Avant Garde"/>
        <w:b/>
        <w:lang w:val="es-ES"/>
      </w:rPr>
      <w:t>Oferta de Referencia para la Desagregación Bucle Local</w:t>
    </w:r>
    <w:r>
      <w:rPr>
        <w:rFonts w:ascii="ITC Avant Garde" w:hAnsi="ITC Avant Garde"/>
        <w:b/>
        <w:lang w:val="es-ES"/>
      </w:rPr>
      <w:tab/>
    </w:r>
    <w:r w:rsidRPr="000E7E66">
      <w:rPr>
        <w:rFonts w:ascii="ITC Avant Garde" w:hAnsi="ITC Avant Garde"/>
        <w:b/>
        <w:lang w:val="es-ES"/>
      </w:rPr>
      <w:t xml:space="preserve">Anexo </w:t>
    </w:r>
    <w:bookmarkEnd w:id="1"/>
    <w:r w:rsidRPr="000E7E66">
      <w:rPr>
        <w:rFonts w:ascii="ITC Avant Garde" w:hAnsi="ITC Avant Garde"/>
        <w:b/>
        <w:lang w:val="es-ES"/>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40B36"/>
    <w:multiLevelType w:val="hybridMultilevel"/>
    <w:tmpl w:val="447249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1426CF"/>
    <w:multiLevelType w:val="hybridMultilevel"/>
    <w:tmpl w:val="0B0C4C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A27EE3"/>
    <w:multiLevelType w:val="hybridMultilevel"/>
    <w:tmpl w:val="6ADE33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7635E7"/>
    <w:multiLevelType w:val="hybridMultilevel"/>
    <w:tmpl w:val="5E70763A"/>
    <w:lvl w:ilvl="0" w:tplc="080A000F">
      <w:start w:val="1"/>
      <w:numFmt w:val="decimal"/>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64506C8"/>
    <w:multiLevelType w:val="hybridMultilevel"/>
    <w:tmpl w:val="87AEC104"/>
    <w:lvl w:ilvl="0" w:tplc="0C0A0003">
      <w:start w:val="1"/>
      <w:numFmt w:val="bullet"/>
      <w:lvlText w:val="o"/>
      <w:lvlJc w:val="left"/>
      <w:pPr>
        <w:tabs>
          <w:tab w:val="num" w:pos="720"/>
        </w:tabs>
        <w:ind w:left="720" w:hanging="360"/>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C0F3A"/>
    <w:multiLevelType w:val="hybridMultilevel"/>
    <w:tmpl w:val="B558A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334294A"/>
    <w:multiLevelType w:val="hybridMultilevel"/>
    <w:tmpl w:val="4F1EB4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EBA5A77"/>
    <w:multiLevelType w:val="hybridMultilevel"/>
    <w:tmpl w:val="8BCEE270"/>
    <w:lvl w:ilvl="0" w:tplc="FE98B57A">
      <w:start w:val="1"/>
      <w:numFmt w:val="decimal"/>
      <w:lvlText w:val="%1)"/>
      <w:lvlJc w:val="right"/>
      <w:pPr>
        <w:ind w:left="720" w:hanging="360"/>
      </w:pPr>
      <w:rPr>
        <w:rFonts w:asciiTheme="minorHAnsi" w:eastAsia="Times New Roman" w:hAnsiTheme="minorHAnsi" w:cs="Arial"/>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25F1D67"/>
    <w:multiLevelType w:val="hybridMultilevel"/>
    <w:tmpl w:val="7B9C84C8"/>
    <w:lvl w:ilvl="0" w:tplc="BFD0411E">
      <w:start w:val="7"/>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6034568"/>
    <w:multiLevelType w:val="hybridMultilevel"/>
    <w:tmpl w:val="84E85D78"/>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8640C78"/>
    <w:multiLevelType w:val="hybridMultilevel"/>
    <w:tmpl w:val="18EEE5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9F818CA"/>
    <w:multiLevelType w:val="hybridMultilevel"/>
    <w:tmpl w:val="84E85D78"/>
    <w:lvl w:ilvl="0" w:tplc="080A000F">
      <w:start w:val="1"/>
      <w:numFmt w:val="decimal"/>
      <w:lvlText w:val="%1."/>
      <w:lvlJc w:val="left"/>
      <w:pPr>
        <w:ind w:left="644"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BE74BAE"/>
    <w:multiLevelType w:val="hybridMultilevel"/>
    <w:tmpl w:val="40B4853A"/>
    <w:lvl w:ilvl="0" w:tplc="9CE2FE7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E6A2815"/>
    <w:multiLevelType w:val="hybridMultilevel"/>
    <w:tmpl w:val="C56A0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0D1D71"/>
    <w:multiLevelType w:val="hybridMultilevel"/>
    <w:tmpl w:val="660404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08032F2"/>
    <w:multiLevelType w:val="hybridMultilevel"/>
    <w:tmpl w:val="2C78872A"/>
    <w:lvl w:ilvl="0" w:tplc="4DF63282">
      <w:start w:val="7"/>
      <w:numFmt w:val="bullet"/>
      <w:lvlText w:val="-"/>
      <w:lvlJc w:val="left"/>
      <w:pPr>
        <w:ind w:left="720" w:hanging="360"/>
      </w:pPr>
      <w:rPr>
        <w:rFonts w:ascii="Calibri" w:eastAsia="Times New Roman" w:hAnsi="Calibri" w:cs="Times New Roman"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36F4670"/>
    <w:multiLevelType w:val="hybridMultilevel"/>
    <w:tmpl w:val="DBA00B76"/>
    <w:lvl w:ilvl="0" w:tplc="080A000F">
      <w:start w:val="1"/>
      <w:numFmt w:val="decimal"/>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48521D"/>
    <w:multiLevelType w:val="hybridMultilevel"/>
    <w:tmpl w:val="D16A6E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4F07CA4"/>
    <w:multiLevelType w:val="hybridMultilevel"/>
    <w:tmpl w:val="84E85D78"/>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912728C"/>
    <w:multiLevelType w:val="hybridMultilevel"/>
    <w:tmpl w:val="4472494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C035FB8"/>
    <w:multiLevelType w:val="hybridMultilevel"/>
    <w:tmpl w:val="A448F36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4F6F186D"/>
    <w:multiLevelType w:val="hybridMultilevel"/>
    <w:tmpl w:val="A462EBE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15:restartNumberingAfterBreak="0">
    <w:nsid w:val="510E52BC"/>
    <w:multiLevelType w:val="hybridMultilevel"/>
    <w:tmpl w:val="447249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72B4E59"/>
    <w:multiLevelType w:val="hybridMultilevel"/>
    <w:tmpl w:val="7FA0B404"/>
    <w:lvl w:ilvl="0" w:tplc="3D0E8AF0">
      <w:start w:val="23"/>
      <w:numFmt w:val="bullet"/>
      <w:lvlText w:val="-"/>
      <w:lvlJc w:val="left"/>
      <w:pPr>
        <w:ind w:left="720" w:hanging="360"/>
      </w:pPr>
      <w:rPr>
        <w:rFonts w:ascii="Calibri" w:eastAsiaTheme="minorEastAsia"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93875AE"/>
    <w:multiLevelType w:val="hybridMultilevel"/>
    <w:tmpl w:val="B4A478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A745200"/>
    <w:multiLevelType w:val="multilevel"/>
    <w:tmpl w:val="3036CEB6"/>
    <w:lvl w:ilvl="0">
      <w:numFmt w:val="bullet"/>
      <w:lvlText w:val="-"/>
      <w:lvlJc w:val="left"/>
      <w:pPr>
        <w:tabs>
          <w:tab w:val="num" w:pos="377"/>
        </w:tabs>
        <w:ind w:left="377" w:hanging="360"/>
      </w:pPr>
      <w:rPr>
        <w:rFonts w:ascii="Arial" w:eastAsia="Times New Roman" w:hAnsi="Arial" w:hint="default"/>
        <w:b/>
        <w:i w:val="0"/>
        <w:sz w:val="24"/>
      </w:rPr>
    </w:lvl>
    <w:lvl w:ilvl="1">
      <w:start w:val="1"/>
      <w:numFmt w:val="decimal"/>
      <w:lvlText w:val="%1.%2"/>
      <w:lvlJc w:val="left"/>
      <w:pPr>
        <w:tabs>
          <w:tab w:val="num" w:pos="735"/>
        </w:tabs>
        <w:ind w:left="735" w:hanging="576"/>
      </w:pPr>
      <w:rPr>
        <w:rFonts w:cs="Times New Roman" w:hint="default"/>
      </w:rPr>
    </w:lvl>
    <w:lvl w:ilvl="2">
      <w:start w:val="1"/>
      <w:numFmt w:val="decimal"/>
      <w:lvlText w:val="%1.%2.%3"/>
      <w:lvlJc w:val="left"/>
      <w:pPr>
        <w:tabs>
          <w:tab w:val="num" w:pos="737"/>
        </w:tabs>
        <w:ind w:left="737" w:hanging="720"/>
      </w:pPr>
      <w:rPr>
        <w:rFonts w:cs="Times New Roman" w:hint="default"/>
        <w:i w:val="0"/>
      </w:rPr>
    </w:lvl>
    <w:lvl w:ilvl="3">
      <w:start w:val="1"/>
      <w:numFmt w:val="decimal"/>
      <w:lvlText w:val="%1.%2.%3.%4"/>
      <w:lvlJc w:val="left"/>
      <w:pPr>
        <w:tabs>
          <w:tab w:val="num" w:pos="881"/>
        </w:tabs>
        <w:ind w:left="881" w:hanging="864"/>
      </w:pPr>
      <w:rPr>
        <w:rFonts w:ascii="Arial" w:hAnsi="Arial" w:cs="Times New Roman" w:hint="default"/>
        <w:sz w:val="20"/>
      </w:rPr>
    </w:lvl>
    <w:lvl w:ilvl="4">
      <w:start w:val="1"/>
      <w:numFmt w:val="decimal"/>
      <w:lvlText w:val="%1.%2.%3.%4.%5"/>
      <w:lvlJc w:val="left"/>
      <w:pPr>
        <w:tabs>
          <w:tab w:val="num" w:pos="1593"/>
        </w:tabs>
        <w:ind w:left="1593" w:hanging="1008"/>
      </w:pPr>
      <w:rPr>
        <w:rFonts w:ascii="Arial" w:hAnsi="Arial" w:cs="Times New Roman" w:hint="default"/>
        <w:sz w:val="20"/>
      </w:rPr>
    </w:lvl>
    <w:lvl w:ilvl="5">
      <w:start w:val="1"/>
      <w:numFmt w:val="decimal"/>
      <w:lvlText w:val="%1.%2.%3.%4.%5.%6"/>
      <w:lvlJc w:val="left"/>
      <w:pPr>
        <w:tabs>
          <w:tab w:val="num" w:pos="1169"/>
        </w:tabs>
        <w:ind w:left="1169" w:hanging="1152"/>
      </w:pPr>
      <w:rPr>
        <w:rFonts w:cs="Times New Roman" w:hint="default"/>
      </w:rPr>
    </w:lvl>
    <w:lvl w:ilvl="6">
      <w:start w:val="1"/>
      <w:numFmt w:val="decimal"/>
      <w:lvlText w:val="%1.%2.%3.%4.%5.%6.%7"/>
      <w:lvlJc w:val="left"/>
      <w:pPr>
        <w:tabs>
          <w:tab w:val="num" w:pos="1313"/>
        </w:tabs>
        <w:ind w:left="1313" w:hanging="1296"/>
      </w:pPr>
      <w:rPr>
        <w:rFonts w:cs="Times New Roman" w:hint="default"/>
      </w:rPr>
    </w:lvl>
    <w:lvl w:ilvl="7">
      <w:start w:val="1"/>
      <w:numFmt w:val="decimal"/>
      <w:lvlText w:val="%1.%2.%3.%4.%5.%6.%7.%8"/>
      <w:lvlJc w:val="left"/>
      <w:pPr>
        <w:tabs>
          <w:tab w:val="num" w:pos="1457"/>
        </w:tabs>
        <w:ind w:left="1457" w:hanging="1440"/>
      </w:pPr>
      <w:rPr>
        <w:rFonts w:cs="Times New Roman" w:hint="default"/>
      </w:rPr>
    </w:lvl>
    <w:lvl w:ilvl="8">
      <w:start w:val="1"/>
      <w:numFmt w:val="decimal"/>
      <w:lvlText w:val="%1.%2.%3.%4.%5.%6.%7.%8.%9"/>
      <w:lvlJc w:val="left"/>
      <w:pPr>
        <w:tabs>
          <w:tab w:val="num" w:pos="1601"/>
        </w:tabs>
        <w:ind w:left="1601" w:hanging="1584"/>
      </w:pPr>
      <w:rPr>
        <w:rFonts w:cs="Times New Roman" w:hint="default"/>
      </w:rPr>
    </w:lvl>
  </w:abstractNum>
  <w:abstractNum w:abstractNumId="26" w15:restartNumberingAfterBreak="0">
    <w:nsid w:val="5F5B603F"/>
    <w:multiLevelType w:val="hybridMultilevel"/>
    <w:tmpl w:val="4D82CB8A"/>
    <w:lvl w:ilvl="0" w:tplc="0C0A0001">
      <w:start w:val="1"/>
      <w:numFmt w:val="bullet"/>
      <w:lvlText w:val=""/>
      <w:lvlJc w:val="left"/>
      <w:pPr>
        <w:ind w:left="1353" w:hanging="360"/>
      </w:pPr>
      <w:rPr>
        <w:rFonts w:ascii="Symbol" w:hAnsi="Symbol" w:hint="default"/>
      </w:rPr>
    </w:lvl>
    <w:lvl w:ilvl="1" w:tplc="0C0A0003">
      <w:start w:val="1"/>
      <w:numFmt w:val="bullet"/>
      <w:lvlText w:val="o"/>
      <w:lvlJc w:val="left"/>
      <w:pPr>
        <w:ind w:left="2771" w:hanging="360"/>
      </w:pPr>
      <w:rPr>
        <w:rFonts w:ascii="Courier New" w:hAnsi="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7" w15:restartNumberingAfterBreak="0">
    <w:nsid w:val="60113077"/>
    <w:multiLevelType w:val="hybridMultilevel"/>
    <w:tmpl w:val="15A48342"/>
    <w:lvl w:ilvl="0" w:tplc="0A12B15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2E777FE"/>
    <w:multiLevelType w:val="hybridMultilevel"/>
    <w:tmpl w:val="2B28FA3C"/>
    <w:lvl w:ilvl="0" w:tplc="080A0001">
      <w:start w:val="1"/>
      <w:numFmt w:val="bullet"/>
      <w:lvlText w:val=""/>
      <w:lvlJc w:val="left"/>
      <w:pPr>
        <w:ind w:left="984" w:hanging="360"/>
      </w:pPr>
      <w:rPr>
        <w:rFonts w:ascii="Symbol" w:hAnsi="Symbol" w:hint="default"/>
      </w:rPr>
    </w:lvl>
    <w:lvl w:ilvl="1" w:tplc="080A0019" w:tentative="1">
      <w:start w:val="1"/>
      <w:numFmt w:val="lowerLetter"/>
      <w:lvlText w:val="%2."/>
      <w:lvlJc w:val="left"/>
      <w:pPr>
        <w:ind w:left="1704" w:hanging="360"/>
      </w:pPr>
      <w:rPr>
        <w:rFonts w:cs="Times New Roman"/>
      </w:rPr>
    </w:lvl>
    <w:lvl w:ilvl="2" w:tplc="080A001B" w:tentative="1">
      <w:start w:val="1"/>
      <w:numFmt w:val="lowerRoman"/>
      <w:lvlText w:val="%3."/>
      <w:lvlJc w:val="right"/>
      <w:pPr>
        <w:ind w:left="2424" w:hanging="180"/>
      </w:pPr>
      <w:rPr>
        <w:rFonts w:cs="Times New Roman"/>
      </w:rPr>
    </w:lvl>
    <w:lvl w:ilvl="3" w:tplc="080A000F" w:tentative="1">
      <w:start w:val="1"/>
      <w:numFmt w:val="decimal"/>
      <w:lvlText w:val="%4."/>
      <w:lvlJc w:val="left"/>
      <w:pPr>
        <w:ind w:left="3144" w:hanging="360"/>
      </w:pPr>
      <w:rPr>
        <w:rFonts w:cs="Times New Roman"/>
      </w:rPr>
    </w:lvl>
    <w:lvl w:ilvl="4" w:tplc="080A0019" w:tentative="1">
      <w:start w:val="1"/>
      <w:numFmt w:val="lowerLetter"/>
      <w:lvlText w:val="%5."/>
      <w:lvlJc w:val="left"/>
      <w:pPr>
        <w:ind w:left="3864" w:hanging="360"/>
      </w:pPr>
      <w:rPr>
        <w:rFonts w:cs="Times New Roman"/>
      </w:rPr>
    </w:lvl>
    <w:lvl w:ilvl="5" w:tplc="080A001B" w:tentative="1">
      <w:start w:val="1"/>
      <w:numFmt w:val="lowerRoman"/>
      <w:lvlText w:val="%6."/>
      <w:lvlJc w:val="right"/>
      <w:pPr>
        <w:ind w:left="4584" w:hanging="180"/>
      </w:pPr>
      <w:rPr>
        <w:rFonts w:cs="Times New Roman"/>
      </w:rPr>
    </w:lvl>
    <w:lvl w:ilvl="6" w:tplc="080A000F" w:tentative="1">
      <w:start w:val="1"/>
      <w:numFmt w:val="decimal"/>
      <w:lvlText w:val="%7."/>
      <w:lvlJc w:val="left"/>
      <w:pPr>
        <w:ind w:left="5304" w:hanging="360"/>
      </w:pPr>
      <w:rPr>
        <w:rFonts w:cs="Times New Roman"/>
      </w:rPr>
    </w:lvl>
    <w:lvl w:ilvl="7" w:tplc="080A0019" w:tentative="1">
      <w:start w:val="1"/>
      <w:numFmt w:val="lowerLetter"/>
      <w:lvlText w:val="%8."/>
      <w:lvlJc w:val="left"/>
      <w:pPr>
        <w:ind w:left="6024" w:hanging="360"/>
      </w:pPr>
      <w:rPr>
        <w:rFonts w:cs="Times New Roman"/>
      </w:rPr>
    </w:lvl>
    <w:lvl w:ilvl="8" w:tplc="080A001B" w:tentative="1">
      <w:start w:val="1"/>
      <w:numFmt w:val="lowerRoman"/>
      <w:lvlText w:val="%9."/>
      <w:lvlJc w:val="right"/>
      <w:pPr>
        <w:ind w:left="6744" w:hanging="180"/>
      </w:pPr>
      <w:rPr>
        <w:rFonts w:cs="Times New Roman"/>
      </w:rPr>
    </w:lvl>
  </w:abstractNum>
  <w:abstractNum w:abstractNumId="29" w15:restartNumberingAfterBreak="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0" w15:restartNumberingAfterBreak="0">
    <w:nsid w:val="76E61D21"/>
    <w:multiLevelType w:val="hybridMultilevel"/>
    <w:tmpl w:val="562E773E"/>
    <w:lvl w:ilvl="0" w:tplc="0B60A6B4">
      <w:start w:val="1"/>
      <w:numFmt w:val="bullet"/>
      <w:lvlText w:val="•"/>
      <w:lvlJc w:val="left"/>
      <w:pPr>
        <w:tabs>
          <w:tab w:val="num" w:pos="720"/>
        </w:tabs>
        <w:ind w:left="720" w:hanging="360"/>
      </w:pPr>
      <w:rPr>
        <w:rFonts w:ascii="Arial" w:hAnsi="Arial" w:hint="default"/>
      </w:rPr>
    </w:lvl>
    <w:lvl w:ilvl="1" w:tplc="F60828D2">
      <w:numFmt w:val="bullet"/>
      <w:lvlText w:val="•"/>
      <w:lvlJc w:val="left"/>
      <w:pPr>
        <w:tabs>
          <w:tab w:val="num" w:pos="1440"/>
        </w:tabs>
        <w:ind w:left="1440" w:hanging="360"/>
      </w:pPr>
      <w:rPr>
        <w:rFonts w:ascii="Arial" w:hAnsi="Arial" w:hint="default"/>
      </w:rPr>
    </w:lvl>
    <w:lvl w:ilvl="2" w:tplc="8576828E" w:tentative="1">
      <w:start w:val="1"/>
      <w:numFmt w:val="bullet"/>
      <w:lvlText w:val="•"/>
      <w:lvlJc w:val="left"/>
      <w:pPr>
        <w:tabs>
          <w:tab w:val="num" w:pos="2160"/>
        </w:tabs>
        <w:ind w:left="2160" w:hanging="360"/>
      </w:pPr>
      <w:rPr>
        <w:rFonts w:ascii="Arial" w:hAnsi="Arial" w:hint="default"/>
      </w:rPr>
    </w:lvl>
    <w:lvl w:ilvl="3" w:tplc="E50CBC6A" w:tentative="1">
      <w:start w:val="1"/>
      <w:numFmt w:val="bullet"/>
      <w:lvlText w:val="•"/>
      <w:lvlJc w:val="left"/>
      <w:pPr>
        <w:tabs>
          <w:tab w:val="num" w:pos="2880"/>
        </w:tabs>
        <w:ind w:left="2880" w:hanging="360"/>
      </w:pPr>
      <w:rPr>
        <w:rFonts w:ascii="Arial" w:hAnsi="Arial" w:hint="default"/>
      </w:rPr>
    </w:lvl>
    <w:lvl w:ilvl="4" w:tplc="E36E70F2" w:tentative="1">
      <w:start w:val="1"/>
      <w:numFmt w:val="bullet"/>
      <w:lvlText w:val="•"/>
      <w:lvlJc w:val="left"/>
      <w:pPr>
        <w:tabs>
          <w:tab w:val="num" w:pos="3600"/>
        </w:tabs>
        <w:ind w:left="3600" w:hanging="360"/>
      </w:pPr>
      <w:rPr>
        <w:rFonts w:ascii="Arial" w:hAnsi="Arial" w:hint="default"/>
      </w:rPr>
    </w:lvl>
    <w:lvl w:ilvl="5" w:tplc="701EA0B8" w:tentative="1">
      <w:start w:val="1"/>
      <w:numFmt w:val="bullet"/>
      <w:lvlText w:val="•"/>
      <w:lvlJc w:val="left"/>
      <w:pPr>
        <w:tabs>
          <w:tab w:val="num" w:pos="4320"/>
        </w:tabs>
        <w:ind w:left="4320" w:hanging="360"/>
      </w:pPr>
      <w:rPr>
        <w:rFonts w:ascii="Arial" w:hAnsi="Arial" w:hint="default"/>
      </w:rPr>
    </w:lvl>
    <w:lvl w:ilvl="6" w:tplc="5560B69C" w:tentative="1">
      <w:start w:val="1"/>
      <w:numFmt w:val="bullet"/>
      <w:lvlText w:val="•"/>
      <w:lvlJc w:val="left"/>
      <w:pPr>
        <w:tabs>
          <w:tab w:val="num" w:pos="5040"/>
        </w:tabs>
        <w:ind w:left="5040" w:hanging="360"/>
      </w:pPr>
      <w:rPr>
        <w:rFonts w:ascii="Arial" w:hAnsi="Arial" w:hint="default"/>
      </w:rPr>
    </w:lvl>
    <w:lvl w:ilvl="7" w:tplc="20EEAEFC" w:tentative="1">
      <w:start w:val="1"/>
      <w:numFmt w:val="bullet"/>
      <w:lvlText w:val="•"/>
      <w:lvlJc w:val="left"/>
      <w:pPr>
        <w:tabs>
          <w:tab w:val="num" w:pos="5760"/>
        </w:tabs>
        <w:ind w:left="5760" w:hanging="360"/>
      </w:pPr>
      <w:rPr>
        <w:rFonts w:ascii="Arial" w:hAnsi="Arial" w:hint="default"/>
      </w:rPr>
    </w:lvl>
    <w:lvl w:ilvl="8" w:tplc="73E0CED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9BB4930"/>
    <w:multiLevelType w:val="hybridMultilevel"/>
    <w:tmpl w:val="15A48342"/>
    <w:lvl w:ilvl="0" w:tplc="0A12B15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086F1E"/>
    <w:multiLevelType w:val="hybridMultilevel"/>
    <w:tmpl w:val="84E85D78"/>
    <w:lvl w:ilvl="0" w:tplc="080A000F">
      <w:start w:val="1"/>
      <w:numFmt w:val="decimal"/>
      <w:lvlText w:val="%1."/>
      <w:lvlJc w:val="left"/>
      <w:pPr>
        <w:ind w:left="644"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E205DA8"/>
    <w:multiLevelType w:val="hybridMultilevel"/>
    <w:tmpl w:val="5680DFD6"/>
    <w:lvl w:ilvl="0" w:tplc="09123750">
      <w:start w:val="23"/>
      <w:numFmt w:val="bullet"/>
      <w:lvlText w:val="-"/>
      <w:lvlJc w:val="left"/>
      <w:pPr>
        <w:ind w:left="720" w:hanging="360"/>
      </w:pPr>
      <w:rPr>
        <w:rFonts w:ascii="Calibri" w:eastAsiaTheme="minorEastAsia"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6"/>
  </w:num>
  <w:num w:numId="4">
    <w:abstractNumId w:val="13"/>
  </w:num>
  <w:num w:numId="5">
    <w:abstractNumId w:val="25"/>
  </w:num>
  <w:num w:numId="6">
    <w:abstractNumId w:val="29"/>
  </w:num>
  <w:num w:numId="7">
    <w:abstractNumId w:val="0"/>
  </w:num>
  <w:num w:numId="8">
    <w:abstractNumId w:val="10"/>
  </w:num>
  <w:num w:numId="9">
    <w:abstractNumId w:val="24"/>
  </w:num>
  <w:num w:numId="10">
    <w:abstractNumId w:val="6"/>
  </w:num>
  <w:num w:numId="11">
    <w:abstractNumId w:val="5"/>
  </w:num>
  <w:num w:numId="12">
    <w:abstractNumId w:val="17"/>
  </w:num>
  <w:num w:numId="13">
    <w:abstractNumId w:val="14"/>
  </w:num>
  <w:num w:numId="14">
    <w:abstractNumId w:val="16"/>
  </w:num>
  <w:num w:numId="15">
    <w:abstractNumId w:val="3"/>
  </w:num>
  <w:num w:numId="16">
    <w:abstractNumId w:val="19"/>
  </w:num>
  <w:num w:numId="17">
    <w:abstractNumId w:val="7"/>
  </w:num>
  <w:num w:numId="18">
    <w:abstractNumId w:val="2"/>
  </w:num>
  <w:num w:numId="19">
    <w:abstractNumId w:val="21"/>
  </w:num>
  <w:num w:numId="20">
    <w:abstractNumId w:val="4"/>
  </w:num>
  <w:num w:numId="21">
    <w:abstractNumId w:val="28"/>
  </w:num>
  <w:num w:numId="22">
    <w:abstractNumId w:val="11"/>
  </w:num>
  <w:num w:numId="23">
    <w:abstractNumId w:val="20"/>
  </w:num>
  <w:num w:numId="24">
    <w:abstractNumId w:val="9"/>
  </w:num>
  <w:num w:numId="25">
    <w:abstractNumId w:val="8"/>
  </w:num>
  <w:num w:numId="26">
    <w:abstractNumId w:val="15"/>
  </w:num>
  <w:num w:numId="27">
    <w:abstractNumId w:val="23"/>
  </w:num>
  <w:num w:numId="28">
    <w:abstractNumId w:val="33"/>
  </w:num>
  <w:num w:numId="29">
    <w:abstractNumId w:val="12"/>
  </w:num>
  <w:num w:numId="30">
    <w:abstractNumId w:val="32"/>
  </w:num>
  <w:num w:numId="31">
    <w:abstractNumId w:val="30"/>
  </w:num>
  <w:num w:numId="32">
    <w:abstractNumId w:val="1"/>
  </w:num>
  <w:num w:numId="33">
    <w:abstractNumId w:val="31"/>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5CC"/>
    <w:rsid w:val="00005775"/>
    <w:rsid w:val="000116B7"/>
    <w:rsid w:val="0001224E"/>
    <w:rsid w:val="00013F4D"/>
    <w:rsid w:val="000221F8"/>
    <w:rsid w:val="0002294A"/>
    <w:rsid w:val="00024976"/>
    <w:rsid w:val="000252A3"/>
    <w:rsid w:val="00030D5D"/>
    <w:rsid w:val="00032802"/>
    <w:rsid w:val="000333B3"/>
    <w:rsid w:val="00035343"/>
    <w:rsid w:val="0003567C"/>
    <w:rsid w:val="00041094"/>
    <w:rsid w:val="00042A02"/>
    <w:rsid w:val="00042EC4"/>
    <w:rsid w:val="00044419"/>
    <w:rsid w:val="00044A3F"/>
    <w:rsid w:val="0004508E"/>
    <w:rsid w:val="00045FC4"/>
    <w:rsid w:val="00047180"/>
    <w:rsid w:val="00047BE6"/>
    <w:rsid w:val="00050A8C"/>
    <w:rsid w:val="00051100"/>
    <w:rsid w:val="000511A1"/>
    <w:rsid w:val="000524E0"/>
    <w:rsid w:val="0005645B"/>
    <w:rsid w:val="00060663"/>
    <w:rsid w:val="00065DDE"/>
    <w:rsid w:val="000675A0"/>
    <w:rsid w:val="0006780E"/>
    <w:rsid w:val="00067E6A"/>
    <w:rsid w:val="00070BAB"/>
    <w:rsid w:val="00073665"/>
    <w:rsid w:val="00074660"/>
    <w:rsid w:val="00075FF1"/>
    <w:rsid w:val="00077A84"/>
    <w:rsid w:val="00080858"/>
    <w:rsid w:val="00082907"/>
    <w:rsid w:val="00083A07"/>
    <w:rsid w:val="00085A29"/>
    <w:rsid w:val="00085B86"/>
    <w:rsid w:val="0008620F"/>
    <w:rsid w:val="00092E0D"/>
    <w:rsid w:val="0009366E"/>
    <w:rsid w:val="00094319"/>
    <w:rsid w:val="00094EE8"/>
    <w:rsid w:val="0009567F"/>
    <w:rsid w:val="00096932"/>
    <w:rsid w:val="000A058C"/>
    <w:rsid w:val="000A0B72"/>
    <w:rsid w:val="000A30EA"/>
    <w:rsid w:val="000A68E8"/>
    <w:rsid w:val="000B039C"/>
    <w:rsid w:val="000B284E"/>
    <w:rsid w:val="000B4CD5"/>
    <w:rsid w:val="000B5DCC"/>
    <w:rsid w:val="000B666E"/>
    <w:rsid w:val="000C0A62"/>
    <w:rsid w:val="000C20F1"/>
    <w:rsid w:val="000C25CF"/>
    <w:rsid w:val="000C33FF"/>
    <w:rsid w:val="000C3A38"/>
    <w:rsid w:val="000D0C93"/>
    <w:rsid w:val="000D3C1F"/>
    <w:rsid w:val="000E0438"/>
    <w:rsid w:val="000E09A7"/>
    <w:rsid w:val="000E0F92"/>
    <w:rsid w:val="000E24A2"/>
    <w:rsid w:val="000E7E66"/>
    <w:rsid w:val="000F050A"/>
    <w:rsid w:val="000F2004"/>
    <w:rsid w:val="000F25CC"/>
    <w:rsid w:val="000F264D"/>
    <w:rsid w:val="000F5185"/>
    <w:rsid w:val="000F7301"/>
    <w:rsid w:val="0010168A"/>
    <w:rsid w:val="00103F81"/>
    <w:rsid w:val="0010458A"/>
    <w:rsid w:val="001057A7"/>
    <w:rsid w:val="00107D2D"/>
    <w:rsid w:val="00110985"/>
    <w:rsid w:val="0011450E"/>
    <w:rsid w:val="001158DA"/>
    <w:rsid w:val="00117EE9"/>
    <w:rsid w:val="001204CF"/>
    <w:rsid w:val="00120A56"/>
    <w:rsid w:val="001226A8"/>
    <w:rsid w:val="00122911"/>
    <w:rsid w:val="00125D4A"/>
    <w:rsid w:val="001263B3"/>
    <w:rsid w:val="0012688C"/>
    <w:rsid w:val="00126F66"/>
    <w:rsid w:val="00130D53"/>
    <w:rsid w:val="00132D5A"/>
    <w:rsid w:val="00133990"/>
    <w:rsid w:val="00136BAB"/>
    <w:rsid w:val="00137E2B"/>
    <w:rsid w:val="001410DF"/>
    <w:rsid w:val="00143DAE"/>
    <w:rsid w:val="00143E19"/>
    <w:rsid w:val="001453C2"/>
    <w:rsid w:val="0015189F"/>
    <w:rsid w:val="00154485"/>
    <w:rsid w:val="001544DC"/>
    <w:rsid w:val="00155E09"/>
    <w:rsid w:val="001600D3"/>
    <w:rsid w:val="00161885"/>
    <w:rsid w:val="0016488F"/>
    <w:rsid w:val="001700F6"/>
    <w:rsid w:val="0017154D"/>
    <w:rsid w:val="00176A14"/>
    <w:rsid w:val="00176B8D"/>
    <w:rsid w:val="00180A61"/>
    <w:rsid w:val="00181B61"/>
    <w:rsid w:val="00183D51"/>
    <w:rsid w:val="00186273"/>
    <w:rsid w:val="00192338"/>
    <w:rsid w:val="00194217"/>
    <w:rsid w:val="00195284"/>
    <w:rsid w:val="00197872"/>
    <w:rsid w:val="001A0CA1"/>
    <w:rsid w:val="001A3F9E"/>
    <w:rsid w:val="001A7514"/>
    <w:rsid w:val="001B1AE7"/>
    <w:rsid w:val="001B3E5D"/>
    <w:rsid w:val="001B50EC"/>
    <w:rsid w:val="001B5ADE"/>
    <w:rsid w:val="001B5DD3"/>
    <w:rsid w:val="001C5B52"/>
    <w:rsid w:val="001C6C93"/>
    <w:rsid w:val="001D18CC"/>
    <w:rsid w:val="001D1B10"/>
    <w:rsid w:val="001D28B7"/>
    <w:rsid w:val="001D3A11"/>
    <w:rsid w:val="001D64BF"/>
    <w:rsid w:val="001E13BF"/>
    <w:rsid w:val="001E3767"/>
    <w:rsid w:val="001E5692"/>
    <w:rsid w:val="001E5D63"/>
    <w:rsid w:val="001E62EA"/>
    <w:rsid w:val="001E67A2"/>
    <w:rsid w:val="001F034D"/>
    <w:rsid w:val="001F23BC"/>
    <w:rsid w:val="001F31CB"/>
    <w:rsid w:val="001F3700"/>
    <w:rsid w:val="001F4833"/>
    <w:rsid w:val="002018F7"/>
    <w:rsid w:val="00202358"/>
    <w:rsid w:val="00202BF7"/>
    <w:rsid w:val="00204E05"/>
    <w:rsid w:val="0020553C"/>
    <w:rsid w:val="00211B2B"/>
    <w:rsid w:val="002132AE"/>
    <w:rsid w:val="0021388C"/>
    <w:rsid w:val="002158C9"/>
    <w:rsid w:val="00220686"/>
    <w:rsid w:val="00223423"/>
    <w:rsid w:val="00223CC9"/>
    <w:rsid w:val="0023019D"/>
    <w:rsid w:val="002336B8"/>
    <w:rsid w:val="00235CBD"/>
    <w:rsid w:val="0023745E"/>
    <w:rsid w:val="00240554"/>
    <w:rsid w:val="00240F63"/>
    <w:rsid w:val="0024266C"/>
    <w:rsid w:val="00242918"/>
    <w:rsid w:val="002461AC"/>
    <w:rsid w:val="0025106C"/>
    <w:rsid w:val="00251822"/>
    <w:rsid w:val="0025333A"/>
    <w:rsid w:val="00254415"/>
    <w:rsid w:val="00261FD1"/>
    <w:rsid w:val="00262702"/>
    <w:rsid w:val="00270121"/>
    <w:rsid w:val="00270B83"/>
    <w:rsid w:val="0027183E"/>
    <w:rsid w:val="00276EAE"/>
    <w:rsid w:val="0027728D"/>
    <w:rsid w:val="002807E2"/>
    <w:rsid w:val="00280C40"/>
    <w:rsid w:val="00280C6C"/>
    <w:rsid w:val="00284063"/>
    <w:rsid w:val="002845DD"/>
    <w:rsid w:val="0029059B"/>
    <w:rsid w:val="002907B3"/>
    <w:rsid w:val="002907B6"/>
    <w:rsid w:val="002934F1"/>
    <w:rsid w:val="002A2E90"/>
    <w:rsid w:val="002A46D8"/>
    <w:rsid w:val="002A6C8E"/>
    <w:rsid w:val="002A721A"/>
    <w:rsid w:val="002B041F"/>
    <w:rsid w:val="002B1A06"/>
    <w:rsid w:val="002B4AE1"/>
    <w:rsid w:val="002B61DB"/>
    <w:rsid w:val="002B666F"/>
    <w:rsid w:val="002B694B"/>
    <w:rsid w:val="002B7684"/>
    <w:rsid w:val="002C14A7"/>
    <w:rsid w:val="002C1D3A"/>
    <w:rsid w:val="002D0236"/>
    <w:rsid w:val="002D0716"/>
    <w:rsid w:val="002D1AE0"/>
    <w:rsid w:val="002D2C88"/>
    <w:rsid w:val="002D47A3"/>
    <w:rsid w:val="002D58DC"/>
    <w:rsid w:val="002D7215"/>
    <w:rsid w:val="002D75B6"/>
    <w:rsid w:val="002D7D3A"/>
    <w:rsid w:val="002E0EAD"/>
    <w:rsid w:val="002E380A"/>
    <w:rsid w:val="002E42E9"/>
    <w:rsid w:val="002E7E21"/>
    <w:rsid w:val="002F0D8D"/>
    <w:rsid w:val="002F1C60"/>
    <w:rsid w:val="002F29FB"/>
    <w:rsid w:val="002F34A5"/>
    <w:rsid w:val="002F6BE7"/>
    <w:rsid w:val="002F7730"/>
    <w:rsid w:val="00300C3F"/>
    <w:rsid w:val="003019F1"/>
    <w:rsid w:val="003051C5"/>
    <w:rsid w:val="00305B6B"/>
    <w:rsid w:val="003060FE"/>
    <w:rsid w:val="00310D5F"/>
    <w:rsid w:val="003116A1"/>
    <w:rsid w:val="00313354"/>
    <w:rsid w:val="0031449F"/>
    <w:rsid w:val="00316D3C"/>
    <w:rsid w:val="00323342"/>
    <w:rsid w:val="00325F9A"/>
    <w:rsid w:val="00331C45"/>
    <w:rsid w:val="00333076"/>
    <w:rsid w:val="003348D3"/>
    <w:rsid w:val="00336166"/>
    <w:rsid w:val="00336448"/>
    <w:rsid w:val="00336EB0"/>
    <w:rsid w:val="00344C09"/>
    <w:rsid w:val="00345906"/>
    <w:rsid w:val="003465A5"/>
    <w:rsid w:val="00346E42"/>
    <w:rsid w:val="0035067A"/>
    <w:rsid w:val="00350AB4"/>
    <w:rsid w:val="00350D41"/>
    <w:rsid w:val="00352F10"/>
    <w:rsid w:val="00354464"/>
    <w:rsid w:val="0035733D"/>
    <w:rsid w:val="0035796F"/>
    <w:rsid w:val="00361EAC"/>
    <w:rsid w:val="003628C0"/>
    <w:rsid w:val="00362B13"/>
    <w:rsid w:val="00370052"/>
    <w:rsid w:val="00371E19"/>
    <w:rsid w:val="00371FCE"/>
    <w:rsid w:val="00372F22"/>
    <w:rsid w:val="0037329C"/>
    <w:rsid w:val="00373DB5"/>
    <w:rsid w:val="0037423D"/>
    <w:rsid w:val="00374386"/>
    <w:rsid w:val="00380E82"/>
    <w:rsid w:val="00382054"/>
    <w:rsid w:val="003828D3"/>
    <w:rsid w:val="00385D89"/>
    <w:rsid w:val="0038667D"/>
    <w:rsid w:val="003869C0"/>
    <w:rsid w:val="00390A58"/>
    <w:rsid w:val="00392A36"/>
    <w:rsid w:val="00394935"/>
    <w:rsid w:val="003A305B"/>
    <w:rsid w:val="003A3F8E"/>
    <w:rsid w:val="003A4C23"/>
    <w:rsid w:val="003A4F10"/>
    <w:rsid w:val="003B301B"/>
    <w:rsid w:val="003B5DA3"/>
    <w:rsid w:val="003B6D9B"/>
    <w:rsid w:val="003C2778"/>
    <w:rsid w:val="003C2F2B"/>
    <w:rsid w:val="003D0819"/>
    <w:rsid w:val="003D36E5"/>
    <w:rsid w:val="003D752E"/>
    <w:rsid w:val="003E4601"/>
    <w:rsid w:val="003E4BBB"/>
    <w:rsid w:val="003E7E22"/>
    <w:rsid w:val="003F1D70"/>
    <w:rsid w:val="003F2B59"/>
    <w:rsid w:val="003F5278"/>
    <w:rsid w:val="003F5A57"/>
    <w:rsid w:val="003F77F5"/>
    <w:rsid w:val="00400689"/>
    <w:rsid w:val="00400B0A"/>
    <w:rsid w:val="00400F5A"/>
    <w:rsid w:val="00406200"/>
    <w:rsid w:val="00414888"/>
    <w:rsid w:val="00415BE3"/>
    <w:rsid w:val="00416797"/>
    <w:rsid w:val="00424A0D"/>
    <w:rsid w:val="0043011E"/>
    <w:rsid w:val="00431967"/>
    <w:rsid w:val="00443361"/>
    <w:rsid w:val="00443AAC"/>
    <w:rsid w:val="0044511B"/>
    <w:rsid w:val="00453028"/>
    <w:rsid w:val="00454E7F"/>
    <w:rsid w:val="00457C60"/>
    <w:rsid w:val="0046587F"/>
    <w:rsid w:val="00466799"/>
    <w:rsid w:val="0046679A"/>
    <w:rsid w:val="00466DB7"/>
    <w:rsid w:val="004716B5"/>
    <w:rsid w:val="00471B5A"/>
    <w:rsid w:val="00473247"/>
    <w:rsid w:val="004733EB"/>
    <w:rsid w:val="004744B8"/>
    <w:rsid w:val="004823BE"/>
    <w:rsid w:val="00485166"/>
    <w:rsid w:val="00485D54"/>
    <w:rsid w:val="0049225D"/>
    <w:rsid w:val="004931AD"/>
    <w:rsid w:val="00494F09"/>
    <w:rsid w:val="004954A2"/>
    <w:rsid w:val="00497401"/>
    <w:rsid w:val="00497E5E"/>
    <w:rsid w:val="004A0977"/>
    <w:rsid w:val="004A1214"/>
    <w:rsid w:val="004A1CFB"/>
    <w:rsid w:val="004A1D48"/>
    <w:rsid w:val="004A1E80"/>
    <w:rsid w:val="004A2B77"/>
    <w:rsid w:val="004A34BD"/>
    <w:rsid w:val="004A4900"/>
    <w:rsid w:val="004A7D61"/>
    <w:rsid w:val="004B177B"/>
    <w:rsid w:val="004C139D"/>
    <w:rsid w:val="004C1E7A"/>
    <w:rsid w:val="004C3211"/>
    <w:rsid w:val="004C5125"/>
    <w:rsid w:val="004C6D23"/>
    <w:rsid w:val="004D11E0"/>
    <w:rsid w:val="004D134D"/>
    <w:rsid w:val="004D762B"/>
    <w:rsid w:val="004E2C13"/>
    <w:rsid w:val="004E585C"/>
    <w:rsid w:val="004E59C6"/>
    <w:rsid w:val="004E7BAE"/>
    <w:rsid w:val="004F0A2D"/>
    <w:rsid w:val="004F24FE"/>
    <w:rsid w:val="004F3172"/>
    <w:rsid w:val="004F5DC0"/>
    <w:rsid w:val="005025BF"/>
    <w:rsid w:val="00503C21"/>
    <w:rsid w:val="00504BE3"/>
    <w:rsid w:val="005105F6"/>
    <w:rsid w:val="005131C0"/>
    <w:rsid w:val="005155BB"/>
    <w:rsid w:val="00516321"/>
    <w:rsid w:val="005163A1"/>
    <w:rsid w:val="00522EDF"/>
    <w:rsid w:val="0053435C"/>
    <w:rsid w:val="0053656D"/>
    <w:rsid w:val="00536EFE"/>
    <w:rsid w:val="00536F3C"/>
    <w:rsid w:val="00541227"/>
    <w:rsid w:val="00541580"/>
    <w:rsid w:val="0054281C"/>
    <w:rsid w:val="00542A51"/>
    <w:rsid w:val="0054439A"/>
    <w:rsid w:val="00544602"/>
    <w:rsid w:val="005459C5"/>
    <w:rsid w:val="00545BAA"/>
    <w:rsid w:val="00545F33"/>
    <w:rsid w:val="00546B92"/>
    <w:rsid w:val="00547820"/>
    <w:rsid w:val="00550D50"/>
    <w:rsid w:val="00551C95"/>
    <w:rsid w:val="0055569A"/>
    <w:rsid w:val="00556BE5"/>
    <w:rsid w:val="00557736"/>
    <w:rsid w:val="005626A9"/>
    <w:rsid w:val="00562CDF"/>
    <w:rsid w:val="00567B6D"/>
    <w:rsid w:val="00570A51"/>
    <w:rsid w:val="00572459"/>
    <w:rsid w:val="0057604C"/>
    <w:rsid w:val="005803E5"/>
    <w:rsid w:val="005808EE"/>
    <w:rsid w:val="0059126E"/>
    <w:rsid w:val="00595808"/>
    <w:rsid w:val="00595C70"/>
    <w:rsid w:val="00596D92"/>
    <w:rsid w:val="005A36A1"/>
    <w:rsid w:val="005A54C6"/>
    <w:rsid w:val="005A54DB"/>
    <w:rsid w:val="005B3283"/>
    <w:rsid w:val="005B45E9"/>
    <w:rsid w:val="005B572E"/>
    <w:rsid w:val="005C0AE6"/>
    <w:rsid w:val="005C1418"/>
    <w:rsid w:val="005C5B61"/>
    <w:rsid w:val="005C644C"/>
    <w:rsid w:val="005D0464"/>
    <w:rsid w:val="005D109B"/>
    <w:rsid w:val="005D2F3F"/>
    <w:rsid w:val="005D3AF2"/>
    <w:rsid w:val="005D41F4"/>
    <w:rsid w:val="005E2C35"/>
    <w:rsid w:val="005E3E55"/>
    <w:rsid w:val="005E49B8"/>
    <w:rsid w:val="005E51C5"/>
    <w:rsid w:val="005E53CA"/>
    <w:rsid w:val="005E621A"/>
    <w:rsid w:val="005F04CD"/>
    <w:rsid w:val="005F0DD5"/>
    <w:rsid w:val="005F1D84"/>
    <w:rsid w:val="005F2E1A"/>
    <w:rsid w:val="005F2EB8"/>
    <w:rsid w:val="005F3380"/>
    <w:rsid w:val="005F4583"/>
    <w:rsid w:val="005F4DFA"/>
    <w:rsid w:val="005F586A"/>
    <w:rsid w:val="005F5DBE"/>
    <w:rsid w:val="0060069C"/>
    <w:rsid w:val="006037D6"/>
    <w:rsid w:val="00610706"/>
    <w:rsid w:val="00610C34"/>
    <w:rsid w:val="00613882"/>
    <w:rsid w:val="00615B55"/>
    <w:rsid w:val="00617744"/>
    <w:rsid w:val="006216E9"/>
    <w:rsid w:val="00622404"/>
    <w:rsid w:val="00622CDC"/>
    <w:rsid w:val="00622FA3"/>
    <w:rsid w:val="00625425"/>
    <w:rsid w:val="006257E7"/>
    <w:rsid w:val="00626EC7"/>
    <w:rsid w:val="0062741E"/>
    <w:rsid w:val="00627A27"/>
    <w:rsid w:val="00633720"/>
    <w:rsid w:val="006359B4"/>
    <w:rsid w:val="00642F26"/>
    <w:rsid w:val="006441AC"/>
    <w:rsid w:val="00646C17"/>
    <w:rsid w:val="00647AE9"/>
    <w:rsid w:val="00653240"/>
    <w:rsid w:val="006538B2"/>
    <w:rsid w:val="006538B5"/>
    <w:rsid w:val="00655C04"/>
    <w:rsid w:val="0065661A"/>
    <w:rsid w:val="006570EE"/>
    <w:rsid w:val="006608EF"/>
    <w:rsid w:val="00661522"/>
    <w:rsid w:val="006619F9"/>
    <w:rsid w:val="00663122"/>
    <w:rsid w:val="006662C1"/>
    <w:rsid w:val="0066728D"/>
    <w:rsid w:val="00667D65"/>
    <w:rsid w:val="00667FC9"/>
    <w:rsid w:val="00670B7C"/>
    <w:rsid w:val="00672CCF"/>
    <w:rsid w:val="00675585"/>
    <w:rsid w:val="00675E72"/>
    <w:rsid w:val="006769C4"/>
    <w:rsid w:val="006836C0"/>
    <w:rsid w:val="00683B26"/>
    <w:rsid w:val="0068469F"/>
    <w:rsid w:val="00684760"/>
    <w:rsid w:val="00684A24"/>
    <w:rsid w:val="006863B4"/>
    <w:rsid w:val="0068748D"/>
    <w:rsid w:val="00691049"/>
    <w:rsid w:val="006911D5"/>
    <w:rsid w:val="00691FED"/>
    <w:rsid w:val="00692103"/>
    <w:rsid w:val="006924AA"/>
    <w:rsid w:val="006966C5"/>
    <w:rsid w:val="00697756"/>
    <w:rsid w:val="006A046F"/>
    <w:rsid w:val="006A2993"/>
    <w:rsid w:val="006A3856"/>
    <w:rsid w:val="006A500A"/>
    <w:rsid w:val="006A5947"/>
    <w:rsid w:val="006B021A"/>
    <w:rsid w:val="006B1E5E"/>
    <w:rsid w:val="006B22BB"/>
    <w:rsid w:val="006B3B99"/>
    <w:rsid w:val="006B4BE4"/>
    <w:rsid w:val="006B6037"/>
    <w:rsid w:val="006C16AC"/>
    <w:rsid w:val="006C1AA9"/>
    <w:rsid w:val="006C1B19"/>
    <w:rsid w:val="006C56DF"/>
    <w:rsid w:val="006C7121"/>
    <w:rsid w:val="006D097E"/>
    <w:rsid w:val="006D1C9C"/>
    <w:rsid w:val="006D79C2"/>
    <w:rsid w:val="006D7CF0"/>
    <w:rsid w:val="006E0296"/>
    <w:rsid w:val="006E2F21"/>
    <w:rsid w:val="006E3976"/>
    <w:rsid w:val="006E3D43"/>
    <w:rsid w:val="006E4739"/>
    <w:rsid w:val="006F00CF"/>
    <w:rsid w:val="006F1CC8"/>
    <w:rsid w:val="006F300C"/>
    <w:rsid w:val="006F3455"/>
    <w:rsid w:val="006F36D5"/>
    <w:rsid w:val="006F4AD9"/>
    <w:rsid w:val="006F51BD"/>
    <w:rsid w:val="006F59B5"/>
    <w:rsid w:val="007002E7"/>
    <w:rsid w:val="00703B26"/>
    <w:rsid w:val="00705316"/>
    <w:rsid w:val="0070557A"/>
    <w:rsid w:val="00707969"/>
    <w:rsid w:val="00710953"/>
    <w:rsid w:val="00710D77"/>
    <w:rsid w:val="0071398B"/>
    <w:rsid w:val="00716E27"/>
    <w:rsid w:val="00720791"/>
    <w:rsid w:val="00723D91"/>
    <w:rsid w:val="007247C3"/>
    <w:rsid w:val="00724BBF"/>
    <w:rsid w:val="00725501"/>
    <w:rsid w:val="00734852"/>
    <w:rsid w:val="00734914"/>
    <w:rsid w:val="0073523D"/>
    <w:rsid w:val="007352FF"/>
    <w:rsid w:val="007356C0"/>
    <w:rsid w:val="00736803"/>
    <w:rsid w:val="00737AEC"/>
    <w:rsid w:val="00742254"/>
    <w:rsid w:val="007444A8"/>
    <w:rsid w:val="007448F6"/>
    <w:rsid w:val="0074665A"/>
    <w:rsid w:val="00747F74"/>
    <w:rsid w:val="0075067F"/>
    <w:rsid w:val="00750B47"/>
    <w:rsid w:val="007631BD"/>
    <w:rsid w:val="00763214"/>
    <w:rsid w:val="007638F2"/>
    <w:rsid w:val="00767FD7"/>
    <w:rsid w:val="00775051"/>
    <w:rsid w:val="0078252D"/>
    <w:rsid w:val="00782969"/>
    <w:rsid w:val="00785B64"/>
    <w:rsid w:val="007876FF"/>
    <w:rsid w:val="007926BA"/>
    <w:rsid w:val="00793FEC"/>
    <w:rsid w:val="00795AA4"/>
    <w:rsid w:val="007A096E"/>
    <w:rsid w:val="007A1FCE"/>
    <w:rsid w:val="007A2F2D"/>
    <w:rsid w:val="007A3EB0"/>
    <w:rsid w:val="007A6514"/>
    <w:rsid w:val="007A774C"/>
    <w:rsid w:val="007B020B"/>
    <w:rsid w:val="007B11BB"/>
    <w:rsid w:val="007B24DE"/>
    <w:rsid w:val="007B2FD3"/>
    <w:rsid w:val="007B4870"/>
    <w:rsid w:val="007B4884"/>
    <w:rsid w:val="007B57F4"/>
    <w:rsid w:val="007B7C0B"/>
    <w:rsid w:val="007C0035"/>
    <w:rsid w:val="007C4211"/>
    <w:rsid w:val="007C53D3"/>
    <w:rsid w:val="007D1B51"/>
    <w:rsid w:val="007D2F90"/>
    <w:rsid w:val="007D435E"/>
    <w:rsid w:val="007D5F72"/>
    <w:rsid w:val="007D7971"/>
    <w:rsid w:val="007E10E6"/>
    <w:rsid w:val="007E18EE"/>
    <w:rsid w:val="007E1BF0"/>
    <w:rsid w:val="007E758A"/>
    <w:rsid w:val="007F0132"/>
    <w:rsid w:val="007F0D80"/>
    <w:rsid w:val="007F15E2"/>
    <w:rsid w:val="007F2A56"/>
    <w:rsid w:val="007F5804"/>
    <w:rsid w:val="007F7354"/>
    <w:rsid w:val="008006EB"/>
    <w:rsid w:val="00802117"/>
    <w:rsid w:val="00806E59"/>
    <w:rsid w:val="00807224"/>
    <w:rsid w:val="008121D9"/>
    <w:rsid w:val="0081493C"/>
    <w:rsid w:val="00814D0A"/>
    <w:rsid w:val="00816A7E"/>
    <w:rsid w:val="00817080"/>
    <w:rsid w:val="00820B17"/>
    <w:rsid w:val="00823894"/>
    <w:rsid w:val="00823D80"/>
    <w:rsid w:val="008261EF"/>
    <w:rsid w:val="0083232A"/>
    <w:rsid w:val="008324AD"/>
    <w:rsid w:val="00835EA0"/>
    <w:rsid w:val="00837609"/>
    <w:rsid w:val="00840FA5"/>
    <w:rsid w:val="008417B1"/>
    <w:rsid w:val="00843B76"/>
    <w:rsid w:val="00845A1E"/>
    <w:rsid w:val="00851455"/>
    <w:rsid w:val="0085466C"/>
    <w:rsid w:val="00855D68"/>
    <w:rsid w:val="00855F8D"/>
    <w:rsid w:val="0086349B"/>
    <w:rsid w:val="00866613"/>
    <w:rsid w:val="008672B2"/>
    <w:rsid w:val="00870A46"/>
    <w:rsid w:val="008748EC"/>
    <w:rsid w:val="0088358E"/>
    <w:rsid w:val="00891722"/>
    <w:rsid w:val="00897B46"/>
    <w:rsid w:val="008A2292"/>
    <w:rsid w:val="008A22A7"/>
    <w:rsid w:val="008A4856"/>
    <w:rsid w:val="008A4A62"/>
    <w:rsid w:val="008A690D"/>
    <w:rsid w:val="008B1676"/>
    <w:rsid w:val="008B1E5E"/>
    <w:rsid w:val="008B50DA"/>
    <w:rsid w:val="008B52B5"/>
    <w:rsid w:val="008B53A8"/>
    <w:rsid w:val="008B7E13"/>
    <w:rsid w:val="008C2A70"/>
    <w:rsid w:val="008C75B3"/>
    <w:rsid w:val="008D0ACB"/>
    <w:rsid w:val="008D31C3"/>
    <w:rsid w:val="008D3388"/>
    <w:rsid w:val="008D42EE"/>
    <w:rsid w:val="008D5197"/>
    <w:rsid w:val="008D641A"/>
    <w:rsid w:val="008E0F3B"/>
    <w:rsid w:val="008E140B"/>
    <w:rsid w:val="008E1811"/>
    <w:rsid w:val="008E3D82"/>
    <w:rsid w:val="008E3F52"/>
    <w:rsid w:val="008E41E4"/>
    <w:rsid w:val="008E6F2B"/>
    <w:rsid w:val="008E7BA8"/>
    <w:rsid w:val="008F0C60"/>
    <w:rsid w:val="008F2890"/>
    <w:rsid w:val="008F2908"/>
    <w:rsid w:val="008F76B3"/>
    <w:rsid w:val="009029E3"/>
    <w:rsid w:val="009029F6"/>
    <w:rsid w:val="00904669"/>
    <w:rsid w:val="009046EB"/>
    <w:rsid w:val="0090510A"/>
    <w:rsid w:val="00910673"/>
    <w:rsid w:val="00911A61"/>
    <w:rsid w:val="009122BB"/>
    <w:rsid w:val="009138CD"/>
    <w:rsid w:val="00914A63"/>
    <w:rsid w:val="00915C90"/>
    <w:rsid w:val="009222F9"/>
    <w:rsid w:val="009229BF"/>
    <w:rsid w:val="00923C21"/>
    <w:rsid w:val="00924708"/>
    <w:rsid w:val="00925A75"/>
    <w:rsid w:val="009274AA"/>
    <w:rsid w:val="009301FD"/>
    <w:rsid w:val="0094070A"/>
    <w:rsid w:val="00941E51"/>
    <w:rsid w:val="00943772"/>
    <w:rsid w:val="00943BEB"/>
    <w:rsid w:val="00944B1D"/>
    <w:rsid w:val="0094660D"/>
    <w:rsid w:val="00946EA9"/>
    <w:rsid w:val="00951C56"/>
    <w:rsid w:val="0095516E"/>
    <w:rsid w:val="00962035"/>
    <w:rsid w:val="0096480A"/>
    <w:rsid w:val="00964C7C"/>
    <w:rsid w:val="00966335"/>
    <w:rsid w:val="00974944"/>
    <w:rsid w:val="009754DF"/>
    <w:rsid w:val="00981825"/>
    <w:rsid w:val="009832A6"/>
    <w:rsid w:val="00984D9A"/>
    <w:rsid w:val="0098659D"/>
    <w:rsid w:val="0098674B"/>
    <w:rsid w:val="009870E5"/>
    <w:rsid w:val="00997B3A"/>
    <w:rsid w:val="009A63E9"/>
    <w:rsid w:val="009A7938"/>
    <w:rsid w:val="009B0ADE"/>
    <w:rsid w:val="009B0F1F"/>
    <w:rsid w:val="009B1CAF"/>
    <w:rsid w:val="009B4D43"/>
    <w:rsid w:val="009B4E86"/>
    <w:rsid w:val="009C1581"/>
    <w:rsid w:val="009C3226"/>
    <w:rsid w:val="009C3DE6"/>
    <w:rsid w:val="009C4084"/>
    <w:rsid w:val="009C559E"/>
    <w:rsid w:val="009D15F3"/>
    <w:rsid w:val="009D3018"/>
    <w:rsid w:val="009D5A80"/>
    <w:rsid w:val="009D6610"/>
    <w:rsid w:val="009E0108"/>
    <w:rsid w:val="009E0C52"/>
    <w:rsid w:val="009E129B"/>
    <w:rsid w:val="009E141B"/>
    <w:rsid w:val="009E1441"/>
    <w:rsid w:val="009E1797"/>
    <w:rsid w:val="009E40DE"/>
    <w:rsid w:val="009E697F"/>
    <w:rsid w:val="009F019A"/>
    <w:rsid w:val="009F0CEE"/>
    <w:rsid w:val="009F2F43"/>
    <w:rsid w:val="009F3A84"/>
    <w:rsid w:val="009F7F3F"/>
    <w:rsid w:val="00A01DB7"/>
    <w:rsid w:val="00A01FB9"/>
    <w:rsid w:val="00A02940"/>
    <w:rsid w:val="00A072B4"/>
    <w:rsid w:val="00A12B5A"/>
    <w:rsid w:val="00A14139"/>
    <w:rsid w:val="00A15E78"/>
    <w:rsid w:val="00A20903"/>
    <w:rsid w:val="00A20909"/>
    <w:rsid w:val="00A20D18"/>
    <w:rsid w:val="00A2206A"/>
    <w:rsid w:val="00A24DC2"/>
    <w:rsid w:val="00A2554D"/>
    <w:rsid w:val="00A26E81"/>
    <w:rsid w:val="00A308C8"/>
    <w:rsid w:val="00A310E7"/>
    <w:rsid w:val="00A32714"/>
    <w:rsid w:val="00A32C31"/>
    <w:rsid w:val="00A33BF7"/>
    <w:rsid w:val="00A34D66"/>
    <w:rsid w:val="00A42988"/>
    <w:rsid w:val="00A46E17"/>
    <w:rsid w:val="00A46F34"/>
    <w:rsid w:val="00A4716B"/>
    <w:rsid w:val="00A5147F"/>
    <w:rsid w:val="00A618D6"/>
    <w:rsid w:val="00A65198"/>
    <w:rsid w:val="00A70361"/>
    <w:rsid w:val="00A801D5"/>
    <w:rsid w:val="00A81177"/>
    <w:rsid w:val="00A84148"/>
    <w:rsid w:val="00A84963"/>
    <w:rsid w:val="00A87764"/>
    <w:rsid w:val="00A90A0A"/>
    <w:rsid w:val="00A923DB"/>
    <w:rsid w:val="00A92C87"/>
    <w:rsid w:val="00A951D9"/>
    <w:rsid w:val="00A95F3D"/>
    <w:rsid w:val="00A96337"/>
    <w:rsid w:val="00AA1015"/>
    <w:rsid w:val="00AA1B26"/>
    <w:rsid w:val="00AB1F0E"/>
    <w:rsid w:val="00AB43A4"/>
    <w:rsid w:val="00AB452A"/>
    <w:rsid w:val="00AB4C23"/>
    <w:rsid w:val="00AC056A"/>
    <w:rsid w:val="00AC43C7"/>
    <w:rsid w:val="00AC4EFA"/>
    <w:rsid w:val="00AD2DE0"/>
    <w:rsid w:val="00AE27AB"/>
    <w:rsid w:val="00AE2D89"/>
    <w:rsid w:val="00AE3E33"/>
    <w:rsid w:val="00AE617C"/>
    <w:rsid w:val="00AE621A"/>
    <w:rsid w:val="00AE631B"/>
    <w:rsid w:val="00AE7FE6"/>
    <w:rsid w:val="00AF0273"/>
    <w:rsid w:val="00AF174C"/>
    <w:rsid w:val="00AF2753"/>
    <w:rsid w:val="00AF6C33"/>
    <w:rsid w:val="00B006AC"/>
    <w:rsid w:val="00B01007"/>
    <w:rsid w:val="00B03F40"/>
    <w:rsid w:val="00B11CC3"/>
    <w:rsid w:val="00B13E59"/>
    <w:rsid w:val="00B148A8"/>
    <w:rsid w:val="00B16E52"/>
    <w:rsid w:val="00B20585"/>
    <w:rsid w:val="00B2135C"/>
    <w:rsid w:val="00B2634B"/>
    <w:rsid w:val="00B35584"/>
    <w:rsid w:val="00B40CCF"/>
    <w:rsid w:val="00B413F4"/>
    <w:rsid w:val="00B4258E"/>
    <w:rsid w:val="00B4360F"/>
    <w:rsid w:val="00B443F4"/>
    <w:rsid w:val="00B51463"/>
    <w:rsid w:val="00B5432C"/>
    <w:rsid w:val="00B5466E"/>
    <w:rsid w:val="00B55CD6"/>
    <w:rsid w:val="00B56B8F"/>
    <w:rsid w:val="00B61771"/>
    <w:rsid w:val="00B6184F"/>
    <w:rsid w:val="00B634C2"/>
    <w:rsid w:val="00B63D02"/>
    <w:rsid w:val="00B64996"/>
    <w:rsid w:val="00B65C37"/>
    <w:rsid w:val="00B6644E"/>
    <w:rsid w:val="00B66A4C"/>
    <w:rsid w:val="00B732C8"/>
    <w:rsid w:val="00B73FA1"/>
    <w:rsid w:val="00B760E4"/>
    <w:rsid w:val="00B767C5"/>
    <w:rsid w:val="00B77DEF"/>
    <w:rsid w:val="00B808CD"/>
    <w:rsid w:val="00B80BD3"/>
    <w:rsid w:val="00B8165B"/>
    <w:rsid w:val="00B81F08"/>
    <w:rsid w:val="00B8540E"/>
    <w:rsid w:val="00B92C3C"/>
    <w:rsid w:val="00B946A2"/>
    <w:rsid w:val="00B94A8A"/>
    <w:rsid w:val="00B96EBA"/>
    <w:rsid w:val="00BA27D7"/>
    <w:rsid w:val="00BA2AEF"/>
    <w:rsid w:val="00BA2E37"/>
    <w:rsid w:val="00BA44EB"/>
    <w:rsid w:val="00BA4E60"/>
    <w:rsid w:val="00BB19E9"/>
    <w:rsid w:val="00BB6432"/>
    <w:rsid w:val="00BB7719"/>
    <w:rsid w:val="00BB7970"/>
    <w:rsid w:val="00BC02EA"/>
    <w:rsid w:val="00BC09FB"/>
    <w:rsid w:val="00BC0B92"/>
    <w:rsid w:val="00BC1FFF"/>
    <w:rsid w:val="00BC4575"/>
    <w:rsid w:val="00BC57B3"/>
    <w:rsid w:val="00BD30B1"/>
    <w:rsid w:val="00BE079B"/>
    <w:rsid w:val="00BE1202"/>
    <w:rsid w:val="00BE24B5"/>
    <w:rsid w:val="00BE2A2D"/>
    <w:rsid w:val="00BE737E"/>
    <w:rsid w:val="00C014CB"/>
    <w:rsid w:val="00C033B7"/>
    <w:rsid w:val="00C05A1A"/>
    <w:rsid w:val="00C10DF3"/>
    <w:rsid w:val="00C11622"/>
    <w:rsid w:val="00C12C8B"/>
    <w:rsid w:val="00C1354B"/>
    <w:rsid w:val="00C14076"/>
    <w:rsid w:val="00C150ED"/>
    <w:rsid w:val="00C16557"/>
    <w:rsid w:val="00C168D2"/>
    <w:rsid w:val="00C17EBA"/>
    <w:rsid w:val="00C3689B"/>
    <w:rsid w:val="00C36BC1"/>
    <w:rsid w:val="00C36F87"/>
    <w:rsid w:val="00C40830"/>
    <w:rsid w:val="00C41560"/>
    <w:rsid w:val="00C4371D"/>
    <w:rsid w:val="00C43895"/>
    <w:rsid w:val="00C47854"/>
    <w:rsid w:val="00C54B34"/>
    <w:rsid w:val="00C55922"/>
    <w:rsid w:val="00C57B3C"/>
    <w:rsid w:val="00C62800"/>
    <w:rsid w:val="00C632B0"/>
    <w:rsid w:val="00C63589"/>
    <w:rsid w:val="00C63921"/>
    <w:rsid w:val="00C63A5F"/>
    <w:rsid w:val="00C64EA5"/>
    <w:rsid w:val="00C7091D"/>
    <w:rsid w:val="00C724E8"/>
    <w:rsid w:val="00C747FD"/>
    <w:rsid w:val="00C75ED4"/>
    <w:rsid w:val="00C77424"/>
    <w:rsid w:val="00C77A46"/>
    <w:rsid w:val="00C80358"/>
    <w:rsid w:val="00C81681"/>
    <w:rsid w:val="00C84F1E"/>
    <w:rsid w:val="00C85C8D"/>
    <w:rsid w:val="00C8655E"/>
    <w:rsid w:val="00C930A2"/>
    <w:rsid w:val="00C936FA"/>
    <w:rsid w:val="00C94263"/>
    <w:rsid w:val="00C96397"/>
    <w:rsid w:val="00C97839"/>
    <w:rsid w:val="00C97DBF"/>
    <w:rsid w:val="00CA0BB8"/>
    <w:rsid w:val="00CA5329"/>
    <w:rsid w:val="00CC124A"/>
    <w:rsid w:val="00CC1F7F"/>
    <w:rsid w:val="00CC2134"/>
    <w:rsid w:val="00CC2A6F"/>
    <w:rsid w:val="00CD1877"/>
    <w:rsid w:val="00CD54CC"/>
    <w:rsid w:val="00CD789C"/>
    <w:rsid w:val="00CE06E9"/>
    <w:rsid w:val="00CE0D75"/>
    <w:rsid w:val="00CE4AAB"/>
    <w:rsid w:val="00CE7780"/>
    <w:rsid w:val="00CF16EE"/>
    <w:rsid w:val="00CF2E48"/>
    <w:rsid w:val="00CF4CC5"/>
    <w:rsid w:val="00CF515B"/>
    <w:rsid w:val="00CF5C59"/>
    <w:rsid w:val="00CF67C2"/>
    <w:rsid w:val="00D010EC"/>
    <w:rsid w:val="00D04A36"/>
    <w:rsid w:val="00D0520D"/>
    <w:rsid w:val="00D05EDD"/>
    <w:rsid w:val="00D076E5"/>
    <w:rsid w:val="00D11948"/>
    <w:rsid w:val="00D11DA3"/>
    <w:rsid w:val="00D165E0"/>
    <w:rsid w:val="00D17D63"/>
    <w:rsid w:val="00D220BF"/>
    <w:rsid w:val="00D2415C"/>
    <w:rsid w:val="00D2552F"/>
    <w:rsid w:val="00D33856"/>
    <w:rsid w:val="00D419FA"/>
    <w:rsid w:val="00D43F0B"/>
    <w:rsid w:val="00D45A3A"/>
    <w:rsid w:val="00D47196"/>
    <w:rsid w:val="00D473DA"/>
    <w:rsid w:val="00D5160A"/>
    <w:rsid w:val="00D52F23"/>
    <w:rsid w:val="00D530E1"/>
    <w:rsid w:val="00D53AA5"/>
    <w:rsid w:val="00D546BA"/>
    <w:rsid w:val="00D55E9A"/>
    <w:rsid w:val="00D60883"/>
    <w:rsid w:val="00D63052"/>
    <w:rsid w:val="00D64700"/>
    <w:rsid w:val="00D648FF"/>
    <w:rsid w:val="00D652F1"/>
    <w:rsid w:val="00D65B28"/>
    <w:rsid w:val="00D737F8"/>
    <w:rsid w:val="00D755BB"/>
    <w:rsid w:val="00D80E21"/>
    <w:rsid w:val="00D820C3"/>
    <w:rsid w:val="00D837C2"/>
    <w:rsid w:val="00D83956"/>
    <w:rsid w:val="00D854C9"/>
    <w:rsid w:val="00D8710E"/>
    <w:rsid w:val="00D8727C"/>
    <w:rsid w:val="00D9080F"/>
    <w:rsid w:val="00D90AE2"/>
    <w:rsid w:val="00D92674"/>
    <w:rsid w:val="00D92824"/>
    <w:rsid w:val="00D9305A"/>
    <w:rsid w:val="00D932ED"/>
    <w:rsid w:val="00D941D2"/>
    <w:rsid w:val="00D953E7"/>
    <w:rsid w:val="00DA4516"/>
    <w:rsid w:val="00DA4A94"/>
    <w:rsid w:val="00DA6727"/>
    <w:rsid w:val="00DA6BCF"/>
    <w:rsid w:val="00DB2036"/>
    <w:rsid w:val="00DB206B"/>
    <w:rsid w:val="00DB71D7"/>
    <w:rsid w:val="00DB7F6E"/>
    <w:rsid w:val="00DC4BC4"/>
    <w:rsid w:val="00DC5BCD"/>
    <w:rsid w:val="00DC6D44"/>
    <w:rsid w:val="00DC79F3"/>
    <w:rsid w:val="00DD0B7D"/>
    <w:rsid w:val="00DD0DCA"/>
    <w:rsid w:val="00DE11DB"/>
    <w:rsid w:val="00DE31B1"/>
    <w:rsid w:val="00DE5689"/>
    <w:rsid w:val="00DE5E96"/>
    <w:rsid w:val="00DE6335"/>
    <w:rsid w:val="00DF0328"/>
    <w:rsid w:val="00DF3285"/>
    <w:rsid w:val="00DF6248"/>
    <w:rsid w:val="00E019BC"/>
    <w:rsid w:val="00E02DD3"/>
    <w:rsid w:val="00E14957"/>
    <w:rsid w:val="00E1580D"/>
    <w:rsid w:val="00E176F7"/>
    <w:rsid w:val="00E209F5"/>
    <w:rsid w:val="00E20DDA"/>
    <w:rsid w:val="00E2296D"/>
    <w:rsid w:val="00E26420"/>
    <w:rsid w:val="00E26819"/>
    <w:rsid w:val="00E270E9"/>
    <w:rsid w:val="00E32AE4"/>
    <w:rsid w:val="00E41182"/>
    <w:rsid w:val="00E429A2"/>
    <w:rsid w:val="00E442A6"/>
    <w:rsid w:val="00E51348"/>
    <w:rsid w:val="00E53C81"/>
    <w:rsid w:val="00E6669F"/>
    <w:rsid w:val="00E72EA3"/>
    <w:rsid w:val="00E76158"/>
    <w:rsid w:val="00E824C6"/>
    <w:rsid w:val="00E84177"/>
    <w:rsid w:val="00E84FD2"/>
    <w:rsid w:val="00E85FED"/>
    <w:rsid w:val="00E87219"/>
    <w:rsid w:val="00E87B5E"/>
    <w:rsid w:val="00E90C96"/>
    <w:rsid w:val="00E91604"/>
    <w:rsid w:val="00E930F0"/>
    <w:rsid w:val="00E959F6"/>
    <w:rsid w:val="00E96374"/>
    <w:rsid w:val="00EA3C4F"/>
    <w:rsid w:val="00EA4E47"/>
    <w:rsid w:val="00EA7A6B"/>
    <w:rsid w:val="00EB349E"/>
    <w:rsid w:val="00EB34E7"/>
    <w:rsid w:val="00EB6C25"/>
    <w:rsid w:val="00EC0245"/>
    <w:rsid w:val="00EC04DF"/>
    <w:rsid w:val="00EC3AEA"/>
    <w:rsid w:val="00EC6810"/>
    <w:rsid w:val="00ED532E"/>
    <w:rsid w:val="00ED5410"/>
    <w:rsid w:val="00ED64A3"/>
    <w:rsid w:val="00EE15CE"/>
    <w:rsid w:val="00EE1A3E"/>
    <w:rsid w:val="00EF4745"/>
    <w:rsid w:val="00EF4D64"/>
    <w:rsid w:val="00F030A7"/>
    <w:rsid w:val="00F04B8B"/>
    <w:rsid w:val="00F04CFF"/>
    <w:rsid w:val="00F071BF"/>
    <w:rsid w:val="00F116FD"/>
    <w:rsid w:val="00F12FC0"/>
    <w:rsid w:val="00F13966"/>
    <w:rsid w:val="00F14EB1"/>
    <w:rsid w:val="00F15C83"/>
    <w:rsid w:val="00F16DFC"/>
    <w:rsid w:val="00F21E69"/>
    <w:rsid w:val="00F236E2"/>
    <w:rsid w:val="00F24736"/>
    <w:rsid w:val="00F31888"/>
    <w:rsid w:val="00F32B3C"/>
    <w:rsid w:val="00F33CFD"/>
    <w:rsid w:val="00F34BD0"/>
    <w:rsid w:val="00F36D39"/>
    <w:rsid w:val="00F37F65"/>
    <w:rsid w:val="00F43FE0"/>
    <w:rsid w:val="00F444EA"/>
    <w:rsid w:val="00F4462B"/>
    <w:rsid w:val="00F47868"/>
    <w:rsid w:val="00F50FF4"/>
    <w:rsid w:val="00F53D1B"/>
    <w:rsid w:val="00F562FE"/>
    <w:rsid w:val="00F601BA"/>
    <w:rsid w:val="00F60F4C"/>
    <w:rsid w:val="00F61390"/>
    <w:rsid w:val="00F614BB"/>
    <w:rsid w:val="00F62C64"/>
    <w:rsid w:val="00F67988"/>
    <w:rsid w:val="00F70590"/>
    <w:rsid w:val="00F70C45"/>
    <w:rsid w:val="00F73677"/>
    <w:rsid w:val="00F73C9B"/>
    <w:rsid w:val="00F76CC6"/>
    <w:rsid w:val="00F7791D"/>
    <w:rsid w:val="00F80A5E"/>
    <w:rsid w:val="00F8123B"/>
    <w:rsid w:val="00F83839"/>
    <w:rsid w:val="00F8398E"/>
    <w:rsid w:val="00F84A72"/>
    <w:rsid w:val="00F84AA1"/>
    <w:rsid w:val="00F856E9"/>
    <w:rsid w:val="00F863C5"/>
    <w:rsid w:val="00F86907"/>
    <w:rsid w:val="00F87F94"/>
    <w:rsid w:val="00F91D0D"/>
    <w:rsid w:val="00F929C8"/>
    <w:rsid w:val="00F94D60"/>
    <w:rsid w:val="00F95857"/>
    <w:rsid w:val="00F959A8"/>
    <w:rsid w:val="00F96CAC"/>
    <w:rsid w:val="00FA0D9A"/>
    <w:rsid w:val="00FA1C83"/>
    <w:rsid w:val="00FA3062"/>
    <w:rsid w:val="00FA31AE"/>
    <w:rsid w:val="00FA707A"/>
    <w:rsid w:val="00FA7534"/>
    <w:rsid w:val="00FB0610"/>
    <w:rsid w:val="00FB0BBC"/>
    <w:rsid w:val="00FB32D0"/>
    <w:rsid w:val="00FB39FA"/>
    <w:rsid w:val="00FB3F1C"/>
    <w:rsid w:val="00FB4146"/>
    <w:rsid w:val="00FB6BD7"/>
    <w:rsid w:val="00FC29AA"/>
    <w:rsid w:val="00FC7118"/>
    <w:rsid w:val="00FD430D"/>
    <w:rsid w:val="00FD4701"/>
    <w:rsid w:val="00FD4AA6"/>
    <w:rsid w:val="00FD5693"/>
    <w:rsid w:val="00FE315A"/>
    <w:rsid w:val="00FE4882"/>
    <w:rsid w:val="00FE48B2"/>
    <w:rsid w:val="00FF6D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C25E4C-4AEB-4935-9BF5-8ACD3AA50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35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2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04669"/>
    <w:pPr>
      <w:ind w:left="720"/>
      <w:contextualSpacing/>
    </w:pPr>
  </w:style>
  <w:style w:type="paragraph" w:styleId="Textodeglobo">
    <w:name w:val="Balloon Text"/>
    <w:basedOn w:val="Normal"/>
    <w:link w:val="TextodegloboCar"/>
    <w:uiPriority w:val="99"/>
    <w:semiHidden/>
    <w:unhideWhenUsed/>
    <w:rsid w:val="00D652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652F1"/>
    <w:rPr>
      <w:rFonts w:ascii="Tahoma" w:hAnsi="Tahoma" w:cs="Tahoma"/>
      <w:sz w:val="16"/>
      <w:szCs w:val="16"/>
    </w:rPr>
  </w:style>
  <w:style w:type="table" w:styleId="Sombreadoclaro-nfasis5">
    <w:name w:val="Light Shading Accent 5"/>
    <w:basedOn w:val="Tablanormal"/>
    <w:uiPriority w:val="60"/>
    <w:rsid w:val="00D652F1"/>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staclara-nfasis11">
    <w:name w:val="Lista clara - Énfasis 11"/>
    <w:basedOn w:val="Tablanormal"/>
    <w:uiPriority w:val="61"/>
    <w:rsid w:val="00D652F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media2-nfasis1">
    <w:name w:val="Medium Grid 2 Accent 1"/>
    <w:basedOn w:val="Tablanormal"/>
    <w:uiPriority w:val="68"/>
    <w:rsid w:val="00D652F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Sombreadoclaro-nfasis11">
    <w:name w:val="Sombreado claro - Énfasis 11"/>
    <w:basedOn w:val="Tablanormal"/>
    <w:uiPriority w:val="60"/>
    <w:rsid w:val="0070796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media2-nfasis1">
    <w:name w:val="Medium List 2 Accent 1"/>
    <w:basedOn w:val="Tablanormal"/>
    <w:uiPriority w:val="66"/>
    <w:rsid w:val="0070796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Textodelmarcadordeposicin">
    <w:name w:val="Placeholder Text"/>
    <w:basedOn w:val="Fuentedeprrafopredeter"/>
    <w:uiPriority w:val="99"/>
    <w:semiHidden/>
    <w:rsid w:val="00D65B28"/>
    <w:rPr>
      <w:color w:val="808080"/>
    </w:rPr>
  </w:style>
  <w:style w:type="paragraph" w:styleId="Encabezado">
    <w:name w:val="header"/>
    <w:aliases w:val="Header/Footer,header odd,header odd1,header odd2,header odd3,header odd4,header odd5,header odd6,encabezado"/>
    <w:basedOn w:val="Normal"/>
    <w:link w:val="EncabezadoCar"/>
    <w:uiPriority w:val="99"/>
    <w:unhideWhenUsed/>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rsid w:val="00F60F4C"/>
  </w:style>
  <w:style w:type="paragraph" w:styleId="Piedepgina">
    <w:name w:val="footer"/>
    <w:basedOn w:val="Normal"/>
    <w:link w:val="PiedepginaCar"/>
    <w:uiPriority w:val="99"/>
    <w:unhideWhenUsed/>
    <w:rsid w:val="00F60F4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0F4C"/>
  </w:style>
  <w:style w:type="paragraph" w:customStyle="1" w:styleId="DefinitionList">
    <w:name w:val="Definition List"/>
    <w:basedOn w:val="Normal"/>
    <w:next w:val="Normal"/>
    <w:rsid w:val="000333B3"/>
    <w:pPr>
      <w:spacing w:after="0" w:line="240" w:lineRule="auto"/>
      <w:ind w:left="360"/>
    </w:pPr>
    <w:rPr>
      <w:rFonts w:ascii="Times New Roman" w:eastAsia="Times New Roman" w:hAnsi="Times New Roman" w:cs="Times New Roman"/>
      <w:snapToGrid w:val="0"/>
      <w:sz w:val="24"/>
      <w:szCs w:val="20"/>
      <w:lang w:eastAsia="es-ES"/>
    </w:rPr>
  </w:style>
  <w:style w:type="paragraph" w:styleId="Puesto">
    <w:name w:val="Title"/>
    <w:basedOn w:val="Normal"/>
    <w:link w:val="PuestoCar"/>
    <w:qFormat/>
    <w:rsid w:val="000333B3"/>
    <w:pPr>
      <w:spacing w:after="0" w:line="240" w:lineRule="auto"/>
      <w:jc w:val="center"/>
    </w:pPr>
    <w:rPr>
      <w:rFonts w:ascii="Verdana" w:eastAsia="Times New Roman" w:hAnsi="Verdana" w:cs="Times New Roman"/>
      <w:b/>
      <w:sz w:val="20"/>
      <w:szCs w:val="20"/>
    </w:rPr>
  </w:style>
  <w:style w:type="character" w:customStyle="1" w:styleId="PuestoCar">
    <w:name w:val="Puesto Car"/>
    <w:basedOn w:val="Fuentedeprrafopredeter"/>
    <w:link w:val="Puesto"/>
    <w:rsid w:val="000333B3"/>
    <w:rPr>
      <w:rFonts w:ascii="Verdana" w:eastAsia="Times New Roman" w:hAnsi="Verdana" w:cs="Times New Roman"/>
      <w:b/>
      <w:sz w:val="20"/>
      <w:szCs w:val="20"/>
      <w:lang w:eastAsia="es-MX"/>
    </w:rPr>
  </w:style>
  <w:style w:type="paragraph" w:styleId="Mapadeldocumento">
    <w:name w:val="Document Map"/>
    <w:basedOn w:val="Normal"/>
    <w:link w:val="MapadeldocumentoCar"/>
    <w:uiPriority w:val="99"/>
    <w:semiHidden/>
    <w:unhideWhenUsed/>
    <w:rsid w:val="006F36D5"/>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6F36D5"/>
    <w:rPr>
      <w:rFonts w:ascii="Tahoma" w:hAnsi="Tahoma" w:cs="Tahoma"/>
      <w:sz w:val="16"/>
      <w:szCs w:val="16"/>
    </w:rPr>
  </w:style>
  <w:style w:type="paragraph" w:customStyle="1" w:styleId="Texto1">
    <w:name w:val="Texto 1"/>
    <w:basedOn w:val="Normal"/>
    <w:uiPriority w:val="99"/>
    <w:rsid w:val="006B4BE4"/>
    <w:pPr>
      <w:spacing w:after="0" w:line="240" w:lineRule="auto"/>
      <w:ind w:left="352"/>
      <w:jc w:val="both"/>
    </w:pPr>
    <w:rPr>
      <w:rFonts w:ascii="Arial" w:eastAsia="Times New Roman" w:hAnsi="Arial" w:cs="Times New Roman"/>
      <w:sz w:val="24"/>
      <w:szCs w:val="24"/>
      <w:lang w:val="es-ES_tradnl" w:eastAsia="es-ES"/>
    </w:rPr>
  </w:style>
  <w:style w:type="character" w:styleId="Refdecomentario">
    <w:name w:val="annotation reference"/>
    <w:basedOn w:val="Fuentedeprrafopredeter"/>
    <w:uiPriority w:val="99"/>
    <w:unhideWhenUsed/>
    <w:rsid w:val="00FB0BBC"/>
    <w:rPr>
      <w:sz w:val="16"/>
      <w:szCs w:val="16"/>
    </w:rPr>
  </w:style>
  <w:style w:type="paragraph" w:styleId="Textocomentario">
    <w:name w:val="annotation text"/>
    <w:basedOn w:val="Normal"/>
    <w:link w:val="TextocomentarioCar"/>
    <w:uiPriority w:val="99"/>
    <w:unhideWhenUsed/>
    <w:rsid w:val="00FB0BBC"/>
    <w:pPr>
      <w:spacing w:line="240" w:lineRule="auto"/>
    </w:pPr>
    <w:rPr>
      <w:sz w:val="20"/>
      <w:szCs w:val="20"/>
    </w:rPr>
  </w:style>
  <w:style w:type="character" w:customStyle="1" w:styleId="TextocomentarioCar">
    <w:name w:val="Texto comentario Car"/>
    <w:basedOn w:val="Fuentedeprrafopredeter"/>
    <w:link w:val="Textocomentario"/>
    <w:uiPriority w:val="99"/>
    <w:qFormat/>
    <w:rsid w:val="00FB0BBC"/>
    <w:rPr>
      <w:sz w:val="20"/>
      <w:szCs w:val="20"/>
    </w:rPr>
  </w:style>
  <w:style w:type="paragraph" w:styleId="Asuntodelcomentario">
    <w:name w:val="annotation subject"/>
    <w:basedOn w:val="Textocomentario"/>
    <w:next w:val="Textocomentario"/>
    <w:link w:val="AsuntodelcomentarioCar"/>
    <w:uiPriority w:val="99"/>
    <w:semiHidden/>
    <w:unhideWhenUsed/>
    <w:rsid w:val="00FB0BBC"/>
    <w:rPr>
      <w:b/>
      <w:bCs/>
    </w:rPr>
  </w:style>
  <w:style w:type="character" w:customStyle="1" w:styleId="AsuntodelcomentarioCar">
    <w:name w:val="Asunto del comentario Car"/>
    <w:basedOn w:val="TextocomentarioCar"/>
    <w:link w:val="Asuntodelcomentario"/>
    <w:uiPriority w:val="99"/>
    <w:semiHidden/>
    <w:rsid w:val="00FB0BBC"/>
    <w:rPr>
      <w:b/>
      <w:bCs/>
      <w:sz w:val="20"/>
      <w:szCs w:val="20"/>
    </w:rPr>
  </w:style>
  <w:style w:type="paragraph" w:styleId="Textonotapie">
    <w:name w:val="footnote text"/>
    <w:basedOn w:val="Normal"/>
    <w:link w:val="TextonotapieCar"/>
    <w:uiPriority w:val="99"/>
    <w:semiHidden/>
    <w:unhideWhenUsed/>
    <w:rsid w:val="001B5DD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B5DD3"/>
    <w:rPr>
      <w:sz w:val="20"/>
      <w:szCs w:val="20"/>
    </w:rPr>
  </w:style>
  <w:style w:type="character" w:styleId="Refdenotaalpie">
    <w:name w:val="footnote reference"/>
    <w:basedOn w:val="Fuentedeprrafopredeter"/>
    <w:uiPriority w:val="99"/>
    <w:semiHidden/>
    <w:unhideWhenUsed/>
    <w:rsid w:val="001B5DD3"/>
    <w:rPr>
      <w:vertAlign w:val="superscript"/>
    </w:rPr>
  </w:style>
  <w:style w:type="table" w:styleId="Cuadrculamedia2-nfasis3">
    <w:name w:val="Medium Grid 2 Accent 3"/>
    <w:basedOn w:val="Tablanormal"/>
    <w:uiPriority w:val="68"/>
    <w:rsid w:val="008A229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1-nfasis1">
    <w:name w:val="Medium Grid 1 Accent 1"/>
    <w:basedOn w:val="Tablanormal"/>
    <w:uiPriority w:val="67"/>
    <w:rsid w:val="007B7C0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Revisin">
    <w:name w:val="Revision"/>
    <w:hidden/>
    <w:uiPriority w:val="99"/>
    <w:semiHidden/>
    <w:rsid w:val="004A1D48"/>
    <w:pPr>
      <w:spacing w:after="0" w:line="240" w:lineRule="auto"/>
    </w:pPr>
  </w:style>
  <w:style w:type="paragraph" w:styleId="NormalWeb">
    <w:name w:val="Normal (Web)"/>
    <w:basedOn w:val="Normal"/>
    <w:uiPriority w:val="99"/>
    <w:semiHidden/>
    <w:unhideWhenUsed/>
    <w:rsid w:val="009138CD"/>
    <w:pPr>
      <w:spacing w:before="100" w:beforeAutospacing="1" w:after="100" w:afterAutospacing="1" w:line="240" w:lineRule="auto"/>
    </w:pPr>
    <w:rPr>
      <w:rFonts w:ascii="Times New Roman" w:hAnsi="Times New Roman" w:cs="Times New Roman"/>
      <w:sz w:val="24"/>
      <w:szCs w:val="24"/>
    </w:rPr>
  </w:style>
  <w:style w:type="table" w:customStyle="1" w:styleId="Tabladecuadrcula7concolores-nfasis51">
    <w:name w:val="Tabla de cuadrícula 7 con colores - Énfasis 51"/>
    <w:basedOn w:val="Tablanormal"/>
    <w:uiPriority w:val="52"/>
    <w:rsid w:val="00176B8D"/>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ladelista1clara-nfasis11">
    <w:name w:val="Tabla de lista 1 clara - Énfasis 11"/>
    <w:basedOn w:val="Tablanormal"/>
    <w:uiPriority w:val="46"/>
    <w:rsid w:val="00176B8D"/>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Cuadrculamedia3-nfasis1">
    <w:name w:val="Medium Grid 3 Accent 1"/>
    <w:basedOn w:val="Tablanormal"/>
    <w:uiPriority w:val="69"/>
    <w:rsid w:val="0096480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33">
      <w:bodyDiv w:val="1"/>
      <w:marLeft w:val="0"/>
      <w:marRight w:val="0"/>
      <w:marTop w:val="0"/>
      <w:marBottom w:val="0"/>
      <w:divBdr>
        <w:top w:val="none" w:sz="0" w:space="0" w:color="auto"/>
        <w:left w:val="none" w:sz="0" w:space="0" w:color="auto"/>
        <w:bottom w:val="none" w:sz="0" w:space="0" w:color="auto"/>
        <w:right w:val="none" w:sz="0" w:space="0" w:color="auto"/>
      </w:divBdr>
    </w:div>
    <w:div w:id="4748403">
      <w:bodyDiv w:val="1"/>
      <w:marLeft w:val="0"/>
      <w:marRight w:val="0"/>
      <w:marTop w:val="0"/>
      <w:marBottom w:val="0"/>
      <w:divBdr>
        <w:top w:val="none" w:sz="0" w:space="0" w:color="auto"/>
        <w:left w:val="none" w:sz="0" w:space="0" w:color="auto"/>
        <w:bottom w:val="none" w:sz="0" w:space="0" w:color="auto"/>
        <w:right w:val="none" w:sz="0" w:space="0" w:color="auto"/>
      </w:divBdr>
    </w:div>
    <w:div w:id="14118049">
      <w:bodyDiv w:val="1"/>
      <w:marLeft w:val="0"/>
      <w:marRight w:val="0"/>
      <w:marTop w:val="0"/>
      <w:marBottom w:val="0"/>
      <w:divBdr>
        <w:top w:val="none" w:sz="0" w:space="0" w:color="auto"/>
        <w:left w:val="none" w:sz="0" w:space="0" w:color="auto"/>
        <w:bottom w:val="none" w:sz="0" w:space="0" w:color="auto"/>
        <w:right w:val="none" w:sz="0" w:space="0" w:color="auto"/>
      </w:divBdr>
    </w:div>
    <w:div w:id="17631178">
      <w:bodyDiv w:val="1"/>
      <w:marLeft w:val="0"/>
      <w:marRight w:val="0"/>
      <w:marTop w:val="0"/>
      <w:marBottom w:val="0"/>
      <w:divBdr>
        <w:top w:val="none" w:sz="0" w:space="0" w:color="auto"/>
        <w:left w:val="none" w:sz="0" w:space="0" w:color="auto"/>
        <w:bottom w:val="none" w:sz="0" w:space="0" w:color="auto"/>
        <w:right w:val="none" w:sz="0" w:space="0" w:color="auto"/>
      </w:divBdr>
    </w:div>
    <w:div w:id="33115037">
      <w:bodyDiv w:val="1"/>
      <w:marLeft w:val="0"/>
      <w:marRight w:val="0"/>
      <w:marTop w:val="0"/>
      <w:marBottom w:val="0"/>
      <w:divBdr>
        <w:top w:val="none" w:sz="0" w:space="0" w:color="auto"/>
        <w:left w:val="none" w:sz="0" w:space="0" w:color="auto"/>
        <w:bottom w:val="none" w:sz="0" w:space="0" w:color="auto"/>
        <w:right w:val="none" w:sz="0" w:space="0" w:color="auto"/>
      </w:divBdr>
    </w:div>
    <w:div w:id="40592618">
      <w:bodyDiv w:val="1"/>
      <w:marLeft w:val="0"/>
      <w:marRight w:val="0"/>
      <w:marTop w:val="0"/>
      <w:marBottom w:val="0"/>
      <w:divBdr>
        <w:top w:val="none" w:sz="0" w:space="0" w:color="auto"/>
        <w:left w:val="none" w:sz="0" w:space="0" w:color="auto"/>
        <w:bottom w:val="none" w:sz="0" w:space="0" w:color="auto"/>
        <w:right w:val="none" w:sz="0" w:space="0" w:color="auto"/>
      </w:divBdr>
    </w:div>
    <w:div w:id="42485652">
      <w:bodyDiv w:val="1"/>
      <w:marLeft w:val="0"/>
      <w:marRight w:val="0"/>
      <w:marTop w:val="0"/>
      <w:marBottom w:val="0"/>
      <w:divBdr>
        <w:top w:val="none" w:sz="0" w:space="0" w:color="auto"/>
        <w:left w:val="none" w:sz="0" w:space="0" w:color="auto"/>
        <w:bottom w:val="none" w:sz="0" w:space="0" w:color="auto"/>
        <w:right w:val="none" w:sz="0" w:space="0" w:color="auto"/>
      </w:divBdr>
    </w:div>
    <w:div w:id="52700284">
      <w:bodyDiv w:val="1"/>
      <w:marLeft w:val="0"/>
      <w:marRight w:val="0"/>
      <w:marTop w:val="0"/>
      <w:marBottom w:val="0"/>
      <w:divBdr>
        <w:top w:val="none" w:sz="0" w:space="0" w:color="auto"/>
        <w:left w:val="none" w:sz="0" w:space="0" w:color="auto"/>
        <w:bottom w:val="none" w:sz="0" w:space="0" w:color="auto"/>
        <w:right w:val="none" w:sz="0" w:space="0" w:color="auto"/>
      </w:divBdr>
    </w:div>
    <w:div w:id="60298211">
      <w:bodyDiv w:val="1"/>
      <w:marLeft w:val="0"/>
      <w:marRight w:val="0"/>
      <w:marTop w:val="0"/>
      <w:marBottom w:val="0"/>
      <w:divBdr>
        <w:top w:val="none" w:sz="0" w:space="0" w:color="auto"/>
        <w:left w:val="none" w:sz="0" w:space="0" w:color="auto"/>
        <w:bottom w:val="none" w:sz="0" w:space="0" w:color="auto"/>
        <w:right w:val="none" w:sz="0" w:space="0" w:color="auto"/>
      </w:divBdr>
    </w:div>
    <w:div w:id="60443389">
      <w:bodyDiv w:val="1"/>
      <w:marLeft w:val="0"/>
      <w:marRight w:val="0"/>
      <w:marTop w:val="0"/>
      <w:marBottom w:val="0"/>
      <w:divBdr>
        <w:top w:val="none" w:sz="0" w:space="0" w:color="auto"/>
        <w:left w:val="none" w:sz="0" w:space="0" w:color="auto"/>
        <w:bottom w:val="none" w:sz="0" w:space="0" w:color="auto"/>
        <w:right w:val="none" w:sz="0" w:space="0" w:color="auto"/>
      </w:divBdr>
    </w:div>
    <w:div w:id="64766285">
      <w:bodyDiv w:val="1"/>
      <w:marLeft w:val="0"/>
      <w:marRight w:val="0"/>
      <w:marTop w:val="0"/>
      <w:marBottom w:val="0"/>
      <w:divBdr>
        <w:top w:val="none" w:sz="0" w:space="0" w:color="auto"/>
        <w:left w:val="none" w:sz="0" w:space="0" w:color="auto"/>
        <w:bottom w:val="none" w:sz="0" w:space="0" w:color="auto"/>
        <w:right w:val="none" w:sz="0" w:space="0" w:color="auto"/>
      </w:divBdr>
    </w:div>
    <w:div w:id="66458115">
      <w:bodyDiv w:val="1"/>
      <w:marLeft w:val="0"/>
      <w:marRight w:val="0"/>
      <w:marTop w:val="0"/>
      <w:marBottom w:val="0"/>
      <w:divBdr>
        <w:top w:val="none" w:sz="0" w:space="0" w:color="auto"/>
        <w:left w:val="none" w:sz="0" w:space="0" w:color="auto"/>
        <w:bottom w:val="none" w:sz="0" w:space="0" w:color="auto"/>
        <w:right w:val="none" w:sz="0" w:space="0" w:color="auto"/>
      </w:divBdr>
    </w:div>
    <w:div w:id="68812938">
      <w:bodyDiv w:val="1"/>
      <w:marLeft w:val="0"/>
      <w:marRight w:val="0"/>
      <w:marTop w:val="0"/>
      <w:marBottom w:val="0"/>
      <w:divBdr>
        <w:top w:val="none" w:sz="0" w:space="0" w:color="auto"/>
        <w:left w:val="none" w:sz="0" w:space="0" w:color="auto"/>
        <w:bottom w:val="none" w:sz="0" w:space="0" w:color="auto"/>
        <w:right w:val="none" w:sz="0" w:space="0" w:color="auto"/>
      </w:divBdr>
    </w:div>
    <w:div w:id="106168506">
      <w:bodyDiv w:val="1"/>
      <w:marLeft w:val="0"/>
      <w:marRight w:val="0"/>
      <w:marTop w:val="0"/>
      <w:marBottom w:val="0"/>
      <w:divBdr>
        <w:top w:val="none" w:sz="0" w:space="0" w:color="auto"/>
        <w:left w:val="none" w:sz="0" w:space="0" w:color="auto"/>
        <w:bottom w:val="none" w:sz="0" w:space="0" w:color="auto"/>
        <w:right w:val="none" w:sz="0" w:space="0" w:color="auto"/>
      </w:divBdr>
    </w:div>
    <w:div w:id="119616210">
      <w:bodyDiv w:val="1"/>
      <w:marLeft w:val="0"/>
      <w:marRight w:val="0"/>
      <w:marTop w:val="0"/>
      <w:marBottom w:val="0"/>
      <w:divBdr>
        <w:top w:val="none" w:sz="0" w:space="0" w:color="auto"/>
        <w:left w:val="none" w:sz="0" w:space="0" w:color="auto"/>
        <w:bottom w:val="none" w:sz="0" w:space="0" w:color="auto"/>
        <w:right w:val="none" w:sz="0" w:space="0" w:color="auto"/>
      </w:divBdr>
    </w:div>
    <w:div w:id="120852918">
      <w:bodyDiv w:val="1"/>
      <w:marLeft w:val="0"/>
      <w:marRight w:val="0"/>
      <w:marTop w:val="0"/>
      <w:marBottom w:val="0"/>
      <w:divBdr>
        <w:top w:val="none" w:sz="0" w:space="0" w:color="auto"/>
        <w:left w:val="none" w:sz="0" w:space="0" w:color="auto"/>
        <w:bottom w:val="none" w:sz="0" w:space="0" w:color="auto"/>
        <w:right w:val="none" w:sz="0" w:space="0" w:color="auto"/>
      </w:divBdr>
    </w:div>
    <w:div w:id="124129669">
      <w:bodyDiv w:val="1"/>
      <w:marLeft w:val="0"/>
      <w:marRight w:val="0"/>
      <w:marTop w:val="0"/>
      <w:marBottom w:val="0"/>
      <w:divBdr>
        <w:top w:val="none" w:sz="0" w:space="0" w:color="auto"/>
        <w:left w:val="none" w:sz="0" w:space="0" w:color="auto"/>
        <w:bottom w:val="none" w:sz="0" w:space="0" w:color="auto"/>
        <w:right w:val="none" w:sz="0" w:space="0" w:color="auto"/>
      </w:divBdr>
    </w:div>
    <w:div w:id="124281931">
      <w:bodyDiv w:val="1"/>
      <w:marLeft w:val="0"/>
      <w:marRight w:val="0"/>
      <w:marTop w:val="0"/>
      <w:marBottom w:val="0"/>
      <w:divBdr>
        <w:top w:val="none" w:sz="0" w:space="0" w:color="auto"/>
        <w:left w:val="none" w:sz="0" w:space="0" w:color="auto"/>
        <w:bottom w:val="none" w:sz="0" w:space="0" w:color="auto"/>
        <w:right w:val="none" w:sz="0" w:space="0" w:color="auto"/>
      </w:divBdr>
      <w:divsChild>
        <w:div w:id="868419986">
          <w:marLeft w:val="446"/>
          <w:marRight w:val="0"/>
          <w:marTop w:val="0"/>
          <w:marBottom w:val="0"/>
          <w:divBdr>
            <w:top w:val="none" w:sz="0" w:space="0" w:color="auto"/>
            <w:left w:val="none" w:sz="0" w:space="0" w:color="auto"/>
            <w:bottom w:val="none" w:sz="0" w:space="0" w:color="auto"/>
            <w:right w:val="none" w:sz="0" w:space="0" w:color="auto"/>
          </w:divBdr>
        </w:div>
        <w:div w:id="688605760">
          <w:marLeft w:val="1166"/>
          <w:marRight w:val="0"/>
          <w:marTop w:val="0"/>
          <w:marBottom w:val="0"/>
          <w:divBdr>
            <w:top w:val="none" w:sz="0" w:space="0" w:color="auto"/>
            <w:left w:val="none" w:sz="0" w:space="0" w:color="auto"/>
            <w:bottom w:val="none" w:sz="0" w:space="0" w:color="auto"/>
            <w:right w:val="none" w:sz="0" w:space="0" w:color="auto"/>
          </w:divBdr>
        </w:div>
        <w:div w:id="1533418391">
          <w:marLeft w:val="1166"/>
          <w:marRight w:val="0"/>
          <w:marTop w:val="0"/>
          <w:marBottom w:val="0"/>
          <w:divBdr>
            <w:top w:val="none" w:sz="0" w:space="0" w:color="auto"/>
            <w:left w:val="none" w:sz="0" w:space="0" w:color="auto"/>
            <w:bottom w:val="none" w:sz="0" w:space="0" w:color="auto"/>
            <w:right w:val="none" w:sz="0" w:space="0" w:color="auto"/>
          </w:divBdr>
        </w:div>
      </w:divsChild>
    </w:div>
    <w:div w:id="149562636">
      <w:bodyDiv w:val="1"/>
      <w:marLeft w:val="0"/>
      <w:marRight w:val="0"/>
      <w:marTop w:val="0"/>
      <w:marBottom w:val="0"/>
      <w:divBdr>
        <w:top w:val="none" w:sz="0" w:space="0" w:color="auto"/>
        <w:left w:val="none" w:sz="0" w:space="0" w:color="auto"/>
        <w:bottom w:val="none" w:sz="0" w:space="0" w:color="auto"/>
        <w:right w:val="none" w:sz="0" w:space="0" w:color="auto"/>
      </w:divBdr>
    </w:div>
    <w:div w:id="159929888">
      <w:bodyDiv w:val="1"/>
      <w:marLeft w:val="0"/>
      <w:marRight w:val="0"/>
      <w:marTop w:val="0"/>
      <w:marBottom w:val="0"/>
      <w:divBdr>
        <w:top w:val="none" w:sz="0" w:space="0" w:color="auto"/>
        <w:left w:val="none" w:sz="0" w:space="0" w:color="auto"/>
        <w:bottom w:val="none" w:sz="0" w:space="0" w:color="auto"/>
        <w:right w:val="none" w:sz="0" w:space="0" w:color="auto"/>
      </w:divBdr>
    </w:div>
    <w:div w:id="160514807">
      <w:bodyDiv w:val="1"/>
      <w:marLeft w:val="0"/>
      <w:marRight w:val="0"/>
      <w:marTop w:val="0"/>
      <w:marBottom w:val="0"/>
      <w:divBdr>
        <w:top w:val="none" w:sz="0" w:space="0" w:color="auto"/>
        <w:left w:val="none" w:sz="0" w:space="0" w:color="auto"/>
        <w:bottom w:val="none" w:sz="0" w:space="0" w:color="auto"/>
        <w:right w:val="none" w:sz="0" w:space="0" w:color="auto"/>
      </w:divBdr>
    </w:div>
    <w:div w:id="163086231">
      <w:bodyDiv w:val="1"/>
      <w:marLeft w:val="0"/>
      <w:marRight w:val="0"/>
      <w:marTop w:val="0"/>
      <w:marBottom w:val="0"/>
      <w:divBdr>
        <w:top w:val="none" w:sz="0" w:space="0" w:color="auto"/>
        <w:left w:val="none" w:sz="0" w:space="0" w:color="auto"/>
        <w:bottom w:val="none" w:sz="0" w:space="0" w:color="auto"/>
        <w:right w:val="none" w:sz="0" w:space="0" w:color="auto"/>
      </w:divBdr>
    </w:div>
    <w:div w:id="167794948">
      <w:bodyDiv w:val="1"/>
      <w:marLeft w:val="0"/>
      <w:marRight w:val="0"/>
      <w:marTop w:val="0"/>
      <w:marBottom w:val="0"/>
      <w:divBdr>
        <w:top w:val="none" w:sz="0" w:space="0" w:color="auto"/>
        <w:left w:val="none" w:sz="0" w:space="0" w:color="auto"/>
        <w:bottom w:val="none" w:sz="0" w:space="0" w:color="auto"/>
        <w:right w:val="none" w:sz="0" w:space="0" w:color="auto"/>
      </w:divBdr>
    </w:div>
    <w:div w:id="170066199">
      <w:bodyDiv w:val="1"/>
      <w:marLeft w:val="0"/>
      <w:marRight w:val="0"/>
      <w:marTop w:val="0"/>
      <w:marBottom w:val="0"/>
      <w:divBdr>
        <w:top w:val="none" w:sz="0" w:space="0" w:color="auto"/>
        <w:left w:val="none" w:sz="0" w:space="0" w:color="auto"/>
        <w:bottom w:val="none" w:sz="0" w:space="0" w:color="auto"/>
        <w:right w:val="none" w:sz="0" w:space="0" w:color="auto"/>
      </w:divBdr>
    </w:div>
    <w:div w:id="186985011">
      <w:bodyDiv w:val="1"/>
      <w:marLeft w:val="0"/>
      <w:marRight w:val="0"/>
      <w:marTop w:val="0"/>
      <w:marBottom w:val="0"/>
      <w:divBdr>
        <w:top w:val="none" w:sz="0" w:space="0" w:color="auto"/>
        <w:left w:val="none" w:sz="0" w:space="0" w:color="auto"/>
        <w:bottom w:val="none" w:sz="0" w:space="0" w:color="auto"/>
        <w:right w:val="none" w:sz="0" w:space="0" w:color="auto"/>
      </w:divBdr>
    </w:div>
    <w:div w:id="206649510">
      <w:bodyDiv w:val="1"/>
      <w:marLeft w:val="0"/>
      <w:marRight w:val="0"/>
      <w:marTop w:val="0"/>
      <w:marBottom w:val="0"/>
      <w:divBdr>
        <w:top w:val="none" w:sz="0" w:space="0" w:color="auto"/>
        <w:left w:val="none" w:sz="0" w:space="0" w:color="auto"/>
        <w:bottom w:val="none" w:sz="0" w:space="0" w:color="auto"/>
        <w:right w:val="none" w:sz="0" w:space="0" w:color="auto"/>
      </w:divBdr>
    </w:div>
    <w:div w:id="213273936">
      <w:bodyDiv w:val="1"/>
      <w:marLeft w:val="0"/>
      <w:marRight w:val="0"/>
      <w:marTop w:val="0"/>
      <w:marBottom w:val="0"/>
      <w:divBdr>
        <w:top w:val="none" w:sz="0" w:space="0" w:color="auto"/>
        <w:left w:val="none" w:sz="0" w:space="0" w:color="auto"/>
        <w:bottom w:val="none" w:sz="0" w:space="0" w:color="auto"/>
        <w:right w:val="none" w:sz="0" w:space="0" w:color="auto"/>
      </w:divBdr>
    </w:div>
    <w:div w:id="234097713">
      <w:bodyDiv w:val="1"/>
      <w:marLeft w:val="0"/>
      <w:marRight w:val="0"/>
      <w:marTop w:val="0"/>
      <w:marBottom w:val="0"/>
      <w:divBdr>
        <w:top w:val="none" w:sz="0" w:space="0" w:color="auto"/>
        <w:left w:val="none" w:sz="0" w:space="0" w:color="auto"/>
        <w:bottom w:val="none" w:sz="0" w:space="0" w:color="auto"/>
        <w:right w:val="none" w:sz="0" w:space="0" w:color="auto"/>
      </w:divBdr>
    </w:div>
    <w:div w:id="259801393">
      <w:bodyDiv w:val="1"/>
      <w:marLeft w:val="0"/>
      <w:marRight w:val="0"/>
      <w:marTop w:val="0"/>
      <w:marBottom w:val="0"/>
      <w:divBdr>
        <w:top w:val="none" w:sz="0" w:space="0" w:color="auto"/>
        <w:left w:val="none" w:sz="0" w:space="0" w:color="auto"/>
        <w:bottom w:val="none" w:sz="0" w:space="0" w:color="auto"/>
        <w:right w:val="none" w:sz="0" w:space="0" w:color="auto"/>
      </w:divBdr>
    </w:div>
    <w:div w:id="263810342">
      <w:bodyDiv w:val="1"/>
      <w:marLeft w:val="0"/>
      <w:marRight w:val="0"/>
      <w:marTop w:val="0"/>
      <w:marBottom w:val="0"/>
      <w:divBdr>
        <w:top w:val="none" w:sz="0" w:space="0" w:color="auto"/>
        <w:left w:val="none" w:sz="0" w:space="0" w:color="auto"/>
        <w:bottom w:val="none" w:sz="0" w:space="0" w:color="auto"/>
        <w:right w:val="none" w:sz="0" w:space="0" w:color="auto"/>
      </w:divBdr>
    </w:div>
    <w:div w:id="274295476">
      <w:bodyDiv w:val="1"/>
      <w:marLeft w:val="0"/>
      <w:marRight w:val="0"/>
      <w:marTop w:val="0"/>
      <w:marBottom w:val="0"/>
      <w:divBdr>
        <w:top w:val="none" w:sz="0" w:space="0" w:color="auto"/>
        <w:left w:val="none" w:sz="0" w:space="0" w:color="auto"/>
        <w:bottom w:val="none" w:sz="0" w:space="0" w:color="auto"/>
        <w:right w:val="none" w:sz="0" w:space="0" w:color="auto"/>
      </w:divBdr>
    </w:div>
    <w:div w:id="275210922">
      <w:bodyDiv w:val="1"/>
      <w:marLeft w:val="0"/>
      <w:marRight w:val="0"/>
      <w:marTop w:val="0"/>
      <w:marBottom w:val="0"/>
      <w:divBdr>
        <w:top w:val="none" w:sz="0" w:space="0" w:color="auto"/>
        <w:left w:val="none" w:sz="0" w:space="0" w:color="auto"/>
        <w:bottom w:val="none" w:sz="0" w:space="0" w:color="auto"/>
        <w:right w:val="none" w:sz="0" w:space="0" w:color="auto"/>
      </w:divBdr>
    </w:div>
    <w:div w:id="282465323">
      <w:bodyDiv w:val="1"/>
      <w:marLeft w:val="0"/>
      <w:marRight w:val="0"/>
      <w:marTop w:val="0"/>
      <w:marBottom w:val="0"/>
      <w:divBdr>
        <w:top w:val="none" w:sz="0" w:space="0" w:color="auto"/>
        <w:left w:val="none" w:sz="0" w:space="0" w:color="auto"/>
        <w:bottom w:val="none" w:sz="0" w:space="0" w:color="auto"/>
        <w:right w:val="none" w:sz="0" w:space="0" w:color="auto"/>
      </w:divBdr>
    </w:div>
    <w:div w:id="285700632">
      <w:bodyDiv w:val="1"/>
      <w:marLeft w:val="0"/>
      <w:marRight w:val="0"/>
      <w:marTop w:val="0"/>
      <w:marBottom w:val="0"/>
      <w:divBdr>
        <w:top w:val="none" w:sz="0" w:space="0" w:color="auto"/>
        <w:left w:val="none" w:sz="0" w:space="0" w:color="auto"/>
        <w:bottom w:val="none" w:sz="0" w:space="0" w:color="auto"/>
        <w:right w:val="none" w:sz="0" w:space="0" w:color="auto"/>
      </w:divBdr>
    </w:div>
    <w:div w:id="309140560">
      <w:bodyDiv w:val="1"/>
      <w:marLeft w:val="0"/>
      <w:marRight w:val="0"/>
      <w:marTop w:val="0"/>
      <w:marBottom w:val="0"/>
      <w:divBdr>
        <w:top w:val="none" w:sz="0" w:space="0" w:color="auto"/>
        <w:left w:val="none" w:sz="0" w:space="0" w:color="auto"/>
        <w:bottom w:val="none" w:sz="0" w:space="0" w:color="auto"/>
        <w:right w:val="none" w:sz="0" w:space="0" w:color="auto"/>
      </w:divBdr>
    </w:div>
    <w:div w:id="311446415">
      <w:bodyDiv w:val="1"/>
      <w:marLeft w:val="0"/>
      <w:marRight w:val="0"/>
      <w:marTop w:val="0"/>
      <w:marBottom w:val="0"/>
      <w:divBdr>
        <w:top w:val="none" w:sz="0" w:space="0" w:color="auto"/>
        <w:left w:val="none" w:sz="0" w:space="0" w:color="auto"/>
        <w:bottom w:val="none" w:sz="0" w:space="0" w:color="auto"/>
        <w:right w:val="none" w:sz="0" w:space="0" w:color="auto"/>
      </w:divBdr>
    </w:div>
    <w:div w:id="322122235">
      <w:bodyDiv w:val="1"/>
      <w:marLeft w:val="0"/>
      <w:marRight w:val="0"/>
      <w:marTop w:val="0"/>
      <w:marBottom w:val="0"/>
      <w:divBdr>
        <w:top w:val="none" w:sz="0" w:space="0" w:color="auto"/>
        <w:left w:val="none" w:sz="0" w:space="0" w:color="auto"/>
        <w:bottom w:val="none" w:sz="0" w:space="0" w:color="auto"/>
        <w:right w:val="none" w:sz="0" w:space="0" w:color="auto"/>
      </w:divBdr>
    </w:div>
    <w:div w:id="324208183">
      <w:bodyDiv w:val="1"/>
      <w:marLeft w:val="0"/>
      <w:marRight w:val="0"/>
      <w:marTop w:val="0"/>
      <w:marBottom w:val="0"/>
      <w:divBdr>
        <w:top w:val="none" w:sz="0" w:space="0" w:color="auto"/>
        <w:left w:val="none" w:sz="0" w:space="0" w:color="auto"/>
        <w:bottom w:val="none" w:sz="0" w:space="0" w:color="auto"/>
        <w:right w:val="none" w:sz="0" w:space="0" w:color="auto"/>
      </w:divBdr>
    </w:div>
    <w:div w:id="327169800">
      <w:bodyDiv w:val="1"/>
      <w:marLeft w:val="0"/>
      <w:marRight w:val="0"/>
      <w:marTop w:val="0"/>
      <w:marBottom w:val="0"/>
      <w:divBdr>
        <w:top w:val="none" w:sz="0" w:space="0" w:color="auto"/>
        <w:left w:val="none" w:sz="0" w:space="0" w:color="auto"/>
        <w:bottom w:val="none" w:sz="0" w:space="0" w:color="auto"/>
        <w:right w:val="none" w:sz="0" w:space="0" w:color="auto"/>
      </w:divBdr>
    </w:div>
    <w:div w:id="349379087">
      <w:bodyDiv w:val="1"/>
      <w:marLeft w:val="0"/>
      <w:marRight w:val="0"/>
      <w:marTop w:val="0"/>
      <w:marBottom w:val="0"/>
      <w:divBdr>
        <w:top w:val="none" w:sz="0" w:space="0" w:color="auto"/>
        <w:left w:val="none" w:sz="0" w:space="0" w:color="auto"/>
        <w:bottom w:val="none" w:sz="0" w:space="0" w:color="auto"/>
        <w:right w:val="none" w:sz="0" w:space="0" w:color="auto"/>
      </w:divBdr>
    </w:div>
    <w:div w:id="364983178">
      <w:bodyDiv w:val="1"/>
      <w:marLeft w:val="0"/>
      <w:marRight w:val="0"/>
      <w:marTop w:val="0"/>
      <w:marBottom w:val="0"/>
      <w:divBdr>
        <w:top w:val="none" w:sz="0" w:space="0" w:color="auto"/>
        <w:left w:val="none" w:sz="0" w:space="0" w:color="auto"/>
        <w:bottom w:val="none" w:sz="0" w:space="0" w:color="auto"/>
        <w:right w:val="none" w:sz="0" w:space="0" w:color="auto"/>
      </w:divBdr>
    </w:div>
    <w:div w:id="373191806">
      <w:bodyDiv w:val="1"/>
      <w:marLeft w:val="0"/>
      <w:marRight w:val="0"/>
      <w:marTop w:val="0"/>
      <w:marBottom w:val="0"/>
      <w:divBdr>
        <w:top w:val="none" w:sz="0" w:space="0" w:color="auto"/>
        <w:left w:val="none" w:sz="0" w:space="0" w:color="auto"/>
        <w:bottom w:val="none" w:sz="0" w:space="0" w:color="auto"/>
        <w:right w:val="none" w:sz="0" w:space="0" w:color="auto"/>
      </w:divBdr>
    </w:div>
    <w:div w:id="395473119">
      <w:bodyDiv w:val="1"/>
      <w:marLeft w:val="0"/>
      <w:marRight w:val="0"/>
      <w:marTop w:val="0"/>
      <w:marBottom w:val="0"/>
      <w:divBdr>
        <w:top w:val="none" w:sz="0" w:space="0" w:color="auto"/>
        <w:left w:val="none" w:sz="0" w:space="0" w:color="auto"/>
        <w:bottom w:val="none" w:sz="0" w:space="0" w:color="auto"/>
        <w:right w:val="none" w:sz="0" w:space="0" w:color="auto"/>
      </w:divBdr>
    </w:div>
    <w:div w:id="403841840">
      <w:bodyDiv w:val="1"/>
      <w:marLeft w:val="0"/>
      <w:marRight w:val="0"/>
      <w:marTop w:val="0"/>
      <w:marBottom w:val="0"/>
      <w:divBdr>
        <w:top w:val="none" w:sz="0" w:space="0" w:color="auto"/>
        <w:left w:val="none" w:sz="0" w:space="0" w:color="auto"/>
        <w:bottom w:val="none" w:sz="0" w:space="0" w:color="auto"/>
        <w:right w:val="none" w:sz="0" w:space="0" w:color="auto"/>
      </w:divBdr>
    </w:div>
    <w:div w:id="410545019">
      <w:bodyDiv w:val="1"/>
      <w:marLeft w:val="0"/>
      <w:marRight w:val="0"/>
      <w:marTop w:val="0"/>
      <w:marBottom w:val="0"/>
      <w:divBdr>
        <w:top w:val="none" w:sz="0" w:space="0" w:color="auto"/>
        <w:left w:val="none" w:sz="0" w:space="0" w:color="auto"/>
        <w:bottom w:val="none" w:sz="0" w:space="0" w:color="auto"/>
        <w:right w:val="none" w:sz="0" w:space="0" w:color="auto"/>
      </w:divBdr>
    </w:div>
    <w:div w:id="413471847">
      <w:bodyDiv w:val="1"/>
      <w:marLeft w:val="0"/>
      <w:marRight w:val="0"/>
      <w:marTop w:val="0"/>
      <w:marBottom w:val="0"/>
      <w:divBdr>
        <w:top w:val="none" w:sz="0" w:space="0" w:color="auto"/>
        <w:left w:val="none" w:sz="0" w:space="0" w:color="auto"/>
        <w:bottom w:val="none" w:sz="0" w:space="0" w:color="auto"/>
        <w:right w:val="none" w:sz="0" w:space="0" w:color="auto"/>
      </w:divBdr>
    </w:div>
    <w:div w:id="437330733">
      <w:bodyDiv w:val="1"/>
      <w:marLeft w:val="0"/>
      <w:marRight w:val="0"/>
      <w:marTop w:val="0"/>
      <w:marBottom w:val="0"/>
      <w:divBdr>
        <w:top w:val="none" w:sz="0" w:space="0" w:color="auto"/>
        <w:left w:val="none" w:sz="0" w:space="0" w:color="auto"/>
        <w:bottom w:val="none" w:sz="0" w:space="0" w:color="auto"/>
        <w:right w:val="none" w:sz="0" w:space="0" w:color="auto"/>
      </w:divBdr>
    </w:div>
    <w:div w:id="438991448">
      <w:bodyDiv w:val="1"/>
      <w:marLeft w:val="0"/>
      <w:marRight w:val="0"/>
      <w:marTop w:val="0"/>
      <w:marBottom w:val="0"/>
      <w:divBdr>
        <w:top w:val="none" w:sz="0" w:space="0" w:color="auto"/>
        <w:left w:val="none" w:sz="0" w:space="0" w:color="auto"/>
        <w:bottom w:val="none" w:sz="0" w:space="0" w:color="auto"/>
        <w:right w:val="none" w:sz="0" w:space="0" w:color="auto"/>
      </w:divBdr>
    </w:div>
    <w:div w:id="450129230">
      <w:bodyDiv w:val="1"/>
      <w:marLeft w:val="0"/>
      <w:marRight w:val="0"/>
      <w:marTop w:val="0"/>
      <w:marBottom w:val="0"/>
      <w:divBdr>
        <w:top w:val="none" w:sz="0" w:space="0" w:color="auto"/>
        <w:left w:val="none" w:sz="0" w:space="0" w:color="auto"/>
        <w:bottom w:val="none" w:sz="0" w:space="0" w:color="auto"/>
        <w:right w:val="none" w:sz="0" w:space="0" w:color="auto"/>
      </w:divBdr>
    </w:div>
    <w:div w:id="465321667">
      <w:bodyDiv w:val="1"/>
      <w:marLeft w:val="0"/>
      <w:marRight w:val="0"/>
      <w:marTop w:val="0"/>
      <w:marBottom w:val="0"/>
      <w:divBdr>
        <w:top w:val="none" w:sz="0" w:space="0" w:color="auto"/>
        <w:left w:val="none" w:sz="0" w:space="0" w:color="auto"/>
        <w:bottom w:val="none" w:sz="0" w:space="0" w:color="auto"/>
        <w:right w:val="none" w:sz="0" w:space="0" w:color="auto"/>
      </w:divBdr>
    </w:div>
    <w:div w:id="481579246">
      <w:bodyDiv w:val="1"/>
      <w:marLeft w:val="0"/>
      <w:marRight w:val="0"/>
      <w:marTop w:val="0"/>
      <w:marBottom w:val="0"/>
      <w:divBdr>
        <w:top w:val="none" w:sz="0" w:space="0" w:color="auto"/>
        <w:left w:val="none" w:sz="0" w:space="0" w:color="auto"/>
        <w:bottom w:val="none" w:sz="0" w:space="0" w:color="auto"/>
        <w:right w:val="none" w:sz="0" w:space="0" w:color="auto"/>
      </w:divBdr>
    </w:div>
    <w:div w:id="483816282">
      <w:bodyDiv w:val="1"/>
      <w:marLeft w:val="0"/>
      <w:marRight w:val="0"/>
      <w:marTop w:val="0"/>
      <w:marBottom w:val="0"/>
      <w:divBdr>
        <w:top w:val="none" w:sz="0" w:space="0" w:color="auto"/>
        <w:left w:val="none" w:sz="0" w:space="0" w:color="auto"/>
        <w:bottom w:val="none" w:sz="0" w:space="0" w:color="auto"/>
        <w:right w:val="none" w:sz="0" w:space="0" w:color="auto"/>
      </w:divBdr>
    </w:div>
    <w:div w:id="485055356">
      <w:bodyDiv w:val="1"/>
      <w:marLeft w:val="0"/>
      <w:marRight w:val="0"/>
      <w:marTop w:val="0"/>
      <w:marBottom w:val="0"/>
      <w:divBdr>
        <w:top w:val="none" w:sz="0" w:space="0" w:color="auto"/>
        <w:left w:val="none" w:sz="0" w:space="0" w:color="auto"/>
        <w:bottom w:val="none" w:sz="0" w:space="0" w:color="auto"/>
        <w:right w:val="none" w:sz="0" w:space="0" w:color="auto"/>
      </w:divBdr>
    </w:div>
    <w:div w:id="494539909">
      <w:bodyDiv w:val="1"/>
      <w:marLeft w:val="0"/>
      <w:marRight w:val="0"/>
      <w:marTop w:val="0"/>
      <w:marBottom w:val="0"/>
      <w:divBdr>
        <w:top w:val="none" w:sz="0" w:space="0" w:color="auto"/>
        <w:left w:val="none" w:sz="0" w:space="0" w:color="auto"/>
        <w:bottom w:val="none" w:sz="0" w:space="0" w:color="auto"/>
        <w:right w:val="none" w:sz="0" w:space="0" w:color="auto"/>
      </w:divBdr>
    </w:div>
    <w:div w:id="525868637">
      <w:bodyDiv w:val="1"/>
      <w:marLeft w:val="0"/>
      <w:marRight w:val="0"/>
      <w:marTop w:val="0"/>
      <w:marBottom w:val="0"/>
      <w:divBdr>
        <w:top w:val="none" w:sz="0" w:space="0" w:color="auto"/>
        <w:left w:val="none" w:sz="0" w:space="0" w:color="auto"/>
        <w:bottom w:val="none" w:sz="0" w:space="0" w:color="auto"/>
        <w:right w:val="none" w:sz="0" w:space="0" w:color="auto"/>
      </w:divBdr>
    </w:div>
    <w:div w:id="555049026">
      <w:bodyDiv w:val="1"/>
      <w:marLeft w:val="0"/>
      <w:marRight w:val="0"/>
      <w:marTop w:val="0"/>
      <w:marBottom w:val="0"/>
      <w:divBdr>
        <w:top w:val="none" w:sz="0" w:space="0" w:color="auto"/>
        <w:left w:val="none" w:sz="0" w:space="0" w:color="auto"/>
        <w:bottom w:val="none" w:sz="0" w:space="0" w:color="auto"/>
        <w:right w:val="none" w:sz="0" w:space="0" w:color="auto"/>
      </w:divBdr>
    </w:div>
    <w:div w:id="555431012">
      <w:bodyDiv w:val="1"/>
      <w:marLeft w:val="0"/>
      <w:marRight w:val="0"/>
      <w:marTop w:val="0"/>
      <w:marBottom w:val="0"/>
      <w:divBdr>
        <w:top w:val="none" w:sz="0" w:space="0" w:color="auto"/>
        <w:left w:val="none" w:sz="0" w:space="0" w:color="auto"/>
        <w:bottom w:val="none" w:sz="0" w:space="0" w:color="auto"/>
        <w:right w:val="none" w:sz="0" w:space="0" w:color="auto"/>
      </w:divBdr>
    </w:div>
    <w:div w:id="563563882">
      <w:bodyDiv w:val="1"/>
      <w:marLeft w:val="0"/>
      <w:marRight w:val="0"/>
      <w:marTop w:val="0"/>
      <w:marBottom w:val="0"/>
      <w:divBdr>
        <w:top w:val="none" w:sz="0" w:space="0" w:color="auto"/>
        <w:left w:val="none" w:sz="0" w:space="0" w:color="auto"/>
        <w:bottom w:val="none" w:sz="0" w:space="0" w:color="auto"/>
        <w:right w:val="none" w:sz="0" w:space="0" w:color="auto"/>
      </w:divBdr>
    </w:div>
    <w:div w:id="566035754">
      <w:bodyDiv w:val="1"/>
      <w:marLeft w:val="0"/>
      <w:marRight w:val="0"/>
      <w:marTop w:val="0"/>
      <w:marBottom w:val="0"/>
      <w:divBdr>
        <w:top w:val="none" w:sz="0" w:space="0" w:color="auto"/>
        <w:left w:val="none" w:sz="0" w:space="0" w:color="auto"/>
        <w:bottom w:val="none" w:sz="0" w:space="0" w:color="auto"/>
        <w:right w:val="none" w:sz="0" w:space="0" w:color="auto"/>
      </w:divBdr>
    </w:div>
    <w:div w:id="598681440">
      <w:bodyDiv w:val="1"/>
      <w:marLeft w:val="0"/>
      <w:marRight w:val="0"/>
      <w:marTop w:val="0"/>
      <w:marBottom w:val="0"/>
      <w:divBdr>
        <w:top w:val="none" w:sz="0" w:space="0" w:color="auto"/>
        <w:left w:val="none" w:sz="0" w:space="0" w:color="auto"/>
        <w:bottom w:val="none" w:sz="0" w:space="0" w:color="auto"/>
        <w:right w:val="none" w:sz="0" w:space="0" w:color="auto"/>
      </w:divBdr>
    </w:div>
    <w:div w:id="599026593">
      <w:bodyDiv w:val="1"/>
      <w:marLeft w:val="0"/>
      <w:marRight w:val="0"/>
      <w:marTop w:val="0"/>
      <w:marBottom w:val="0"/>
      <w:divBdr>
        <w:top w:val="none" w:sz="0" w:space="0" w:color="auto"/>
        <w:left w:val="none" w:sz="0" w:space="0" w:color="auto"/>
        <w:bottom w:val="none" w:sz="0" w:space="0" w:color="auto"/>
        <w:right w:val="none" w:sz="0" w:space="0" w:color="auto"/>
      </w:divBdr>
    </w:div>
    <w:div w:id="622543477">
      <w:bodyDiv w:val="1"/>
      <w:marLeft w:val="0"/>
      <w:marRight w:val="0"/>
      <w:marTop w:val="0"/>
      <w:marBottom w:val="0"/>
      <w:divBdr>
        <w:top w:val="none" w:sz="0" w:space="0" w:color="auto"/>
        <w:left w:val="none" w:sz="0" w:space="0" w:color="auto"/>
        <w:bottom w:val="none" w:sz="0" w:space="0" w:color="auto"/>
        <w:right w:val="none" w:sz="0" w:space="0" w:color="auto"/>
      </w:divBdr>
    </w:div>
    <w:div w:id="625547734">
      <w:bodyDiv w:val="1"/>
      <w:marLeft w:val="0"/>
      <w:marRight w:val="0"/>
      <w:marTop w:val="0"/>
      <w:marBottom w:val="0"/>
      <w:divBdr>
        <w:top w:val="none" w:sz="0" w:space="0" w:color="auto"/>
        <w:left w:val="none" w:sz="0" w:space="0" w:color="auto"/>
        <w:bottom w:val="none" w:sz="0" w:space="0" w:color="auto"/>
        <w:right w:val="none" w:sz="0" w:space="0" w:color="auto"/>
      </w:divBdr>
    </w:div>
    <w:div w:id="647168603">
      <w:bodyDiv w:val="1"/>
      <w:marLeft w:val="0"/>
      <w:marRight w:val="0"/>
      <w:marTop w:val="0"/>
      <w:marBottom w:val="0"/>
      <w:divBdr>
        <w:top w:val="none" w:sz="0" w:space="0" w:color="auto"/>
        <w:left w:val="none" w:sz="0" w:space="0" w:color="auto"/>
        <w:bottom w:val="none" w:sz="0" w:space="0" w:color="auto"/>
        <w:right w:val="none" w:sz="0" w:space="0" w:color="auto"/>
      </w:divBdr>
    </w:div>
    <w:div w:id="649408504">
      <w:bodyDiv w:val="1"/>
      <w:marLeft w:val="0"/>
      <w:marRight w:val="0"/>
      <w:marTop w:val="0"/>
      <w:marBottom w:val="0"/>
      <w:divBdr>
        <w:top w:val="none" w:sz="0" w:space="0" w:color="auto"/>
        <w:left w:val="none" w:sz="0" w:space="0" w:color="auto"/>
        <w:bottom w:val="none" w:sz="0" w:space="0" w:color="auto"/>
        <w:right w:val="none" w:sz="0" w:space="0" w:color="auto"/>
      </w:divBdr>
    </w:div>
    <w:div w:id="655260925">
      <w:bodyDiv w:val="1"/>
      <w:marLeft w:val="0"/>
      <w:marRight w:val="0"/>
      <w:marTop w:val="0"/>
      <w:marBottom w:val="0"/>
      <w:divBdr>
        <w:top w:val="none" w:sz="0" w:space="0" w:color="auto"/>
        <w:left w:val="none" w:sz="0" w:space="0" w:color="auto"/>
        <w:bottom w:val="none" w:sz="0" w:space="0" w:color="auto"/>
        <w:right w:val="none" w:sz="0" w:space="0" w:color="auto"/>
      </w:divBdr>
    </w:div>
    <w:div w:id="678968055">
      <w:bodyDiv w:val="1"/>
      <w:marLeft w:val="0"/>
      <w:marRight w:val="0"/>
      <w:marTop w:val="0"/>
      <w:marBottom w:val="0"/>
      <w:divBdr>
        <w:top w:val="none" w:sz="0" w:space="0" w:color="auto"/>
        <w:left w:val="none" w:sz="0" w:space="0" w:color="auto"/>
        <w:bottom w:val="none" w:sz="0" w:space="0" w:color="auto"/>
        <w:right w:val="none" w:sz="0" w:space="0" w:color="auto"/>
      </w:divBdr>
    </w:div>
    <w:div w:id="701594772">
      <w:bodyDiv w:val="1"/>
      <w:marLeft w:val="0"/>
      <w:marRight w:val="0"/>
      <w:marTop w:val="0"/>
      <w:marBottom w:val="0"/>
      <w:divBdr>
        <w:top w:val="none" w:sz="0" w:space="0" w:color="auto"/>
        <w:left w:val="none" w:sz="0" w:space="0" w:color="auto"/>
        <w:bottom w:val="none" w:sz="0" w:space="0" w:color="auto"/>
        <w:right w:val="none" w:sz="0" w:space="0" w:color="auto"/>
      </w:divBdr>
    </w:div>
    <w:div w:id="704675758">
      <w:bodyDiv w:val="1"/>
      <w:marLeft w:val="0"/>
      <w:marRight w:val="0"/>
      <w:marTop w:val="0"/>
      <w:marBottom w:val="0"/>
      <w:divBdr>
        <w:top w:val="none" w:sz="0" w:space="0" w:color="auto"/>
        <w:left w:val="none" w:sz="0" w:space="0" w:color="auto"/>
        <w:bottom w:val="none" w:sz="0" w:space="0" w:color="auto"/>
        <w:right w:val="none" w:sz="0" w:space="0" w:color="auto"/>
      </w:divBdr>
    </w:div>
    <w:div w:id="707296044">
      <w:bodyDiv w:val="1"/>
      <w:marLeft w:val="0"/>
      <w:marRight w:val="0"/>
      <w:marTop w:val="0"/>
      <w:marBottom w:val="0"/>
      <w:divBdr>
        <w:top w:val="none" w:sz="0" w:space="0" w:color="auto"/>
        <w:left w:val="none" w:sz="0" w:space="0" w:color="auto"/>
        <w:bottom w:val="none" w:sz="0" w:space="0" w:color="auto"/>
        <w:right w:val="none" w:sz="0" w:space="0" w:color="auto"/>
      </w:divBdr>
    </w:div>
    <w:div w:id="731317431">
      <w:bodyDiv w:val="1"/>
      <w:marLeft w:val="0"/>
      <w:marRight w:val="0"/>
      <w:marTop w:val="0"/>
      <w:marBottom w:val="0"/>
      <w:divBdr>
        <w:top w:val="none" w:sz="0" w:space="0" w:color="auto"/>
        <w:left w:val="none" w:sz="0" w:space="0" w:color="auto"/>
        <w:bottom w:val="none" w:sz="0" w:space="0" w:color="auto"/>
        <w:right w:val="none" w:sz="0" w:space="0" w:color="auto"/>
      </w:divBdr>
    </w:div>
    <w:div w:id="739406099">
      <w:bodyDiv w:val="1"/>
      <w:marLeft w:val="0"/>
      <w:marRight w:val="0"/>
      <w:marTop w:val="0"/>
      <w:marBottom w:val="0"/>
      <w:divBdr>
        <w:top w:val="none" w:sz="0" w:space="0" w:color="auto"/>
        <w:left w:val="none" w:sz="0" w:space="0" w:color="auto"/>
        <w:bottom w:val="none" w:sz="0" w:space="0" w:color="auto"/>
        <w:right w:val="none" w:sz="0" w:space="0" w:color="auto"/>
      </w:divBdr>
    </w:div>
    <w:div w:id="740981239">
      <w:bodyDiv w:val="1"/>
      <w:marLeft w:val="0"/>
      <w:marRight w:val="0"/>
      <w:marTop w:val="0"/>
      <w:marBottom w:val="0"/>
      <w:divBdr>
        <w:top w:val="none" w:sz="0" w:space="0" w:color="auto"/>
        <w:left w:val="none" w:sz="0" w:space="0" w:color="auto"/>
        <w:bottom w:val="none" w:sz="0" w:space="0" w:color="auto"/>
        <w:right w:val="none" w:sz="0" w:space="0" w:color="auto"/>
      </w:divBdr>
    </w:div>
    <w:div w:id="759722511">
      <w:bodyDiv w:val="1"/>
      <w:marLeft w:val="0"/>
      <w:marRight w:val="0"/>
      <w:marTop w:val="0"/>
      <w:marBottom w:val="0"/>
      <w:divBdr>
        <w:top w:val="none" w:sz="0" w:space="0" w:color="auto"/>
        <w:left w:val="none" w:sz="0" w:space="0" w:color="auto"/>
        <w:bottom w:val="none" w:sz="0" w:space="0" w:color="auto"/>
        <w:right w:val="none" w:sz="0" w:space="0" w:color="auto"/>
      </w:divBdr>
    </w:div>
    <w:div w:id="768355428">
      <w:bodyDiv w:val="1"/>
      <w:marLeft w:val="0"/>
      <w:marRight w:val="0"/>
      <w:marTop w:val="0"/>
      <w:marBottom w:val="0"/>
      <w:divBdr>
        <w:top w:val="none" w:sz="0" w:space="0" w:color="auto"/>
        <w:left w:val="none" w:sz="0" w:space="0" w:color="auto"/>
        <w:bottom w:val="none" w:sz="0" w:space="0" w:color="auto"/>
        <w:right w:val="none" w:sz="0" w:space="0" w:color="auto"/>
      </w:divBdr>
    </w:div>
    <w:div w:id="772818655">
      <w:bodyDiv w:val="1"/>
      <w:marLeft w:val="0"/>
      <w:marRight w:val="0"/>
      <w:marTop w:val="0"/>
      <w:marBottom w:val="0"/>
      <w:divBdr>
        <w:top w:val="none" w:sz="0" w:space="0" w:color="auto"/>
        <w:left w:val="none" w:sz="0" w:space="0" w:color="auto"/>
        <w:bottom w:val="none" w:sz="0" w:space="0" w:color="auto"/>
        <w:right w:val="none" w:sz="0" w:space="0" w:color="auto"/>
      </w:divBdr>
    </w:div>
    <w:div w:id="794524687">
      <w:bodyDiv w:val="1"/>
      <w:marLeft w:val="0"/>
      <w:marRight w:val="0"/>
      <w:marTop w:val="0"/>
      <w:marBottom w:val="0"/>
      <w:divBdr>
        <w:top w:val="none" w:sz="0" w:space="0" w:color="auto"/>
        <w:left w:val="none" w:sz="0" w:space="0" w:color="auto"/>
        <w:bottom w:val="none" w:sz="0" w:space="0" w:color="auto"/>
        <w:right w:val="none" w:sz="0" w:space="0" w:color="auto"/>
      </w:divBdr>
    </w:div>
    <w:div w:id="812060906">
      <w:bodyDiv w:val="1"/>
      <w:marLeft w:val="0"/>
      <w:marRight w:val="0"/>
      <w:marTop w:val="0"/>
      <w:marBottom w:val="0"/>
      <w:divBdr>
        <w:top w:val="none" w:sz="0" w:space="0" w:color="auto"/>
        <w:left w:val="none" w:sz="0" w:space="0" w:color="auto"/>
        <w:bottom w:val="none" w:sz="0" w:space="0" w:color="auto"/>
        <w:right w:val="none" w:sz="0" w:space="0" w:color="auto"/>
      </w:divBdr>
    </w:div>
    <w:div w:id="819924843">
      <w:bodyDiv w:val="1"/>
      <w:marLeft w:val="0"/>
      <w:marRight w:val="0"/>
      <w:marTop w:val="0"/>
      <w:marBottom w:val="0"/>
      <w:divBdr>
        <w:top w:val="none" w:sz="0" w:space="0" w:color="auto"/>
        <w:left w:val="none" w:sz="0" w:space="0" w:color="auto"/>
        <w:bottom w:val="none" w:sz="0" w:space="0" w:color="auto"/>
        <w:right w:val="none" w:sz="0" w:space="0" w:color="auto"/>
      </w:divBdr>
    </w:div>
    <w:div w:id="840582051">
      <w:bodyDiv w:val="1"/>
      <w:marLeft w:val="0"/>
      <w:marRight w:val="0"/>
      <w:marTop w:val="0"/>
      <w:marBottom w:val="0"/>
      <w:divBdr>
        <w:top w:val="none" w:sz="0" w:space="0" w:color="auto"/>
        <w:left w:val="none" w:sz="0" w:space="0" w:color="auto"/>
        <w:bottom w:val="none" w:sz="0" w:space="0" w:color="auto"/>
        <w:right w:val="none" w:sz="0" w:space="0" w:color="auto"/>
      </w:divBdr>
    </w:div>
    <w:div w:id="844976330">
      <w:bodyDiv w:val="1"/>
      <w:marLeft w:val="0"/>
      <w:marRight w:val="0"/>
      <w:marTop w:val="0"/>
      <w:marBottom w:val="0"/>
      <w:divBdr>
        <w:top w:val="none" w:sz="0" w:space="0" w:color="auto"/>
        <w:left w:val="none" w:sz="0" w:space="0" w:color="auto"/>
        <w:bottom w:val="none" w:sz="0" w:space="0" w:color="auto"/>
        <w:right w:val="none" w:sz="0" w:space="0" w:color="auto"/>
      </w:divBdr>
    </w:div>
    <w:div w:id="847476298">
      <w:bodyDiv w:val="1"/>
      <w:marLeft w:val="0"/>
      <w:marRight w:val="0"/>
      <w:marTop w:val="0"/>
      <w:marBottom w:val="0"/>
      <w:divBdr>
        <w:top w:val="none" w:sz="0" w:space="0" w:color="auto"/>
        <w:left w:val="none" w:sz="0" w:space="0" w:color="auto"/>
        <w:bottom w:val="none" w:sz="0" w:space="0" w:color="auto"/>
        <w:right w:val="none" w:sz="0" w:space="0" w:color="auto"/>
      </w:divBdr>
    </w:div>
    <w:div w:id="859047868">
      <w:bodyDiv w:val="1"/>
      <w:marLeft w:val="0"/>
      <w:marRight w:val="0"/>
      <w:marTop w:val="0"/>
      <w:marBottom w:val="0"/>
      <w:divBdr>
        <w:top w:val="none" w:sz="0" w:space="0" w:color="auto"/>
        <w:left w:val="none" w:sz="0" w:space="0" w:color="auto"/>
        <w:bottom w:val="none" w:sz="0" w:space="0" w:color="auto"/>
        <w:right w:val="none" w:sz="0" w:space="0" w:color="auto"/>
      </w:divBdr>
    </w:div>
    <w:div w:id="891574198">
      <w:bodyDiv w:val="1"/>
      <w:marLeft w:val="0"/>
      <w:marRight w:val="0"/>
      <w:marTop w:val="0"/>
      <w:marBottom w:val="0"/>
      <w:divBdr>
        <w:top w:val="none" w:sz="0" w:space="0" w:color="auto"/>
        <w:left w:val="none" w:sz="0" w:space="0" w:color="auto"/>
        <w:bottom w:val="none" w:sz="0" w:space="0" w:color="auto"/>
        <w:right w:val="none" w:sz="0" w:space="0" w:color="auto"/>
      </w:divBdr>
    </w:div>
    <w:div w:id="945429530">
      <w:bodyDiv w:val="1"/>
      <w:marLeft w:val="0"/>
      <w:marRight w:val="0"/>
      <w:marTop w:val="0"/>
      <w:marBottom w:val="0"/>
      <w:divBdr>
        <w:top w:val="none" w:sz="0" w:space="0" w:color="auto"/>
        <w:left w:val="none" w:sz="0" w:space="0" w:color="auto"/>
        <w:bottom w:val="none" w:sz="0" w:space="0" w:color="auto"/>
        <w:right w:val="none" w:sz="0" w:space="0" w:color="auto"/>
      </w:divBdr>
    </w:div>
    <w:div w:id="954335642">
      <w:bodyDiv w:val="1"/>
      <w:marLeft w:val="0"/>
      <w:marRight w:val="0"/>
      <w:marTop w:val="0"/>
      <w:marBottom w:val="0"/>
      <w:divBdr>
        <w:top w:val="none" w:sz="0" w:space="0" w:color="auto"/>
        <w:left w:val="none" w:sz="0" w:space="0" w:color="auto"/>
        <w:bottom w:val="none" w:sz="0" w:space="0" w:color="auto"/>
        <w:right w:val="none" w:sz="0" w:space="0" w:color="auto"/>
      </w:divBdr>
    </w:div>
    <w:div w:id="957294261">
      <w:bodyDiv w:val="1"/>
      <w:marLeft w:val="0"/>
      <w:marRight w:val="0"/>
      <w:marTop w:val="0"/>
      <w:marBottom w:val="0"/>
      <w:divBdr>
        <w:top w:val="none" w:sz="0" w:space="0" w:color="auto"/>
        <w:left w:val="none" w:sz="0" w:space="0" w:color="auto"/>
        <w:bottom w:val="none" w:sz="0" w:space="0" w:color="auto"/>
        <w:right w:val="none" w:sz="0" w:space="0" w:color="auto"/>
      </w:divBdr>
    </w:div>
    <w:div w:id="969896730">
      <w:bodyDiv w:val="1"/>
      <w:marLeft w:val="0"/>
      <w:marRight w:val="0"/>
      <w:marTop w:val="0"/>
      <w:marBottom w:val="0"/>
      <w:divBdr>
        <w:top w:val="none" w:sz="0" w:space="0" w:color="auto"/>
        <w:left w:val="none" w:sz="0" w:space="0" w:color="auto"/>
        <w:bottom w:val="none" w:sz="0" w:space="0" w:color="auto"/>
        <w:right w:val="none" w:sz="0" w:space="0" w:color="auto"/>
      </w:divBdr>
    </w:div>
    <w:div w:id="982849232">
      <w:bodyDiv w:val="1"/>
      <w:marLeft w:val="0"/>
      <w:marRight w:val="0"/>
      <w:marTop w:val="0"/>
      <w:marBottom w:val="0"/>
      <w:divBdr>
        <w:top w:val="none" w:sz="0" w:space="0" w:color="auto"/>
        <w:left w:val="none" w:sz="0" w:space="0" w:color="auto"/>
        <w:bottom w:val="none" w:sz="0" w:space="0" w:color="auto"/>
        <w:right w:val="none" w:sz="0" w:space="0" w:color="auto"/>
      </w:divBdr>
    </w:div>
    <w:div w:id="1004212525">
      <w:bodyDiv w:val="1"/>
      <w:marLeft w:val="0"/>
      <w:marRight w:val="0"/>
      <w:marTop w:val="0"/>
      <w:marBottom w:val="0"/>
      <w:divBdr>
        <w:top w:val="none" w:sz="0" w:space="0" w:color="auto"/>
        <w:left w:val="none" w:sz="0" w:space="0" w:color="auto"/>
        <w:bottom w:val="none" w:sz="0" w:space="0" w:color="auto"/>
        <w:right w:val="none" w:sz="0" w:space="0" w:color="auto"/>
      </w:divBdr>
    </w:div>
    <w:div w:id="1013805163">
      <w:bodyDiv w:val="1"/>
      <w:marLeft w:val="0"/>
      <w:marRight w:val="0"/>
      <w:marTop w:val="0"/>
      <w:marBottom w:val="0"/>
      <w:divBdr>
        <w:top w:val="none" w:sz="0" w:space="0" w:color="auto"/>
        <w:left w:val="none" w:sz="0" w:space="0" w:color="auto"/>
        <w:bottom w:val="none" w:sz="0" w:space="0" w:color="auto"/>
        <w:right w:val="none" w:sz="0" w:space="0" w:color="auto"/>
      </w:divBdr>
    </w:div>
    <w:div w:id="1019241321">
      <w:bodyDiv w:val="1"/>
      <w:marLeft w:val="0"/>
      <w:marRight w:val="0"/>
      <w:marTop w:val="0"/>
      <w:marBottom w:val="0"/>
      <w:divBdr>
        <w:top w:val="none" w:sz="0" w:space="0" w:color="auto"/>
        <w:left w:val="none" w:sz="0" w:space="0" w:color="auto"/>
        <w:bottom w:val="none" w:sz="0" w:space="0" w:color="auto"/>
        <w:right w:val="none" w:sz="0" w:space="0" w:color="auto"/>
      </w:divBdr>
    </w:div>
    <w:div w:id="1023021868">
      <w:bodyDiv w:val="1"/>
      <w:marLeft w:val="0"/>
      <w:marRight w:val="0"/>
      <w:marTop w:val="0"/>
      <w:marBottom w:val="0"/>
      <w:divBdr>
        <w:top w:val="none" w:sz="0" w:space="0" w:color="auto"/>
        <w:left w:val="none" w:sz="0" w:space="0" w:color="auto"/>
        <w:bottom w:val="none" w:sz="0" w:space="0" w:color="auto"/>
        <w:right w:val="none" w:sz="0" w:space="0" w:color="auto"/>
      </w:divBdr>
    </w:div>
    <w:div w:id="1026830560">
      <w:bodyDiv w:val="1"/>
      <w:marLeft w:val="0"/>
      <w:marRight w:val="0"/>
      <w:marTop w:val="0"/>
      <w:marBottom w:val="0"/>
      <w:divBdr>
        <w:top w:val="none" w:sz="0" w:space="0" w:color="auto"/>
        <w:left w:val="none" w:sz="0" w:space="0" w:color="auto"/>
        <w:bottom w:val="none" w:sz="0" w:space="0" w:color="auto"/>
        <w:right w:val="none" w:sz="0" w:space="0" w:color="auto"/>
      </w:divBdr>
    </w:div>
    <w:div w:id="1029601830">
      <w:bodyDiv w:val="1"/>
      <w:marLeft w:val="0"/>
      <w:marRight w:val="0"/>
      <w:marTop w:val="0"/>
      <w:marBottom w:val="0"/>
      <w:divBdr>
        <w:top w:val="none" w:sz="0" w:space="0" w:color="auto"/>
        <w:left w:val="none" w:sz="0" w:space="0" w:color="auto"/>
        <w:bottom w:val="none" w:sz="0" w:space="0" w:color="auto"/>
        <w:right w:val="none" w:sz="0" w:space="0" w:color="auto"/>
      </w:divBdr>
    </w:div>
    <w:div w:id="1031147541">
      <w:bodyDiv w:val="1"/>
      <w:marLeft w:val="0"/>
      <w:marRight w:val="0"/>
      <w:marTop w:val="0"/>
      <w:marBottom w:val="0"/>
      <w:divBdr>
        <w:top w:val="none" w:sz="0" w:space="0" w:color="auto"/>
        <w:left w:val="none" w:sz="0" w:space="0" w:color="auto"/>
        <w:bottom w:val="none" w:sz="0" w:space="0" w:color="auto"/>
        <w:right w:val="none" w:sz="0" w:space="0" w:color="auto"/>
      </w:divBdr>
    </w:div>
    <w:div w:id="1088310613">
      <w:bodyDiv w:val="1"/>
      <w:marLeft w:val="0"/>
      <w:marRight w:val="0"/>
      <w:marTop w:val="0"/>
      <w:marBottom w:val="0"/>
      <w:divBdr>
        <w:top w:val="none" w:sz="0" w:space="0" w:color="auto"/>
        <w:left w:val="none" w:sz="0" w:space="0" w:color="auto"/>
        <w:bottom w:val="none" w:sz="0" w:space="0" w:color="auto"/>
        <w:right w:val="none" w:sz="0" w:space="0" w:color="auto"/>
      </w:divBdr>
    </w:div>
    <w:div w:id="1104155792">
      <w:bodyDiv w:val="1"/>
      <w:marLeft w:val="0"/>
      <w:marRight w:val="0"/>
      <w:marTop w:val="0"/>
      <w:marBottom w:val="0"/>
      <w:divBdr>
        <w:top w:val="none" w:sz="0" w:space="0" w:color="auto"/>
        <w:left w:val="none" w:sz="0" w:space="0" w:color="auto"/>
        <w:bottom w:val="none" w:sz="0" w:space="0" w:color="auto"/>
        <w:right w:val="none" w:sz="0" w:space="0" w:color="auto"/>
      </w:divBdr>
    </w:div>
    <w:div w:id="1135832500">
      <w:bodyDiv w:val="1"/>
      <w:marLeft w:val="0"/>
      <w:marRight w:val="0"/>
      <w:marTop w:val="0"/>
      <w:marBottom w:val="0"/>
      <w:divBdr>
        <w:top w:val="none" w:sz="0" w:space="0" w:color="auto"/>
        <w:left w:val="none" w:sz="0" w:space="0" w:color="auto"/>
        <w:bottom w:val="none" w:sz="0" w:space="0" w:color="auto"/>
        <w:right w:val="none" w:sz="0" w:space="0" w:color="auto"/>
      </w:divBdr>
    </w:div>
    <w:div w:id="1160006164">
      <w:bodyDiv w:val="1"/>
      <w:marLeft w:val="0"/>
      <w:marRight w:val="0"/>
      <w:marTop w:val="0"/>
      <w:marBottom w:val="0"/>
      <w:divBdr>
        <w:top w:val="none" w:sz="0" w:space="0" w:color="auto"/>
        <w:left w:val="none" w:sz="0" w:space="0" w:color="auto"/>
        <w:bottom w:val="none" w:sz="0" w:space="0" w:color="auto"/>
        <w:right w:val="none" w:sz="0" w:space="0" w:color="auto"/>
      </w:divBdr>
    </w:div>
    <w:div w:id="1184126875">
      <w:bodyDiv w:val="1"/>
      <w:marLeft w:val="0"/>
      <w:marRight w:val="0"/>
      <w:marTop w:val="0"/>
      <w:marBottom w:val="0"/>
      <w:divBdr>
        <w:top w:val="none" w:sz="0" w:space="0" w:color="auto"/>
        <w:left w:val="none" w:sz="0" w:space="0" w:color="auto"/>
        <w:bottom w:val="none" w:sz="0" w:space="0" w:color="auto"/>
        <w:right w:val="none" w:sz="0" w:space="0" w:color="auto"/>
      </w:divBdr>
    </w:div>
    <w:div w:id="1187448188">
      <w:bodyDiv w:val="1"/>
      <w:marLeft w:val="0"/>
      <w:marRight w:val="0"/>
      <w:marTop w:val="0"/>
      <w:marBottom w:val="0"/>
      <w:divBdr>
        <w:top w:val="none" w:sz="0" w:space="0" w:color="auto"/>
        <w:left w:val="none" w:sz="0" w:space="0" w:color="auto"/>
        <w:bottom w:val="none" w:sz="0" w:space="0" w:color="auto"/>
        <w:right w:val="none" w:sz="0" w:space="0" w:color="auto"/>
      </w:divBdr>
    </w:div>
    <w:div w:id="1225525516">
      <w:bodyDiv w:val="1"/>
      <w:marLeft w:val="0"/>
      <w:marRight w:val="0"/>
      <w:marTop w:val="0"/>
      <w:marBottom w:val="0"/>
      <w:divBdr>
        <w:top w:val="none" w:sz="0" w:space="0" w:color="auto"/>
        <w:left w:val="none" w:sz="0" w:space="0" w:color="auto"/>
        <w:bottom w:val="none" w:sz="0" w:space="0" w:color="auto"/>
        <w:right w:val="none" w:sz="0" w:space="0" w:color="auto"/>
      </w:divBdr>
    </w:div>
    <w:div w:id="1259561014">
      <w:bodyDiv w:val="1"/>
      <w:marLeft w:val="0"/>
      <w:marRight w:val="0"/>
      <w:marTop w:val="0"/>
      <w:marBottom w:val="0"/>
      <w:divBdr>
        <w:top w:val="none" w:sz="0" w:space="0" w:color="auto"/>
        <w:left w:val="none" w:sz="0" w:space="0" w:color="auto"/>
        <w:bottom w:val="none" w:sz="0" w:space="0" w:color="auto"/>
        <w:right w:val="none" w:sz="0" w:space="0" w:color="auto"/>
      </w:divBdr>
    </w:div>
    <w:div w:id="1271350413">
      <w:bodyDiv w:val="1"/>
      <w:marLeft w:val="0"/>
      <w:marRight w:val="0"/>
      <w:marTop w:val="0"/>
      <w:marBottom w:val="0"/>
      <w:divBdr>
        <w:top w:val="none" w:sz="0" w:space="0" w:color="auto"/>
        <w:left w:val="none" w:sz="0" w:space="0" w:color="auto"/>
        <w:bottom w:val="none" w:sz="0" w:space="0" w:color="auto"/>
        <w:right w:val="none" w:sz="0" w:space="0" w:color="auto"/>
      </w:divBdr>
    </w:div>
    <w:div w:id="1277787302">
      <w:bodyDiv w:val="1"/>
      <w:marLeft w:val="0"/>
      <w:marRight w:val="0"/>
      <w:marTop w:val="0"/>
      <w:marBottom w:val="0"/>
      <w:divBdr>
        <w:top w:val="none" w:sz="0" w:space="0" w:color="auto"/>
        <w:left w:val="none" w:sz="0" w:space="0" w:color="auto"/>
        <w:bottom w:val="none" w:sz="0" w:space="0" w:color="auto"/>
        <w:right w:val="none" w:sz="0" w:space="0" w:color="auto"/>
      </w:divBdr>
    </w:div>
    <w:div w:id="1278636215">
      <w:bodyDiv w:val="1"/>
      <w:marLeft w:val="0"/>
      <w:marRight w:val="0"/>
      <w:marTop w:val="0"/>
      <w:marBottom w:val="0"/>
      <w:divBdr>
        <w:top w:val="none" w:sz="0" w:space="0" w:color="auto"/>
        <w:left w:val="none" w:sz="0" w:space="0" w:color="auto"/>
        <w:bottom w:val="none" w:sz="0" w:space="0" w:color="auto"/>
        <w:right w:val="none" w:sz="0" w:space="0" w:color="auto"/>
      </w:divBdr>
    </w:div>
    <w:div w:id="1279800494">
      <w:bodyDiv w:val="1"/>
      <w:marLeft w:val="0"/>
      <w:marRight w:val="0"/>
      <w:marTop w:val="0"/>
      <w:marBottom w:val="0"/>
      <w:divBdr>
        <w:top w:val="none" w:sz="0" w:space="0" w:color="auto"/>
        <w:left w:val="none" w:sz="0" w:space="0" w:color="auto"/>
        <w:bottom w:val="none" w:sz="0" w:space="0" w:color="auto"/>
        <w:right w:val="none" w:sz="0" w:space="0" w:color="auto"/>
      </w:divBdr>
    </w:div>
    <w:div w:id="1298418786">
      <w:bodyDiv w:val="1"/>
      <w:marLeft w:val="0"/>
      <w:marRight w:val="0"/>
      <w:marTop w:val="0"/>
      <w:marBottom w:val="0"/>
      <w:divBdr>
        <w:top w:val="none" w:sz="0" w:space="0" w:color="auto"/>
        <w:left w:val="none" w:sz="0" w:space="0" w:color="auto"/>
        <w:bottom w:val="none" w:sz="0" w:space="0" w:color="auto"/>
        <w:right w:val="none" w:sz="0" w:space="0" w:color="auto"/>
      </w:divBdr>
    </w:div>
    <w:div w:id="1314136128">
      <w:bodyDiv w:val="1"/>
      <w:marLeft w:val="0"/>
      <w:marRight w:val="0"/>
      <w:marTop w:val="0"/>
      <w:marBottom w:val="0"/>
      <w:divBdr>
        <w:top w:val="none" w:sz="0" w:space="0" w:color="auto"/>
        <w:left w:val="none" w:sz="0" w:space="0" w:color="auto"/>
        <w:bottom w:val="none" w:sz="0" w:space="0" w:color="auto"/>
        <w:right w:val="none" w:sz="0" w:space="0" w:color="auto"/>
      </w:divBdr>
    </w:div>
    <w:div w:id="1316380067">
      <w:bodyDiv w:val="1"/>
      <w:marLeft w:val="0"/>
      <w:marRight w:val="0"/>
      <w:marTop w:val="0"/>
      <w:marBottom w:val="0"/>
      <w:divBdr>
        <w:top w:val="none" w:sz="0" w:space="0" w:color="auto"/>
        <w:left w:val="none" w:sz="0" w:space="0" w:color="auto"/>
        <w:bottom w:val="none" w:sz="0" w:space="0" w:color="auto"/>
        <w:right w:val="none" w:sz="0" w:space="0" w:color="auto"/>
      </w:divBdr>
    </w:div>
    <w:div w:id="1332875565">
      <w:bodyDiv w:val="1"/>
      <w:marLeft w:val="0"/>
      <w:marRight w:val="0"/>
      <w:marTop w:val="0"/>
      <w:marBottom w:val="0"/>
      <w:divBdr>
        <w:top w:val="none" w:sz="0" w:space="0" w:color="auto"/>
        <w:left w:val="none" w:sz="0" w:space="0" w:color="auto"/>
        <w:bottom w:val="none" w:sz="0" w:space="0" w:color="auto"/>
        <w:right w:val="none" w:sz="0" w:space="0" w:color="auto"/>
      </w:divBdr>
    </w:div>
    <w:div w:id="1351681081">
      <w:bodyDiv w:val="1"/>
      <w:marLeft w:val="0"/>
      <w:marRight w:val="0"/>
      <w:marTop w:val="0"/>
      <w:marBottom w:val="0"/>
      <w:divBdr>
        <w:top w:val="none" w:sz="0" w:space="0" w:color="auto"/>
        <w:left w:val="none" w:sz="0" w:space="0" w:color="auto"/>
        <w:bottom w:val="none" w:sz="0" w:space="0" w:color="auto"/>
        <w:right w:val="none" w:sz="0" w:space="0" w:color="auto"/>
      </w:divBdr>
    </w:div>
    <w:div w:id="1359283125">
      <w:bodyDiv w:val="1"/>
      <w:marLeft w:val="0"/>
      <w:marRight w:val="0"/>
      <w:marTop w:val="0"/>
      <w:marBottom w:val="0"/>
      <w:divBdr>
        <w:top w:val="none" w:sz="0" w:space="0" w:color="auto"/>
        <w:left w:val="none" w:sz="0" w:space="0" w:color="auto"/>
        <w:bottom w:val="none" w:sz="0" w:space="0" w:color="auto"/>
        <w:right w:val="none" w:sz="0" w:space="0" w:color="auto"/>
      </w:divBdr>
    </w:div>
    <w:div w:id="1367098916">
      <w:bodyDiv w:val="1"/>
      <w:marLeft w:val="0"/>
      <w:marRight w:val="0"/>
      <w:marTop w:val="0"/>
      <w:marBottom w:val="0"/>
      <w:divBdr>
        <w:top w:val="none" w:sz="0" w:space="0" w:color="auto"/>
        <w:left w:val="none" w:sz="0" w:space="0" w:color="auto"/>
        <w:bottom w:val="none" w:sz="0" w:space="0" w:color="auto"/>
        <w:right w:val="none" w:sz="0" w:space="0" w:color="auto"/>
      </w:divBdr>
    </w:div>
    <w:div w:id="1368411649">
      <w:bodyDiv w:val="1"/>
      <w:marLeft w:val="0"/>
      <w:marRight w:val="0"/>
      <w:marTop w:val="0"/>
      <w:marBottom w:val="0"/>
      <w:divBdr>
        <w:top w:val="none" w:sz="0" w:space="0" w:color="auto"/>
        <w:left w:val="none" w:sz="0" w:space="0" w:color="auto"/>
        <w:bottom w:val="none" w:sz="0" w:space="0" w:color="auto"/>
        <w:right w:val="none" w:sz="0" w:space="0" w:color="auto"/>
      </w:divBdr>
    </w:div>
    <w:div w:id="1378507501">
      <w:bodyDiv w:val="1"/>
      <w:marLeft w:val="0"/>
      <w:marRight w:val="0"/>
      <w:marTop w:val="0"/>
      <w:marBottom w:val="0"/>
      <w:divBdr>
        <w:top w:val="none" w:sz="0" w:space="0" w:color="auto"/>
        <w:left w:val="none" w:sz="0" w:space="0" w:color="auto"/>
        <w:bottom w:val="none" w:sz="0" w:space="0" w:color="auto"/>
        <w:right w:val="none" w:sz="0" w:space="0" w:color="auto"/>
      </w:divBdr>
    </w:div>
    <w:div w:id="1383291293">
      <w:bodyDiv w:val="1"/>
      <w:marLeft w:val="0"/>
      <w:marRight w:val="0"/>
      <w:marTop w:val="0"/>
      <w:marBottom w:val="0"/>
      <w:divBdr>
        <w:top w:val="none" w:sz="0" w:space="0" w:color="auto"/>
        <w:left w:val="none" w:sz="0" w:space="0" w:color="auto"/>
        <w:bottom w:val="none" w:sz="0" w:space="0" w:color="auto"/>
        <w:right w:val="none" w:sz="0" w:space="0" w:color="auto"/>
      </w:divBdr>
    </w:div>
    <w:div w:id="1384595388">
      <w:bodyDiv w:val="1"/>
      <w:marLeft w:val="0"/>
      <w:marRight w:val="0"/>
      <w:marTop w:val="0"/>
      <w:marBottom w:val="0"/>
      <w:divBdr>
        <w:top w:val="none" w:sz="0" w:space="0" w:color="auto"/>
        <w:left w:val="none" w:sz="0" w:space="0" w:color="auto"/>
        <w:bottom w:val="none" w:sz="0" w:space="0" w:color="auto"/>
        <w:right w:val="none" w:sz="0" w:space="0" w:color="auto"/>
      </w:divBdr>
    </w:div>
    <w:div w:id="1389525249">
      <w:bodyDiv w:val="1"/>
      <w:marLeft w:val="0"/>
      <w:marRight w:val="0"/>
      <w:marTop w:val="0"/>
      <w:marBottom w:val="0"/>
      <w:divBdr>
        <w:top w:val="none" w:sz="0" w:space="0" w:color="auto"/>
        <w:left w:val="none" w:sz="0" w:space="0" w:color="auto"/>
        <w:bottom w:val="none" w:sz="0" w:space="0" w:color="auto"/>
        <w:right w:val="none" w:sz="0" w:space="0" w:color="auto"/>
      </w:divBdr>
    </w:div>
    <w:div w:id="1399666330">
      <w:bodyDiv w:val="1"/>
      <w:marLeft w:val="0"/>
      <w:marRight w:val="0"/>
      <w:marTop w:val="0"/>
      <w:marBottom w:val="0"/>
      <w:divBdr>
        <w:top w:val="none" w:sz="0" w:space="0" w:color="auto"/>
        <w:left w:val="none" w:sz="0" w:space="0" w:color="auto"/>
        <w:bottom w:val="none" w:sz="0" w:space="0" w:color="auto"/>
        <w:right w:val="none" w:sz="0" w:space="0" w:color="auto"/>
      </w:divBdr>
    </w:div>
    <w:div w:id="1407067292">
      <w:bodyDiv w:val="1"/>
      <w:marLeft w:val="0"/>
      <w:marRight w:val="0"/>
      <w:marTop w:val="0"/>
      <w:marBottom w:val="0"/>
      <w:divBdr>
        <w:top w:val="none" w:sz="0" w:space="0" w:color="auto"/>
        <w:left w:val="none" w:sz="0" w:space="0" w:color="auto"/>
        <w:bottom w:val="none" w:sz="0" w:space="0" w:color="auto"/>
        <w:right w:val="none" w:sz="0" w:space="0" w:color="auto"/>
      </w:divBdr>
    </w:div>
    <w:div w:id="1416434209">
      <w:bodyDiv w:val="1"/>
      <w:marLeft w:val="0"/>
      <w:marRight w:val="0"/>
      <w:marTop w:val="0"/>
      <w:marBottom w:val="0"/>
      <w:divBdr>
        <w:top w:val="none" w:sz="0" w:space="0" w:color="auto"/>
        <w:left w:val="none" w:sz="0" w:space="0" w:color="auto"/>
        <w:bottom w:val="none" w:sz="0" w:space="0" w:color="auto"/>
        <w:right w:val="none" w:sz="0" w:space="0" w:color="auto"/>
      </w:divBdr>
    </w:div>
    <w:div w:id="1441293960">
      <w:bodyDiv w:val="1"/>
      <w:marLeft w:val="0"/>
      <w:marRight w:val="0"/>
      <w:marTop w:val="0"/>
      <w:marBottom w:val="0"/>
      <w:divBdr>
        <w:top w:val="none" w:sz="0" w:space="0" w:color="auto"/>
        <w:left w:val="none" w:sz="0" w:space="0" w:color="auto"/>
        <w:bottom w:val="none" w:sz="0" w:space="0" w:color="auto"/>
        <w:right w:val="none" w:sz="0" w:space="0" w:color="auto"/>
      </w:divBdr>
    </w:div>
    <w:div w:id="1461454507">
      <w:bodyDiv w:val="1"/>
      <w:marLeft w:val="0"/>
      <w:marRight w:val="0"/>
      <w:marTop w:val="0"/>
      <w:marBottom w:val="0"/>
      <w:divBdr>
        <w:top w:val="none" w:sz="0" w:space="0" w:color="auto"/>
        <w:left w:val="none" w:sz="0" w:space="0" w:color="auto"/>
        <w:bottom w:val="none" w:sz="0" w:space="0" w:color="auto"/>
        <w:right w:val="none" w:sz="0" w:space="0" w:color="auto"/>
      </w:divBdr>
    </w:div>
    <w:div w:id="1465737228">
      <w:bodyDiv w:val="1"/>
      <w:marLeft w:val="0"/>
      <w:marRight w:val="0"/>
      <w:marTop w:val="0"/>
      <w:marBottom w:val="0"/>
      <w:divBdr>
        <w:top w:val="none" w:sz="0" w:space="0" w:color="auto"/>
        <w:left w:val="none" w:sz="0" w:space="0" w:color="auto"/>
        <w:bottom w:val="none" w:sz="0" w:space="0" w:color="auto"/>
        <w:right w:val="none" w:sz="0" w:space="0" w:color="auto"/>
      </w:divBdr>
    </w:div>
    <w:div w:id="1466583789">
      <w:bodyDiv w:val="1"/>
      <w:marLeft w:val="0"/>
      <w:marRight w:val="0"/>
      <w:marTop w:val="0"/>
      <w:marBottom w:val="0"/>
      <w:divBdr>
        <w:top w:val="none" w:sz="0" w:space="0" w:color="auto"/>
        <w:left w:val="none" w:sz="0" w:space="0" w:color="auto"/>
        <w:bottom w:val="none" w:sz="0" w:space="0" w:color="auto"/>
        <w:right w:val="none" w:sz="0" w:space="0" w:color="auto"/>
      </w:divBdr>
    </w:div>
    <w:div w:id="1499809219">
      <w:bodyDiv w:val="1"/>
      <w:marLeft w:val="0"/>
      <w:marRight w:val="0"/>
      <w:marTop w:val="0"/>
      <w:marBottom w:val="0"/>
      <w:divBdr>
        <w:top w:val="none" w:sz="0" w:space="0" w:color="auto"/>
        <w:left w:val="none" w:sz="0" w:space="0" w:color="auto"/>
        <w:bottom w:val="none" w:sz="0" w:space="0" w:color="auto"/>
        <w:right w:val="none" w:sz="0" w:space="0" w:color="auto"/>
      </w:divBdr>
    </w:div>
    <w:div w:id="1504125835">
      <w:bodyDiv w:val="1"/>
      <w:marLeft w:val="0"/>
      <w:marRight w:val="0"/>
      <w:marTop w:val="0"/>
      <w:marBottom w:val="0"/>
      <w:divBdr>
        <w:top w:val="none" w:sz="0" w:space="0" w:color="auto"/>
        <w:left w:val="none" w:sz="0" w:space="0" w:color="auto"/>
        <w:bottom w:val="none" w:sz="0" w:space="0" w:color="auto"/>
        <w:right w:val="none" w:sz="0" w:space="0" w:color="auto"/>
      </w:divBdr>
    </w:div>
    <w:div w:id="1510942780">
      <w:bodyDiv w:val="1"/>
      <w:marLeft w:val="0"/>
      <w:marRight w:val="0"/>
      <w:marTop w:val="0"/>
      <w:marBottom w:val="0"/>
      <w:divBdr>
        <w:top w:val="none" w:sz="0" w:space="0" w:color="auto"/>
        <w:left w:val="none" w:sz="0" w:space="0" w:color="auto"/>
        <w:bottom w:val="none" w:sz="0" w:space="0" w:color="auto"/>
        <w:right w:val="none" w:sz="0" w:space="0" w:color="auto"/>
      </w:divBdr>
    </w:div>
    <w:div w:id="1514303051">
      <w:bodyDiv w:val="1"/>
      <w:marLeft w:val="0"/>
      <w:marRight w:val="0"/>
      <w:marTop w:val="0"/>
      <w:marBottom w:val="0"/>
      <w:divBdr>
        <w:top w:val="none" w:sz="0" w:space="0" w:color="auto"/>
        <w:left w:val="none" w:sz="0" w:space="0" w:color="auto"/>
        <w:bottom w:val="none" w:sz="0" w:space="0" w:color="auto"/>
        <w:right w:val="none" w:sz="0" w:space="0" w:color="auto"/>
      </w:divBdr>
    </w:div>
    <w:div w:id="1529758342">
      <w:bodyDiv w:val="1"/>
      <w:marLeft w:val="0"/>
      <w:marRight w:val="0"/>
      <w:marTop w:val="0"/>
      <w:marBottom w:val="0"/>
      <w:divBdr>
        <w:top w:val="none" w:sz="0" w:space="0" w:color="auto"/>
        <w:left w:val="none" w:sz="0" w:space="0" w:color="auto"/>
        <w:bottom w:val="none" w:sz="0" w:space="0" w:color="auto"/>
        <w:right w:val="none" w:sz="0" w:space="0" w:color="auto"/>
      </w:divBdr>
    </w:div>
    <w:div w:id="1545754049">
      <w:bodyDiv w:val="1"/>
      <w:marLeft w:val="0"/>
      <w:marRight w:val="0"/>
      <w:marTop w:val="0"/>
      <w:marBottom w:val="0"/>
      <w:divBdr>
        <w:top w:val="none" w:sz="0" w:space="0" w:color="auto"/>
        <w:left w:val="none" w:sz="0" w:space="0" w:color="auto"/>
        <w:bottom w:val="none" w:sz="0" w:space="0" w:color="auto"/>
        <w:right w:val="none" w:sz="0" w:space="0" w:color="auto"/>
      </w:divBdr>
    </w:div>
    <w:div w:id="1565604116">
      <w:bodyDiv w:val="1"/>
      <w:marLeft w:val="0"/>
      <w:marRight w:val="0"/>
      <w:marTop w:val="0"/>
      <w:marBottom w:val="0"/>
      <w:divBdr>
        <w:top w:val="none" w:sz="0" w:space="0" w:color="auto"/>
        <w:left w:val="none" w:sz="0" w:space="0" w:color="auto"/>
        <w:bottom w:val="none" w:sz="0" w:space="0" w:color="auto"/>
        <w:right w:val="none" w:sz="0" w:space="0" w:color="auto"/>
      </w:divBdr>
    </w:div>
    <w:div w:id="1567450117">
      <w:bodyDiv w:val="1"/>
      <w:marLeft w:val="0"/>
      <w:marRight w:val="0"/>
      <w:marTop w:val="0"/>
      <w:marBottom w:val="0"/>
      <w:divBdr>
        <w:top w:val="none" w:sz="0" w:space="0" w:color="auto"/>
        <w:left w:val="none" w:sz="0" w:space="0" w:color="auto"/>
        <w:bottom w:val="none" w:sz="0" w:space="0" w:color="auto"/>
        <w:right w:val="none" w:sz="0" w:space="0" w:color="auto"/>
      </w:divBdr>
    </w:div>
    <w:div w:id="1577590379">
      <w:bodyDiv w:val="1"/>
      <w:marLeft w:val="0"/>
      <w:marRight w:val="0"/>
      <w:marTop w:val="0"/>
      <w:marBottom w:val="0"/>
      <w:divBdr>
        <w:top w:val="none" w:sz="0" w:space="0" w:color="auto"/>
        <w:left w:val="none" w:sz="0" w:space="0" w:color="auto"/>
        <w:bottom w:val="none" w:sz="0" w:space="0" w:color="auto"/>
        <w:right w:val="none" w:sz="0" w:space="0" w:color="auto"/>
      </w:divBdr>
    </w:div>
    <w:div w:id="1614751636">
      <w:bodyDiv w:val="1"/>
      <w:marLeft w:val="0"/>
      <w:marRight w:val="0"/>
      <w:marTop w:val="0"/>
      <w:marBottom w:val="0"/>
      <w:divBdr>
        <w:top w:val="none" w:sz="0" w:space="0" w:color="auto"/>
        <w:left w:val="none" w:sz="0" w:space="0" w:color="auto"/>
        <w:bottom w:val="none" w:sz="0" w:space="0" w:color="auto"/>
        <w:right w:val="none" w:sz="0" w:space="0" w:color="auto"/>
      </w:divBdr>
    </w:div>
    <w:div w:id="1619214102">
      <w:bodyDiv w:val="1"/>
      <w:marLeft w:val="0"/>
      <w:marRight w:val="0"/>
      <w:marTop w:val="0"/>
      <w:marBottom w:val="0"/>
      <w:divBdr>
        <w:top w:val="none" w:sz="0" w:space="0" w:color="auto"/>
        <w:left w:val="none" w:sz="0" w:space="0" w:color="auto"/>
        <w:bottom w:val="none" w:sz="0" w:space="0" w:color="auto"/>
        <w:right w:val="none" w:sz="0" w:space="0" w:color="auto"/>
      </w:divBdr>
    </w:div>
    <w:div w:id="1625888629">
      <w:bodyDiv w:val="1"/>
      <w:marLeft w:val="0"/>
      <w:marRight w:val="0"/>
      <w:marTop w:val="0"/>
      <w:marBottom w:val="0"/>
      <w:divBdr>
        <w:top w:val="none" w:sz="0" w:space="0" w:color="auto"/>
        <w:left w:val="none" w:sz="0" w:space="0" w:color="auto"/>
        <w:bottom w:val="none" w:sz="0" w:space="0" w:color="auto"/>
        <w:right w:val="none" w:sz="0" w:space="0" w:color="auto"/>
      </w:divBdr>
    </w:div>
    <w:div w:id="1627076167">
      <w:bodyDiv w:val="1"/>
      <w:marLeft w:val="0"/>
      <w:marRight w:val="0"/>
      <w:marTop w:val="0"/>
      <w:marBottom w:val="0"/>
      <w:divBdr>
        <w:top w:val="none" w:sz="0" w:space="0" w:color="auto"/>
        <w:left w:val="none" w:sz="0" w:space="0" w:color="auto"/>
        <w:bottom w:val="none" w:sz="0" w:space="0" w:color="auto"/>
        <w:right w:val="none" w:sz="0" w:space="0" w:color="auto"/>
      </w:divBdr>
    </w:div>
    <w:div w:id="1674213888">
      <w:bodyDiv w:val="1"/>
      <w:marLeft w:val="0"/>
      <w:marRight w:val="0"/>
      <w:marTop w:val="0"/>
      <w:marBottom w:val="0"/>
      <w:divBdr>
        <w:top w:val="none" w:sz="0" w:space="0" w:color="auto"/>
        <w:left w:val="none" w:sz="0" w:space="0" w:color="auto"/>
        <w:bottom w:val="none" w:sz="0" w:space="0" w:color="auto"/>
        <w:right w:val="none" w:sz="0" w:space="0" w:color="auto"/>
      </w:divBdr>
    </w:div>
    <w:div w:id="1687097077">
      <w:bodyDiv w:val="1"/>
      <w:marLeft w:val="0"/>
      <w:marRight w:val="0"/>
      <w:marTop w:val="0"/>
      <w:marBottom w:val="0"/>
      <w:divBdr>
        <w:top w:val="none" w:sz="0" w:space="0" w:color="auto"/>
        <w:left w:val="none" w:sz="0" w:space="0" w:color="auto"/>
        <w:bottom w:val="none" w:sz="0" w:space="0" w:color="auto"/>
        <w:right w:val="none" w:sz="0" w:space="0" w:color="auto"/>
      </w:divBdr>
    </w:div>
    <w:div w:id="1705056865">
      <w:bodyDiv w:val="1"/>
      <w:marLeft w:val="0"/>
      <w:marRight w:val="0"/>
      <w:marTop w:val="0"/>
      <w:marBottom w:val="0"/>
      <w:divBdr>
        <w:top w:val="none" w:sz="0" w:space="0" w:color="auto"/>
        <w:left w:val="none" w:sz="0" w:space="0" w:color="auto"/>
        <w:bottom w:val="none" w:sz="0" w:space="0" w:color="auto"/>
        <w:right w:val="none" w:sz="0" w:space="0" w:color="auto"/>
      </w:divBdr>
    </w:div>
    <w:div w:id="1718578254">
      <w:bodyDiv w:val="1"/>
      <w:marLeft w:val="0"/>
      <w:marRight w:val="0"/>
      <w:marTop w:val="0"/>
      <w:marBottom w:val="0"/>
      <w:divBdr>
        <w:top w:val="none" w:sz="0" w:space="0" w:color="auto"/>
        <w:left w:val="none" w:sz="0" w:space="0" w:color="auto"/>
        <w:bottom w:val="none" w:sz="0" w:space="0" w:color="auto"/>
        <w:right w:val="none" w:sz="0" w:space="0" w:color="auto"/>
      </w:divBdr>
    </w:div>
    <w:div w:id="1723023283">
      <w:bodyDiv w:val="1"/>
      <w:marLeft w:val="0"/>
      <w:marRight w:val="0"/>
      <w:marTop w:val="0"/>
      <w:marBottom w:val="0"/>
      <w:divBdr>
        <w:top w:val="none" w:sz="0" w:space="0" w:color="auto"/>
        <w:left w:val="none" w:sz="0" w:space="0" w:color="auto"/>
        <w:bottom w:val="none" w:sz="0" w:space="0" w:color="auto"/>
        <w:right w:val="none" w:sz="0" w:space="0" w:color="auto"/>
      </w:divBdr>
    </w:div>
    <w:div w:id="1725371671">
      <w:bodyDiv w:val="1"/>
      <w:marLeft w:val="0"/>
      <w:marRight w:val="0"/>
      <w:marTop w:val="0"/>
      <w:marBottom w:val="0"/>
      <w:divBdr>
        <w:top w:val="none" w:sz="0" w:space="0" w:color="auto"/>
        <w:left w:val="none" w:sz="0" w:space="0" w:color="auto"/>
        <w:bottom w:val="none" w:sz="0" w:space="0" w:color="auto"/>
        <w:right w:val="none" w:sz="0" w:space="0" w:color="auto"/>
      </w:divBdr>
    </w:div>
    <w:div w:id="1727944775">
      <w:bodyDiv w:val="1"/>
      <w:marLeft w:val="0"/>
      <w:marRight w:val="0"/>
      <w:marTop w:val="0"/>
      <w:marBottom w:val="0"/>
      <w:divBdr>
        <w:top w:val="none" w:sz="0" w:space="0" w:color="auto"/>
        <w:left w:val="none" w:sz="0" w:space="0" w:color="auto"/>
        <w:bottom w:val="none" w:sz="0" w:space="0" w:color="auto"/>
        <w:right w:val="none" w:sz="0" w:space="0" w:color="auto"/>
      </w:divBdr>
    </w:div>
    <w:div w:id="1730150804">
      <w:bodyDiv w:val="1"/>
      <w:marLeft w:val="0"/>
      <w:marRight w:val="0"/>
      <w:marTop w:val="0"/>
      <w:marBottom w:val="0"/>
      <w:divBdr>
        <w:top w:val="none" w:sz="0" w:space="0" w:color="auto"/>
        <w:left w:val="none" w:sz="0" w:space="0" w:color="auto"/>
        <w:bottom w:val="none" w:sz="0" w:space="0" w:color="auto"/>
        <w:right w:val="none" w:sz="0" w:space="0" w:color="auto"/>
      </w:divBdr>
    </w:div>
    <w:div w:id="1735817059">
      <w:bodyDiv w:val="1"/>
      <w:marLeft w:val="0"/>
      <w:marRight w:val="0"/>
      <w:marTop w:val="0"/>
      <w:marBottom w:val="0"/>
      <w:divBdr>
        <w:top w:val="none" w:sz="0" w:space="0" w:color="auto"/>
        <w:left w:val="none" w:sz="0" w:space="0" w:color="auto"/>
        <w:bottom w:val="none" w:sz="0" w:space="0" w:color="auto"/>
        <w:right w:val="none" w:sz="0" w:space="0" w:color="auto"/>
      </w:divBdr>
    </w:div>
    <w:div w:id="1792900628">
      <w:bodyDiv w:val="1"/>
      <w:marLeft w:val="0"/>
      <w:marRight w:val="0"/>
      <w:marTop w:val="0"/>
      <w:marBottom w:val="0"/>
      <w:divBdr>
        <w:top w:val="none" w:sz="0" w:space="0" w:color="auto"/>
        <w:left w:val="none" w:sz="0" w:space="0" w:color="auto"/>
        <w:bottom w:val="none" w:sz="0" w:space="0" w:color="auto"/>
        <w:right w:val="none" w:sz="0" w:space="0" w:color="auto"/>
      </w:divBdr>
    </w:div>
    <w:div w:id="1801727001">
      <w:bodyDiv w:val="1"/>
      <w:marLeft w:val="0"/>
      <w:marRight w:val="0"/>
      <w:marTop w:val="0"/>
      <w:marBottom w:val="0"/>
      <w:divBdr>
        <w:top w:val="none" w:sz="0" w:space="0" w:color="auto"/>
        <w:left w:val="none" w:sz="0" w:space="0" w:color="auto"/>
        <w:bottom w:val="none" w:sz="0" w:space="0" w:color="auto"/>
        <w:right w:val="none" w:sz="0" w:space="0" w:color="auto"/>
      </w:divBdr>
    </w:div>
    <w:div w:id="1803110455">
      <w:bodyDiv w:val="1"/>
      <w:marLeft w:val="0"/>
      <w:marRight w:val="0"/>
      <w:marTop w:val="0"/>
      <w:marBottom w:val="0"/>
      <w:divBdr>
        <w:top w:val="none" w:sz="0" w:space="0" w:color="auto"/>
        <w:left w:val="none" w:sz="0" w:space="0" w:color="auto"/>
        <w:bottom w:val="none" w:sz="0" w:space="0" w:color="auto"/>
        <w:right w:val="none" w:sz="0" w:space="0" w:color="auto"/>
      </w:divBdr>
    </w:div>
    <w:div w:id="1803189957">
      <w:bodyDiv w:val="1"/>
      <w:marLeft w:val="0"/>
      <w:marRight w:val="0"/>
      <w:marTop w:val="0"/>
      <w:marBottom w:val="0"/>
      <w:divBdr>
        <w:top w:val="none" w:sz="0" w:space="0" w:color="auto"/>
        <w:left w:val="none" w:sz="0" w:space="0" w:color="auto"/>
        <w:bottom w:val="none" w:sz="0" w:space="0" w:color="auto"/>
        <w:right w:val="none" w:sz="0" w:space="0" w:color="auto"/>
      </w:divBdr>
    </w:div>
    <w:div w:id="1811053176">
      <w:bodyDiv w:val="1"/>
      <w:marLeft w:val="0"/>
      <w:marRight w:val="0"/>
      <w:marTop w:val="0"/>
      <w:marBottom w:val="0"/>
      <w:divBdr>
        <w:top w:val="none" w:sz="0" w:space="0" w:color="auto"/>
        <w:left w:val="none" w:sz="0" w:space="0" w:color="auto"/>
        <w:bottom w:val="none" w:sz="0" w:space="0" w:color="auto"/>
        <w:right w:val="none" w:sz="0" w:space="0" w:color="auto"/>
      </w:divBdr>
    </w:div>
    <w:div w:id="1824422688">
      <w:bodyDiv w:val="1"/>
      <w:marLeft w:val="0"/>
      <w:marRight w:val="0"/>
      <w:marTop w:val="0"/>
      <w:marBottom w:val="0"/>
      <w:divBdr>
        <w:top w:val="none" w:sz="0" w:space="0" w:color="auto"/>
        <w:left w:val="none" w:sz="0" w:space="0" w:color="auto"/>
        <w:bottom w:val="none" w:sz="0" w:space="0" w:color="auto"/>
        <w:right w:val="none" w:sz="0" w:space="0" w:color="auto"/>
      </w:divBdr>
    </w:div>
    <w:div w:id="1835025718">
      <w:bodyDiv w:val="1"/>
      <w:marLeft w:val="0"/>
      <w:marRight w:val="0"/>
      <w:marTop w:val="0"/>
      <w:marBottom w:val="0"/>
      <w:divBdr>
        <w:top w:val="none" w:sz="0" w:space="0" w:color="auto"/>
        <w:left w:val="none" w:sz="0" w:space="0" w:color="auto"/>
        <w:bottom w:val="none" w:sz="0" w:space="0" w:color="auto"/>
        <w:right w:val="none" w:sz="0" w:space="0" w:color="auto"/>
      </w:divBdr>
    </w:div>
    <w:div w:id="1836530919">
      <w:bodyDiv w:val="1"/>
      <w:marLeft w:val="0"/>
      <w:marRight w:val="0"/>
      <w:marTop w:val="0"/>
      <w:marBottom w:val="0"/>
      <w:divBdr>
        <w:top w:val="none" w:sz="0" w:space="0" w:color="auto"/>
        <w:left w:val="none" w:sz="0" w:space="0" w:color="auto"/>
        <w:bottom w:val="none" w:sz="0" w:space="0" w:color="auto"/>
        <w:right w:val="none" w:sz="0" w:space="0" w:color="auto"/>
      </w:divBdr>
    </w:div>
    <w:div w:id="1852526091">
      <w:bodyDiv w:val="1"/>
      <w:marLeft w:val="0"/>
      <w:marRight w:val="0"/>
      <w:marTop w:val="0"/>
      <w:marBottom w:val="0"/>
      <w:divBdr>
        <w:top w:val="none" w:sz="0" w:space="0" w:color="auto"/>
        <w:left w:val="none" w:sz="0" w:space="0" w:color="auto"/>
        <w:bottom w:val="none" w:sz="0" w:space="0" w:color="auto"/>
        <w:right w:val="none" w:sz="0" w:space="0" w:color="auto"/>
      </w:divBdr>
    </w:div>
    <w:div w:id="1866288799">
      <w:bodyDiv w:val="1"/>
      <w:marLeft w:val="0"/>
      <w:marRight w:val="0"/>
      <w:marTop w:val="0"/>
      <w:marBottom w:val="0"/>
      <w:divBdr>
        <w:top w:val="none" w:sz="0" w:space="0" w:color="auto"/>
        <w:left w:val="none" w:sz="0" w:space="0" w:color="auto"/>
        <w:bottom w:val="none" w:sz="0" w:space="0" w:color="auto"/>
        <w:right w:val="none" w:sz="0" w:space="0" w:color="auto"/>
      </w:divBdr>
    </w:div>
    <w:div w:id="1917934737">
      <w:bodyDiv w:val="1"/>
      <w:marLeft w:val="0"/>
      <w:marRight w:val="0"/>
      <w:marTop w:val="0"/>
      <w:marBottom w:val="0"/>
      <w:divBdr>
        <w:top w:val="none" w:sz="0" w:space="0" w:color="auto"/>
        <w:left w:val="none" w:sz="0" w:space="0" w:color="auto"/>
        <w:bottom w:val="none" w:sz="0" w:space="0" w:color="auto"/>
        <w:right w:val="none" w:sz="0" w:space="0" w:color="auto"/>
      </w:divBdr>
    </w:div>
    <w:div w:id="1922714395">
      <w:bodyDiv w:val="1"/>
      <w:marLeft w:val="0"/>
      <w:marRight w:val="0"/>
      <w:marTop w:val="0"/>
      <w:marBottom w:val="0"/>
      <w:divBdr>
        <w:top w:val="none" w:sz="0" w:space="0" w:color="auto"/>
        <w:left w:val="none" w:sz="0" w:space="0" w:color="auto"/>
        <w:bottom w:val="none" w:sz="0" w:space="0" w:color="auto"/>
        <w:right w:val="none" w:sz="0" w:space="0" w:color="auto"/>
      </w:divBdr>
    </w:div>
    <w:div w:id="1952004814">
      <w:bodyDiv w:val="1"/>
      <w:marLeft w:val="0"/>
      <w:marRight w:val="0"/>
      <w:marTop w:val="0"/>
      <w:marBottom w:val="0"/>
      <w:divBdr>
        <w:top w:val="none" w:sz="0" w:space="0" w:color="auto"/>
        <w:left w:val="none" w:sz="0" w:space="0" w:color="auto"/>
        <w:bottom w:val="none" w:sz="0" w:space="0" w:color="auto"/>
        <w:right w:val="none" w:sz="0" w:space="0" w:color="auto"/>
      </w:divBdr>
    </w:div>
    <w:div w:id="1959873397">
      <w:bodyDiv w:val="1"/>
      <w:marLeft w:val="0"/>
      <w:marRight w:val="0"/>
      <w:marTop w:val="0"/>
      <w:marBottom w:val="0"/>
      <w:divBdr>
        <w:top w:val="none" w:sz="0" w:space="0" w:color="auto"/>
        <w:left w:val="none" w:sz="0" w:space="0" w:color="auto"/>
        <w:bottom w:val="none" w:sz="0" w:space="0" w:color="auto"/>
        <w:right w:val="none" w:sz="0" w:space="0" w:color="auto"/>
      </w:divBdr>
    </w:div>
    <w:div w:id="1967394174">
      <w:bodyDiv w:val="1"/>
      <w:marLeft w:val="0"/>
      <w:marRight w:val="0"/>
      <w:marTop w:val="0"/>
      <w:marBottom w:val="0"/>
      <w:divBdr>
        <w:top w:val="none" w:sz="0" w:space="0" w:color="auto"/>
        <w:left w:val="none" w:sz="0" w:space="0" w:color="auto"/>
        <w:bottom w:val="none" w:sz="0" w:space="0" w:color="auto"/>
        <w:right w:val="none" w:sz="0" w:space="0" w:color="auto"/>
      </w:divBdr>
    </w:div>
    <w:div w:id="1972202728">
      <w:bodyDiv w:val="1"/>
      <w:marLeft w:val="0"/>
      <w:marRight w:val="0"/>
      <w:marTop w:val="0"/>
      <w:marBottom w:val="0"/>
      <w:divBdr>
        <w:top w:val="none" w:sz="0" w:space="0" w:color="auto"/>
        <w:left w:val="none" w:sz="0" w:space="0" w:color="auto"/>
        <w:bottom w:val="none" w:sz="0" w:space="0" w:color="auto"/>
        <w:right w:val="none" w:sz="0" w:space="0" w:color="auto"/>
      </w:divBdr>
    </w:div>
    <w:div w:id="1996251977">
      <w:bodyDiv w:val="1"/>
      <w:marLeft w:val="0"/>
      <w:marRight w:val="0"/>
      <w:marTop w:val="0"/>
      <w:marBottom w:val="0"/>
      <w:divBdr>
        <w:top w:val="none" w:sz="0" w:space="0" w:color="auto"/>
        <w:left w:val="none" w:sz="0" w:space="0" w:color="auto"/>
        <w:bottom w:val="none" w:sz="0" w:space="0" w:color="auto"/>
        <w:right w:val="none" w:sz="0" w:space="0" w:color="auto"/>
      </w:divBdr>
    </w:div>
    <w:div w:id="2022538850">
      <w:bodyDiv w:val="1"/>
      <w:marLeft w:val="0"/>
      <w:marRight w:val="0"/>
      <w:marTop w:val="0"/>
      <w:marBottom w:val="0"/>
      <w:divBdr>
        <w:top w:val="none" w:sz="0" w:space="0" w:color="auto"/>
        <w:left w:val="none" w:sz="0" w:space="0" w:color="auto"/>
        <w:bottom w:val="none" w:sz="0" w:space="0" w:color="auto"/>
        <w:right w:val="none" w:sz="0" w:space="0" w:color="auto"/>
      </w:divBdr>
    </w:div>
    <w:div w:id="2027322649">
      <w:bodyDiv w:val="1"/>
      <w:marLeft w:val="0"/>
      <w:marRight w:val="0"/>
      <w:marTop w:val="0"/>
      <w:marBottom w:val="0"/>
      <w:divBdr>
        <w:top w:val="none" w:sz="0" w:space="0" w:color="auto"/>
        <w:left w:val="none" w:sz="0" w:space="0" w:color="auto"/>
        <w:bottom w:val="none" w:sz="0" w:space="0" w:color="auto"/>
        <w:right w:val="none" w:sz="0" w:space="0" w:color="auto"/>
      </w:divBdr>
    </w:div>
    <w:div w:id="2041127189">
      <w:bodyDiv w:val="1"/>
      <w:marLeft w:val="0"/>
      <w:marRight w:val="0"/>
      <w:marTop w:val="0"/>
      <w:marBottom w:val="0"/>
      <w:divBdr>
        <w:top w:val="none" w:sz="0" w:space="0" w:color="auto"/>
        <w:left w:val="none" w:sz="0" w:space="0" w:color="auto"/>
        <w:bottom w:val="none" w:sz="0" w:space="0" w:color="auto"/>
        <w:right w:val="none" w:sz="0" w:space="0" w:color="auto"/>
      </w:divBdr>
    </w:div>
    <w:div w:id="2047634679">
      <w:bodyDiv w:val="1"/>
      <w:marLeft w:val="0"/>
      <w:marRight w:val="0"/>
      <w:marTop w:val="0"/>
      <w:marBottom w:val="0"/>
      <w:divBdr>
        <w:top w:val="none" w:sz="0" w:space="0" w:color="auto"/>
        <w:left w:val="none" w:sz="0" w:space="0" w:color="auto"/>
        <w:bottom w:val="none" w:sz="0" w:space="0" w:color="auto"/>
        <w:right w:val="none" w:sz="0" w:space="0" w:color="auto"/>
      </w:divBdr>
    </w:div>
    <w:div w:id="2052875565">
      <w:bodyDiv w:val="1"/>
      <w:marLeft w:val="0"/>
      <w:marRight w:val="0"/>
      <w:marTop w:val="0"/>
      <w:marBottom w:val="0"/>
      <w:divBdr>
        <w:top w:val="none" w:sz="0" w:space="0" w:color="auto"/>
        <w:left w:val="none" w:sz="0" w:space="0" w:color="auto"/>
        <w:bottom w:val="none" w:sz="0" w:space="0" w:color="auto"/>
        <w:right w:val="none" w:sz="0" w:space="0" w:color="auto"/>
      </w:divBdr>
    </w:div>
    <w:div w:id="2094889165">
      <w:bodyDiv w:val="1"/>
      <w:marLeft w:val="0"/>
      <w:marRight w:val="0"/>
      <w:marTop w:val="0"/>
      <w:marBottom w:val="0"/>
      <w:divBdr>
        <w:top w:val="none" w:sz="0" w:space="0" w:color="auto"/>
        <w:left w:val="none" w:sz="0" w:space="0" w:color="auto"/>
        <w:bottom w:val="none" w:sz="0" w:space="0" w:color="auto"/>
        <w:right w:val="none" w:sz="0" w:space="0" w:color="auto"/>
      </w:divBdr>
    </w:div>
    <w:div w:id="2095710827">
      <w:bodyDiv w:val="1"/>
      <w:marLeft w:val="0"/>
      <w:marRight w:val="0"/>
      <w:marTop w:val="0"/>
      <w:marBottom w:val="0"/>
      <w:divBdr>
        <w:top w:val="none" w:sz="0" w:space="0" w:color="auto"/>
        <w:left w:val="none" w:sz="0" w:space="0" w:color="auto"/>
        <w:bottom w:val="none" w:sz="0" w:space="0" w:color="auto"/>
        <w:right w:val="none" w:sz="0" w:space="0" w:color="auto"/>
      </w:divBdr>
    </w:div>
    <w:div w:id="2108386590">
      <w:bodyDiv w:val="1"/>
      <w:marLeft w:val="0"/>
      <w:marRight w:val="0"/>
      <w:marTop w:val="0"/>
      <w:marBottom w:val="0"/>
      <w:divBdr>
        <w:top w:val="none" w:sz="0" w:space="0" w:color="auto"/>
        <w:left w:val="none" w:sz="0" w:space="0" w:color="auto"/>
        <w:bottom w:val="none" w:sz="0" w:space="0" w:color="auto"/>
        <w:right w:val="none" w:sz="0" w:space="0" w:color="auto"/>
      </w:divBdr>
    </w:div>
    <w:div w:id="2109502668">
      <w:bodyDiv w:val="1"/>
      <w:marLeft w:val="0"/>
      <w:marRight w:val="0"/>
      <w:marTop w:val="0"/>
      <w:marBottom w:val="0"/>
      <w:divBdr>
        <w:top w:val="none" w:sz="0" w:space="0" w:color="auto"/>
        <w:left w:val="none" w:sz="0" w:space="0" w:color="auto"/>
        <w:bottom w:val="none" w:sz="0" w:space="0" w:color="auto"/>
        <w:right w:val="none" w:sz="0" w:space="0" w:color="auto"/>
      </w:divBdr>
    </w:div>
    <w:div w:id="2112774504">
      <w:bodyDiv w:val="1"/>
      <w:marLeft w:val="0"/>
      <w:marRight w:val="0"/>
      <w:marTop w:val="0"/>
      <w:marBottom w:val="0"/>
      <w:divBdr>
        <w:top w:val="none" w:sz="0" w:space="0" w:color="auto"/>
        <w:left w:val="none" w:sz="0" w:space="0" w:color="auto"/>
        <w:bottom w:val="none" w:sz="0" w:space="0" w:color="auto"/>
        <w:right w:val="none" w:sz="0" w:space="0" w:color="auto"/>
      </w:divBdr>
    </w:div>
    <w:div w:id="213347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61DA56-AA80-4D3C-9D0D-F208A4728D8C}">
  <ds:schemaRefs>
    <ds:schemaRef ds:uri="http://schemas.microsoft.com/sharepoint/v3/contenttype/forms"/>
  </ds:schemaRefs>
</ds:datastoreItem>
</file>

<file path=customXml/itemProps2.xml><?xml version="1.0" encoding="utf-8"?>
<ds:datastoreItem xmlns:ds="http://schemas.openxmlformats.org/officeDocument/2006/customXml" ds:itemID="{C1BE5B68-110C-4315-84A5-4F63365ED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1DAAC03-36F3-4438-B047-0071E54EB7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DF5E50-3E26-42D6-B3A3-CE0A54BE0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3392</Words>
  <Characters>18659</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22007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Lemus Nieto Samanta Paola</dc:creator>
  <cp:lastModifiedBy>Mario Alonso Cruz</cp:lastModifiedBy>
  <cp:revision>7</cp:revision>
  <cp:lastPrinted>2016-11-17T02:07:00Z</cp:lastPrinted>
  <dcterms:created xsi:type="dcterms:W3CDTF">2016-11-28T15:31:00Z</dcterms:created>
  <dcterms:modified xsi:type="dcterms:W3CDTF">2017-02-16T00:23:00Z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