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89"/>
        <w:gridCol w:w="3118"/>
        <w:gridCol w:w="3021"/>
      </w:tblGrid>
      <w:tr w:rsidR="00501ADF" w:rsidRPr="005F7176" w14:paraId="30BBE899" w14:textId="77777777" w:rsidTr="00D23BD5">
        <w:trPr>
          <w:trHeight w:val="816"/>
        </w:trPr>
        <w:tc>
          <w:tcPr>
            <w:tcW w:w="2689" w:type="dxa"/>
            <w:shd w:val="clear" w:color="auto" w:fill="DBDBDB" w:themeFill="accent3" w:themeFillTint="66"/>
          </w:tcPr>
          <w:p w14:paraId="354C585A" w14:textId="596C210C" w:rsidR="00501ADF" w:rsidRPr="005F7176" w:rsidRDefault="00501ADF" w:rsidP="001A6F6F">
            <w:pPr>
              <w:jc w:val="both"/>
              <w:rPr>
                <w:rFonts w:ascii="Arial" w:hAnsi="Arial" w:cs="Arial"/>
                <w:b/>
                <w:sz w:val="18"/>
                <w:szCs w:val="18"/>
              </w:rPr>
            </w:pPr>
            <w:r w:rsidRPr="005F7176">
              <w:rPr>
                <w:rFonts w:ascii="Arial" w:hAnsi="Arial" w:cs="Arial"/>
                <w:b/>
                <w:sz w:val="18"/>
                <w:szCs w:val="18"/>
              </w:rPr>
              <w:t xml:space="preserve">Unidad </w:t>
            </w:r>
            <w:r w:rsidR="00072473" w:rsidRPr="005F7176">
              <w:rPr>
                <w:rFonts w:ascii="Arial" w:hAnsi="Arial" w:cs="Arial"/>
                <w:b/>
                <w:sz w:val="18"/>
                <w:szCs w:val="18"/>
              </w:rPr>
              <w:t>A</w:t>
            </w:r>
            <w:r w:rsidRPr="005F7176">
              <w:rPr>
                <w:rFonts w:ascii="Arial" w:hAnsi="Arial" w:cs="Arial"/>
                <w:b/>
                <w:sz w:val="18"/>
                <w:szCs w:val="18"/>
              </w:rPr>
              <w:t>dministrativa</w:t>
            </w:r>
            <w:r w:rsidR="00D23BD5" w:rsidRPr="005F7176">
              <w:rPr>
                <w:rFonts w:ascii="Arial" w:hAnsi="Arial" w:cs="Arial"/>
                <w:b/>
                <w:sz w:val="18"/>
                <w:szCs w:val="18"/>
              </w:rPr>
              <w:t xml:space="preserve"> </w:t>
            </w:r>
            <w:r w:rsidR="000A6113" w:rsidRPr="005F7176">
              <w:rPr>
                <w:rFonts w:ascii="Arial" w:hAnsi="Arial" w:cs="Arial"/>
                <w:b/>
                <w:sz w:val="18"/>
                <w:szCs w:val="18"/>
              </w:rPr>
              <w:t xml:space="preserve">o Coordinación General </w:t>
            </w:r>
            <w:r w:rsidR="00D23BD5" w:rsidRPr="005F7176">
              <w:rPr>
                <w:rFonts w:ascii="Arial" w:hAnsi="Arial" w:cs="Arial"/>
                <w:b/>
                <w:sz w:val="18"/>
                <w:szCs w:val="18"/>
              </w:rPr>
              <w:t>del Instituto</w:t>
            </w:r>
            <w:r w:rsidRPr="005F7176">
              <w:rPr>
                <w:rFonts w:ascii="Arial" w:hAnsi="Arial" w:cs="Arial"/>
                <w:b/>
                <w:sz w:val="18"/>
                <w:szCs w:val="18"/>
              </w:rPr>
              <w:t>:</w:t>
            </w:r>
          </w:p>
          <w:p w14:paraId="4CE652BB" w14:textId="2B1C0791" w:rsidR="0068307E" w:rsidRPr="005F7176" w:rsidRDefault="00430A9B" w:rsidP="001A6F6F">
            <w:pPr>
              <w:jc w:val="both"/>
              <w:rPr>
                <w:rFonts w:ascii="Arial" w:hAnsi="Arial" w:cs="Arial"/>
                <w:sz w:val="18"/>
                <w:szCs w:val="18"/>
              </w:rPr>
            </w:pPr>
            <w:r w:rsidRPr="005F7176">
              <w:rPr>
                <w:rFonts w:ascii="Arial" w:hAnsi="Arial" w:cs="Arial"/>
                <w:sz w:val="18"/>
                <w:szCs w:val="18"/>
              </w:rPr>
              <w:t>Unidad de Espectro Radioeléctrico</w:t>
            </w:r>
          </w:p>
          <w:p w14:paraId="3B00A833" w14:textId="77777777" w:rsidR="0068307E" w:rsidRPr="005F7176" w:rsidRDefault="0068307E" w:rsidP="001A6F6F">
            <w:pPr>
              <w:jc w:val="both"/>
              <w:rPr>
                <w:rFonts w:ascii="Arial" w:hAnsi="Arial" w:cs="Arial"/>
                <w:sz w:val="18"/>
                <w:szCs w:val="18"/>
              </w:rPr>
            </w:pPr>
          </w:p>
        </w:tc>
        <w:tc>
          <w:tcPr>
            <w:tcW w:w="6139" w:type="dxa"/>
            <w:gridSpan w:val="2"/>
            <w:shd w:val="clear" w:color="auto" w:fill="DBDBDB" w:themeFill="accent3" w:themeFillTint="66"/>
          </w:tcPr>
          <w:p w14:paraId="23418552" w14:textId="77777777" w:rsidR="00501ADF" w:rsidRPr="005F7176" w:rsidRDefault="00D23BD5" w:rsidP="001A6F6F">
            <w:pPr>
              <w:jc w:val="both"/>
              <w:rPr>
                <w:rFonts w:ascii="Arial" w:hAnsi="Arial" w:cs="Arial"/>
                <w:b/>
                <w:sz w:val="18"/>
                <w:szCs w:val="18"/>
              </w:rPr>
            </w:pPr>
            <w:r w:rsidRPr="005F7176">
              <w:rPr>
                <w:rFonts w:ascii="Arial" w:hAnsi="Arial" w:cs="Arial"/>
                <w:b/>
                <w:sz w:val="18"/>
                <w:szCs w:val="18"/>
              </w:rPr>
              <w:t xml:space="preserve">Título de la propuesta </w:t>
            </w:r>
            <w:r w:rsidR="00501ADF" w:rsidRPr="005F7176">
              <w:rPr>
                <w:rFonts w:ascii="Arial" w:hAnsi="Arial" w:cs="Arial"/>
                <w:b/>
                <w:sz w:val="18"/>
                <w:szCs w:val="18"/>
              </w:rPr>
              <w:t>de regulación:</w:t>
            </w:r>
          </w:p>
          <w:p w14:paraId="23A457A2" w14:textId="77777777" w:rsidR="0068307E" w:rsidRPr="005F7176" w:rsidRDefault="0068307E" w:rsidP="001A6F6F">
            <w:pPr>
              <w:jc w:val="both"/>
              <w:rPr>
                <w:rFonts w:ascii="Arial" w:hAnsi="Arial" w:cs="Arial"/>
                <w:b/>
                <w:sz w:val="18"/>
                <w:szCs w:val="18"/>
              </w:rPr>
            </w:pPr>
          </w:p>
          <w:p w14:paraId="72C2A835" w14:textId="4093C716" w:rsidR="0068307E" w:rsidRPr="005F7176" w:rsidRDefault="00430A9B" w:rsidP="001A6F6F">
            <w:pPr>
              <w:jc w:val="both"/>
              <w:rPr>
                <w:rFonts w:ascii="Arial" w:hAnsi="Arial" w:cs="Arial"/>
                <w:sz w:val="18"/>
                <w:szCs w:val="18"/>
              </w:rPr>
            </w:pPr>
            <w:r w:rsidRPr="005F7176">
              <w:rPr>
                <w:rFonts w:ascii="Arial" w:hAnsi="Arial" w:cs="Arial"/>
                <w:sz w:val="18"/>
                <w:szCs w:val="18"/>
              </w:rPr>
              <w:t xml:space="preserve">Modificación de los Lineamientos </w:t>
            </w:r>
            <w:r w:rsidRPr="005F7176">
              <w:rPr>
                <w:rFonts w:ascii="Arial" w:hAnsi="Arial" w:cs="Arial"/>
                <w:bCs/>
                <w:sz w:val="18"/>
                <w:szCs w:val="18"/>
              </w:rPr>
              <w:t xml:space="preserve">para el </w:t>
            </w:r>
            <w:r w:rsidR="007E5B24" w:rsidRPr="005F7176">
              <w:rPr>
                <w:rFonts w:ascii="Arial" w:hAnsi="Arial" w:cs="Arial"/>
                <w:bCs/>
                <w:sz w:val="18"/>
                <w:szCs w:val="18"/>
              </w:rPr>
              <w:t xml:space="preserve">otorgamiento de la </w:t>
            </w:r>
            <w:r w:rsidR="00E45EFE">
              <w:rPr>
                <w:rFonts w:ascii="Arial" w:hAnsi="Arial" w:cs="Arial"/>
                <w:bCs/>
                <w:sz w:val="18"/>
                <w:szCs w:val="18"/>
              </w:rPr>
              <w:t>C</w:t>
            </w:r>
            <w:r w:rsidR="007E5B24" w:rsidRPr="005F7176">
              <w:rPr>
                <w:rFonts w:ascii="Arial" w:hAnsi="Arial" w:cs="Arial"/>
                <w:bCs/>
                <w:sz w:val="18"/>
                <w:szCs w:val="18"/>
              </w:rPr>
              <w:t xml:space="preserve">onstancia de </w:t>
            </w:r>
            <w:r w:rsidR="00E45EFE">
              <w:rPr>
                <w:rFonts w:ascii="Arial" w:hAnsi="Arial" w:cs="Arial"/>
                <w:bCs/>
                <w:sz w:val="18"/>
                <w:szCs w:val="18"/>
              </w:rPr>
              <w:t>A</w:t>
            </w:r>
            <w:r w:rsidRPr="005F7176">
              <w:rPr>
                <w:rFonts w:ascii="Arial" w:hAnsi="Arial" w:cs="Arial"/>
                <w:bCs/>
                <w:sz w:val="18"/>
                <w:szCs w:val="18"/>
              </w:rPr>
              <w:t>utorización, para el uso y aprovechamiento de bandas de frecuencias del espectro radioeléctrico para uso secundario</w:t>
            </w:r>
            <w:r w:rsidR="00906CB6" w:rsidRPr="005F7176">
              <w:rPr>
                <w:rFonts w:ascii="Arial" w:hAnsi="Arial" w:cs="Arial"/>
                <w:bCs/>
                <w:sz w:val="18"/>
                <w:szCs w:val="18"/>
              </w:rPr>
              <w:t xml:space="preserve"> (Lineamientos</w:t>
            </w:r>
            <w:r w:rsidR="009F0053">
              <w:rPr>
                <w:rFonts w:ascii="Arial" w:hAnsi="Arial" w:cs="Arial"/>
                <w:bCs/>
                <w:sz w:val="18"/>
                <w:szCs w:val="18"/>
              </w:rPr>
              <w:t xml:space="preserve"> </w:t>
            </w:r>
            <w:r w:rsidR="00141C20">
              <w:rPr>
                <w:rFonts w:ascii="Arial" w:hAnsi="Arial" w:cs="Arial"/>
                <w:bCs/>
                <w:sz w:val="18"/>
                <w:szCs w:val="18"/>
              </w:rPr>
              <w:t>de</w:t>
            </w:r>
            <w:r w:rsidR="009F0053">
              <w:rPr>
                <w:rFonts w:ascii="Arial" w:hAnsi="Arial" w:cs="Arial"/>
                <w:bCs/>
                <w:sz w:val="18"/>
                <w:szCs w:val="18"/>
              </w:rPr>
              <w:t xml:space="preserve"> Uso Secundario</w:t>
            </w:r>
            <w:r w:rsidR="00906CB6" w:rsidRPr="005F7176">
              <w:rPr>
                <w:rFonts w:ascii="Arial" w:hAnsi="Arial" w:cs="Arial"/>
                <w:bCs/>
                <w:sz w:val="18"/>
                <w:szCs w:val="18"/>
              </w:rPr>
              <w:t>)</w:t>
            </w:r>
            <w:r w:rsidRPr="005F7176">
              <w:rPr>
                <w:rFonts w:ascii="Arial" w:hAnsi="Arial" w:cs="Arial"/>
                <w:bCs/>
                <w:sz w:val="18"/>
                <w:szCs w:val="18"/>
              </w:rPr>
              <w:t>.</w:t>
            </w:r>
          </w:p>
        </w:tc>
      </w:tr>
      <w:tr w:rsidR="0068307E" w:rsidRPr="005F7176" w14:paraId="1F56AF6F" w14:textId="77777777" w:rsidTr="00D23BD5">
        <w:trPr>
          <w:trHeight w:val="889"/>
        </w:trPr>
        <w:tc>
          <w:tcPr>
            <w:tcW w:w="2689" w:type="dxa"/>
            <w:vMerge w:val="restart"/>
            <w:shd w:val="clear" w:color="auto" w:fill="DBDBDB" w:themeFill="accent3" w:themeFillTint="66"/>
          </w:tcPr>
          <w:p w14:paraId="33D70C6D" w14:textId="77777777" w:rsidR="0068307E" w:rsidRPr="005F7176" w:rsidRDefault="00D23BD5" w:rsidP="001A6F6F">
            <w:pPr>
              <w:jc w:val="both"/>
              <w:rPr>
                <w:rFonts w:ascii="Arial" w:hAnsi="Arial" w:cs="Arial"/>
                <w:b/>
                <w:sz w:val="18"/>
                <w:szCs w:val="18"/>
              </w:rPr>
            </w:pPr>
            <w:r w:rsidRPr="005F7176">
              <w:rPr>
                <w:rFonts w:ascii="Arial" w:hAnsi="Arial" w:cs="Arial"/>
                <w:b/>
                <w:sz w:val="18"/>
                <w:szCs w:val="18"/>
              </w:rPr>
              <w:t>Responsable de la propuesta de regulación</w:t>
            </w:r>
            <w:r w:rsidR="0068307E" w:rsidRPr="005F7176">
              <w:rPr>
                <w:rFonts w:ascii="Arial" w:hAnsi="Arial" w:cs="Arial"/>
                <w:b/>
                <w:sz w:val="18"/>
                <w:szCs w:val="18"/>
              </w:rPr>
              <w:t>:</w:t>
            </w:r>
          </w:p>
          <w:p w14:paraId="5C047914" w14:textId="77777777" w:rsidR="0068307E" w:rsidRPr="005F7176" w:rsidRDefault="0068307E" w:rsidP="001A6F6F">
            <w:pPr>
              <w:jc w:val="both"/>
              <w:rPr>
                <w:rFonts w:ascii="Arial" w:hAnsi="Arial" w:cs="Arial"/>
                <w:b/>
                <w:sz w:val="18"/>
                <w:szCs w:val="18"/>
              </w:rPr>
            </w:pPr>
          </w:p>
          <w:p w14:paraId="32A5D90C" w14:textId="6B7B2D25" w:rsidR="0068307E" w:rsidRPr="005F7176" w:rsidRDefault="00F31821" w:rsidP="001A6F6F">
            <w:pPr>
              <w:jc w:val="both"/>
              <w:rPr>
                <w:rFonts w:ascii="Arial" w:hAnsi="Arial" w:cs="Arial"/>
                <w:sz w:val="18"/>
                <w:szCs w:val="18"/>
              </w:rPr>
            </w:pPr>
            <w:r w:rsidRPr="005F7176">
              <w:rPr>
                <w:rFonts w:ascii="Arial" w:hAnsi="Arial" w:cs="Arial"/>
                <w:sz w:val="18"/>
                <w:szCs w:val="18"/>
              </w:rPr>
              <w:t xml:space="preserve">Nombre: </w:t>
            </w:r>
            <w:r w:rsidR="00430A9B" w:rsidRPr="005F7176">
              <w:rPr>
                <w:rFonts w:ascii="Arial" w:hAnsi="Arial" w:cs="Arial"/>
                <w:sz w:val="18"/>
                <w:szCs w:val="18"/>
              </w:rPr>
              <w:t>Jorge Luis Hernández Ojeda</w:t>
            </w:r>
          </w:p>
          <w:p w14:paraId="1F84609A" w14:textId="2B95328D" w:rsidR="0068307E" w:rsidRPr="005F7176" w:rsidRDefault="0068307E" w:rsidP="001A6F6F">
            <w:pPr>
              <w:jc w:val="both"/>
              <w:rPr>
                <w:rFonts w:ascii="Arial" w:hAnsi="Arial" w:cs="Arial"/>
                <w:sz w:val="18"/>
                <w:szCs w:val="18"/>
              </w:rPr>
            </w:pPr>
            <w:r w:rsidRPr="005F7176">
              <w:rPr>
                <w:rFonts w:ascii="Arial" w:hAnsi="Arial" w:cs="Arial"/>
                <w:sz w:val="18"/>
                <w:szCs w:val="18"/>
              </w:rPr>
              <w:t xml:space="preserve">Teléfono: </w:t>
            </w:r>
            <w:r w:rsidR="00430A9B" w:rsidRPr="005F7176">
              <w:rPr>
                <w:rFonts w:ascii="Arial" w:hAnsi="Arial" w:cs="Arial"/>
                <w:sz w:val="18"/>
                <w:szCs w:val="18"/>
              </w:rPr>
              <w:t>55 5015 4074</w:t>
            </w:r>
          </w:p>
          <w:p w14:paraId="347AB31C" w14:textId="77777777" w:rsidR="0068307E" w:rsidRPr="005F7176" w:rsidRDefault="0068307E" w:rsidP="001A6F6F">
            <w:pPr>
              <w:jc w:val="both"/>
              <w:rPr>
                <w:rFonts w:ascii="Arial" w:hAnsi="Arial" w:cs="Arial"/>
                <w:sz w:val="18"/>
                <w:szCs w:val="18"/>
              </w:rPr>
            </w:pPr>
            <w:r w:rsidRPr="005F7176">
              <w:rPr>
                <w:rFonts w:ascii="Arial" w:hAnsi="Arial" w:cs="Arial"/>
                <w:sz w:val="18"/>
                <w:szCs w:val="18"/>
              </w:rPr>
              <w:t>Correo electrónico:</w:t>
            </w:r>
          </w:p>
          <w:p w14:paraId="623617BB" w14:textId="16E533FC" w:rsidR="0068307E" w:rsidRPr="005F7176" w:rsidRDefault="00430A9B" w:rsidP="001A6F6F">
            <w:pPr>
              <w:jc w:val="both"/>
              <w:rPr>
                <w:rFonts w:ascii="Arial" w:hAnsi="Arial" w:cs="Arial"/>
                <w:b/>
                <w:sz w:val="18"/>
                <w:szCs w:val="18"/>
              </w:rPr>
            </w:pPr>
            <w:r w:rsidRPr="005F7176">
              <w:rPr>
                <w:rFonts w:ascii="Arial" w:hAnsi="Arial" w:cs="Arial"/>
                <w:b/>
                <w:sz w:val="18"/>
                <w:szCs w:val="18"/>
              </w:rPr>
              <w:t>jorge.hernandez@ift.org.mx</w:t>
            </w:r>
          </w:p>
        </w:tc>
        <w:tc>
          <w:tcPr>
            <w:tcW w:w="3118" w:type="dxa"/>
            <w:shd w:val="clear" w:color="auto" w:fill="DBDBDB" w:themeFill="accent3" w:themeFillTint="66"/>
            <w:vAlign w:val="center"/>
          </w:tcPr>
          <w:p w14:paraId="5039439D" w14:textId="77777777" w:rsidR="0068307E" w:rsidRPr="005F7176" w:rsidRDefault="0068307E" w:rsidP="001A6F6F">
            <w:pPr>
              <w:jc w:val="both"/>
              <w:rPr>
                <w:rFonts w:ascii="Arial" w:hAnsi="Arial" w:cs="Arial"/>
                <w:b/>
                <w:sz w:val="18"/>
                <w:szCs w:val="18"/>
              </w:rPr>
            </w:pPr>
            <w:r w:rsidRPr="005F7176">
              <w:rPr>
                <w:rFonts w:ascii="Arial" w:hAnsi="Arial" w:cs="Arial"/>
                <w:b/>
                <w:sz w:val="18"/>
                <w:szCs w:val="18"/>
              </w:rPr>
              <w:t>Fecha de elaboración</w:t>
            </w:r>
            <w:r w:rsidR="00D23BD5" w:rsidRPr="005F7176">
              <w:rPr>
                <w:rFonts w:ascii="Arial" w:hAnsi="Arial" w:cs="Arial"/>
                <w:b/>
                <w:sz w:val="18"/>
                <w:szCs w:val="18"/>
              </w:rPr>
              <w:t xml:space="preserve"> del análisis de impacto regulatorio</w:t>
            </w:r>
            <w:r w:rsidRPr="005F7176">
              <w:rPr>
                <w:rFonts w:ascii="Arial" w:hAnsi="Arial" w:cs="Arial"/>
                <w:b/>
                <w:sz w:val="18"/>
                <w:szCs w:val="18"/>
              </w:rPr>
              <w:t>:</w:t>
            </w:r>
          </w:p>
        </w:tc>
        <w:tc>
          <w:tcPr>
            <w:tcW w:w="3021" w:type="dxa"/>
            <w:shd w:val="clear" w:color="auto" w:fill="DBDBDB" w:themeFill="accent3" w:themeFillTint="66"/>
            <w:vAlign w:val="center"/>
          </w:tcPr>
          <w:p w14:paraId="3FE3C057" w14:textId="2F2D8000" w:rsidR="0068307E" w:rsidRPr="006667AF" w:rsidRDefault="005C42E0" w:rsidP="00EE5327">
            <w:pPr>
              <w:jc w:val="center"/>
              <w:rPr>
                <w:rFonts w:ascii="Arial" w:hAnsi="Arial" w:cs="Arial"/>
                <w:sz w:val="18"/>
                <w:szCs w:val="18"/>
              </w:rPr>
            </w:pPr>
            <w:r>
              <w:rPr>
                <w:rFonts w:ascii="Arial" w:hAnsi="Arial" w:cs="Arial"/>
                <w:sz w:val="18"/>
                <w:szCs w:val="18"/>
              </w:rPr>
              <w:t>25</w:t>
            </w:r>
            <w:r w:rsidR="00EE5327" w:rsidRPr="00FD6FF7">
              <w:rPr>
                <w:rFonts w:ascii="Arial" w:hAnsi="Arial" w:cs="Arial"/>
                <w:sz w:val="18"/>
                <w:szCs w:val="18"/>
              </w:rPr>
              <w:t>/</w:t>
            </w:r>
            <w:r>
              <w:rPr>
                <w:rFonts w:ascii="Arial" w:hAnsi="Arial" w:cs="Arial"/>
                <w:sz w:val="18"/>
                <w:szCs w:val="18"/>
              </w:rPr>
              <w:t>04</w:t>
            </w:r>
            <w:r w:rsidR="00430A9B" w:rsidRPr="00FD6FF7">
              <w:rPr>
                <w:rFonts w:ascii="Arial" w:hAnsi="Arial" w:cs="Arial"/>
                <w:sz w:val="18"/>
                <w:szCs w:val="18"/>
              </w:rPr>
              <w:t>/202</w:t>
            </w:r>
            <w:r>
              <w:rPr>
                <w:rFonts w:ascii="Arial" w:hAnsi="Arial" w:cs="Arial"/>
                <w:sz w:val="18"/>
                <w:szCs w:val="18"/>
              </w:rPr>
              <w:t>3</w:t>
            </w:r>
          </w:p>
        </w:tc>
      </w:tr>
      <w:tr w:rsidR="0068307E" w:rsidRPr="005F7176" w14:paraId="0D9937D0" w14:textId="77777777" w:rsidTr="00D23BD5">
        <w:trPr>
          <w:trHeight w:val="390"/>
        </w:trPr>
        <w:tc>
          <w:tcPr>
            <w:tcW w:w="2689" w:type="dxa"/>
            <w:vMerge/>
            <w:shd w:val="clear" w:color="auto" w:fill="DBDBDB" w:themeFill="accent3" w:themeFillTint="66"/>
          </w:tcPr>
          <w:p w14:paraId="5B950964" w14:textId="77777777" w:rsidR="0068307E" w:rsidRPr="005F7176" w:rsidRDefault="0068307E" w:rsidP="001A6F6F">
            <w:pPr>
              <w:jc w:val="both"/>
              <w:rPr>
                <w:rFonts w:ascii="Arial" w:hAnsi="Arial" w:cs="Arial"/>
                <w:sz w:val="18"/>
                <w:szCs w:val="18"/>
              </w:rPr>
            </w:pPr>
          </w:p>
        </w:tc>
        <w:tc>
          <w:tcPr>
            <w:tcW w:w="3118" w:type="dxa"/>
            <w:shd w:val="clear" w:color="auto" w:fill="DBDBDB" w:themeFill="accent3" w:themeFillTint="66"/>
            <w:vAlign w:val="center"/>
          </w:tcPr>
          <w:p w14:paraId="7F9639E2" w14:textId="77777777" w:rsidR="0068307E" w:rsidRPr="005F7176" w:rsidRDefault="006E5EB5" w:rsidP="001A6F6F">
            <w:pPr>
              <w:jc w:val="both"/>
              <w:rPr>
                <w:rFonts w:ascii="Arial" w:hAnsi="Arial" w:cs="Arial"/>
                <w:b/>
                <w:sz w:val="18"/>
                <w:szCs w:val="18"/>
              </w:rPr>
            </w:pPr>
            <w:r w:rsidRPr="005F7176">
              <w:rPr>
                <w:rFonts w:ascii="Arial" w:hAnsi="Arial" w:cs="Arial"/>
                <w:b/>
                <w:sz w:val="18"/>
                <w:szCs w:val="18"/>
              </w:rPr>
              <w:t>En su caso, f</w:t>
            </w:r>
            <w:r w:rsidR="0068307E" w:rsidRPr="005F7176">
              <w:rPr>
                <w:rFonts w:ascii="Arial" w:hAnsi="Arial" w:cs="Arial"/>
                <w:b/>
                <w:sz w:val="18"/>
                <w:szCs w:val="18"/>
              </w:rPr>
              <w:t xml:space="preserve">echa de inicio </w:t>
            </w:r>
            <w:r w:rsidR="00D23BD5" w:rsidRPr="005F7176">
              <w:rPr>
                <w:rFonts w:ascii="Arial" w:hAnsi="Arial" w:cs="Arial"/>
                <w:b/>
                <w:sz w:val="18"/>
                <w:szCs w:val="18"/>
              </w:rPr>
              <w:t xml:space="preserve">y conclusión </w:t>
            </w:r>
            <w:r w:rsidR="0068307E" w:rsidRPr="005F7176">
              <w:rPr>
                <w:rFonts w:ascii="Arial" w:hAnsi="Arial" w:cs="Arial"/>
                <w:b/>
                <w:sz w:val="18"/>
                <w:szCs w:val="18"/>
              </w:rPr>
              <w:t>de la consulta pública:</w:t>
            </w:r>
          </w:p>
        </w:tc>
        <w:tc>
          <w:tcPr>
            <w:tcW w:w="3021" w:type="dxa"/>
            <w:shd w:val="clear" w:color="auto" w:fill="DBDBDB" w:themeFill="accent3" w:themeFillTint="66"/>
            <w:vAlign w:val="center"/>
          </w:tcPr>
          <w:p w14:paraId="41379D45" w14:textId="74C78A95" w:rsidR="0068307E" w:rsidRPr="006667AF" w:rsidRDefault="005C42E0" w:rsidP="002660D0">
            <w:pPr>
              <w:jc w:val="center"/>
              <w:rPr>
                <w:rFonts w:ascii="Arial" w:hAnsi="Arial" w:cs="Arial"/>
                <w:sz w:val="18"/>
                <w:szCs w:val="18"/>
              </w:rPr>
            </w:pPr>
            <w:r>
              <w:rPr>
                <w:rFonts w:ascii="Arial" w:hAnsi="Arial" w:cs="Arial"/>
                <w:sz w:val="18"/>
                <w:szCs w:val="18"/>
              </w:rPr>
              <w:t>1</w:t>
            </w:r>
            <w:r w:rsidR="00E9319C">
              <w:rPr>
                <w:rFonts w:ascii="Arial" w:hAnsi="Arial" w:cs="Arial"/>
                <w:sz w:val="18"/>
                <w:szCs w:val="18"/>
              </w:rPr>
              <w:t>3</w:t>
            </w:r>
            <w:r w:rsidR="0068307E" w:rsidRPr="006667AF">
              <w:rPr>
                <w:rFonts w:ascii="Arial" w:hAnsi="Arial" w:cs="Arial"/>
                <w:sz w:val="18"/>
                <w:szCs w:val="18"/>
              </w:rPr>
              <w:t>/</w:t>
            </w:r>
            <w:r w:rsidR="00E9319C">
              <w:rPr>
                <w:rFonts w:ascii="Arial" w:hAnsi="Arial" w:cs="Arial"/>
                <w:sz w:val="18"/>
                <w:szCs w:val="18"/>
              </w:rPr>
              <w:t>11</w:t>
            </w:r>
            <w:r w:rsidR="0068307E" w:rsidRPr="006667AF">
              <w:rPr>
                <w:rFonts w:ascii="Arial" w:hAnsi="Arial" w:cs="Arial"/>
                <w:sz w:val="18"/>
                <w:szCs w:val="18"/>
              </w:rPr>
              <w:t>/</w:t>
            </w:r>
            <w:r w:rsidR="00430A9B" w:rsidRPr="006667AF">
              <w:rPr>
                <w:rFonts w:ascii="Arial" w:hAnsi="Arial" w:cs="Arial"/>
                <w:sz w:val="18"/>
                <w:szCs w:val="18"/>
              </w:rPr>
              <w:t>202</w:t>
            </w:r>
            <w:r>
              <w:rPr>
                <w:rFonts w:ascii="Arial" w:hAnsi="Arial" w:cs="Arial"/>
                <w:sz w:val="18"/>
                <w:szCs w:val="18"/>
              </w:rPr>
              <w:t>3</w:t>
            </w:r>
            <w:r w:rsidR="00D23BD5" w:rsidRPr="006667AF">
              <w:rPr>
                <w:rFonts w:ascii="Arial" w:hAnsi="Arial" w:cs="Arial"/>
                <w:sz w:val="18"/>
                <w:szCs w:val="18"/>
              </w:rPr>
              <w:t xml:space="preserve"> a </w:t>
            </w:r>
            <w:r w:rsidR="00E9319C">
              <w:rPr>
                <w:rFonts w:ascii="Arial" w:hAnsi="Arial" w:cs="Arial"/>
                <w:sz w:val="18"/>
                <w:szCs w:val="18"/>
              </w:rPr>
              <w:t>1</w:t>
            </w:r>
            <w:r w:rsidR="002E7AEA">
              <w:rPr>
                <w:rFonts w:ascii="Arial" w:hAnsi="Arial" w:cs="Arial"/>
                <w:sz w:val="18"/>
                <w:szCs w:val="18"/>
              </w:rPr>
              <w:t>1</w:t>
            </w:r>
            <w:r w:rsidR="00D23BD5" w:rsidRPr="006667AF">
              <w:rPr>
                <w:rFonts w:ascii="Arial" w:hAnsi="Arial" w:cs="Arial"/>
                <w:sz w:val="18"/>
                <w:szCs w:val="18"/>
              </w:rPr>
              <w:t>/</w:t>
            </w:r>
            <w:r w:rsidR="00E9319C">
              <w:rPr>
                <w:rFonts w:ascii="Arial" w:hAnsi="Arial" w:cs="Arial"/>
                <w:sz w:val="18"/>
                <w:szCs w:val="18"/>
              </w:rPr>
              <w:t>12</w:t>
            </w:r>
            <w:r w:rsidR="00D23BD5" w:rsidRPr="006667AF">
              <w:rPr>
                <w:rFonts w:ascii="Arial" w:hAnsi="Arial" w:cs="Arial"/>
                <w:sz w:val="18"/>
                <w:szCs w:val="18"/>
              </w:rPr>
              <w:t>/</w:t>
            </w:r>
            <w:r w:rsidR="00430A9B" w:rsidRPr="006667AF">
              <w:rPr>
                <w:rFonts w:ascii="Arial" w:hAnsi="Arial" w:cs="Arial"/>
                <w:sz w:val="18"/>
                <w:szCs w:val="18"/>
              </w:rPr>
              <w:t>202</w:t>
            </w:r>
            <w:r>
              <w:rPr>
                <w:rFonts w:ascii="Arial" w:hAnsi="Arial" w:cs="Arial"/>
                <w:sz w:val="18"/>
                <w:szCs w:val="18"/>
              </w:rPr>
              <w:t>3</w:t>
            </w:r>
          </w:p>
        </w:tc>
      </w:tr>
    </w:tbl>
    <w:p w14:paraId="49FECE93" w14:textId="77777777" w:rsidR="00501ADF" w:rsidRPr="005F7176" w:rsidRDefault="00501ADF" w:rsidP="001A6F6F">
      <w:pPr>
        <w:spacing w:after="0" w:line="240" w:lineRule="auto"/>
        <w:jc w:val="both"/>
        <w:rPr>
          <w:rFonts w:ascii="Arial" w:hAnsi="Arial" w:cs="Arial"/>
          <w:sz w:val="18"/>
          <w:szCs w:val="18"/>
        </w:rPr>
      </w:pPr>
    </w:p>
    <w:p w14:paraId="4F47B717" w14:textId="0024F798" w:rsidR="001932FC" w:rsidRPr="005F7176" w:rsidRDefault="001932FC" w:rsidP="001A6F6F">
      <w:pPr>
        <w:shd w:val="clear" w:color="auto" w:fill="A8D08D" w:themeFill="accent6" w:themeFillTint="99"/>
        <w:spacing w:after="0" w:line="240" w:lineRule="auto"/>
        <w:jc w:val="both"/>
        <w:rPr>
          <w:rFonts w:ascii="Arial" w:hAnsi="Arial" w:cs="Arial"/>
          <w:b/>
          <w:sz w:val="18"/>
          <w:szCs w:val="18"/>
        </w:rPr>
      </w:pPr>
      <w:r w:rsidRPr="005F7176">
        <w:rPr>
          <w:rFonts w:ascii="Arial" w:hAnsi="Arial" w:cs="Arial"/>
          <w:b/>
          <w:sz w:val="18"/>
          <w:szCs w:val="18"/>
        </w:rPr>
        <w:t xml:space="preserve">I. DEFINICIÓN DEL PROBLEMA Y OBJETIVOS GENERALES DE LA </w:t>
      </w:r>
      <w:r w:rsidR="00D23BD5" w:rsidRPr="005F7176">
        <w:rPr>
          <w:rFonts w:ascii="Arial" w:hAnsi="Arial" w:cs="Arial"/>
          <w:b/>
          <w:sz w:val="18"/>
          <w:szCs w:val="18"/>
        </w:rPr>
        <w:t xml:space="preserve">PROPUESTA DE </w:t>
      </w:r>
      <w:r w:rsidRPr="005F7176">
        <w:rPr>
          <w:rFonts w:ascii="Arial" w:hAnsi="Arial" w:cs="Arial"/>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5F7176" w14:paraId="26A99B98" w14:textId="77777777" w:rsidTr="008A48B0">
        <w:tc>
          <w:tcPr>
            <w:tcW w:w="8828" w:type="dxa"/>
            <w:shd w:val="clear" w:color="auto" w:fill="FFFFFF" w:themeFill="background1"/>
          </w:tcPr>
          <w:p w14:paraId="0D47D775" w14:textId="60047A9D" w:rsidR="001932FC" w:rsidRPr="00A5174C" w:rsidRDefault="001932FC" w:rsidP="001A6F6F">
            <w:pPr>
              <w:shd w:val="clear" w:color="auto" w:fill="FFFFFF" w:themeFill="background1"/>
              <w:jc w:val="both"/>
              <w:rPr>
                <w:rFonts w:ascii="Arial" w:hAnsi="Arial" w:cs="Arial"/>
                <w:b/>
                <w:sz w:val="18"/>
                <w:szCs w:val="18"/>
              </w:rPr>
            </w:pPr>
            <w:r w:rsidRPr="005F7176">
              <w:rPr>
                <w:rFonts w:ascii="Arial" w:hAnsi="Arial" w:cs="Arial"/>
                <w:b/>
                <w:sz w:val="18"/>
                <w:szCs w:val="18"/>
              </w:rPr>
              <w:t>1.</w:t>
            </w:r>
            <w:r w:rsidR="00E6080B" w:rsidRPr="005F7176">
              <w:rPr>
                <w:rFonts w:ascii="Arial" w:hAnsi="Arial" w:cs="Arial"/>
                <w:b/>
                <w:sz w:val="18"/>
                <w:szCs w:val="18"/>
              </w:rPr>
              <w:t>-</w:t>
            </w:r>
            <w:r w:rsidR="00F0449E" w:rsidRPr="005F7176">
              <w:rPr>
                <w:rFonts w:ascii="Arial" w:hAnsi="Arial" w:cs="Arial"/>
                <w:b/>
                <w:sz w:val="18"/>
                <w:szCs w:val="18"/>
              </w:rPr>
              <w:t xml:space="preserve"> </w:t>
            </w:r>
            <w:r w:rsidR="00F0449E" w:rsidRPr="00A5174C">
              <w:rPr>
                <w:rFonts w:ascii="Arial" w:hAnsi="Arial" w:cs="Arial"/>
                <w:b/>
                <w:sz w:val="18"/>
                <w:szCs w:val="18"/>
              </w:rPr>
              <w:t xml:space="preserve">¿Cuál es la problemática que pretende </w:t>
            </w:r>
            <w:r w:rsidR="00DD61A0" w:rsidRPr="00A5174C">
              <w:rPr>
                <w:rFonts w:ascii="Arial" w:hAnsi="Arial" w:cs="Arial"/>
                <w:b/>
                <w:sz w:val="18"/>
                <w:szCs w:val="18"/>
              </w:rPr>
              <w:t>prevenir</w:t>
            </w:r>
            <w:r w:rsidR="00E360A5" w:rsidRPr="00A5174C">
              <w:rPr>
                <w:rFonts w:ascii="Arial" w:hAnsi="Arial" w:cs="Arial"/>
                <w:b/>
                <w:sz w:val="18"/>
                <w:szCs w:val="18"/>
              </w:rPr>
              <w:t xml:space="preserve"> o </w:t>
            </w:r>
            <w:r w:rsidR="00F0449E" w:rsidRPr="00A5174C">
              <w:rPr>
                <w:rFonts w:ascii="Arial" w:hAnsi="Arial" w:cs="Arial"/>
                <w:b/>
                <w:sz w:val="18"/>
                <w:szCs w:val="18"/>
              </w:rPr>
              <w:t>resolver la propuesta de regulación?</w:t>
            </w:r>
          </w:p>
          <w:p w14:paraId="18215EC6" w14:textId="443C997C" w:rsidR="001932FC" w:rsidRPr="00A5174C" w:rsidRDefault="00F0449E" w:rsidP="00AA3FB4">
            <w:pPr>
              <w:shd w:val="clear" w:color="auto" w:fill="FFFFFF" w:themeFill="background1"/>
              <w:jc w:val="both"/>
              <w:rPr>
                <w:rFonts w:ascii="Arial" w:hAnsi="Arial" w:cs="Arial"/>
                <w:sz w:val="18"/>
                <w:szCs w:val="18"/>
              </w:rPr>
            </w:pPr>
            <w:r w:rsidRPr="00A5174C">
              <w:rPr>
                <w:rFonts w:ascii="Arial" w:hAnsi="Arial" w:cs="Arial"/>
                <w:sz w:val="18"/>
                <w:szCs w:val="18"/>
              </w:rPr>
              <w:t xml:space="preserve">Detalle: i) el o (los) mercado(s) a regular; </w:t>
            </w:r>
            <w:proofErr w:type="spellStart"/>
            <w:r w:rsidRPr="00A5174C">
              <w:rPr>
                <w:rFonts w:ascii="Arial" w:hAnsi="Arial" w:cs="Arial"/>
                <w:sz w:val="18"/>
                <w:szCs w:val="18"/>
              </w:rPr>
              <w:t>ii</w:t>
            </w:r>
            <w:proofErr w:type="spellEnd"/>
            <w:r w:rsidRPr="00A5174C">
              <w:rPr>
                <w:rFonts w:ascii="Arial" w:hAnsi="Arial" w:cs="Arial"/>
                <w:sz w:val="18"/>
                <w:szCs w:val="18"/>
              </w:rPr>
              <w:t xml:space="preserve">) sus condiciones actuales y sus principales fallas; y, </w:t>
            </w:r>
            <w:proofErr w:type="spellStart"/>
            <w:r w:rsidRPr="00A5174C">
              <w:rPr>
                <w:rFonts w:ascii="Arial" w:hAnsi="Arial" w:cs="Arial"/>
                <w:sz w:val="18"/>
                <w:szCs w:val="18"/>
              </w:rPr>
              <w:t>iii</w:t>
            </w:r>
            <w:proofErr w:type="spellEnd"/>
            <w:r w:rsidRPr="00A5174C">
              <w:rPr>
                <w:rFonts w:ascii="Arial" w:hAnsi="Arial" w:cs="Arial"/>
                <w:sz w:val="18"/>
                <w:szCs w:val="18"/>
              </w:rPr>
              <w:t>) la afectación ocurrida a los consumidores, usuarios, audiencias, población indígena y/o industria del sector de telecomunicaciones y radiodifusión. Proporcione evidencia empírica</w:t>
            </w:r>
            <w:r w:rsidR="00326797" w:rsidRPr="00A5174C">
              <w:rPr>
                <w:rFonts w:ascii="Arial" w:hAnsi="Arial" w:cs="Arial"/>
                <w:sz w:val="18"/>
                <w:szCs w:val="18"/>
              </w:rPr>
              <w:t xml:space="preserve"> que permita dimensionar la problemática</w:t>
            </w:r>
            <w:r w:rsidRPr="00A5174C">
              <w:rPr>
                <w:rFonts w:ascii="Arial" w:hAnsi="Arial" w:cs="Arial"/>
                <w:sz w:val="18"/>
                <w:szCs w:val="18"/>
              </w:rPr>
              <w:t>, así como sus fuentes para ser verificadas.</w:t>
            </w:r>
          </w:p>
          <w:p w14:paraId="533D9F68" w14:textId="4A153C40" w:rsidR="00F0449E" w:rsidRPr="00A5174C" w:rsidRDefault="00F0449E" w:rsidP="00AA3FB4">
            <w:pPr>
              <w:shd w:val="clear" w:color="auto" w:fill="FFFFFF" w:themeFill="background1"/>
              <w:jc w:val="both"/>
              <w:rPr>
                <w:rFonts w:ascii="Arial" w:hAnsi="Arial" w:cs="Arial"/>
                <w:sz w:val="18"/>
                <w:szCs w:val="18"/>
              </w:rPr>
            </w:pPr>
          </w:p>
          <w:p w14:paraId="45900953" w14:textId="53AC4D44" w:rsidR="00B04A22" w:rsidRPr="00A5174C" w:rsidRDefault="005C42E0" w:rsidP="00AA3FB4">
            <w:pPr>
              <w:jc w:val="both"/>
              <w:rPr>
                <w:rFonts w:ascii="Arial" w:hAnsi="Arial" w:cs="Arial"/>
                <w:bCs/>
                <w:sz w:val="18"/>
                <w:szCs w:val="18"/>
              </w:rPr>
            </w:pPr>
            <w:r w:rsidRPr="00A5174C">
              <w:rPr>
                <w:rFonts w:ascii="Arial" w:hAnsi="Arial" w:cs="Arial"/>
                <w:bCs/>
                <w:sz w:val="18"/>
                <w:szCs w:val="18"/>
              </w:rPr>
              <w:t>L</w:t>
            </w:r>
            <w:r w:rsidR="00F179FF" w:rsidRPr="00A5174C">
              <w:rPr>
                <w:rFonts w:ascii="Arial" w:hAnsi="Arial" w:cs="Arial"/>
                <w:bCs/>
                <w:sz w:val="18"/>
                <w:szCs w:val="18"/>
              </w:rPr>
              <w:t>os Lineamientos</w:t>
            </w:r>
            <w:r w:rsidR="00125D82" w:rsidRPr="00A5174C">
              <w:rPr>
                <w:rFonts w:ascii="Arial" w:hAnsi="Arial" w:cs="Arial"/>
                <w:bCs/>
                <w:sz w:val="18"/>
                <w:szCs w:val="18"/>
              </w:rPr>
              <w:t xml:space="preserve"> </w:t>
            </w:r>
            <w:r w:rsidR="00141C20">
              <w:rPr>
                <w:rFonts w:ascii="Arial" w:hAnsi="Arial" w:cs="Arial"/>
                <w:bCs/>
                <w:sz w:val="18"/>
                <w:szCs w:val="18"/>
              </w:rPr>
              <w:t>de</w:t>
            </w:r>
            <w:r w:rsidR="00A02BC6" w:rsidRPr="00A5174C">
              <w:rPr>
                <w:rFonts w:ascii="Arial" w:hAnsi="Arial" w:cs="Arial"/>
                <w:bCs/>
                <w:sz w:val="18"/>
                <w:szCs w:val="18"/>
              </w:rPr>
              <w:t xml:space="preserve"> Uso Secundario </w:t>
            </w:r>
            <w:r w:rsidR="00B04A22" w:rsidRPr="00A5174C">
              <w:rPr>
                <w:rFonts w:ascii="Arial" w:hAnsi="Arial" w:cs="Arial"/>
                <w:bCs/>
                <w:sz w:val="18"/>
                <w:szCs w:val="18"/>
              </w:rPr>
              <w:t xml:space="preserve">prevén que el Instituto otorgue una constancia de autorización para </w:t>
            </w:r>
            <w:r w:rsidRPr="00A5174C">
              <w:rPr>
                <w:rFonts w:ascii="Arial" w:hAnsi="Arial" w:cs="Arial"/>
                <w:bCs/>
                <w:sz w:val="18"/>
                <w:szCs w:val="18"/>
              </w:rPr>
              <w:t xml:space="preserve">el uso secundario de </w:t>
            </w:r>
            <w:r w:rsidR="000735E3">
              <w:rPr>
                <w:rFonts w:ascii="Arial" w:hAnsi="Arial" w:cs="Arial"/>
                <w:bCs/>
                <w:sz w:val="18"/>
                <w:szCs w:val="18"/>
              </w:rPr>
              <w:t>B</w:t>
            </w:r>
            <w:r w:rsidRPr="00A5174C">
              <w:rPr>
                <w:rFonts w:ascii="Arial" w:hAnsi="Arial" w:cs="Arial"/>
                <w:bCs/>
                <w:sz w:val="18"/>
                <w:szCs w:val="18"/>
              </w:rPr>
              <w:t xml:space="preserve">andas de </w:t>
            </w:r>
            <w:r w:rsidR="000735E3">
              <w:rPr>
                <w:rFonts w:ascii="Arial" w:hAnsi="Arial" w:cs="Arial"/>
                <w:bCs/>
                <w:sz w:val="18"/>
                <w:szCs w:val="18"/>
              </w:rPr>
              <w:t>F</w:t>
            </w:r>
            <w:r w:rsidRPr="00A5174C">
              <w:rPr>
                <w:rFonts w:ascii="Arial" w:hAnsi="Arial" w:cs="Arial"/>
                <w:bCs/>
                <w:sz w:val="18"/>
                <w:szCs w:val="18"/>
              </w:rPr>
              <w:t xml:space="preserve">recuencias del espectro radioeléctrico, destinadas a satisfacer necesidades específicas de telecomunicaciones y/o radiodifusión sonora en frecuencia modulada, de personas dedicadas a actividades determinadas que no tienen como finalidad prestar servicios públicos de telecomunicaciones y/o radiodifusión con fines comerciales, </w:t>
            </w:r>
            <w:r w:rsidR="00A670EB">
              <w:rPr>
                <w:rFonts w:ascii="Arial" w:hAnsi="Arial" w:cs="Arial"/>
                <w:bCs/>
                <w:sz w:val="18"/>
                <w:szCs w:val="18"/>
              </w:rPr>
              <w:t>d</w:t>
            </w:r>
            <w:r w:rsidRPr="00A5174C">
              <w:rPr>
                <w:rFonts w:ascii="Arial" w:hAnsi="Arial" w:cs="Arial"/>
                <w:bCs/>
                <w:sz w:val="18"/>
                <w:szCs w:val="18"/>
              </w:rPr>
              <w:t xml:space="preserve">e conformidad con </w:t>
            </w:r>
            <w:r w:rsidR="00B04A22" w:rsidRPr="00A5174C">
              <w:rPr>
                <w:rFonts w:ascii="Arial" w:hAnsi="Arial" w:cs="Arial"/>
                <w:bCs/>
                <w:sz w:val="18"/>
                <w:szCs w:val="18"/>
              </w:rPr>
              <w:t>el artículo 1 de dicho instrumento jurídico.</w:t>
            </w:r>
          </w:p>
          <w:p w14:paraId="41C286C0" w14:textId="77777777" w:rsidR="00B04A22" w:rsidRPr="00A5174C" w:rsidRDefault="00B04A22" w:rsidP="00AA3FB4">
            <w:pPr>
              <w:jc w:val="both"/>
              <w:rPr>
                <w:rFonts w:ascii="Arial" w:hAnsi="Arial" w:cs="Arial"/>
                <w:bCs/>
                <w:sz w:val="18"/>
                <w:szCs w:val="18"/>
              </w:rPr>
            </w:pPr>
          </w:p>
          <w:p w14:paraId="4E957A55" w14:textId="494495E3" w:rsidR="00574574" w:rsidRPr="00A5174C" w:rsidRDefault="00574574" w:rsidP="00AA3FB4">
            <w:pPr>
              <w:jc w:val="both"/>
              <w:rPr>
                <w:rFonts w:ascii="Arial" w:hAnsi="Arial" w:cs="Arial"/>
                <w:bCs/>
                <w:sz w:val="18"/>
                <w:szCs w:val="18"/>
              </w:rPr>
            </w:pPr>
            <w:r w:rsidRPr="00A5174C">
              <w:rPr>
                <w:rFonts w:ascii="Arial" w:hAnsi="Arial" w:cs="Arial"/>
                <w:bCs/>
                <w:sz w:val="18"/>
                <w:szCs w:val="18"/>
              </w:rPr>
              <w:t xml:space="preserve">Es así que dicho uso secundario de las </w:t>
            </w:r>
            <w:r w:rsidR="000735E3">
              <w:rPr>
                <w:rFonts w:ascii="Arial" w:hAnsi="Arial" w:cs="Arial"/>
                <w:bCs/>
                <w:sz w:val="18"/>
                <w:szCs w:val="18"/>
              </w:rPr>
              <w:t>B</w:t>
            </w:r>
            <w:r w:rsidRPr="00A5174C">
              <w:rPr>
                <w:rFonts w:ascii="Arial" w:hAnsi="Arial" w:cs="Arial"/>
                <w:bCs/>
                <w:sz w:val="18"/>
                <w:szCs w:val="18"/>
              </w:rPr>
              <w:t xml:space="preserve">andas de </w:t>
            </w:r>
            <w:r w:rsidR="000735E3">
              <w:rPr>
                <w:rFonts w:ascii="Arial" w:hAnsi="Arial" w:cs="Arial"/>
                <w:bCs/>
                <w:sz w:val="18"/>
                <w:szCs w:val="18"/>
              </w:rPr>
              <w:t>F</w:t>
            </w:r>
            <w:r w:rsidRPr="00A5174C">
              <w:rPr>
                <w:rFonts w:ascii="Arial" w:hAnsi="Arial" w:cs="Arial"/>
                <w:bCs/>
                <w:sz w:val="18"/>
                <w:szCs w:val="18"/>
              </w:rPr>
              <w:t xml:space="preserve">recuencias del espectro radioeléctrico se lleva a cabo por parte del Instituto mediante el régimen de autorización, es decir, se prevé el otorgamiento de la constancia de autorización para el uso de </w:t>
            </w:r>
            <w:r w:rsidR="000735E3">
              <w:rPr>
                <w:rFonts w:ascii="Arial" w:hAnsi="Arial" w:cs="Arial"/>
                <w:bCs/>
                <w:sz w:val="18"/>
                <w:szCs w:val="18"/>
              </w:rPr>
              <w:t>B</w:t>
            </w:r>
            <w:r w:rsidRPr="00A5174C">
              <w:rPr>
                <w:rFonts w:ascii="Arial" w:hAnsi="Arial" w:cs="Arial"/>
                <w:bCs/>
                <w:sz w:val="18"/>
                <w:szCs w:val="18"/>
              </w:rPr>
              <w:t xml:space="preserve">andas de </w:t>
            </w:r>
            <w:r w:rsidR="000735E3">
              <w:rPr>
                <w:rFonts w:ascii="Arial" w:hAnsi="Arial" w:cs="Arial"/>
                <w:bCs/>
                <w:sz w:val="18"/>
                <w:szCs w:val="18"/>
              </w:rPr>
              <w:t>F</w:t>
            </w:r>
            <w:r w:rsidRPr="00A5174C">
              <w:rPr>
                <w:rFonts w:ascii="Arial" w:hAnsi="Arial" w:cs="Arial"/>
                <w:bCs/>
                <w:sz w:val="18"/>
                <w:szCs w:val="18"/>
              </w:rPr>
              <w:t>recuencias de uso secundario para eventos específicos e Instalaciones destinadas a actividades comerciales o industriales.</w:t>
            </w:r>
          </w:p>
          <w:p w14:paraId="1CED267E" w14:textId="50EA6CB0" w:rsidR="005C42E0" w:rsidRPr="00A5174C" w:rsidRDefault="005C42E0" w:rsidP="00AA3FB4">
            <w:pPr>
              <w:jc w:val="both"/>
              <w:rPr>
                <w:rFonts w:ascii="Arial" w:hAnsi="Arial" w:cs="Arial"/>
                <w:bCs/>
                <w:sz w:val="18"/>
                <w:szCs w:val="18"/>
              </w:rPr>
            </w:pPr>
          </w:p>
          <w:p w14:paraId="4C588FA0" w14:textId="737A4A26" w:rsidR="005C42E0" w:rsidRPr="00A5174C" w:rsidRDefault="005C42E0" w:rsidP="00AA3FB4">
            <w:pPr>
              <w:jc w:val="both"/>
              <w:rPr>
                <w:rFonts w:ascii="Arial" w:hAnsi="Arial" w:cs="Arial"/>
                <w:bCs/>
                <w:sz w:val="18"/>
                <w:szCs w:val="18"/>
              </w:rPr>
            </w:pPr>
            <w:r w:rsidRPr="00A5174C">
              <w:rPr>
                <w:rFonts w:ascii="Arial" w:hAnsi="Arial" w:cs="Arial"/>
                <w:bCs/>
                <w:sz w:val="18"/>
                <w:szCs w:val="18"/>
              </w:rPr>
              <w:t xml:space="preserve">Por su parte, el artículo 7 de los Lineamientos </w:t>
            </w:r>
            <w:r w:rsidR="00141C20">
              <w:rPr>
                <w:rFonts w:ascii="Arial" w:hAnsi="Arial" w:cs="Arial"/>
                <w:bCs/>
                <w:sz w:val="18"/>
                <w:szCs w:val="18"/>
              </w:rPr>
              <w:t>de</w:t>
            </w:r>
            <w:r w:rsidRPr="00A5174C">
              <w:rPr>
                <w:rFonts w:ascii="Arial" w:hAnsi="Arial" w:cs="Arial"/>
                <w:bCs/>
                <w:sz w:val="18"/>
                <w:szCs w:val="18"/>
              </w:rPr>
              <w:t xml:space="preserve"> Uso Secundario dispone que la </w:t>
            </w:r>
            <w:r w:rsidR="00B23F01">
              <w:rPr>
                <w:rFonts w:ascii="Arial" w:hAnsi="Arial" w:cs="Arial"/>
                <w:bCs/>
                <w:sz w:val="18"/>
                <w:szCs w:val="18"/>
              </w:rPr>
              <w:t>C</w:t>
            </w:r>
            <w:r w:rsidRPr="00A5174C">
              <w:rPr>
                <w:rFonts w:ascii="Arial" w:hAnsi="Arial" w:cs="Arial"/>
                <w:bCs/>
                <w:sz w:val="18"/>
                <w:szCs w:val="18"/>
              </w:rPr>
              <w:t xml:space="preserve">onstancia de </w:t>
            </w:r>
            <w:r w:rsidR="00B23F01">
              <w:rPr>
                <w:rFonts w:ascii="Arial" w:hAnsi="Arial" w:cs="Arial"/>
                <w:bCs/>
                <w:sz w:val="18"/>
                <w:szCs w:val="18"/>
              </w:rPr>
              <w:t>A</w:t>
            </w:r>
            <w:r w:rsidRPr="00A5174C">
              <w:rPr>
                <w:rFonts w:ascii="Arial" w:hAnsi="Arial" w:cs="Arial"/>
                <w:bCs/>
                <w:sz w:val="18"/>
                <w:szCs w:val="18"/>
              </w:rPr>
              <w:t>utorización de uso secundario para Instalaciones destinadas a actividades comerciales o industriales, podrá otorgarse hasta por un plazo de cinco años.</w:t>
            </w:r>
          </w:p>
          <w:p w14:paraId="52FD45B9" w14:textId="5968B774" w:rsidR="005C42E0" w:rsidRPr="00A5174C" w:rsidRDefault="005C42E0" w:rsidP="00AA3FB4">
            <w:pPr>
              <w:jc w:val="both"/>
              <w:rPr>
                <w:rFonts w:ascii="Arial" w:hAnsi="Arial" w:cs="Arial"/>
                <w:bCs/>
                <w:sz w:val="18"/>
                <w:szCs w:val="18"/>
              </w:rPr>
            </w:pPr>
          </w:p>
          <w:p w14:paraId="2152B08A" w14:textId="41E4DC6A" w:rsidR="005C42E0" w:rsidRPr="00A5174C" w:rsidRDefault="005C42E0" w:rsidP="00AA3FB4">
            <w:pPr>
              <w:jc w:val="both"/>
              <w:rPr>
                <w:rFonts w:ascii="Arial" w:hAnsi="Arial" w:cs="Arial"/>
                <w:bCs/>
                <w:sz w:val="18"/>
                <w:szCs w:val="18"/>
              </w:rPr>
            </w:pPr>
            <w:r w:rsidRPr="00A5174C">
              <w:rPr>
                <w:rFonts w:ascii="Arial" w:hAnsi="Arial" w:cs="Arial"/>
                <w:bCs/>
                <w:sz w:val="18"/>
                <w:szCs w:val="18"/>
              </w:rPr>
              <w:t xml:space="preserve">El artículo 15, segundo párrafo de los Lineamientos </w:t>
            </w:r>
            <w:r w:rsidR="00141C20">
              <w:rPr>
                <w:rFonts w:ascii="Arial" w:hAnsi="Arial" w:cs="Arial"/>
                <w:bCs/>
                <w:sz w:val="18"/>
                <w:szCs w:val="18"/>
              </w:rPr>
              <w:t>de</w:t>
            </w:r>
            <w:r w:rsidRPr="00A5174C">
              <w:rPr>
                <w:rFonts w:ascii="Arial" w:hAnsi="Arial" w:cs="Arial"/>
                <w:bCs/>
                <w:sz w:val="18"/>
                <w:szCs w:val="18"/>
              </w:rPr>
              <w:t xml:space="preserve"> Uso Secundario señala que el Instituto no otorgará la autorización de uso secundario cuando exista algún concesionario o autorizado que pueda proveer al interesado los servicios de telecomunicaciones para la satisfacción de sus necesidades específicas.</w:t>
            </w:r>
          </w:p>
          <w:p w14:paraId="445245A4" w14:textId="23468649" w:rsidR="005C42E0" w:rsidRPr="00A5174C" w:rsidRDefault="005C42E0" w:rsidP="00AA3FB4">
            <w:pPr>
              <w:jc w:val="both"/>
              <w:rPr>
                <w:rFonts w:ascii="Arial" w:hAnsi="Arial" w:cs="Arial"/>
                <w:bCs/>
                <w:sz w:val="18"/>
                <w:szCs w:val="18"/>
              </w:rPr>
            </w:pPr>
          </w:p>
          <w:p w14:paraId="7B564ED4" w14:textId="757C9033" w:rsidR="005C42E0" w:rsidRPr="00A5174C" w:rsidRDefault="005C42E0" w:rsidP="00AA3FB4">
            <w:pPr>
              <w:jc w:val="both"/>
              <w:rPr>
                <w:rFonts w:ascii="Arial" w:hAnsi="Arial" w:cs="Arial"/>
                <w:bCs/>
                <w:sz w:val="18"/>
                <w:szCs w:val="18"/>
              </w:rPr>
            </w:pPr>
            <w:r w:rsidRPr="00A5174C">
              <w:rPr>
                <w:rFonts w:ascii="Arial" w:hAnsi="Arial" w:cs="Arial"/>
                <w:bCs/>
                <w:sz w:val="18"/>
                <w:szCs w:val="18"/>
              </w:rPr>
              <w:t>Ahora bien, la contribución</w:t>
            </w:r>
            <w:r w:rsidR="00B23F01" w:rsidRPr="0051513A">
              <w:rPr>
                <w:rFonts w:ascii="Arial" w:hAnsi="Arial" w:cs="Arial"/>
                <w:i/>
                <w:kern w:val="1"/>
                <w:sz w:val="18"/>
                <w:szCs w:val="18"/>
                <w:lang w:eastAsia="ar-SA"/>
              </w:rPr>
              <w:t xml:space="preserve"> Despliegue de Redes Privadas 5G</w:t>
            </w:r>
            <w:r w:rsidR="00B23F01">
              <w:rPr>
                <w:rFonts w:ascii="Arial" w:hAnsi="Arial" w:cs="Arial"/>
                <w:i/>
                <w:kern w:val="1"/>
                <w:sz w:val="18"/>
                <w:szCs w:val="18"/>
                <w:lang w:eastAsia="ar-SA"/>
              </w:rPr>
              <w:t xml:space="preserve">, </w:t>
            </w:r>
            <w:r w:rsidR="00B23F01" w:rsidRPr="00B23F01">
              <w:rPr>
                <w:rFonts w:ascii="Arial" w:hAnsi="Arial" w:cs="Arial"/>
                <w:kern w:val="1"/>
                <w:sz w:val="18"/>
                <w:szCs w:val="18"/>
                <w:lang w:eastAsia="ar-SA"/>
              </w:rPr>
              <w:t>relativa a</w:t>
            </w:r>
            <w:r w:rsidRPr="00A5174C">
              <w:rPr>
                <w:rFonts w:ascii="Arial" w:hAnsi="Arial" w:cs="Arial"/>
                <w:bCs/>
                <w:sz w:val="18"/>
                <w:szCs w:val="18"/>
              </w:rPr>
              <w:t xml:space="preserve"> </w:t>
            </w:r>
            <w:r w:rsidRPr="00A5174C">
              <w:rPr>
                <w:rFonts w:ascii="Arial" w:hAnsi="Arial" w:cs="Arial"/>
                <w:bCs/>
                <w:i/>
                <w:iCs/>
                <w:sz w:val="18"/>
                <w:szCs w:val="18"/>
              </w:rPr>
              <w:t xml:space="preserve">Propuesta para analizar e identificar áreas de oportunidad respecto de los Lineamientos de uso secundario del espectro radioeléctrico, las concesiones de uso experimental, el uso de </w:t>
            </w:r>
            <w:proofErr w:type="spellStart"/>
            <w:r w:rsidRPr="00A5174C">
              <w:rPr>
                <w:rFonts w:ascii="Arial" w:hAnsi="Arial" w:cs="Arial"/>
                <w:bCs/>
                <w:i/>
                <w:iCs/>
                <w:sz w:val="18"/>
                <w:szCs w:val="18"/>
              </w:rPr>
              <w:t>sandboxes</w:t>
            </w:r>
            <w:proofErr w:type="spellEnd"/>
            <w:r w:rsidRPr="00A5174C">
              <w:rPr>
                <w:rFonts w:ascii="Arial" w:hAnsi="Arial" w:cs="Arial"/>
                <w:bCs/>
                <w:i/>
                <w:iCs/>
                <w:sz w:val="18"/>
                <w:szCs w:val="18"/>
              </w:rPr>
              <w:t xml:space="preserve"> regulatorios, y la creación de un marco regulatorio que permita identificar y asignar espectro radioeléctrico exclusivo para redes privadas 5G</w:t>
            </w:r>
            <w:r w:rsidRPr="00A5174C">
              <w:rPr>
                <w:rStyle w:val="Refdenotaalpie"/>
                <w:rFonts w:ascii="Arial" w:hAnsi="Arial" w:cs="Arial"/>
                <w:bCs/>
                <w:i/>
                <w:iCs/>
                <w:sz w:val="18"/>
                <w:szCs w:val="18"/>
              </w:rPr>
              <w:footnoteReference w:id="2"/>
            </w:r>
            <w:r w:rsidRPr="00A5174C">
              <w:rPr>
                <w:rFonts w:ascii="Arial" w:hAnsi="Arial" w:cs="Arial"/>
                <w:bCs/>
                <w:sz w:val="18"/>
                <w:szCs w:val="18"/>
              </w:rPr>
              <w:t xml:space="preserve">, aprobada por el Comité Técnico en materia de Despliegue de 5G en México (Comité 5G) </w:t>
            </w:r>
            <w:r w:rsidR="00747163">
              <w:rPr>
                <w:rFonts w:ascii="Arial" w:hAnsi="Arial" w:cs="Arial"/>
                <w:bCs/>
                <w:sz w:val="18"/>
                <w:szCs w:val="18"/>
              </w:rPr>
              <w:t xml:space="preserve">el 2 de diciembre de 2022, </w:t>
            </w:r>
            <w:r w:rsidRPr="00A5174C">
              <w:rPr>
                <w:rFonts w:ascii="Arial" w:hAnsi="Arial" w:cs="Arial"/>
                <w:bCs/>
                <w:sz w:val="18"/>
                <w:szCs w:val="18"/>
              </w:rPr>
              <w:t>señala lo siguiente:</w:t>
            </w:r>
          </w:p>
          <w:p w14:paraId="60014450" w14:textId="77777777" w:rsidR="005C42E0" w:rsidRPr="00A5174C" w:rsidRDefault="005C42E0" w:rsidP="00AA3FB4">
            <w:pPr>
              <w:jc w:val="both"/>
              <w:rPr>
                <w:rFonts w:ascii="Arial" w:hAnsi="Arial" w:cs="Arial"/>
                <w:bCs/>
                <w:sz w:val="18"/>
                <w:szCs w:val="18"/>
              </w:rPr>
            </w:pPr>
          </w:p>
          <w:p w14:paraId="7C033572" w14:textId="77777777" w:rsidR="00A5174C" w:rsidRPr="00A5174C" w:rsidRDefault="00A5174C" w:rsidP="00547BDA">
            <w:pPr>
              <w:pStyle w:val="Prrafodelista"/>
              <w:numPr>
                <w:ilvl w:val="0"/>
                <w:numId w:val="24"/>
              </w:numPr>
              <w:jc w:val="both"/>
              <w:rPr>
                <w:rFonts w:ascii="Arial" w:hAnsi="Arial" w:cs="Arial"/>
                <w:bCs/>
                <w:sz w:val="18"/>
                <w:szCs w:val="18"/>
              </w:rPr>
            </w:pPr>
            <w:r w:rsidRPr="00A5174C">
              <w:rPr>
                <w:rFonts w:ascii="Arial" w:hAnsi="Arial" w:cs="Arial"/>
                <w:sz w:val="18"/>
                <w:szCs w:val="18"/>
              </w:rPr>
              <w:t xml:space="preserve">Desde la emisión de los Lineamientos de uso secundario, el Instituto ha otorgado seis constancias de autorización de uso secundario, de las cuales cinco han sido solicitadas por diversas empresas que forman parte de la Industria Minera. En general, las autorizaciones de uso secundario han sido solicitadas por este sector para satisfacer necesidades de comunicación asociadas a la explotación, extracción y comercialización de minerales; esto es, monitorear y operar en tiempo real sus equipos y maquinaria a través de redes de radiocomunicación (particularmente de </w:t>
            </w:r>
            <w:proofErr w:type="spellStart"/>
            <w:r w:rsidRPr="00A5174C">
              <w:rPr>
                <w:rFonts w:ascii="Arial" w:hAnsi="Arial" w:cs="Arial"/>
                <w:sz w:val="18"/>
                <w:szCs w:val="18"/>
              </w:rPr>
              <w:t>IIoT</w:t>
            </w:r>
            <w:proofErr w:type="spellEnd"/>
            <w:r w:rsidRPr="00A5174C">
              <w:rPr>
                <w:rFonts w:ascii="Arial" w:hAnsi="Arial" w:cs="Arial"/>
                <w:sz w:val="18"/>
                <w:szCs w:val="18"/>
              </w:rPr>
              <w:t xml:space="preserve">); satisfacer necesidades de comunicación de voz y datos para la coordinación de las actividades de los trabajadores; implementar sistemas de telemetría para el monitoreo constante de diversos </w:t>
            </w:r>
            <w:r w:rsidRPr="00A5174C">
              <w:rPr>
                <w:rFonts w:ascii="Arial" w:hAnsi="Arial" w:cs="Arial"/>
                <w:sz w:val="18"/>
                <w:szCs w:val="18"/>
              </w:rPr>
              <w:lastRenderedPageBreak/>
              <w:t>elementos dentro de las minas; y para garantizar la integridad física de los trabajadores dentro y fuera de las minas.</w:t>
            </w:r>
          </w:p>
          <w:p w14:paraId="1487B0A9" w14:textId="6861964C" w:rsidR="005C42E0" w:rsidRPr="00A5174C" w:rsidRDefault="00A5174C" w:rsidP="00547BDA">
            <w:pPr>
              <w:pStyle w:val="Prrafodelista"/>
              <w:numPr>
                <w:ilvl w:val="0"/>
                <w:numId w:val="24"/>
              </w:numPr>
              <w:jc w:val="both"/>
              <w:rPr>
                <w:rFonts w:ascii="Arial" w:hAnsi="Arial" w:cs="Arial"/>
                <w:bCs/>
                <w:sz w:val="18"/>
                <w:szCs w:val="18"/>
              </w:rPr>
            </w:pPr>
            <w:r w:rsidRPr="00A5174C">
              <w:rPr>
                <w:rFonts w:ascii="Arial" w:hAnsi="Arial" w:cs="Arial"/>
                <w:sz w:val="18"/>
                <w:szCs w:val="18"/>
              </w:rPr>
              <w:t xml:space="preserve">Derivado de las medidas sanitarias que se han implementado por la situación de pandemia, el uso del espectro secundario ha contribuido en cierta forma en su aplicación a través del monitoreo por telemetría de la temperatura, determinación de la cercanía y localización de los trabajadores, e incluso para registrar los contactos del personal con el que ha interactuado en un momento específico. </w:t>
            </w:r>
          </w:p>
          <w:p w14:paraId="02CFC378" w14:textId="389BCCB0" w:rsidR="00A5174C" w:rsidRPr="00A5174C" w:rsidRDefault="00A5174C" w:rsidP="00547BDA">
            <w:pPr>
              <w:pStyle w:val="Prrafodelista"/>
              <w:numPr>
                <w:ilvl w:val="0"/>
                <w:numId w:val="24"/>
              </w:numPr>
              <w:jc w:val="both"/>
              <w:rPr>
                <w:rFonts w:ascii="Arial" w:hAnsi="Arial" w:cs="Arial"/>
                <w:bCs/>
                <w:sz w:val="18"/>
                <w:szCs w:val="18"/>
              </w:rPr>
            </w:pPr>
            <w:r w:rsidRPr="00A5174C">
              <w:rPr>
                <w:rFonts w:ascii="Arial" w:hAnsi="Arial" w:cs="Arial"/>
                <w:sz w:val="18"/>
                <w:szCs w:val="18"/>
              </w:rPr>
              <w:t xml:space="preserve">En general, los beneficios que las empresas (ya sea del sector minero o de cualquier otro sector) obtienen de los Lineamientos </w:t>
            </w:r>
            <w:r w:rsidR="00141C20">
              <w:rPr>
                <w:rFonts w:ascii="Arial" w:hAnsi="Arial" w:cs="Arial"/>
                <w:sz w:val="18"/>
                <w:szCs w:val="18"/>
              </w:rPr>
              <w:t>de</w:t>
            </w:r>
            <w:r w:rsidRPr="00A5174C">
              <w:rPr>
                <w:rFonts w:ascii="Arial" w:hAnsi="Arial" w:cs="Arial"/>
                <w:sz w:val="18"/>
                <w:szCs w:val="18"/>
              </w:rPr>
              <w:t xml:space="preserve"> Uso Secundario son el acceso al espectro radioeléctrico bajo la modalidad de uso secundario, y la compartición del espectro que previamente ha sido concesionado. El primero de estos beneficios resulta importante y relevante en materia de asignación oportuna del espectro radioeléctrico debido a que, bajo el esquema regulatorio actual, las empresas no se ven obligadas a participar en una licitación pública para poder obtener el recurso espectral para los fines y usos que se persiguen. El segundo de estos beneficios también es importante dado que es posible que éstas puedan adquirir el espectro radioeléctrico que previamente fue otorgado a concesionarios con cobertura regional o nacional, siempre y cuando, estos no estén en posibilidades de prestar el servicio requerido directamente al no coincidir la cobertura solicitada por las empresas con la cobertura real de los concesionarios y/o no exista riesgo de causar interferencias. Esto es, por ejemplo, cuando un concesionario tiene el derecho de desplegar su infraestructura a nivel nacional, puede que sólo tenga cobertura efectiva en las zonas metropolitanas y en algunos municipios, posibilitando que las empresas soliciten dicho espectro concesionado, bajo la modalidad de autorización de uso secundario, en aquellas áreas geográficas donde el concesionario tiene derecho a operar, pero no tiene cobertura efectiva. Lo anterior bajo el esquema de compartición geográfica del espectro radioeléctrico.</w:t>
            </w:r>
          </w:p>
          <w:p w14:paraId="329148D6" w14:textId="4C0858B3" w:rsidR="00A5174C" w:rsidRPr="00A5174C" w:rsidRDefault="00A5174C" w:rsidP="00547BDA">
            <w:pPr>
              <w:pStyle w:val="Prrafodelista"/>
              <w:numPr>
                <w:ilvl w:val="0"/>
                <w:numId w:val="24"/>
              </w:numPr>
              <w:jc w:val="both"/>
              <w:rPr>
                <w:rFonts w:ascii="Arial" w:hAnsi="Arial" w:cs="Arial"/>
                <w:bCs/>
                <w:sz w:val="18"/>
                <w:szCs w:val="18"/>
              </w:rPr>
            </w:pPr>
            <w:r w:rsidRPr="00A5174C">
              <w:rPr>
                <w:rFonts w:ascii="Arial" w:hAnsi="Arial" w:cs="Arial"/>
                <w:sz w:val="18"/>
                <w:szCs w:val="18"/>
              </w:rPr>
              <w:t xml:space="preserve">Actualmente los Lineamientos </w:t>
            </w:r>
            <w:r w:rsidR="00141C20">
              <w:rPr>
                <w:rFonts w:ascii="Arial" w:hAnsi="Arial" w:cs="Arial"/>
                <w:sz w:val="18"/>
                <w:szCs w:val="18"/>
              </w:rPr>
              <w:t>de</w:t>
            </w:r>
            <w:r w:rsidRPr="00A5174C">
              <w:rPr>
                <w:rFonts w:ascii="Arial" w:hAnsi="Arial" w:cs="Arial"/>
                <w:sz w:val="18"/>
                <w:szCs w:val="18"/>
              </w:rPr>
              <w:t xml:space="preserve"> Uso Secundario prevén una vigencia máxima de autorización de cinco años, lo cual puede representar un desincentivo para las empresas que buscan desplegar redes privadas para 5G a largo plazo, debido a que posiblemente la relación costo de equipos/vigencia de autorización, haría inviable la inversión de los equipos 5G que potencialmente pudieran comprar para desplegar sus redes. Además, dentro de los Lineamientos de uso secundario tampoco se menciona algo respecto a la posibilidad de que la autorización pueda ser prorrogada por al menos la misma cantidad de tiempo originalmente solicitada por el autorizado, representando también un desincentivo para las empresas.</w:t>
            </w:r>
          </w:p>
          <w:p w14:paraId="38027EB2" w14:textId="77777777" w:rsidR="005C42E0" w:rsidRPr="00A5174C" w:rsidRDefault="005C42E0" w:rsidP="00AA3FB4">
            <w:pPr>
              <w:jc w:val="both"/>
              <w:rPr>
                <w:rFonts w:ascii="Arial" w:hAnsi="Arial" w:cs="Arial"/>
                <w:bCs/>
                <w:sz w:val="18"/>
                <w:szCs w:val="18"/>
              </w:rPr>
            </w:pPr>
          </w:p>
          <w:p w14:paraId="7D7B06E2" w14:textId="77777777" w:rsidR="00A5174C" w:rsidRPr="00A5174C" w:rsidRDefault="00B04A22" w:rsidP="00AA3FB4">
            <w:pPr>
              <w:shd w:val="clear" w:color="auto" w:fill="FFFFFF" w:themeFill="background1"/>
              <w:ind w:left="742"/>
              <w:jc w:val="both"/>
              <w:rPr>
                <w:rFonts w:ascii="Arial" w:hAnsi="Arial" w:cs="Arial"/>
                <w:bCs/>
                <w:sz w:val="18"/>
                <w:szCs w:val="18"/>
              </w:rPr>
            </w:pPr>
            <w:r w:rsidRPr="00A5174C">
              <w:rPr>
                <w:rFonts w:ascii="Arial" w:hAnsi="Arial" w:cs="Arial"/>
                <w:bCs/>
                <w:sz w:val="18"/>
                <w:szCs w:val="18"/>
              </w:rPr>
              <w:t xml:space="preserve">En este sentido, </w:t>
            </w:r>
            <w:r w:rsidR="00A5174C" w:rsidRPr="00A5174C">
              <w:rPr>
                <w:rFonts w:ascii="Arial" w:hAnsi="Arial" w:cs="Arial"/>
                <w:bCs/>
                <w:sz w:val="18"/>
                <w:szCs w:val="18"/>
              </w:rPr>
              <w:t xml:space="preserve">el prever una vigencia de la autorización de cinco años puede desincentivar a las empresas o no acorde a la vigencia necesaria para el despliegue de las redes privadas 5G, aunado a que no se prevé la posibilidad de prorrogar la vigencia inicialmente concedida en beneficio del autorizado. </w:t>
            </w:r>
          </w:p>
          <w:p w14:paraId="40EB372C" w14:textId="77777777" w:rsidR="00A5174C" w:rsidRPr="00CA4A8F" w:rsidRDefault="00A5174C" w:rsidP="00AA3FB4">
            <w:pPr>
              <w:shd w:val="clear" w:color="auto" w:fill="FFFFFF" w:themeFill="background1"/>
              <w:jc w:val="both"/>
              <w:rPr>
                <w:rFonts w:ascii="Arial" w:hAnsi="Arial" w:cs="Arial"/>
                <w:bCs/>
                <w:sz w:val="18"/>
                <w:szCs w:val="18"/>
              </w:rPr>
            </w:pPr>
          </w:p>
          <w:p w14:paraId="3B998A8E" w14:textId="18AE305A" w:rsidR="00950A2B" w:rsidRPr="00D11376" w:rsidRDefault="00AB7C60" w:rsidP="00950A2B">
            <w:pPr>
              <w:spacing w:line="276" w:lineRule="auto"/>
              <w:jc w:val="both"/>
              <w:rPr>
                <w:rFonts w:ascii="Arial" w:hAnsi="Arial" w:cs="Arial"/>
                <w:b/>
                <w:bCs/>
                <w:sz w:val="18"/>
                <w:szCs w:val="18"/>
              </w:rPr>
            </w:pPr>
            <w:r>
              <w:rPr>
                <w:rFonts w:ascii="Arial" w:hAnsi="Arial" w:cs="Arial"/>
                <w:bCs/>
                <w:sz w:val="18"/>
                <w:szCs w:val="18"/>
              </w:rPr>
              <w:t xml:space="preserve">La contribución aprobada en el Comité 5G evidencia la necesidad de analizar la modificación a los Lineamientos de Uso Secundario, específicamente para ajustarla a nuevas realidades sociales </w:t>
            </w:r>
            <w:r w:rsidR="00950A2B" w:rsidRPr="00D11376">
              <w:rPr>
                <w:rFonts w:ascii="Arial" w:hAnsi="Arial" w:cs="Arial"/>
                <w:bCs/>
                <w:sz w:val="18"/>
                <w:szCs w:val="18"/>
              </w:rPr>
              <w:t>con la finalidad de incluir mecanismos que posibiliten la continuidad en el</w:t>
            </w:r>
            <w:r w:rsidR="00950A2B" w:rsidRPr="00D11376">
              <w:rPr>
                <w:rFonts w:ascii="Arial" w:hAnsi="Arial" w:cs="Arial"/>
                <w:sz w:val="18"/>
                <w:szCs w:val="18"/>
              </w:rPr>
              <w:t xml:space="preserve"> derecho de utilizar, para uso secundario, las bandas de frecuencias del espectro radioeléctrico, en los términos y condiciones prescritos en la </w:t>
            </w:r>
            <w:r w:rsidR="00950A2B">
              <w:rPr>
                <w:rFonts w:ascii="Arial" w:hAnsi="Arial" w:cs="Arial"/>
                <w:sz w:val="18"/>
                <w:szCs w:val="18"/>
              </w:rPr>
              <w:t>C</w:t>
            </w:r>
            <w:r w:rsidR="00950A2B" w:rsidRPr="00D11376">
              <w:rPr>
                <w:rFonts w:ascii="Arial" w:hAnsi="Arial" w:cs="Arial"/>
                <w:sz w:val="18"/>
                <w:szCs w:val="18"/>
              </w:rPr>
              <w:t xml:space="preserve">onstancia de </w:t>
            </w:r>
            <w:r w:rsidR="00950A2B">
              <w:rPr>
                <w:rFonts w:ascii="Arial" w:hAnsi="Arial" w:cs="Arial"/>
                <w:sz w:val="18"/>
                <w:szCs w:val="18"/>
              </w:rPr>
              <w:t>A</w:t>
            </w:r>
            <w:r w:rsidR="00950A2B" w:rsidRPr="00D11376">
              <w:rPr>
                <w:rFonts w:ascii="Arial" w:hAnsi="Arial" w:cs="Arial"/>
                <w:sz w:val="18"/>
                <w:szCs w:val="18"/>
              </w:rPr>
              <w:t>utorización de uso secundario para Instalaciones destinadas a actividades comerciales o industriales</w:t>
            </w:r>
            <w:r w:rsidR="00950A2B" w:rsidRPr="00D11376">
              <w:rPr>
                <w:rFonts w:ascii="Arial" w:eastAsia="Times New Roman" w:hAnsi="Arial" w:cs="Arial"/>
                <w:bCs/>
                <w:sz w:val="18"/>
                <w:szCs w:val="18"/>
              </w:rPr>
              <w:t>, así como, otorga</w:t>
            </w:r>
            <w:r w:rsidR="00F77854">
              <w:rPr>
                <w:rFonts w:ascii="Arial" w:eastAsia="Times New Roman" w:hAnsi="Arial" w:cs="Arial"/>
                <w:bCs/>
                <w:sz w:val="18"/>
                <w:szCs w:val="18"/>
              </w:rPr>
              <w:t>r</w:t>
            </w:r>
            <w:r w:rsidR="00950A2B" w:rsidRPr="00D11376">
              <w:rPr>
                <w:rFonts w:ascii="Arial" w:eastAsia="Times New Roman" w:hAnsi="Arial" w:cs="Arial"/>
                <w:bCs/>
                <w:sz w:val="18"/>
                <w:szCs w:val="18"/>
              </w:rPr>
              <w:t xml:space="preserve"> seguridad jurídica a las personas autorizadas respecto de la vigencia otorgada por el Instituto.</w:t>
            </w:r>
          </w:p>
          <w:p w14:paraId="0C653C3C" w14:textId="77777777" w:rsidR="00950A2B" w:rsidRPr="00D11376" w:rsidRDefault="00950A2B" w:rsidP="00950A2B">
            <w:pPr>
              <w:pStyle w:val="Prrafodelista"/>
              <w:spacing w:line="276" w:lineRule="auto"/>
              <w:ind w:left="0"/>
              <w:jc w:val="both"/>
              <w:rPr>
                <w:rFonts w:ascii="Arial" w:hAnsi="Arial" w:cs="Arial"/>
                <w:b/>
                <w:bCs/>
                <w:sz w:val="18"/>
                <w:szCs w:val="18"/>
              </w:rPr>
            </w:pPr>
          </w:p>
          <w:p w14:paraId="690940F3" w14:textId="13C77C67" w:rsidR="00950A2B" w:rsidRDefault="00950A2B" w:rsidP="00950A2B">
            <w:pPr>
              <w:pStyle w:val="Prrafodelista"/>
              <w:suppressAutoHyphens/>
              <w:spacing w:line="276" w:lineRule="auto"/>
              <w:ind w:left="0" w:right="49"/>
              <w:contextualSpacing w:val="0"/>
              <w:jc w:val="both"/>
              <w:rPr>
                <w:rFonts w:ascii="Arial" w:eastAsia="Times New Roman" w:hAnsi="Arial" w:cs="Arial"/>
                <w:bCs/>
                <w:sz w:val="18"/>
                <w:szCs w:val="18"/>
              </w:rPr>
            </w:pPr>
            <w:r w:rsidRPr="00D11376">
              <w:rPr>
                <w:rFonts w:ascii="Arial" w:eastAsia="Times New Roman" w:hAnsi="Arial" w:cs="Arial"/>
                <w:bCs/>
                <w:sz w:val="18"/>
                <w:szCs w:val="18"/>
              </w:rPr>
              <w:t>En ese sentido, se proponen, entre otros tópicos, los siguientes:</w:t>
            </w:r>
          </w:p>
          <w:p w14:paraId="66FC3B8E" w14:textId="77777777" w:rsidR="00950A2B" w:rsidRPr="00D11376" w:rsidRDefault="00950A2B" w:rsidP="00950A2B">
            <w:pPr>
              <w:pStyle w:val="Prrafodelista"/>
              <w:suppressAutoHyphens/>
              <w:spacing w:line="276" w:lineRule="auto"/>
              <w:ind w:left="0" w:right="49"/>
              <w:contextualSpacing w:val="0"/>
              <w:jc w:val="both"/>
              <w:rPr>
                <w:rFonts w:ascii="Arial" w:eastAsia="Times New Roman" w:hAnsi="Arial" w:cs="Arial"/>
                <w:bCs/>
                <w:sz w:val="18"/>
                <w:szCs w:val="18"/>
              </w:rPr>
            </w:pPr>
          </w:p>
          <w:p w14:paraId="230DA144" w14:textId="77777777" w:rsidR="00950A2B" w:rsidRPr="00D11376" w:rsidRDefault="00950A2B" w:rsidP="00950A2B">
            <w:pPr>
              <w:pStyle w:val="Prrafodelista"/>
              <w:numPr>
                <w:ilvl w:val="0"/>
                <w:numId w:val="28"/>
              </w:numPr>
              <w:suppressAutoHyphens/>
              <w:spacing w:line="276" w:lineRule="auto"/>
              <w:ind w:right="49"/>
              <w:contextualSpacing w:val="0"/>
              <w:jc w:val="both"/>
              <w:rPr>
                <w:rFonts w:ascii="Arial" w:eastAsia="Times New Roman" w:hAnsi="Arial" w:cs="Arial"/>
                <w:bCs/>
                <w:sz w:val="18"/>
                <w:szCs w:val="18"/>
              </w:rPr>
            </w:pPr>
            <w:r w:rsidRPr="00D11376">
              <w:rPr>
                <w:rFonts w:ascii="Arial" w:eastAsia="Times New Roman" w:hAnsi="Arial" w:cs="Arial"/>
                <w:b/>
                <w:bCs/>
                <w:sz w:val="18"/>
                <w:szCs w:val="18"/>
                <w:lang w:val="es-ES"/>
              </w:rPr>
              <w:t>Plazo para la presentación de la solicitud de la Constancia de Autorización</w:t>
            </w:r>
            <w:r w:rsidRPr="00D11376">
              <w:rPr>
                <w:rFonts w:ascii="Arial" w:eastAsia="Times New Roman" w:hAnsi="Arial" w:cs="Arial"/>
                <w:bCs/>
                <w:sz w:val="18"/>
                <w:szCs w:val="18"/>
                <w:lang w:val="es-ES"/>
              </w:rPr>
              <w:t>: 60 días hábiles previos al evento específico o al inicio de operaciones de las frecuencias.</w:t>
            </w:r>
          </w:p>
          <w:p w14:paraId="5CF07243" w14:textId="77777777" w:rsidR="00950A2B" w:rsidRPr="00D11376" w:rsidRDefault="00950A2B" w:rsidP="00950A2B">
            <w:pPr>
              <w:pStyle w:val="Prrafodelista"/>
              <w:numPr>
                <w:ilvl w:val="0"/>
                <w:numId w:val="28"/>
              </w:numPr>
              <w:suppressAutoHyphens/>
              <w:spacing w:line="276" w:lineRule="auto"/>
              <w:ind w:right="49"/>
              <w:contextualSpacing w:val="0"/>
              <w:jc w:val="both"/>
              <w:rPr>
                <w:rFonts w:ascii="Arial" w:eastAsia="Times New Roman" w:hAnsi="Arial" w:cs="Arial"/>
                <w:bCs/>
                <w:sz w:val="18"/>
                <w:szCs w:val="18"/>
              </w:rPr>
            </w:pPr>
            <w:r w:rsidRPr="00D11376">
              <w:rPr>
                <w:rFonts w:ascii="Arial" w:eastAsia="Times New Roman" w:hAnsi="Arial" w:cs="Arial"/>
                <w:b/>
                <w:bCs/>
                <w:sz w:val="18"/>
                <w:szCs w:val="18"/>
                <w:lang w:val="es-ES"/>
              </w:rPr>
              <w:t>Vigencia de la constancia de autorización de uso secundario para instalaciones destinadas a actividades industriales o comerciales:</w:t>
            </w:r>
            <w:r w:rsidRPr="00D11376">
              <w:rPr>
                <w:rFonts w:ascii="Arial" w:eastAsia="Times New Roman" w:hAnsi="Arial" w:cs="Arial"/>
                <w:bCs/>
                <w:sz w:val="18"/>
                <w:szCs w:val="18"/>
                <w:lang w:val="es-ES"/>
              </w:rPr>
              <w:t xml:space="preserve"> Ampliación a 7 años.  </w:t>
            </w:r>
          </w:p>
          <w:p w14:paraId="0F5C55E6" w14:textId="77777777" w:rsidR="00950A2B" w:rsidRPr="00D11376" w:rsidRDefault="00950A2B" w:rsidP="00950A2B">
            <w:pPr>
              <w:pStyle w:val="Prrafodelista"/>
              <w:numPr>
                <w:ilvl w:val="0"/>
                <w:numId w:val="28"/>
              </w:numPr>
              <w:suppressAutoHyphens/>
              <w:spacing w:line="276" w:lineRule="auto"/>
              <w:ind w:right="49"/>
              <w:contextualSpacing w:val="0"/>
              <w:jc w:val="both"/>
              <w:rPr>
                <w:rFonts w:ascii="Arial" w:eastAsia="Times New Roman" w:hAnsi="Arial" w:cs="Arial"/>
                <w:bCs/>
                <w:sz w:val="18"/>
                <w:szCs w:val="18"/>
              </w:rPr>
            </w:pPr>
            <w:r w:rsidRPr="00D11376">
              <w:rPr>
                <w:rFonts w:ascii="Arial" w:eastAsia="Times New Roman" w:hAnsi="Arial" w:cs="Arial"/>
                <w:b/>
                <w:bCs/>
                <w:sz w:val="18"/>
                <w:szCs w:val="18"/>
                <w:lang w:val="es-ES"/>
              </w:rPr>
              <w:t>Prórroga</w:t>
            </w:r>
            <w:r w:rsidRPr="00D11376">
              <w:rPr>
                <w:rFonts w:ascii="Arial" w:eastAsia="Times New Roman" w:hAnsi="Arial" w:cs="Arial"/>
                <w:bCs/>
                <w:sz w:val="18"/>
                <w:szCs w:val="18"/>
                <w:lang w:val="es-ES"/>
              </w:rPr>
              <w:t xml:space="preserve">: Establecimiento de la prórroga de la Autorización de uso secundario para instalaciones destinadas a actividades comerciales o industriales, con las formalidades para tal efecto.  </w:t>
            </w:r>
          </w:p>
          <w:p w14:paraId="64581F0F" w14:textId="77777777" w:rsidR="00950A2B" w:rsidRPr="00D11376" w:rsidRDefault="00950A2B" w:rsidP="00950A2B">
            <w:pPr>
              <w:pStyle w:val="Prrafodelista"/>
              <w:numPr>
                <w:ilvl w:val="0"/>
                <w:numId w:val="28"/>
              </w:numPr>
              <w:suppressAutoHyphens/>
              <w:spacing w:line="276" w:lineRule="auto"/>
              <w:ind w:right="49"/>
              <w:contextualSpacing w:val="0"/>
              <w:jc w:val="both"/>
              <w:rPr>
                <w:rFonts w:ascii="Arial" w:eastAsia="Times New Roman" w:hAnsi="Arial" w:cs="Arial"/>
                <w:bCs/>
                <w:sz w:val="18"/>
                <w:szCs w:val="18"/>
              </w:rPr>
            </w:pPr>
            <w:r w:rsidRPr="00D11376">
              <w:rPr>
                <w:rFonts w:ascii="Arial" w:eastAsia="Times New Roman" w:hAnsi="Arial" w:cs="Arial"/>
                <w:b/>
                <w:bCs/>
                <w:sz w:val="18"/>
                <w:szCs w:val="18"/>
                <w:lang w:val="es-ES"/>
              </w:rPr>
              <w:lastRenderedPageBreak/>
              <w:t>Memoria técnica</w:t>
            </w:r>
            <w:r w:rsidRPr="00D11376">
              <w:rPr>
                <w:rFonts w:ascii="Arial" w:eastAsia="Times New Roman" w:hAnsi="Arial" w:cs="Arial"/>
                <w:bCs/>
                <w:sz w:val="18"/>
                <w:szCs w:val="18"/>
                <w:lang w:val="es-ES"/>
              </w:rPr>
              <w:t>: Consideración de la información de la memoria técnica de las concesiones experimentales para valorar la solicitud de Constancia de Autorización.</w:t>
            </w:r>
          </w:p>
          <w:p w14:paraId="23AC7FBB" w14:textId="0553417E" w:rsidR="00950A2B" w:rsidRDefault="00950A2B" w:rsidP="00950A2B">
            <w:pPr>
              <w:pStyle w:val="Prrafodelista"/>
              <w:numPr>
                <w:ilvl w:val="0"/>
                <w:numId w:val="28"/>
              </w:numPr>
              <w:suppressAutoHyphens/>
              <w:spacing w:line="276" w:lineRule="auto"/>
              <w:ind w:right="49"/>
              <w:contextualSpacing w:val="0"/>
              <w:jc w:val="both"/>
              <w:rPr>
                <w:rFonts w:ascii="Arial" w:eastAsia="Times New Roman" w:hAnsi="Arial" w:cs="Arial"/>
                <w:bCs/>
                <w:sz w:val="18"/>
                <w:szCs w:val="18"/>
              </w:rPr>
            </w:pPr>
            <w:r w:rsidRPr="00D11376">
              <w:rPr>
                <w:rFonts w:ascii="Arial" w:eastAsia="Times New Roman" w:hAnsi="Arial" w:cs="Arial"/>
                <w:b/>
                <w:bCs/>
                <w:sz w:val="18"/>
                <w:szCs w:val="18"/>
                <w:lang w:val="es-ES"/>
              </w:rPr>
              <w:t>Contraprestación</w:t>
            </w:r>
            <w:r w:rsidRPr="00D11376">
              <w:rPr>
                <w:rFonts w:ascii="Arial" w:eastAsia="Times New Roman" w:hAnsi="Arial" w:cs="Arial"/>
                <w:bCs/>
                <w:sz w:val="18"/>
                <w:szCs w:val="18"/>
                <w:lang w:val="es-ES"/>
              </w:rPr>
              <w:t xml:space="preserve">: Fijación por concepto de la prórroga o modificación de la Autorización para uso secundario </w:t>
            </w:r>
            <w:r w:rsidRPr="00D11376">
              <w:rPr>
                <w:rFonts w:ascii="Arial" w:eastAsia="Times New Roman" w:hAnsi="Arial" w:cs="Arial"/>
                <w:bCs/>
                <w:sz w:val="18"/>
                <w:szCs w:val="18"/>
              </w:rPr>
              <w:t xml:space="preserve">actualizarlas para lograr cabalmente la autorización para el uso y aprovechamiento de bandas de frecuencias del espectro radioeléctrico para atender necesidades específicas de telecomunicaciones y radiodifusión. </w:t>
            </w:r>
          </w:p>
          <w:p w14:paraId="2DD49F9B" w14:textId="7E6A8CE8" w:rsidR="00A15D3D" w:rsidRPr="00B1353C" w:rsidRDefault="00A15D3D" w:rsidP="00A15D3D">
            <w:pPr>
              <w:pStyle w:val="Prrafodelista"/>
              <w:numPr>
                <w:ilvl w:val="0"/>
                <w:numId w:val="28"/>
              </w:numPr>
              <w:suppressAutoHyphens/>
              <w:spacing w:line="276" w:lineRule="auto"/>
              <w:ind w:right="49"/>
              <w:contextualSpacing w:val="0"/>
              <w:jc w:val="both"/>
              <w:rPr>
                <w:rFonts w:ascii="Arial" w:eastAsia="Times New Roman" w:hAnsi="Arial" w:cs="Arial"/>
                <w:bCs/>
                <w:sz w:val="18"/>
                <w:szCs w:val="18"/>
              </w:rPr>
            </w:pPr>
            <w:r w:rsidRPr="000B3C2D">
              <w:rPr>
                <w:rFonts w:ascii="Arial" w:eastAsia="Times New Roman" w:hAnsi="Arial" w:cs="Arial"/>
                <w:b/>
                <w:bCs/>
                <w:sz w:val="18"/>
                <w:szCs w:val="18"/>
                <w:lang w:val="es-ES"/>
              </w:rPr>
              <w:t>Modificación de la Autorización</w:t>
            </w:r>
            <w:r w:rsidRPr="000B3C2D">
              <w:rPr>
                <w:rFonts w:ascii="Arial" w:eastAsia="Times New Roman" w:hAnsi="Arial" w:cs="Arial"/>
                <w:bCs/>
                <w:sz w:val="18"/>
                <w:szCs w:val="18"/>
              </w:rPr>
              <w:t xml:space="preserve">. Posibilidad de presentar </w:t>
            </w:r>
            <w:r w:rsidRPr="000B3C2D">
              <w:rPr>
                <w:rFonts w:ascii="Arial" w:hAnsi="Arial" w:cs="Arial"/>
                <w:sz w:val="18"/>
                <w:szCs w:val="18"/>
              </w:rPr>
              <w:t>una solicitud de modificación a la Autorización de uso secundario, en caso de ampliación o modificación parcial del Emplazamiento, frecuencias o parámetros técnicos.</w:t>
            </w:r>
          </w:p>
          <w:p w14:paraId="73E41070" w14:textId="6FB99C2C" w:rsidR="00AB7C60" w:rsidRDefault="00AB7C60" w:rsidP="00AA3FB4">
            <w:pPr>
              <w:shd w:val="clear" w:color="auto" w:fill="FFFFFF" w:themeFill="background1"/>
              <w:jc w:val="both"/>
              <w:rPr>
                <w:rFonts w:ascii="Arial" w:hAnsi="Arial" w:cs="Arial"/>
                <w:bCs/>
                <w:sz w:val="18"/>
                <w:szCs w:val="18"/>
              </w:rPr>
            </w:pPr>
          </w:p>
          <w:p w14:paraId="1BC79DD2" w14:textId="76D03BDF" w:rsidR="00DF54F6" w:rsidRDefault="00DF54F6" w:rsidP="00DF54F6">
            <w:pPr>
              <w:suppressAutoHyphens/>
              <w:spacing w:line="276" w:lineRule="auto"/>
              <w:ind w:right="49"/>
              <w:jc w:val="both"/>
              <w:rPr>
                <w:ins w:id="0" w:author="Jorge Rodolfo Lopez Rodriguez" w:date="2024-08-29T11:09:00Z"/>
                <w:rFonts w:ascii="Arial" w:hAnsi="Arial" w:cs="Arial"/>
                <w:iCs/>
                <w:kern w:val="1"/>
                <w:sz w:val="18"/>
                <w:szCs w:val="18"/>
                <w:lang w:eastAsia="ar-SA"/>
              </w:rPr>
            </w:pPr>
            <w:ins w:id="1" w:author="Jorge Rodolfo Lopez Rodriguez" w:date="2024-08-29T11:09:00Z">
              <w:r>
                <w:rPr>
                  <w:rFonts w:ascii="Arial" w:hAnsi="Arial" w:cs="Arial"/>
                  <w:sz w:val="18"/>
                  <w:szCs w:val="18"/>
                </w:rPr>
                <w:t>Adicionalmente, se señala que el 28 de agosto de 2024,  Pleno del Instituto aprobó la modificación al C</w:t>
              </w:r>
            </w:ins>
            <w:ins w:id="2" w:author="Jorge Rodolfo Lopez Rodriguez" w:date="2024-08-29T11:10:00Z">
              <w:r>
                <w:rPr>
                  <w:rFonts w:ascii="Arial" w:hAnsi="Arial" w:cs="Arial"/>
                  <w:sz w:val="18"/>
                  <w:szCs w:val="18"/>
                </w:rPr>
                <w:t xml:space="preserve">uadro </w:t>
              </w:r>
            </w:ins>
            <w:ins w:id="3" w:author="Jorge Rodolfo Lopez Rodriguez" w:date="2024-08-29T11:09:00Z">
              <w:r>
                <w:rPr>
                  <w:rFonts w:ascii="Arial" w:hAnsi="Arial" w:cs="Arial"/>
                  <w:sz w:val="18"/>
                  <w:szCs w:val="18"/>
                </w:rPr>
                <w:t>N</w:t>
              </w:r>
            </w:ins>
            <w:ins w:id="4" w:author="Jorge Rodolfo Lopez Rodriguez" w:date="2024-08-29T11:10:00Z">
              <w:r>
                <w:rPr>
                  <w:rFonts w:ascii="Arial" w:hAnsi="Arial" w:cs="Arial"/>
                  <w:sz w:val="18"/>
                  <w:szCs w:val="18"/>
                </w:rPr>
                <w:t xml:space="preserve">acional de </w:t>
              </w:r>
            </w:ins>
            <w:ins w:id="5" w:author="Jorge Rodolfo Lopez Rodriguez" w:date="2024-08-29T11:09:00Z">
              <w:r>
                <w:rPr>
                  <w:rFonts w:ascii="Arial" w:hAnsi="Arial" w:cs="Arial"/>
                  <w:sz w:val="18"/>
                  <w:szCs w:val="18"/>
                </w:rPr>
                <w:t>A</w:t>
              </w:r>
            </w:ins>
            <w:ins w:id="6" w:author="Jorge Rodolfo Lopez Rodriguez" w:date="2024-08-29T11:10:00Z">
              <w:r>
                <w:rPr>
                  <w:rFonts w:ascii="Arial" w:hAnsi="Arial" w:cs="Arial"/>
                  <w:sz w:val="18"/>
                  <w:szCs w:val="18"/>
                </w:rPr>
                <w:t xml:space="preserve">tribución de </w:t>
              </w:r>
            </w:ins>
            <w:ins w:id="7" w:author="Jorge Rodolfo Lopez Rodriguez" w:date="2024-08-29T11:09:00Z">
              <w:r>
                <w:rPr>
                  <w:rFonts w:ascii="Arial" w:hAnsi="Arial" w:cs="Arial"/>
                  <w:sz w:val="18"/>
                  <w:szCs w:val="18"/>
                </w:rPr>
                <w:t>F</w:t>
              </w:r>
            </w:ins>
            <w:ins w:id="8" w:author="Jorge Rodolfo Lopez Rodriguez" w:date="2024-08-29T11:10:00Z">
              <w:r>
                <w:rPr>
                  <w:rFonts w:ascii="Arial" w:hAnsi="Arial" w:cs="Arial"/>
                  <w:sz w:val="18"/>
                  <w:szCs w:val="18"/>
                </w:rPr>
                <w:t>recuencias (CNAF)</w:t>
              </w:r>
            </w:ins>
            <w:ins w:id="9" w:author="Jorge Rodolfo Lopez Rodriguez" w:date="2024-08-29T11:09:00Z">
              <w:r>
                <w:rPr>
                  <w:rFonts w:ascii="Arial" w:hAnsi="Arial" w:cs="Arial"/>
                  <w:sz w:val="18"/>
                  <w:szCs w:val="18"/>
                </w:rPr>
                <w:t xml:space="preserve"> que representa un avance significativo en la </w:t>
              </w:r>
              <w:r w:rsidRPr="00FD0933">
                <w:rPr>
                  <w:rFonts w:ascii="Arial" w:hAnsi="Arial" w:cs="Arial"/>
                  <w:iCs/>
                  <w:kern w:val="1"/>
                  <w:sz w:val="18"/>
                  <w:szCs w:val="18"/>
                  <w:lang w:eastAsia="ar-SA"/>
                </w:rPr>
                <w:t xml:space="preserve">evaluación del otorgamiento de bandas de frecuencias del espectro radioeléctrico en aquellas que no coincidan con la atribución del espectro </w:t>
              </w:r>
              <w:r>
                <w:rPr>
                  <w:rFonts w:ascii="Arial" w:hAnsi="Arial" w:cs="Arial"/>
                  <w:iCs/>
                  <w:kern w:val="1"/>
                  <w:sz w:val="18"/>
                  <w:szCs w:val="18"/>
                  <w:lang w:eastAsia="ar-SA"/>
                </w:rPr>
                <w:t xml:space="preserve">radioeléctrico </w:t>
              </w:r>
              <w:r w:rsidRPr="00FD0933">
                <w:rPr>
                  <w:rFonts w:ascii="Arial" w:hAnsi="Arial" w:cs="Arial"/>
                  <w:iCs/>
                  <w:kern w:val="1"/>
                  <w:sz w:val="18"/>
                  <w:szCs w:val="18"/>
                  <w:lang w:eastAsia="ar-SA"/>
                </w:rPr>
                <w:t xml:space="preserve">establecida en el </w:t>
              </w:r>
              <w:r>
                <w:rPr>
                  <w:rFonts w:ascii="Arial" w:hAnsi="Arial" w:cs="Arial"/>
                  <w:iCs/>
                  <w:kern w:val="1"/>
                  <w:sz w:val="18"/>
                  <w:szCs w:val="18"/>
                  <w:lang w:eastAsia="ar-SA"/>
                </w:rPr>
                <w:t xml:space="preserve">propio </w:t>
              </w:r>
              <w:r w:rsidRPr="00FD0933">
                <w:rPr>
                  <w:rFonts w:ascii="Arial" w:hAnsi="Arial" w:cs="Arial"/>
                  <w:iCs/>
                  <w:kern w:val="1"/>
                  <w:sz w:val="18"/>
                  <w:szCs w:val="18"/>
                  <w:lang w:eastAsia="ar-SA"/>
                </w:rPr>
                <w:t>CNAF</w:t>
              </w:r>
              <w:r>
                <w:rPr>
                  <w:rFonts w:ascii="Arial" w:hAnsi="Arial" w:cs="Arial"/>
                  <w:iCs/>
                  <w:kern w:val="1"/>
                  <w:sz w:val="18"/>
                  <w:szCs w:val="18"/>
                  <w:lang w:eastAsia="ar-SA"/>
                </w:rPr>
                <w:t xml:space="preserve">, para lo cual, se dispone que </w:t>
              </w:r>
              <w:r w:rsidRPr="001B45E9">
                <w:rPr>
                  <w:rFonts w:ascii="Arial" w:hAnsi="Arial" w:cs="Arial"/>
                  <w:iCs/>
                  <w:kern w:val="1"/>
                  <w:sz w:val="18"/>
                  <w:szCs w:val="18"/>
                  <w:lang w:eastAsia="ar-SA"/>
                </w:rPr>
                <w:t>el Instituto podrá autorizar el uso y aprovechamiento de bandas de frecuencias del espectro radioeléctrico para cualquier servicio de radiocomunicación, independientemente de su atribución en la Tabla de Atribuciones del CNAF, tratándose de autorizaciones de uso secundario del espectro radioeléctrico</w:t>
              </w:r>
            </w:ins>
            <w:ins w:id="10" w:author="Jorge Rodolfo Lopez Rodriguez" w:date="2024-08-29T11:12:00Z">
              <w:r>
                <w:rPr>
                  <w:rFonts w:ascii="Arial" w:hAnsi="Arial" w:cs="Arial"/>
                  <w:iCs/>
                  <w:kern w:val="1"/>
                  <w:sz w:val="18"/>
                  <w:szCs w:val="18"/>
                  <w:lang w:eastAsia="ar-SA"/>
                </w:rPr>
                <w:t>.</w:t>
              </w:r>
            </w:ins>
            <w:ins w:id="11" w:author="Jorge Rodolfo Lopez Rodriguez" w:date="2024-08-29T11:09:00Z">
              <w:r w:rsidRPr="001B45E9">
                <w:rPr>
                  <w:rFonts w:ascii="Arial" w:hAnsi="Arial" w:cs="Arial"/>
                  <w:iCs/>
                  <w:kern w:val="1"/>
                  <w:sz w:val="18"/>
                  <w:szCs w:val="18"/>
                  <w:lang w:eastAsia="ar-SA"/>
                </w:rPr>
                <w:t xml:space="preserve"> </w:t>
              </w:r>
            </w:ins>
          </w:p>
          <w:p w14:paraId="53FE53C9" w14:textId="77777777" w:rsidR="00DF54F6" w:rsidRDefault="00DF54F6" w:rsidP="00DF54F6">
            <w:pPr>
              <w:suppressAutoHyphens/>
              <w:spacing w:line="276" w:lineRule="auto"/>
              <w:ind w:right="49"/>
              <w:jc w:val="both"/>
              <w:rPr>
                <w:ins w:id="12" w:author="Jorge Rodolfo Lopez Rodriguez" w:date="2024-08-29T11:09:00Z"/>
                <w:rFonts w:ascii="Arial" w:hAnsi="Arial" w:cs="Arial"/>
                <w:iCs/>
                <w:kern w:val="1"/>
                <w:sz w:val="18"/>
                <w:szCs w:val="18"/>
                <w:lang w:eastAsia="ar-SA"/>
              </w:rPr>
            </w:pPr>
          </w:p>
          <w:p w14:paraId="5EE11F55" w14:textId="730C136C" w:rsidR="00DF54F6" w:rsidRDefault="00DF54F6" w:rsidP="00DF54F6">
            <w:pPr>
              <w:suppressAutoHyphens/>
              <w:spacing w:line="276" w:lineRule="auto"/>
              <w:ind w:right="49"/>
              <w:jc w:val="both"/>
              <w:rPr>
                <w:ins w:id="13" w:author="Jorge Rodolfo Lopez Rodriguez" w:date="2024-08-29T11:09:00Z"/>
                <w:rFonts w:ascii="Arial" w:hAnsi="Arial" w:cs="Arial"/>
                <w:iCs/>
                <w:kern w:val="1"/>
                <w:sz w:val="18"/>
                <w:szCs w:val="18"/>
                <w:lang w:eastAsia="ar-SA"/>
              </w:rPr>
            </w:pPr>
            <w:ins w:id="14" w:author="Jorge Rodolfo Lopez Rodriguez" w:date="2024-08-29T11:09:00Z">
              <w:r>
                <w:rPr>
                  <w:rFonts w:ascii="Arial" w:hAnsi="Arial" w:cs="Arial"/>
                  <w:iCs/>
                  <w:kern w:val="1"/>
                  <w:sz w:val="18"/>
                  <w:szCs w:val="18"/>
                  <w:lang w:eastAsia="ar-SA"/>
                </w:rPr>
                <w:t xml:space="preserve">Al respecto, </w:t>
              </w:r>
              <w:r w:rsidRPr="001B45E9">
                <w:rPr>
                  <w:rFonts w:ascii="Arial" w:hAnsi="Arial" w:cs="Arial"/>
                  <w:iCs/>
                  <w:kern w:val="1"/>
                  <w:sz w:val="18"/>
                  <w:szCs w:val="18"/>
                  <w:lang w:eastAsia="ar-SA"/>
                </w:rPr>
                <w:t>el Instituto considerará, entre otras cosas, el desarrollo e innovación del sector de las telecomunicaciones, el beneficio que se podría brindar al país y a la población en general, el uso eficaz del espectro radioeléctrico, que no se prevean interferencias perjudiciales a los incumbentes y la protección a los servicios relacionados con la seguridad de la vida humana que operan en bandas de frecuencia clasificadas como espectro protegido; además de que los servicios a considerar se encuentren previstos en la normativa regional o internacional como lo es el R</w:t>
              </w:r>
            </w:ins>
            <w:ins w:id="15" w:author="Jorge Rodolfo Lopez Rodriguez" w:date="2024-08-29T11:10:00Z">
              <w:r>
                <w:rPr>
                  <w:rFonts w:ascii="Arial" w:hAnsi="Arial" w:cs="Arial"/>
                  <w:iCs/>
                  <w:kern w:val="1"/>
                  <w:sz w:val="18"/>
                  <w:szCs w:val="18"/>
                  <w:lang w:eastAsia="ar-SA"/>
                </w:rPr>
                <w:t xml:space="preserve">eglamento de </w:t>
              </w:r>
            </w:ins>
            <w:ins w:id="16" w:author="Jorge Rodolfo Lopez Rodriguez" w:date="2024-08-29T11:09:00Z">
              <w:r w:rsidRPr="001B45E9">
                <w:rPr>
                  <w:rFonts w:ascii="Arial" w:hAnsi="Arial" w:cs="Arial"/>
                  <w:iCs/>
                  <w:kern w:val="1"/>
                  <w:sz w:val="18"/>
                  <w:szCs w:val="18"/>
                  <w:lang w:eastAsia="ar-SA"/>
                </w:rPr>
                <w:t>R</w:t>
              </w:r>
            </w:ins>
            <w:ins w:id="17" w:author="Jorge Rodolfo Lopez Rodriguez" w:date="2024-08-29T11:10:00Z">
              <w:r>
                <w:rPr>
                  <w:rFonts w:ascii="Arial" w:hAnsi="Arial" w:cs="Arial"/>
                  <w:iCs/>
                  <w:kern w:val="1"/>
                  <w:sz w:val="18"/>
                  <w:szCs w:val="18"/>
                  <w:lang w:eastAsia="ar-SA"/>
                </w:rPr>
                <w:t>adiocomunicaciones</w:t>
              </w:r>
            </w:ins>
            <w:ins w:id="18" w:author="Jorge Rodolfo Lopez Rodriguez" w:date="2024-08-29T11:09:00Z">
              <w:r w:rsidRPr="001B45E9">
                <w:rPr>
                  <w:rFonts w:ascii="Arial" w:hAnsi="Arial" w:cs="Arial"/>
                  <w:iCs/>
                  <w:kern w:val="1"/>
                  <w:sz w:val="18"/>
                  <w:szCs w:val="18"/>
                  <w:lang w:eastAsia="ar-SA"/>
                </w:rPr>
                <w:t xml:space="preserve"> de la U</w:t>
              </w:r>
            </w:ins>
            <w:ins w:id="19" w:author="Jorge Rodolfo Lopez Rodriguez" w:date="2024-08-29T11:10:00Z">
              <w:r>
                <w:rPr>
                  <w:rFonts w:ascii="Arial" w:hAnsi="Arial" w:cs="Arial"/>
                  <w:iCs/>
                  <w:kern w:val="1"/>
                  <w:sz w:val="18"/>
                  <w:szCs w:val="18"/>
                  <w:lang w:eastAsia="ar-SA"/>
                </w:rPr>
                <w:t xml:space="preserve">nión </w:t>
              </w:r>
            </w:ins>
            <w:ins w:id="20" w:author="Jorge Rodolfo Lopez Rodriguez" w:date="2024-08-29T11:09:00Z">
              <w:r w:rsidRPr="001B45E9">
                <w:rPr>
                  <w:rFonts w:ascii="Arial" w:hAnsi="Arial" w:cs="Arial"/>
                  <w:iCs/>
                  <w:kern w:val="1"/>
                  <w:sz w:val="18"/>
                  <w:szCs w:val="18"/>
                  <w:lang w:eastAsia="ar-SA"/>
                </w:rPr>
                <w:t>I</w:t>
              </w:r>
            </w:ins>
            <w:ins w:id="21" w:author="Jorge Rodolfo Lopez Rodriguez" w:date="2024-08-29T11:10:00Z">
              <w:r>
                <w:rPr>
                  <w:rFonts w:ascii="Arial" w:hAnsi="Arial" w:cs="Arial"/>
                  <w:iCs/>
                  <w:kern w:val="1"/>
                  <w:sz w:val="18"/>
                  <w:szCs w:val="18"/>
                  <w:lang w:eastAsia="ar-SA"/>
                </w:rPr>
                <w:t xml:space="preserve">nternacional de </w:t>
              </w:r>
            </w:ins>
            <w:ins w:id="22" w:author="Jorge Rodolfo Lopez Rodriguez" w:date="2024-08-29T11:09:00Z">
              <w:r w:rsidRPr="001B45E9">
                <w:rPr>
                  <w:rFonts w:ascii="Arial" w:hAnsi="Arial" w:cs="Arial"/>
                  <w:iCs/>
                  <w:kern w:val="1"/>
                  <w:sz w:val="18"/>
                  <w:szCs w:val="18"/>
                  <w:lang w:eastAsia="ar-SA"/>
                </w:rPr>
                <w:t>T</w:t>
              </w:r>
            </w:ins>
            <w:ins w:id="23" w:author="Jorge Rodolfo Lopez Rodriguez" w:date="2024-08-29T11:10:00Z">
              <w:r>
                <w:rPr>
                  <w:rFonts w:ascii="Arial" w:hAnsi="Arial" w:cs="Arial"/>
                  <w:iCs/>
                  <w:kern w:val="1"/>
                  <w:sz w:val="18"/>
                  <w:szCs w:val="18"/>
                  <w:lang w:eastAsia="ar-SA"/>
                </w:rPr>
                <w:t>elecomunicaciones</w:t>
              </w:r>
            </w:ins>
            <w:ins w:id="24" w:author="Jorge Rodolfo Lopez Rodriguez" w:date="2024-08-29T11:09:00Z">
              <w:r w:rsidRPr="001B45E9">
                <w:rPr>
                  <w:rFonts w:ascii="Arial" w:hAnsi="Arial" w:cs="Arial"/>
                  <w:iCs/>
                  <w:kern w:val="1"/>
                  <w:sz w:val="18"/>
                  <w:szCs w:val="18"/>
                  <w:lang w:eastAsia="ar-SA"/>
                </w:rPr>
                <w:t>, o bien, que se encuentren bajo estudio en preparación para futuras Conferencias Mundiales de Radiocomunicación</w:t>
              </w:r>
              <w:r>
                <w:rPr>
                  <w:rFonts w:ascii="Arial" w:hAnsi="Arial" w:cs="Arial"/>
                  <w:iCs/>
                  <w:kern w:val="1"/>
                  <w:sz w:val="18"/>
                  <w:szCs w:val="18"/>
                  <w:lang w:eastAsia="ar-SA"/>
                </w:rPr>
                <w:t>.</w:t>
              </w:r>
            </w:ins>
          </w:p>
          <w:p w14:paraId="7D7BED7F" w14:textId="77777777" w:rsidR="00DF54F6" w:rsidRDefault="00DF54F6" w:rsidP="00DF54F6">
            <w:pPr>
              <w:suppressAutoHyphens/>
              <w:spacing w:line="276" w:lineRule="auto"/>
              <w:ind w:right="49"/>
              <w:jc w:val="both"/>
              <w:rPr>
                <w:ins w:id="25" w:author="Jorge Rodolfo Lopez Rodriguez" w:date="2024-08-29T11:09:00Z"/>
                <w:rFonts w:ascii="Arial" w:hAnsi="Arial" w:cs="Arial"/>
                <w:iCs/>
                <w:kern w:val="1"/>
                <w:sz w:val="18"/>
                <w:szCs w:val="18"/>
                <w:lang w:eastAsia="ar-SA"/>
              </w:rPr>
            </w:pPr>
          </w:p>
          <w:p w14:paraId="3EA944F0" w14:textId="3D0C0345" w:rsidR="00DF54F6" w:rsidDel="00DF54F6" w:rsidRDefault="00DF54F6">
            <w:pPr>
              <w:shd w:val="clear" w:color="auto" w:fill="FFFFFF" w:themeFill="background1"/>
              <w:jc w:val="both"/>
              <w:rPr>
                <w:del w:id="26" w:author="Jorge Rodolfo Lopez Rodriguez" w:date="2024-08-29T11:12:00Z"/>
                <w:rFonts w:ascii="Arial" w:hAnsi="Arial" w:cs="Arial"/>
                <w:bCs/>
                <w:sz w:val="18"/>
                <w:szCs w:val="18"/>
              </w:rPr>
            </w:pPr>
            <w:ins w:id="27" w:author="Jorge Rodolfo Lopez Rodriguez" w:date="2024-08-29T11:09:00Z">
              <w:r w:rsidRPr="00FD0933">
                <w:rPr>
                  <w:rFonts w:ascii="Arial" w:eastAsia="Times New Roman" w:hAnsi="Arial" w:cs="Arial"/>
                  <w:bCs/>
                  <w:sz w:val="18"/>
                  <w:szCs w:val="18"/>
                </w:rPr>
                <w:t>En ese sentido,</w:t>
              </w:r>
              <w:r>
                <w:rPr>
                  <w:rFonts w:ascii="Arial" w:eastAsia="Times New Roman" w:hAnsi="Arial" w:cs="Arial"/>
                  <w:bCs/>
                  <w:sz w:val="18"/>
                  <w:szCs w:val="18"/>
                </w:rPr>
                <w:t xml:space="preserve"> en consistencia con el CNAF y con </w:t>
              </w:r>
              <w:r w:rsidRPr="000B3C2D">
                <w:rPr>
                  <w:rFonts w:ascii="Arial" w:hAnsi="Arial" w:cs="Arial"/>
                  <w:sz w:val="18"/>
                  <w:szCs w:val="18"/>
                </w:rPr>
                <w:t>la contribución aprobada por el Comité 5G</w:t>
              </w:r>
              <w:r>
                <w:rPr>
                  <w:rFonts w:ascii="Arial" w:hAnsi="Arial" w:cs="Arial"/>
                  <w:sz w:val="18"/>
                  <w:szCs w:val="18"/>
                </w:rPr>
                <w:t>, l</w:t>
              </w:r>
              <w:r w:rsidRPr="000B3C2D">
                <w:rPr>
                  <w:rFonts w:ascii="Arial" w:hAnsi="Arial" w:cs="Arial"/>
                  <w:sz w:val="18"/>
                  <w:szCs w:val="18"/>
                </w:rPr>
                <w:t xml:space="preserve">as modificaciones indicadas contribuyen a </w:t>
              </w:r>
              <w:r>
                <w:rPr>
                  <w:rFonts w:ascii="Arial" w:hAnsi="Arial" w:cs="Arial"/>
                  <w:sz w:val="18"/>
                  <w:szCs w:val="18"/>
                </w:rPr>
                <w:t xml:space="preserve">su </w:t>
              </w:r>
              <w:r w:rsidRPr="000B3C2D">
                <w:rPr>
                  <w:rFonts w:ascii="Arial" w:hAnsi="Arial" w:cs="Arial"/>
                  <w:sz w:val="18"/>
                  <w:szCs w:val="18"/>
                </w:rPr>
                <w:t>seguimiento y permite</w:t>
              </w:r>
              <w:r>
                <w:rPr>
                  <w:rFonts w:ascii="Arial" w:hAnsi="Arial" w:cs="Arial"/>
                  <w:sz w:val="18"/>
                  <w:szCs w:val="18"/>
                </w:rPr>
                <w:t>n</w:t>
              </w:r>
            </w:ins>
          </w:p>
          <w:p w14:paraId="798F878D" w14:textId="52D83FB3" w:rsidR="00950A2B" w:rsidRPr="00D11376" w:rsidRDefault="00950A2B" w:rsidP="003373D1">
            <w:pPr>
              <w:shd w:val="clear" w:color="auto" w:fill="FFFFFF" w:themeFill="background1"/>
              <w:jc w:val="both"/>
              <w:rPr>
                <w:rFonts w:ascii="Arial" w:hAnsi="Arial" w:cs="Arial"/>
                <w:sz w:val="18"/>
                <w:szCs w:val="18"/>
              </w:rPr>
            </w:pPr>
            <w:del w:id="28" w:author="Jorge Rodolfo Lopez Rodriguez" w:date="2024-08-29T11:12:00Z">
              <w:r w:rsidRPr="00D11376" w:rsidDel="00DF54F6">
                <w:rPr>
                  <w:rFonts w:ascii="Arial" w:hAnsi="Arial" w:cs="Arial"/>
                  <w:sz w:val="18"/>
                  <w:szCs w:val="18"/>
                </w:rPr>
                <w:delText>La</w:delText>
              </w:r>
              <w:r w:rsidDel="00DF54F6">
                <w:rPr>
                  <w:rFonts w:ascii="Arial" w:hAnsi="Arial" w:cs="Arial"/>
                  <w:sz w:val="18"/>
                  <w:szCs w:val="18"/>
                </w:rPr>
                <w:delText>s</w:delText>
              </w:r>
              <w:r w:rsidRPr="00D11376" w:rsidDel="00DF54F6">
                <w:rPr>
                  <w:rFonts w:ascii="Arial" w:hAnsi="Arial" w:cs="Arial"/>
                  <w:sz w:val="18"/>
                  <w:szCs w:val="18"/>
                </w:rPr>
                <w:delText xml:space="preserve"> modificaciones indicadas contribuyen a dar seguimiento a la contribución aprobada por el Comité 5G y permite</w:delText>
              </w:r>
            </w:del>
            <w:r w:rsidRPr="00D11376">
              <w:rPr>
                <w:rFonts w:ascii="Arial" w:hAnsi="Arial" w:cs="Arial"/>
                <w:sz w:val="18"/>
                <w:szCs w:val="18"/>
              </w:rPr>
              <w:t xml:space="preserve"> generar un instrumento normativo en materia de uso secundario del uso y aprovechamiento de bandas de frecuencias del espectro radioeléctrico que otorga seguridad a l</w:t>
            </w:r>
            <w:r>
              <w:rPr>
                <w:rFonts w:ascii="Arial" w:hAnsi="Arial" w:cs="Arial"/>
                <w:sz w:val="18"/>
                <w:szCs w:val="18"/>
              </w:rPr>
              <w:t>a</w:t>
            </w:r>
            <w:r w:rsidRPr="00D11376">
              <w:rPr>
                <w:rFonts w:ascii="Arial" w:hAnsi="Arial" w:cs="Arial"/>
                <w:sz w:val="18"/>
                <w:szCs w:val="18"/>
              </w:rPr>
              <w:t xml:space="preserve">s </w:t>
            </w:r>
            <w:r>
              <w:rPr>
                <w:rFonts w:ascii="Arial" w:hAnsi="Arial" w:cs="Arial"/>
                <w:sz w:val="18"/>
                <w:szCs w:val="18"/>
              </w:rPr>
              <w:t xml:space="preserve">personas </w:t>
            </w:r>
            <w:r w:rsidRPr="00D11376">
              <w:rPr>
                <w:rFonts w:ascii="Arial" w:hAnsi="Arial" w:cs="Arial"/>
                <w:sz w:val="18"/>
                <w:szCs w:val="18"/>
              </w:rPr>
              <w:t>interesad</w:t>
            </w:r>
            <w:r>
              <w:rPr>
                <w:rFonts w:ascii="Arial" w:hAnsi="Arial" w:cs="Arial"/>
                <w:sz w:val="18"/>
                <w:szCs w:val="18"/>
              </w:rPr>
              <w:t>a</w:t>
            </w:r>
            <w:r w:rsidRPr="00D11376">
              <w:rPr>
                <w:rFonts w:ascii="Arial" w:hAnsi="Arial" w:cs="Arial"/>
                <w:sz w:val="18"/>
                <w:szCs w:val="18"/>
              </w:rPr>
              <w:t xml:space="preserve">s en obtener la Constancia de Autorización. </w:t>
            </w:r>
            <w:r>
              <w:rPr>
                <w:rFonts w:ascii="Arial" w:hAnsi="Arial" w:cs="Arial"/>
                <w:sz w:val="18"/>
                <w:szCs w:val="18"/>
              </w:rPr>
              <w:t>A través de la modificación a la regulación se pretende atender las nuevas realidades sociales y los requerimientos actuales relacionados con el uso secundario de las bandas de frecuencia del espectro radioeléctrico.</w:t>
            </w:r>
          </w:p>
          <w:p w14:paraId="7E192B93" w14:textId="2B55D590" w:rsidR="00E9319C" w:rsidRPr="005F7176" w:rsidRDefault="00E9319C" w:rsidP="000E54DF">
            <w:pPr>
              <w:shd w:val="clear" w:color="auto" w:fill="FFFFFF" w:themeFill="background1"/>
              <w:jc w:val="both"/>
              <w:rPr>
                <w:rFonts w:ascii="Arial" w:hAnsi="Arial" w:cs="Arial"/>
                <w:sz w:val="18"/>
                <w:szCs w:val="18"/>
              </w:rPr>
            </w:pP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5F7176" w14:paraId="10E66EDE" w14:textId="77777777" w:rsidTr="00B41497">
        <w:tc>
          <w:tcPr>
            <w:tcW w:w="8828" w:type="dxa"/>
          </w:tcPr>
          <w:p w14:paraId="53C2CCFE" w14:textId="43122AB6" w:rsidR="00B41497" w:rsidRPr="005F7176" w:rsidRDefault="00B41497" w:rsidP="001A6F6F">
            <w:pPr>
              <w:jc w:val="both"/>
              <w:rPr>
                <w:rFonts w:ascii="Arial" w:hAnsi="Arial" w:cs="Arial"/>
                <w:b/>
                <w:sz w:val="18"/>
                <w:szCs w:val="18"/>
              </w:rPr>
            </w:pPr>
            <w:r w:rsidRPr="005F7176">
              <w:rPr>
                <w:rFonts w:ascii="Arial" w:hAnsi="Arial" w:cs="Arial"/>
                <w:b/>
                <w:sz w:val="18"/>
                <w:szCs w:val="18"/>
              </w:rPr>
              <w:lastRenderedPageBreak/>
              <w:t xml:space="preserve">2.- </w:t>
            </w:r>
            <w:r w:rsidR="009B3908" w:rsidRPr="005F7176">
              <w:rPr>
                <w:rFonts w:ascii="Arial" w:hAnsi="Arial" w:cs="Arial"/>
                <w:b/>
                <w:sz w:val="18"/>
                <w:szCs w:val="18"/>
              </w:rPr>
              <w:t>Según sea el caso, c</w:t>
            </w:r>
            <w:r w:rsidRPr="005F7176">
              <w:rPr>
                <w:rFonts w:ascii="Arial" w:hAnsi="Arial" w:cs="Arial"/>
                <w:b/>
                <w:sz w:val="18"/>
                <w:szCs w:val="18"/>
              </w:rPr>
              <w:t xml:space="preserve">onforme a lo señalado por </w:t>
            </w:r>
            <w:r w:rsidR="009B3908" w:rsidRPr="005F7176">
              <w:rPr>
                <w:rFonts w:ascii="Arial" w:hAnsi="Arial" w:cs="Arial"/>
                <w:b/>
                <w:sz w:val="18"/>
                <w:szCs w:val="18"/>
              </w:rPr>
              <w:t>los</w:t>
            </w:r>
            <w:r w:rsidRPr="005F7176">
              <w:rPr>
                <w:rFonts w:ascii="Arial" w:hAnsi="Arial" w:cs="Arial"/>
                <w:b/>
                <w:sz w:val="18"/>
                <w:szCs w:val="18"/>
              </w:rPr>
              <w:t xml:space="preserve"> artículo</w:t>
            </w:r>
            <w:r w:rsidR="009B3908" w:rsidRPr="005F7176">
              <w:rPr>
                <w:rFonts w:ascii="Arial" w:hAnsi="Arial" w:cs="Arial"/>
                <w:b/>
                <w:sz w:val="18"/>
                <w:szCs w:val="18"/>
              </w:rPr>
              <w:t>s</w:t>
            </w:r>
            <w:r w:rsidRPr="005F7176">
              <w:rPr>
                <w:rFonts w:ascii="Arial" w:hAnsi="Arial" w:cs="Arial"/>
                <w:b/>
                <w:sz w:val="18"/>
                <w:szCs w:val="18"/>
              </w:rPr>
              <w:t xml:space="preserve"> 51 de la Ley Federal de Telecomunicaciones y Radiodifusión</w:t>
            </w:r>
            <w:r w:rsidR="009B3908" w:rsidRPr="005F7176">
              <w:rPr>
                <w:rFonts w:ascii="Arial" w:hAnsi="Arial" w:cs="Arial"/>
                <w:b/>
                <w:sz w:val="18"/>
                <w:szCs w:val="18"/>
              </w:rPr>
              <w:t xml:space="preserve"> y 12, fracción XXII, de la Ley Federal de Competencia Económica</w:t>
            </w:r>
            <w:r w:rsidR="00CE2F13" w:rsidRPr="005F7176">
              <w:rPr>
                <w:rFonts w:ascii="Arial" w:hAnsi="Arial" w:cs="Arial"/>
                <w:b/>
                <w:sz w:val="18"/>
                <w:szCs w:val="18"/>
              </w:rPr>
              <w:t>,</w:t>
            </w:r>
            <w:r w:rsidRPr="005F7176">
              <w:rPr>
                <w:rFonts w:ascii="Arial" w:hAnsi="Arial" w:cs="Arial"/>
                <w:b/>
                <w:sz w:val="18"/>
                <w:szCs w:val="18"/>
              </w:rPr>
              <w:t xml:space="preserve"> ¿</w:t>
            </w:r>
            <w:r w:rsidR="00CE2F13" w:rsidRPr="005F7176">
              <w:rPr>
                <w:rFonts w:ascii="Arial" w:hAnsi="Arial" w:cs="Arial"/>
                <w:b/>
                <w:sz w:val="18"/>
                <w:szCs w:val="18"/>
              </w:rPr>
              <w:t>c</w:t>
            </w:r>
            <w:r w:rsidRPr="005F7176">
              <w:rPr>
                <w:rFonts w:ascii="Arial" w:hAnsi="Arial" w:cs="Arial"/>
                <w:b/>
                <w:sz w:val="18"/>
                <w:szCs w:val="18"/>
              </w:rPr>
              <w:t xml:space="preserve">onsidera que la publicidad de la propuesta de regulación pueda comprometer los efectos que se pretenden </w:t>
            </w:r>
            <w:r w:rsidR="00E016AD" w:rsidRPr="005F7176">
              <w:rPr>
                <w:rFonts w:ascii="Arial" w:hAnsi="Arial" w:cs="Arial"/>
                <w:b/>
                <w:sz w:val="18"/>
                <w:szCs w:val="18"/>
              </w:rPr>
              <w:t xml:space="preserve">prevenir o resolver </w:t>
            </w:r>
            <w:r w:rsidRPr="005F7176">
              <w:rPr>
                <w:rFonts w:ascii="Arial" w:hAnsi="Arial" w:cs="Arial"/>
                <w:b/>
                <w:sz w:val="18"/>
                <w:szCs w:val="18"/>
              </w:rPr>
              <w:t xml:space="preserve">con </w:t>
            </w:r>
            <w:r w:rsidR="00326797" w:rsidRPr="005F7176">
              <w:rPr>
                <w:rFonts w:ascii="Arial" w:hAnsi="Arial" w:cs="Arial"/>
                <w:b/>
                <w:sz w:val="18"/>
                <w:szCs w:val="18"/>
              </w:rPr>
              <w:t xml:space="preserve">su </w:t>
            </w:r>
            <w:r w:rsidRPr="005F7176">
              <w:rPr>
                <w:rFonts w:ascii="Arial" w:hAnsi="Arial" w:cs="Arial"/>
                <w:b/>
                <w:sz w:val="18"/>
                <w:szCs w:val="18"/>
              </w:rPr>
              <w:t>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5F7176" w14:paraId="529586D2" w14:textId="77777777" w:rsidTr="00B41497">
              <w:tc>
                <w:tcPr>
                  <w:tcW w:w="1462" w:type="dxa"/>
                  <w:shd w:val="clear" w:color="auto" w:fill="A8D08D" w:themeFill="accent6" w:themeFillTint="99"/>
                </w:tcPr>
                <w:p w14:paraId="733EFDA5" w14:textId="77777777" w:rsidR="00B41497" w:rsidRPr="005F7176" w:rsidRDefault="00B41497" w:rsidP="001A6F6F">
                  <w:pPr>
                    <w:jc w:val="center"/>
                    <w:rPr>
                      <w:rFonts w:ascii="Arial" w:hAnsi="Arial" w:cs="Arial"/>
                      <w:b/>
                      <w:sz w:val="18"/>
                      <w:szCs w:val="18"/>
                    </w:rPr>
                  </w:pPr>
                  <w:r w:rsidRPr="005F7176">
                    <w:rPr>
                      <w:rFonts w:ascii="Arial" w:hAnsi="Arial" w:cs="Arial"/>
                      <w:b/>
                      <w:sz w:val="18"/>
                      <w:szCs w:val="18"/>
                    </w:rPr>
                    <w:t>Seleccione</w:t>
                  </w:r>
                </w:p>
              </w:tc>
            </w:tr>
            <w:tr w:rsidR="00B41497" w:rsidRPr="005F7176" w14:paraId="44697B20" w14:textId="77777777" w:rsidTr="00B41497">
              <w:tc>
                <w:tcPr>
                  <w:tcW w:w="1462" w:type="dxa"/>
                </w:tcPr>
                <w:p w14:paraId="4D620513" w14:textId="56A5B211" w:rsidR="00B41497" w:rsidRPr="005F7176" w:rsidRDefault="00C2465A" w:rsidP="001A6F6F">
                  <w:pPr>
                    <w:jc w:val="center"/>
                    <w:rPr>
                      <w:rFonts w:ascii="Arial" w:hAnsi="Arial" w:cs="Arial"/>
                      <w:sz w:val="18"/>
                      <w:szCs w:val="18"/>
                    </w:rPr>
                  </w:pPr>
                  <w:r w:rsidRPr="005F7176">
                    <w:rPr>
                      <w:rFonts w:ascii="Arial" w:hAnsi="Arial" w:cs="Arial"/>
                      <w:sz w:val="18"/>
                      <w:szCs w:val="18"/>
                    </w:rPr>
                    <w:t>Sí</w:t>
                  </w:r>
                  <w:r w:rsidR="00B41497" w:rsidRPr="005F7176">
                    <w:rPr>
                      <w:rFonts w:ascii="Arial" w:hAnsi="Arial" w:cs="Arial"/>
                      <w:sz w:val="18"/>
                      <w:szCs w:val="18"/>
                    </w:rPr>
                    <w:t xml:space="preserve"> ( ) No (</w:t>
                  </w:r>
                  <w:r w:rsidR="002E538C" w:rsidRPr="005F7176">
                    <w:rPr>
                      <w:rFonts w:ascii="Arial" w:hAnsi="Arial" w:cs="Arial"/>
                      <w:b/>
                      <w:sz w:val="18"/>
                      <w:szCs w:val="18"/>
                    </w:rPr>
                    <w:t>X</w:t>
                  </w:r>
                  <w:r w:rsidR="00B41497" w:rsidRPr="005F7176">
                    <w:rPr>
                      <w:rFonts w:ascii="Arial" w:hAnsi="Arial" w:cs="Arial"/>
                      <w:sz w:val="18"/>
                      <w:szCs w:val="18"/>
                    </w:rPr>
                    <w:t>)</w:t>
                  </w:r>
                </w:p>
              </w:tc>
            </w:tr>
          </w:tbl>
          <w:p w14:paraId="1DA55092" w14:textId="77777777" w:rsidR="00B41497" w:rsidRPr="005F7176" w:rsidRDefault="00B41497" w:rsidP="001A6F6F">
            <w:pPr>
              <w:jc w:val="both"/>
              <w:rPr>
                <w:rFonts w:ascii="Arial" w:hAnsi="Arial" w:cs="Arial"/>
                <w:sz w:val="18"/>
                <w:szCs w:val="18"/>
              </w:rPr>
            </w:pPr>
          </w:p>
          <w:p w14:paraId="6A10B1A0" w14:textId="77777777" w:rsidR="00B41497" w:rsidRPr="005F7176" w:rsidRDefault="00B41497" w:rsidP="001A6F6F">
            <w:pPr>
              <w:jc w:val="both"/>
              <w:rPr>
                <w:rFonts w:ascii="Arial" w:hAnsi="Arial" w:cs="Arial"/>
                <w:sz w:val="18"/>
                <w:szCs w:val="18"/>
              </w:rPr>
            </w:pPr>
          </w:p>
          <w:p w14:paraId="1D7B36FF" w14:textId="77777777" w:rsidR="00B41497" w:rsidRPr="005F7176" w:rsidRDefault="00B41497" w:rsidP="001A6F6F">
            <w:pPr>
              <w:jc w:val="both"/>
              <w:rPr>
                <w:rFonts w:ascii="Arial" w:hAnsi="Arial" w:cs="Arial"/>
                <w:sz w:val="18"/>
                <w:szCs w:val="18"/>
              </w:rPr>
            </w:pPr>
          </w:p>
          <w:p w14:paraId="1AF98F62" w14:textId="77777777" w:rsidR="00B41497" w:rsidRPr="005F7176" w:rsidRDefault="00B41497" w:rsidP="001A6F6F">
            <w:pPr>
              <w:jc w:val="both"/>
              <w:rPr>
                <w:rFonts w:ascii="Arial" w:hAnsi="Arial" w:cs="Arial"/>
                <w:sz w:val="18"/>
                <w:szCs w:val="18"/>
              </w:rPr>
            </w:pPr>
          </w:p>
          <w:p w14:paraId="6207486A" w14:textId="77777777" w:rsidR="009B3908" w:rsidRPr="005F7176" w:rsidRDefault="009B3908" w:rsidP="001A6F6F">
            <w:pPr>
              <w:jc w:val="both"/>
              <w:rPr>
                <w:rFonts w:ascii="Arial" w:hAnsi="Arial" w:cs="Arial"/>
                <w:b/>
                <w:sz w:val="18"/>
                <w:szCs w:val="18"/>
              </w:rPr>
            </w:pPr>
          </w:p>
          <w:p w14:paraId="72FE65A9" w14:textId="14C4CB53" w:rsidR="00B41497" w:rsidRPr="005F7176" w:rsidRDefault="00B41497" w:rsidP="001A6F6F">
            <w:pPr>
              <w:jc w:val="both"/>
              <w:rPr>
                <w:rFonts w:ascii="Arial" w:hAnsi="Arial" w:cs="Arial"/>
                <w:sz w:val="18"/>
                <w:szCs w:val="18"/>
              </w:rPr>
            </w:pPr>
            <w:r w:rsidRPr="005F7176">
              <w:rPr>
                <w:rFonts w:ascii="Arial" w:hAnsi="Arial" w:cs="Arial"/>
                <w:b/>
                <w:sz w:val="18"/>
                <w:szCs w:val="18"/>
              </w:rPr>
              <w:t>En caso de que la respuesta sea afirmativa, justifique</w:t>
            </w:r>
            <w:r w:rsidR="00CD1EF9" w:rsidRPr="005F7176">
              <w:rPr>
                <w:rFonts w:ascii="Arial" w:hAnsi="Arial" w:cs="Arial"/>
                <w:b/>
                <w:sz w:val="18"/>
                <w:szCs w:val="18"/>
              </w:rPr>
              <w:t xml:space="preserve"> y fundamente</w:t>
            </w:r>
            <w:r w:rsidRPr="005F7176">
              <w:rPr>
                <w:rFonts w:ascii="Arial" w:hAnsi="Arial" w:cs="Arial"/>
                <w:b/>
                <w:sz w:val="18"/>
                <w:szCs w:val="18"/>
              </w:rPr>
              <w:t xml:space="preserve"> </w:t>
            </w:r>
            <w:r w:rsidR="00326797" w:rsidRPr="005F7176">
              <w:rPr>
                <w:rFonts w:ascii="Arial" w:hAnsi="Arial" w:cs="Arial"/>
                <w:b/>
                <w:sz w:val="18"/>
                <w:szCs w:val="18"/>
              </w:rPr>
              <w:t>la razón por la cual su publicidad puede comprometer los efectos que se pretenden lograr con la propuesta regulatoria</w:t>
            </w:r>
            <w:r w:rsidRPr="005F7176">
              <w:rPr>
                <w:rFonts w:ascii="Arial" w:hAnsi="Arial" w:cs="Arial"/>
                <w:b/>
                <w:sz w:val="18"/>
                <w:szCs w:val="18"/>
              </w:rPr>
              <w:t>:</w:t>
            </w:r>
          </w:p>
          <w:p w14:paraId="248EF40A" w14:textId="77777777" w:rsidR="00B41497" w:rsidRPr="005F7176" w:rsidRDefault="00B41497"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8602"/>
            </w:tblGrid>
            <w:tr w:rsidR="00596FDE" w:rsidRPr="005F7176" w14:paraId="4256718F" w14:textId="77777777" w:rsidTr="00596FDE">
              <w:tc>
                <w:tcPr>
                  <w:tcW w:w="8602" w:type="dxa"/>
                </w:tcPr>
                <w:p w14:paraId="1B34EFFD" w14:textId="77777777" w:rsidR="00596FDE" w:rsidRPr="005F7176" w:rsidRDefault="00596FDE" w:rsidP="009533BC">
                  <w:pPr>
                    <w:framePr w:hSpace="141" w:wrap="around" w:vAnchor="text" w:hAnchor="margin" w:y="356"/>
                    <w:jc w:val="both"/>
                    <w:rPr>
                      <w:rFonts w:ascii="Arial" w:hAnsi="Arial" w:cs="Arial"/>
                      <w:sz w:val="18"/>
                      <w:szCs w:val="18"/>
                    </w:rPr>
                  </w:pPr>
                </w:p>
                <w:p w14:paraId="0882B786" w14:textId="25FE9168" w:rsidR="00596FDE" w:rsidRPr="005F7176" w:rsidRDefault="002E538C" w:rsidP="009533BC">
                  <w:pPr>
                    <w:framePr w:hSpace="141" w:wrap="around" w:vAnchor="text" w:hAnchor="margin" w:y="356"/>
                    <w:jc w:val="both"/>
                    <w:rPr>
                      <w:rFonts w:ascii="Arial" w:hAnsi="Arial" w:cs="Arial"/>
                      <w:sz w:val="18"/>
                      <w:szCs w:val="18"/>
                    </w:rPr>
                  </w:pPr>
                  <w:r w:rsidRPr="005F7176">
                    <w:rPr>
                      <w:rFonts w:ascii="Arial" w:hAnsi="Arial" w:cs="Arial"/>
                      <w:sz w:val="18"/>
                      <w:szCs w:val="18"/>
                    </w:rPr>
                    <w:t xml:space="preserve">No aplica </w:t>
                  </w:r>
                </w:p>
                <w:p w14:paraId="19C73539" w14:textId="77777777" w:rsidR="00552E7C" w:rsidRPr="005F7176" w:rsidRDefault="00552E7C" w:rsidP="009533BC">
                  <w:pPr>
                    <w:framePr w:hSpace="141" w:wrap="around" w:vAnchor="text" w:hAnchor="margin" w:y="356"/>
                    <w:jc w:val="both"/>
                    <w:rPr>
                      <w:rFonts w:ascii="Arial" w:hAnsi="Arial" w:cs="Arial"/>
                      <w:sz w:val="18"/>
                      <w:szCs w:val="18"/>
                    </w:rPr>
                  </w:pPr>
                </w:p>
                <w:p w14:paraId="58E773E8" w14:textId="77777777" w:rsidR="00552E7C" w:rsidRPr="005F7176" w:rsidRDefault="00552E7C" w:rsidP="009533BC">
                  <w:pPr>
                    <w:framePr w:hSpace="141" w:wrap="around" w:vAnchor="text" w:hAnchor="margin" w:y="356"/>
                    <w:jc w:val="both"/>
                    <w:rPr>
                      <w:rFonts w:ascii="Arial" w:hAnsi="Arial" w:cs="Arial"/>
                      <w:sz w:val="18"/>
                      <w:szCs w:val="18"/>
                    </w:rPr>
                  </w:pPr>
                </w:p>
              </w:tc>
            </w:tr>
          </w:tbl>
          <w:p w14:paraId="094F5278" w14:textId="77777777" w:rsidR="00B41497" w:rsidRPr="005F7176" w:rsidRDefault="00B41497" w:rsidP="001A6F6F">
            <w:pPr>
              <w:jc w:val="both"/>
              <w:rPr>
                <w:rFonts w:ascii="Arial" w:hAnsi="Arial" w:cs="Arial"/>
                <w:sz w:val="18"/>
                <w:szCs w:val="18"/>
              </w:rPr>
            </w:pPr>
          </w:p>
          <w:p w14:paraId="431B7F10" w14:textId="77777777" w:rsidR="00596FDE" w:rsidRPr="005F7176" w:rsidRDefault="00596FDE" w:rsidP="001A6F6F">
            <w:pPr>
              <w:jc w:val="both"/>
              <w:rPr>
                <w:rFonts w:ascii="Arial" w:hAnsi="Arial" w:cs="Arial"/>
                <w:sz w:val="18"/>
                <w:szCs w:val="18"/>
              </w:rPr>
            </w:pPr>
          </w:p>
        </w:tc>
      </w:tr>
    </w:tbl>
    <w:p w14:paraId="7337FD42" w14:textId="77777777" w:rsidR="001932FC" w:rsidRPr="005F7176" w:rsidRDefault="001932FC" w:rsidP="001A6F6F">
      <w:pPr>
        <w:spacing w:after="0" w:line="240" w:lineRule="auto"/>
        <w:jc w:val="both"/>
        <w:rPr>
          <w:rFonts w:ascii="Arial" w:hAnsi="Arial" w:cs="Arial"/>
          <w:sz w:val="18"/>
          <w:szCs w:val="18"/>
        </w:rPr>
      </w:pPr>
    </w:p>
    <w:p w14:paraId="45FBB92C" w14:textId="77777777" w:rsidR="00B41497" w:rsidRPr="005F7176" w:rsidRDefault="00B41497" w:rsidP="001A6F6F">
      <w:pPr>
        <w:spacing w:after="0" w:line="240" w:lineRule="auto"/>
        <w:jc w:val="both"/>
        <w:rPr>
          <w:rFonts w:ascii="Arial" w:hAnsi="Arial" w:cs="Arial"/>
          <w:sz w:val="18"/>
          <w:szCs w:val="18"/>
        </w:rPr>
      </w:pPr>
    </w:p>
    <w:tbl>
      <w:tblPr>
        <w:tblStyle w:val="Tablaconcuadrcula"/>
        <w:tblW w:w="0" w:type="auto"/>
        <w:tblLayout w:type="fixed"/>
        <w:tblLook w:val="04A0" w:firstRow="1" w:lastRow="0" w:firstColumn="1" w:lastColumn="0" w:noHBand="0" w:noVBand="1"/>
      </w:tblPr>
      <w:tblGrid>
        <w:gridCol w:w="8828"/>
      </w:tblGrid>
      <w:tr w:rsidR="00F0449E" w:rsidRPr="005F7176" w14:paraId="32C2E892" w14:textId="77777777" w:rsidTr="004D3C5A">
        <w:tc>
          <w:tcPr>
            <w:tcW w:w="8828" w:type="dxa"/>
          </w:tcPr>
          <w:p w14:paraId="64FBB1E9" w14:textId="593DB474" w:rsidR="00F0449E" w:rsidRDefault="00C9396B" w:rsidP="001A6F6F">
            <w:pPr>
              <w:jc w:val="both"/>
              <w:rPr>
                <w:rFonts w:ascii="Arial" w:hAnsi="Arial" w:cs="Arial"/>
                <w:b/>
                <w:sz w:val="18"/>
                <w:szCs w:val="18"/>
              </w:rPr>
            </w:pPr>
            <w:r w:rsidRPr="005F7176">
              <w:rPr>
                <w:rFonts w:ascii="Arial" w:hAnsi="Arial" w:cs="Arial"/>
                <w:b/>
                <w:sz w:val="18"/>
                <w:szCs w:val="18"/>
              </w:rPr>
              <w:t>3</w:t>
            </w:r>
            <w:r w:rsidR="00F0449E" w:rsidRPr="005F7176">
              <w:rPr>
                <w:rFonts w:ascii="Arial" w:hAnsi="Arial" w:cs="Arial"/>
                <w:b/>
                <w:sz w:val="18"/>
                <w:szCs w:val="18"/>
              </w:rPr>
              <w:t>.- ¿En qué consiste la propuesta de regulación e indique cómo incidirá favorablemente en la problemática antes descrita y en el desarrollo eficiente de los distintos mercados de</w:t>
            </w:r>
            <w:r w:rsidR="006E6735" w:rsidRPr="005F7176">
              <w:rPr>
                <w:rFonts w:ascii="Arial" w:hAnsi="Arial" w:cs="Arial"/>
                <w:b/>
                <w:sz w:val="18"/>
                <w:szCs w:val="18"/>
              </w:rPr>
              <w:t xml:space="preserve"> </w:t>
            </w:r>
            <w:r w:rsidR="00F0449E" w:rsidRPr="005F7176">
              <w:rPr>
                <w:rFonts w:ascii="Arial" w:hAnsi="Arial" w:cs="Arial"/>
                <w:b/>
                <w:sz w:val="18"/>
                <w:szCs w:val="18"/>
              </w:rPr>
              <w:t>l</w:t>
            </w:r>
            <w:r w:rsidR="006E6735" w:rsidRPr="005F7176">
              <w:rPr>
                <w:rFonts w:ascii="Arial" w:hAnsi="Arial" w:cs="Arial"/>
                <w:b/>
                <w:sz w:val="18"/>
                <w:szCs w:val="18"/>
              </w:rPr>
              <w:t>os</w:t>
            </w:r>
            <w:r w:rsidR="00F0449E" w:rsidRPr="005F7176">
              <w:rPr>
                <w:rFonts w:ascii="Arial" w:hAnsi="Arial" w:cs="Arial"/>
                <w:b/>
                <w:sz w:val="18"/>
                <w:szCs w:val="18"/>
              </w:rPr>
              <w:t xml:space="preserve"> sector</w:t>
            </w:r>
            <w:r w:rsidR="006E6735" w:rsidRPr="005F7176">
              <w:rPr>
                <w:rFonts w:ascii="Arial" w:hAnsi="Arial" w:cs="Arial"/>
                <w:b/>
                <w:sz w:val="18"/>
                <w:szCs w:val="18"/>
              </w:rPr>
              <w:t>es</w:t>
            </w:r>
            <w:r w:rsidR="00F0449E" w:rsidRPr="005F7176">
              <w:rPr>
                <w:rFonts w:ascii="Arial" w:hAnsi="Arial" w:cs="Arial"/>
                <w:b/>
                <w:sz w:val="18"/>
                <w:szCs w:val="18"/>
              </w:rPr>
              <w:t xml:space="preserve"> de telecomunicaciones y radiodifusión, antes identificados?</w:t>
            </w:r>
          </w:p>
          <w:p w14:paraId="2F40AC6C" w14:textId="77777777" w:rsidR="00A5174C" w:rsidRPr="005F7176" w:rsidRDefault="00A5174C" w:rsidP="001A6F6F">
            <w:pPr>
              <w:jc w:val="both"/>
              <w:rPr>
                <w:rFonts w:ascii="Arial" w:hAnsi="Arial" w:cs="Arial"/>
                <w:b/>
                <w:sz w:val="18"/>
                <w:szCs w:val="18"/>
              </w:rPr>
            </w:pPr>
          </w:p>
          <w:p w14:paraId="26E52B30" w14:textId="43494823" w:rsidR="00F0449E" w:rsidRPr="005F7176" w:rsidRDefault="00F0449E" w:rsidP="00BB0F2B">
            <w:pPr>
              <w:jc w:val="both"/>
              <w:rPr>
                <w:rFonts w:ascii="Arial" w:hAnsi="Arial" w:cs="Arial"/>
                <w:sz w:val="18"/>
                <w:szCs w:val="18"/>
              </w:rPr>
            </w:pPr>
            <w:r w:rsidRPr="005F7176">
              <w:rPr>
                <w:rFonts w:ascii="Arial" w:hAnsi="Arial" w:cs="Arial"/>
                <w:sz w:val="18"/>
                <w:szCs w:val="18"/>
              </w:rPr>
              <w:t xml:space="preserve">Describa </w:t>
            </w:r>
            <w:r w:rsidR="00326797" w:rsidRPr="005F7176">
              <w:rPr>
                <w:rFonts w:ascii="Arial" w:hAnsi="Arial" w:cs="Arial"/>
                <w:sz w:val="18"/>
                <w:szCs w:val="18"/>
              </w:rPr>
              <w:t xml:space="preserve">los </w:t>
            </w:r>
            <w:r w:rsidRPr="005F7176">
              <w:rPr>
                <w:rFonts w:ascii="Arial" w:hAnsi="Arial" w:cs="Arial"/>
                <w:sz w:val="18"/>
                <w:szCs w:val="18"/>
              </w:rPr>
              <w:t xml:space="preserve">objetivos </w:t>
            </w:r>
            <w:r w:rsidR="00326797" w:rsidRPr="005F7176">
              <w:rPr>
                <w:rFonts w:ascii="Arial" w:hAnsi="Arial" w:cs="Arial"/>
                <w:sz w:val="18"/>
                <w:szCs w:val="18"/>
              </w:rPr>
              <w:t xml:space="preserve">de la propuesta de regulación </w:t>
            </w:r>
            <w:r w:rsidRPr="005F7176">
              <w:rPr>
                <w:rFonts w:ascii="Arial" w:hAnsi="Arial" w:cs="Arial"/>
                <w:sz w:val="18"/>
                <w:szCs w:val="18"/>
              </w:rPr>
              <w:t>y detalle los efectos</w:t>
            </w:r>
            <w:r w:rsidR="007140E1" w:rsidRPr="005F7176">
              <w:rPr>
                <w:rFonts w:ascii="Arial" w:hAnsi="Arial" w:cs="Arial"/>
                <w:sz w:val="18"/>
                <w:szCs w:val="18"/>
              </w:rPr>
              <w:t xml:space="preserve"> inmediatos y posteriores</w:t>
            </w:r>
            <w:r w:rsidRPr="005F7176">
              <w:rPr>
                <w:rFonts w:ascii="Arial" w:hAnsi="Arial" w:cs="Arial"/>
                <w:sz w:val="18"/>
                <w:szCs w:val="18"/>
              </w:rPr>
              <w:t xml:space="preserve"> </w:t>
            </w:r>
            <w:r w:rsidR="00326797" w:rsidRPr="005F7176">
              <w:rPr>
                <w:rFonts w:ascii="Arial" w:hAnsi="Arial" w:cs="Arial"/>
                <w:sz w:val="18"/>
                <w:szCs w:val="18"/>
              </w:rPr>
              <w:t>que se esperan a su entrada en vigor</w:t>
            </w:r>
            <w:r w:rsidRPr="005F7176">
              <w:rPr>
                <w:rFonts w:ascii="Arial" w:hAnsi="Arial" w:cs="Arial"/>
                <w:sz w:val="18"/>
                <w:szCs w:val="18"/>
              </w:rPr>
              <w:t>.</w:t>
            </w:r>
          </w:p>
          <w:p w14:paraId="40B6875C" w14:textId="77777777" w:rsidR="00F0449E" w:rsidRPr="005F7176" w:rsidRDefault="00F0449E" w:rsidP="00BB0F2B">
            <w:pPr>
              <w:jc w:val="both"/>
              <w:rPr>
                <w:rFonts w:ascii="Arial" w:hAnsi="Arial" w:cs="Arial"/>
                <w:sz w:val="18"/>
                <w:szCs w:val="18"/>
              </w:rPr>
            </w:pPr>
          </w:p>
          <w:p w14:paraId="5D1F32D4" w14:textId="59720AA2" w:rsidR="00F432BC" w:rsidRDefault="002E538C" w:rsidP="00BB0F2B">
            <w:pPr>
              <w:jc w:val="both"/>
              <w:rPr>
                <w:rFonts w:ascii="Arial" w:hAnsi="Arial" w:cs="Arial"/>
                <w:sz w:val="18"/>
                <w:szCs w:val="18"/>
              </w:rPr>
            </w:pPr>
            <w:r w:rsidRPr="00FC7FB5">
              <w:rPr>
                <w:rFonts w:ascii="Arial" w:hAnsi="Arial" w:cs="Arial"/>
                <w:sz w:val="18"/>
                <w:szCs w:val="18"/>
              </w:rPr>
              <w:t xml:space="preserve">La propuesta plantea </w:t>
            </w:r>
            <w:r w:rsidR="00ED0991">
              <w:rPr>
                <w:rFonts w:ascii="Arial" w:hAnsi="Arial" w:cs="Arial"/>
                <w:sz w:val="18"/>
                <w:szCs w:val="18"/>
              </w:rPr>
              <w:t xml:space="preserve">derogar </w:t>
            </w:r>
            <w:r w:rsidR="00F432BC">
              <w:rPr>
                <w:rFonts w:ascii="Arial" w:hAnsi="Arial" w:cs="Arial"/>
                <w:sz w:val="18"/>
                <w:szCs w:val="18"/>
              </w:rPr>
              <w:t xml:space="preserve">las definiciones previstas en las fracciones </w:t>
            </w:r>
            <w:r w:rsidR="00ED0991">
              <w:rPr>
                <w:rFonts w:ascii="Arial" w:hAnsi="Arial" w:cs="Arial"/>
                <w:sz w:val="18"/>
                <w:szCs w:val="18"/>
              </w:rPr>
              <w:t>V</w:t>
            </w:r>
            <w:r w:rsidR="00017164">
              <w:rPr>
                <w:rFonts w:ascii="Arial" w:hAnsi="Arial" w:cs="Arial"/>
                <w:sz w:val="18"/>
                <w:szCs w:val="18"/>
              </w:rPr>
              <w:t xml:space="preserve">, </w:t>
            </w:r>
            <w:r w:rsidR="00ED0991">
              <w:rPr>
                <w:rFonts w:ascii="Arial" w:hAnsi="Arial" w:cs="Arial"/>
                <w:sz w:val="18"/>
                <w:szCs w:val="18"/>
              </w:rPr>
              <w:t>XII</w:t>
            </w:r>
            <w:r w:rsidR="00017164">
              <w:rPr>
                <w:rFonts w:ascii="Arial" w:hAnsi="Arial" w:cs="Arial"/>
                <w:sz w:val="18"/>
                <w:szCs w:val="18"/>
              </w:rPr>
              <w:t xml:space="preserve"> y XIV</w:t>
            </w:r>
            <w:r w:rsidR="00F432BC">
              <w:rPr>
                <w:rFonts w:ascii="Arial" w:hAnsi="Arial" w:cs="Arial"/>
                <w:sz w:val="18"/>
                <w:szCs w:val="18"/>
              </w:rPr>
              <w:t xml:space="preserve"> del artículo 2</w:t>
            </w:r>
            <w:r w:rsidR="00ED0991">
              <w:rPr>
                <w:rFonts w:ascii="Arial" w:hAnsi="Arial" w:cs="Arial"/>
                <w:sz w:val="18"/>
                <w:szCs w:val="18"/>
              </w:rPr>
              <w:t>. Modificar</w:t>
            </w:r>
            <w:r w:rsidR="00F432BC">
              <w:rPr>
                <w:rFonts w:ascii="Arial" w:hAnsi="Arial" w:cs="Arial"/>
                <w:sz w:val="18"/>
                <w:szCs w:val="18"/>
              </w:rPr>
              <w:t xml:space="preserve"> el artículo 6 de los Lineamientos </w:t>
            </w:r>
            <w:r w:rsidR="00141C20">
              <w:rPr>
                <w:rFonts w:ascii="Arial" w:hAnsi="Arial" w:cs="Arial"/>
                <w:sz w:val="18"/>
                <w:szCs w:val="18"/>
              </w:rPr>
              <w:t>de</w:t>
            </w:r>
            <w:r w:rsidR="00F432BC">
              <w:rPr>
                <w:rFonts w:ascii="Arial" w:hAnsi="Arial" w:cs="Arial"/>
                <w:sz w:val="18"/>
                <w:szCs w:val="18"/>
              </w:rPr>
              <w:t xml:space="preserve"> Uso Secundario para indicar que </w:t>
            </w:r>
            <w:r w:rsidR="00F432BC" w:rsidRPr="00F432BC">
              <w:rPr>
                <w:rFonts w:ascii="Arial" w:hAnsi="Arial" w:cs="Arial"/>
                <w:sz w:val="18"/>
                <w:szCs w:val="18"/>
              </w:rPr>
              <w:t>Interesados deberán presentar la solicitud con al menos 60 días hábiles de anticipación al inicio del Evento Especifico o al inicio de operaciones de las frecuencias en las Instalaciones destinadas a actividades comerciales o industriales.</w:t>
            </w:r>
          </w:p>
          <w:p w14:paraId="7012C863" w14:textId="77777777" w:rsidR="0008623C" w:rsidRDefault="0008623C" w:rsidP="00BB0F2B">
            <w:pPr>
              <w:jc w:val="both"/>
              <w:rPr>
                <w:rFonts w:ascii="Arial" w:hAnsi="Arial" w:cs="Arial"/>
                <w:sz w:val="18"/>
                <w:szCs w:val="18"/>
              </w:rPr>
            </w:pPr>
          </w:p>
          <w:p w14:paraId="48713F98" w14:textId="29AE9121" w:rsidR="007F2C8F" w:rsidRPr="007F2C8F" w:rsidRDefault="00F432BC" w:rsidP="00BB0F2B">
            <w:pPr>
              <w:jc w:val="both"/>
              <w:rPr>
                <w:rFonts w:ascii="Arial" w:eastAsia="Times New Roman" w:hAnsi="Arial" w:cs="Arial"/>
                <w:bCs/>
                <w:sz w:val="18"/>
                <w:szCs w:val="18"/>
              </w:rPr>
            </w:pPr>
            <w:r>
              <w:rPr>
                <w:rFonts w:ascii="Arial" w:hAnsi="Arial" w:cs="Arial"/>
                <w:sz w:val="18"/>
                <w:szCs w:val="18"/>
              </w:rPr>
              <w:t xml:space="preserve">Por otra parte, </w:t>
            </w:r>
            <w:r w:rsidR="00FC7FB5">
              <w:rPr>
                <w:rFonts w:ascii="Arial" w:hAnsi="Arial" w:cs="Arial"/>
                <w:sz w:val="18"/>
                <w:szCs w:val="18"/>
              </w:rPr>
              <w:t>a</w:t>
            </w:r>
            <w:r w:rsidR="007F2C8F">
              <w:rPr>
                <w:rFonts w:ascii="Arial" w:hAnsi="Arial" w:cs="Arial"/>
                <w:sz w:val="18"/>
                <w:szCs w:val="18"/>
              </w:rPr>
              <w:t>dicionar al artículo 7, un segundo</w:t>
            </w:r>
            <w:r>
              <w:rPr>
                <w:rFonts w:ascii="Arial" w:hAnsi="Arial" w:cs="Arial"/>
                <w:sz w:val="18"/>
                <w:szCs w:val="18"/>
              </w:rPr>
              <w:t xml:space="preserve"> y </w:t>
            </w:r>
            <w:r w:rsidR="007F2C8F">
              <w:rPr>
                <w:rFonts w:ascii="Arial" w:hAnsi="Arial" w:cs="Arial"/>
                <w:sz w:val="18"/>
                <w:szCs w:val="18"/>
              </w:rPr>
              <w:t>terce</w:t>
            </w:r>
            <w:r>
              <w:rPr>
                <w:rFonts w:ascii="Arial" w:hAnsi="Arial" w:cs="Arial"/>
                <w:sz w:val="18"/>
                <w:szCs w:val="18"/>
              </w:rPr>
              <w:t>r</w:t>
            </w:r>
            <w:r w:rsidR="007F2C8F">
              <w:rPr>
                <w:rFonts w:ascii="Arial" w:hAnsi="Arial" w:cs="Arial"/>
                <w:sz w:val="18"/>
                <w:szCs w:val="18"/>
              </w:rPr>
              <w:t xml:space="preserve"> párrafo</w:t>
            </w:r>
            <w:r w:rsidR="00560942">
              <w:rPr>
                <w:rFonts w:ascii="Arial" w:hAnsi="Arial" w:cs="Arial"/>
                <w:sz w:val="18"/>
                <w:szCs w:val="18"/>
              </w:rPr>
              <w:t xml:space="preserve"> y modificar la fracción II</w:t>
            </w:r>
            <w:r w:rsidR="007F2C8F">
              <w:rPr>
                <w:rFonts w:ascii="Arial" w:hAnsi="Arial" w:cs="Arial"/>
                <w:sz w:val="18"/>
                <w:szCs w:val="18"/>
              </w:rPr>
              <w:t xml:space="preserve"> de los </w:t>
            </w:r>
            <w:r w:rsidR="00FC7FB5" w:rsidRPr="00CA1EAD">
              <w:rPr>
                <w:rFonts w:ascii="Arial" w:eastAsia="Times New Roman" w:hAnsi="Arial" w:cs="Arial"/>
                <w:bCs/>
                <w:sz w:val="18"/>
                <w:szCs w:val="18"/>
              </w:rPr>
              <w:t xml:space="preserve">Lineamientos </w:t>
            </w:r>
            <w:r w:rsidR="00141C20">
              <w:rPr>
                <w:rFonts w:ascii="Arial" w:eastAsia="Times New Roman" w:hAnsi="Arial" w:cs="Arial"/>
                <w:bCs/>
                <w:sz w:val="18"/>
                <w:szCs w:val="18"/>
              </w:rPr>
              <w:t>de</w:t>
            </w:r>
            <w:r w:rsidR="00FC7FB5" w:rsidRPr="00CA1EAD">
              <w:rPr>
                <w:rFonts w:ascii="Arial" w:eastAsia="Times New Roman" w:hAnsi="Arial" w:cs="Arial"/>
                <w:bCs/>
                <w:sz w:val="18"/>
                <w:szCs w:val="18"/>
              </w:rPr>
              <w:t xml:space="preserve"> Uso Secundario</w:t>
            </w:r>
            <w:r w:rsidR="007F2C8F">
              <w:rPr>
                <w:rFonts w:ascii="Arial" w:eastAsia="Times New Roman" w:hAnsi="Arial" w:cs="Arial"/>
                <w:bCs/>
                <w:sz w:val="18"/>
                <w:szCs w:val="18"/>
              </w:rPr>
              <w:t xml:space="preserve"> para disponer que l</w:t>
            </w:r>
            <w:r w:rsidR="007F2C8F" w:rsidRPr="007F2C8F">
              <w:rPr>
                <w:rFonts w:ascii="Arial" w:eastAsia="Times New Roman" w:hAnsi="Arial" w:cs="Arial"/>
                <w:bCs/>
                <w:sz w:val="18"/>
                <w:szCs w:val="18"/>
              </w:rPr>
              <w:t xml:space="preserve">a Constancia de Autorización de uso secundario para Instalaciones destinadas a actividades comerciales o industriales, podrá otorgarse hasta por un plazo de </w:t>
            </w:r>
            <w:r w:rsidR="00E9319C">
              <w:rPr>
                <w:rFonts w:ascii="Arial" w:eastAsia="Times New Roman" w:hAnsi="Arial" w:cs="Arial"/>
                <w:bCs/>
                <w:sz w:val="18"/>
                <w:szCs w:val="18"/>
              </w:rPr>
              <w:t>siete</w:t>
            </w:r>
            <w:r w:rsidR="007F2C8F" w:rsidRPr="007F2C8F">
              <w:rPr>
                <w:rFonts w:ascii="Arial" w:eastAsia="Times New Roman" w:hAnsi="Arial" w:cs="Arial"/>
                <w:bCs/>
                <w:sz w:val="18"/>
                <w:szCs w:val="18"/>
              </w:rPr>
              <w:t xml:space="preserve"> años</w:t>
            </w:r>
            <w:r w:rsidR="00560942">
              <w:rPr>
                <w:rFonts w:ascii="Arial" w:eastAsia="Times New Roman" w:hAnsi="Arial" w:cs="Arial"/>
                <w:bCs/>
                <w:sz w:val="18"/>
                <w:szCs w:val="18"/>
              </w:rPr>
              <w:t>, prorrogables por el mismo plazo. Asimismo, prever que p</w:t>
            </w:r>
            <w:r w:rsidR="00560942" w:rsidRPr="00560942">
              <w:rPr>
                <w:rFonts w:ascii="Arial" w:eastAsia="Times New Roman" w:hAnsi="Arial" w:cs="Arial"/>
                <w:bCs/>
                <w:sz w:val="18"/>
                <w:szCs w:val="18"/>
              </w:rPr>
              <w:t xml:space="preserve">ara el otorgamiento de la prórroga de la Autorización de uso secundario para Instalaciones destinadas a actividades comerciales o industriales, será necesario que el Autorizado la solicite al Instituto dentro de los primeros seis meses del año previo al término de la vigencia de la Autorización de uso secundario, se encuentre al corriente en el cumplimiento de las obligaciones establecidas en la Autorización de uso secundario, en la Ley y demás disposiciones aplicables, y acepte las condiciones establecidas por el Instituto. </w:t>
            </w:r>
            <w:r w:rsidR="00560942">
              <w:rPr>
                <w:rFonts w:ascii="Arial" w:eastAsia="Times New Roman" w:hAnsi="Arial" w:cs="Arial"/>
                <w:bCs/>
                <w:sz w:val="18"/>
                <w:szCs w:val="18"/>
              </w:rPr>
              <w:t xml:space="preserve"> </w:t>
            </w:r>
            <w:r w:rsidR="00560942" w:rsidRPr="00560942">
              <w:rPr>
                <w:rFonts w:ascii="Arial" w:eastAsia="Times New Roman" w:hAnsi="Arial" w:cs="Arial"/>
                <w:bCs/>
                <w:sz w:val="18"/>
                <w:szCs w:val="18"/>
              </w:rPr>
              <w:t>El Instituto resolverá lo conducente dentro de los noventa días hábiles siguientes a la presentación de la solicitud y, dentro de dicho plazo, solicitará la opinión no vinculante a la Secretaría de Hacienda y Crédito Público para fijar la contraprestación por la prórroga de la Autorización de uso secundario.</w:t>
            </w:r>
          </w:p>
          <w:p w14:paraId="3BA17FB6" w14:textId="77777777" w:rsidR="007F2C8F" w:rsidRPr="007F2C8F" w:rsidRDefault="007F2C8F" w:rsidP="00BB0F2B">
            <w:pPr>
              <w:jc w:val="both"/>
              <w:rPr>
                <w:rFonts w:ascii="Arial" w:eastAsia="Times New Roman" w:hAnsi="Arial" w:cs="Arial"/>
                <w:bCs/>
                <w:sz w:val="18"/>
                <w:szCs w:val="18"/>
              </w:rPr>
            </w:pPr>
          </w:p>
          <w:p w14:paraId="756E7902" w14:textId="58B86101" w:rsidR="00560942" w:rsidRPr="00017164" w:rsidRDefault="00560942" w:rsidP="00BB0F2B">
            <w:pPr>
              <w:autoSpaceDE w:val="0"/>
              <w:autoSpaceDN w:val="0"/>
              <w:adjustRightInd w:val="0"/>
              <w:jc w:val="both"/>
              <w:rPr>
                <w:rFonts w:ascii="Arial" w:hAnsi="Arial" w:cs="Arial"/>
                <w:sz w:val="18"/>
                <w:szCs w:val="18"/>
              </w:rPr>
            </w:pPr>
            <w:r>
              <w:rPr>
                <w:rFonts w:ascii="Arial" w:eastAsia="Times New Roman" w:hAnsi="Arial" w:cs="Arial"/>
                <w:bCs/>
                <w:sz w:val="18"/>
                <w:szCs w:val="18"/>
              </w:rPr>
              <w:t xml:space="preserve">También, se adiciona un segundo párrafo al artículo 8 de los Lineamientos para disponer que </w:t>
            </w:r>
            <w:r w:rsidR="00017164">
              <w:rPr>
                <w:rFonts w:ascii="Arial" w:eastAsia="Times New Roman" w:hAnsi="Arial" w:cs="Arial"/>
                <w:bCs/>
                <w:sz w:val="18"/>
                <w:szCs w:val="18"/>
              </w:rPr>
              <w:t xml:space="preserve">el </w:t>
            </w:r>
            <w:r w:rsidR="00017164" w:rsidRPr="00017164">
              <w:rPr>
                <w:rFonts w:ascii="Arial" w:eastAsia="Times New Roman" w:hAnsi="Arial" w:cs="Arial"/>
                <w:bCs/>
                <w:sz w:val="18"/>
                <w:szCs w:val="18"/>
              </w:rPr>
              <w:t>monto</w:t>
            </w:r>
            <w:r w:rsidR="00017164" w:rsidRPr="00D11376">
              <w:rPr>
                <w:rFonts w:ascii="Arial" w:hAnsi="Arial" w:cs="Arial"/>
                <w:sz w:val="18"/>
                <w:szCs w:val="18"/>
              </w:rPr>
              <w:t xml:space="preserve"> de la contraprestación</w:t>
            </w:r>
            <w:r w:rsidR="00017164" w:rsidRPr="00017164">
              <w:rPr>
                <w:rFonts w:ascii="Arial" w:eastAsia="Times New Roman" w:hAnsi="Arial" w:cs="Arial"/>
                <w:bCs/>
                <w:sz w:val="18"/>
                <w:szCs w:val="18"/>
              </w:rPr>
              <w:t xml:space="preserve"> se calculará con base en las frecuencias distintas que se soliciten por cada Emplazamiento</w:t>
            </w:r>
            <w:r w:rsidR="00017164">
              <w:rPr>
                <w:rFonts w:ascii="Arial" w:hAnsi="Arial" w:cs="Arial"/>
                <w:sz w:val="18"/>
                <w:szCs w:val="18"/>
              </w:rPr>
              <w:t>.</w:t>
            </w:r>
          </w:p>
          <w:p w14:paraId="3A833070" w14:textId="41CBF7FD" w:rsidR="00560942" w:rsidRDefault="00560942" w:rsidP="00BB0F2B">
            <w:pPr>
              <w:autoSpaceDE w:val="0"/>
              <w:autoSpaceDN w:val="0"/>
              <w:adjustRightInd w:val="0"/>
              <w:jc w:val="both"/>
              <w:rPr>
                <w:rFonts w:ascii="Arial" w:hAnsi="Arial" w:cs="Arial"/>
                <w:sz w:val="18"/>
                <w:szCs w:val="18"/>
              </w:rPr>
            </w:pPr>
          </w:p>
          <w:p w14:paraId="48F57323" w14:textId="5B44AE5E" w:rsidR="00560942" w:rsidRDefault="00560942" w:rsidP="00017164">
            <w:pPr>
              <w:autoSpaceDE w:val="0"/>
              <w:autoSpaceDN w:val="0"/>
              <w:adjustRightInd w:val="0"/>
              <w:jc w:val="both"/>
              <w:rPr>
                <w:rFonts w:ascii="Arial" w:hAnsi="Arial" w:cs="Arial"/>
                <w:sz w:val="18"/>
                <w:szCs w:val="18"/>
              </w:rPr>
            </w:pPr>
            <w:r>
              <w:rPr>
                <w:rFonts w:ascii="Arial" w:hAnsi="Arial" w:cs="Arial"/>
                <w:sz w:val="18"/>
                <w:szCs w:val="18"/>
              </w:rPr>
              <w:t>De igual forma, se adiciona un segundo y tercer párrafo al artículo 12 para señalar que en</w:t>
            </w:r>
            <w:r w:rsidRPr="00560942">
              <w:rPr>
                <w:rFonts w:ascii="Arial" w:hAnsi="Arial" w:cs="Arial"/>
                <w:sz w:val="18"/>
                <w:szCs w:val="18"/>
              </w:rPr>
              <w:t xml:space="preserve"> caso de que a la persona solicitante se le haya otorgado previamente una concesión para uso privado con propósitos de experimentación cuya vigencia haya concluido y que sea compatible con el servicio, frecuencias y fines de la solicitud, el </w:t>
            </w:r>
            <w:r w:rsidR="00017164" w:rsidRPr="00017164">
              <w:rPr>
                <w:rFonts w:ascii="Arial" w:hAnsi="Arial" w:cs="Arial"/>
                <w:sz w:val="18"/>
                <w:szCs w:val="18"/>
              </w:rPr>
              <w:t>Instituto valorará, previa solicitud del Interesado, en el análisis técnico para la solicitud de Constancia de Autorización la información de la memoria técnica derivada de dicha concesión.</w:t>
            </w:r>
            <w:r w:rsidR="00017164">
              <w:rPr>
                <w:rFonts w:ascii="Arial" w:hAnsi="Arial" w:cs="Arial"/>
                <w:sz w:val="18"/>
                <w:szCs w:val="18"/>
              </w:rPr>
              <w:t xml:space="preserve"> De igual forma, l</w:t>
            </w:r>
            <w:r w:rsidR="00017164" w:rsidRPr="00017164">
              <w:rPr>
                <w:rFonts w:ascii="Arial" w:hAnsi="Arial" w:cs="Arial"/>
                <w:sz w:val="18"/>
                <w:szCs w:val="18"/>
              </w:rPr>
              <w:t>a solicitud de prórroga de la Autorización de uso secundario para Instalaciones destinadas a actividades comerciales o industriales se presentará mediante el formato correspondiente, en el que, además de lo dispuesto en las fracciones I, II y III del presente artículo, deberán exponerse los hechos o razones que motivan la solicitud.</w:t>
            </w:r>
          </w:p>
          <w:p w14:paraId="620B011C" w14:textId="77777777" w:rsidR="006F0C5B" w:rsidRDefault="006F0C5B" w:rsidP="00BB0F2B">
            <w:pPr>
              <w:pStyle w:val="Ttulo3"/>
              <w:keepNext w:val="0"/>
              <w:keepLines w:val="0"/>
              <w:pBdr>
                <w:top w:val="nil"/>
                <w:left w:val="nil"/>
                <w:bottom w:val="nil"/>
                <w:right w:val="nil"/>
                <w:between w:val="nil"/>
                <w:bar w:val="nil"/>
              </w:pBdr>
              <w:tabs>
                <w:tab w:val="left" w:pos="851"/>
              </w:tabs>
              <w:spacing w:before="0"/>
              <w:contextualSpacing/>
              <w:jc w:val="both"/>
              <w:outlineLvl w:val="2"/>
              <w:rPr>
                <w:rFonts w:ascii="Arial" w:eastAsia="Times New Roman" w:hAnsi="Arial" w:cs="Arial"/>
                <w:bCs/>
                <w:sz w:val="18"/>
                <w:szCs w:val="18"/>
              </w:rPr>
            </w:pPr>
          </w:p>
          <w:p w14:paraId="60B95358" w14:textId="2373659A" w:rsidR="006F0C5B" w:rsidRPr="006F0C5B" w:rsidRDefault="006F0C5B" w:rsidP="00BB0F2B">
            <w:pPr>
              <w:pStyle w:val="Ttulo3"/>
              <w:keepNext w:val="0"/>
              <w:keepLines w:val="0"/>
              <w:pBdr>
                <w:top w:val="nil"/>
                <w:left w:val="nil"/>
                <w:bottom w:val="nil"/>
                <w:right w:val="nil"/>
                <w:between w:val="nil"/>
                <w:bar w:val="nil"/>
              </w:pBdr>
              <w:tabs>
                <w:tab w:val="left" w:pos="851"/>
              </w:tabs>
              <w:spacing w:before="0"/>
              <w:contextualSpacing/>
              <w:jc w:val="both"/>
              <w:outlineLvl w:val="2"/>
              <w:rPr>
                <w:rFonts w:ascii="Arial" w:hAnsi="Arial" w:cs="Arial"/>
                <w:color w:val="000000" w:themeColor="text1"/>
                <w:sz w:val="18"/>
                <w:szCs w:val="18"/>
              </w:rPr>
            </w:pPr>
            <w:r w:rsidRPr="006F0C5B">
              <w:rPr>
                <w:rFonts w:ascii="Arial" w:eastAsia="Times New Roman" w:hAnsi="Arial" w:cs="Arial"/>
                <w:bCs/>
                <w:color w:val="000000" w:themeColor="text1"/>
                <w:sz w:val="18"/>
                <w:szCs w:val="18"/>
              </w:rPr>
              <w:t>En este sentido, en la propuesta se</w:t>
            </w:r>
            <w:r w:rsidRPr="006F0C5B">
              <w:rPr>
                <w:rFonts w:ascii="Arial" w:hAnsi="Arial" w:cs="Arial"/>
                <w:color w:val="000000" w:themeColor="text1"/>
                <w:sz w:val="18"/>
                <w:szCs w:val="18"/>
              </w:rPr>
              <w:t xml:space="preserve"> modifican los Lineamientos</w:t>
            </w:r>
            <w:r w:rsidRPr="006F0C5B">
              <w:rPr>
                <w:rFonts w:ascii="Arial" w:hAnsi="Arial" w:cs="Arial"/>
                <w:bCs/>
                <w:color w:val="000000" w:themeColor="text1"/>
                <w:sz w:val="18"/>
                <w:szCs w:val="18"/>
              </w:rPr>
              <w:t xml:space="preserve"> para el otorgamiento de la Constancia de Autorización, para el uso y aprovechamiento de </w:t>
            </w:r>
            <w:r w:rsidR="000735E3">
              <w:rPr>
                <w:rFonts w:ascii="Arial" w:hAnsi="Arial" w:cs="Arial"/>
                <w:bCs/>
                <w:color w:val="000000" w:themeColor="text1"/>
                <w:sz w:val="18"/>
                <w:szCs w:val="18"/>
              </w:rPr>
              <w:t>B</w:t>
            </w:r>
            <w:r w:rsidRPr="006F0C5B">
              <w:rPr>
                <w:rFonts w:ascii="Arial" w:hAnsi="Arial" w:cs="Arial"/>
                <w:bCs/>
                <w:color w:val="000000" w:themeColor="text1"/>
                <w:sz w:val="18"/>
                <w:szCs w:val="18"/>
              </w:rPr>
              <w:t xml:space="preserve">andas de </w:t>
            </w:r>
            <w:r w:rsidR="000735E3">
              <w:rPr>
                <w:rFonts w:ascii="Arial" w:hAnsi="Arial" w:cs="Arial"/>
                <w:bCs/>
                <w:color w:val="000000" w:themeColor="text1"/>
                <w:sz w:val="18"/>
                <w:szCs w:val="18"/>
              </w:rPr>
              <w:t>F</w:t>
            </w:r>
            <w:r w:rsidRPr="006F0C5B">
              <w:rPr>
                <w:rFonts w:ascii="Arial" w:hAnsi="Arial" w:cs="Arial"/>
                <w:bCs/>
                <w:color w:val="000000" w:themeColor="text1"/>
                <w:sz w:val="18"/>
                <w:szCs w:val="18"/>
              </w:rPr>
              <w:t>recuencias del espectro radioeléctrico para uso secundario</w:t>
            </w:r>
            <w:r w:rsidRPr="006F0C5B">
              <w:rPr>
                <w:rFonts w:ascii="Arial" w:hAnsi="Arial" w:cs="Arial"/>
                <w:color w:val="000000" w:themeColor="text1"/>
                <w:sz w:val="18"/>
                <w:szCs w:val="18"/>
              </w:rPr>
              <w:t>, en los términos siguientes:</w:t>
            </w:r>
          </w:p>
          <w:p w14:paraId="40BF4078" w14:textId="77777777" w:rsidR="006F0C5B" w:rsidRPr="006F0C5B" w:rsidRDefault="006F0C5B" w:rsidP="00BB0F2B">
            <w:pPr>
              <w:pStyle w:val="Ttulo3"/>
              <w:tabs>
                <w:tab w:val="left" w:pos="851"/>
              </w:tabs>
              <w:jc w:val="both"/>
              <w:outlineLvl w:val="2"/>
              <w:rPr>
                <w:rFonts w:ascii="Arial" w:hAnsi="Arial" w:cs="Arial"/>
                <w:b/>
                <w:color w:val="000000" w:themeColor="text1"/>
                <w:sz w:val="18"/>
                <w:szCs w:val="18"/>
              </w:rPr>
            </w:pPr>
          </w:p>
          <w:p w14:paraId="4FE8258D" w14:textId="6A30F113" w:rsidR="006F0C5B" w:rsidRDefault="006F0C5B" w:rsidP="00BB0F2B">
            <w:pPr>
              <w:pStyle w:val="Prrafodelista"/>
              <w:pBdr>
                <w:top w:val="nil"/>
                <w:left w:val="nil"/>
                <w:bottom w:val="nil"/>
                <w:right w:val="nil"/>
                <w:between w:val="nil"/>
                <w:bar w:val="nil"/>
              </w:pBdr>
              <w:ind w:left="0" w:right="48"/>
              <w:contextualSpacing w:val="0"/>
              <w:jc w:val="both"/>
              <w:rPr>
                <w:rFonts w:ascii="Arial" w:hAnsi="Arial" w:cs="Arial"/>
                <w:sz w:val="18"/>
                <w:szCs w:val="18"/>
              </w:rPr>
            </w:pPr>
            <w:r w:rsidRPr="006F0C5B">
              <w:rPr>
                <w:rFonts w:ascii="Arial" w:hAnsi="Arial" w:cs="Arial"/>
                <w:color w:val="000000" w:themeColor="text1"/>
                <w:sz w:val="18"/>
                <w:szCs w:val="18"/>
              </w:rPr>
              <w:t xml:space="preserve">Se </w:t>
            </w:r>
            <w:r w:rsidRPr="006F0C5B">
              <w:rPr>
                <w:rFonts w:ascii="Arial" w:hAnsi="Arial" w:cs="Arial"/>
                <w:b/>
                <w:color w:val="000000" w:themeColor="text1"/>
                <w:sz w:val="18"/>
                <w:szCs w:val="18"/>
              </w:rPr>
              <w:t>ADICIONAN</w:t>
            </w:r>
            <w:r w:rsidRPr="006F0C5B">
              <w:rPr>
                <w:rFonts w:ascii="Arial" w:hAnsi="Arial" w:cs="Arial"/>
                <w:color w:val="000000" w:themeColor="text1"/>
                <w:sz w:val="18"/>
                <w:szCs w:val="18"/>
              </w:rPr>
              <w:t xml:space="preserve"> </w:t>
            </w:r>
            <w:r w:rsidR="00017164" w:rsidRPr="00FF1A56">
              <w:rPr>
                <w:rFonts w:ascii="Arial" w:hAnsi="Arial" w:cs="Arial"/>
                <w:sz w:val="18"/>
                <w:szCs w:val="18"/>
              </w:rPr>
              <w:t xml:space="preserve">al artículo 2, la fracción V bis; </w:t>
            </w:r>
            <w:r w:rsidR="005B66FA">
              <w:rPr>
                <w:rFonts w:ascii="Arial" w:hAnsi="Arial" w:cs="Arial"/>
                <w:sz w:val="18"/>
                <w:szCs w:val="18"/>
              </w:rPr>
              <w:t>al artículo 3 los párrafos segundo y tercero;</w:t>
            </w:r>
            <w:r w:rsidR="005B66FA" w:rsidRPr="00FF1A56">
              <w:rPr>
                <w:rFonts w:ascii="Arial" w:hAnsi="Arial" w:cs="Arial"/>
                <w:sz w:val="18"/>
                <w:szCs w:val="18"/>
              </w:rPr>
              <w:t xml:space="preserve"> </w:t>
            </w:r>
            <w:r w:rsidR="00017164" w:rsidRPr="00FF1A56">
              <w:rPr>
                <w:rFonts w:ascii="Arial" w:hAnsi="Arial" w:cs="Arial"/>
                <w:sz w:val="18"/>
                <w:szCs w:val="18"/>
              </w:rPr>
              <w:t>el artículo 5 Bis; a los artículos 6 un primer párrafo; 7 un segundo y tercer párrafo; 8 un segundo párrafo; 11 un tercer párrafo; 12 un segundo y tercer párrafo</w:t>
            </w:r>
            <w:r w:rsidR="002C0081">
              <w:rPr>
                <w:rFonts w:ascii="Arial" w:hAnsi="Arial" w:cs="Arial"/>
                <w:sz w:val="18"/>
                <w:szCs w:val="18"/>
              </w:rPr>
              <w:t>,</w:t>
            </w:r>
            <w:r w:rsidR="00017164" w:rsidRPr="00FF1A56">
              <w:rPr>
                <w:rFonts w:ascii="Arial" w:hAnsi="Arial" w:cs="Arial"/>
                <w:sz w:val="18"/>
                <w:szCs w:val="18"/>
              </w:rPr>
              <w:t xml:space="preserve"> y el artículo 15 Bis</w:t>
            </w:r>
            <w:r w:rsidR="00017164">
              <w:rPr>
                <w:rFonts w:ascii="Arial" w:hAnsi="Arial" w:cs="Arial"/>
                <w:sz w:val="18"/>
                <w:szCs w:val="18"/>
              </w:rPr>
              <w:t>.</w:t>
            </w:r>
          </w:p>
          <w:p w14:paraId="4C3780EA" w14:textId="77777777" w:rsidR="00017164" w:rsidRPr="006F0C5B" w:rsidRDefault="00017164" w:rsidP="00BB0F2B">
            <w:pPr>
              <w:pStyle w:val="Prrafodelista"/>
              <w:pBdr>
                <w:top w:val="nil"/>
                <w:left w:val="nil"/>
                <w:bottom w:val="nil"/>
                <w:right w:val="nil"/>
                <w:between w:val="nil"/>
                <w:bar w:val="nil"/>
              </w:pBdr>
              <w:ind w:left="0" w:right="48"/>
              <w:contextualSpacing w:val="0"/>
              <w:jc w:val="both"/>
              <w:rPr>
                <w:rFonts w:ascii="Arial" w:hAnsi="Arial" w:cs="Arial"/>
                <w:color w:val="000000" w:themeColor="text1"/>
                <w:sz w:val="18"/>
                <w:szCs w:val="18"/>
              </w:rPr>
            </w:pPr>
          </w:p>
          <w:p w14:paraId="17F56206" w14:textId="7900B793" w:rsidR="006F0C5B" w:rsidRPr="006F0C5B" w:rsidRDefault="006F0C5B" w:rsidP="00BB0F2B">
            <w:pPr>
              <w:pStyle w:val="Prrafodelista"/>
              <w:pBdr>
                <w:top w:val="nil"/>
                <w:left w:val="nil"/>
                <w:bottom w:val="nil"/>
                <w:right w:val="nil"/>
                <w:between w:val="nil"/>
                <w:bar w:val="nil"/>
              </w:pBdr>
              <w:ind w:left="0" w:right="48"/>
              <w:contextualSpacing w:val="0"/>
              <w:jc w:val="both"/>
              <w:rPr>
                <w:rFonts w:ascii="Arial" w:hAnsi="Arial" w:cs="Arial"/>
                <w:color w:val="000000" w:themeColor="text1"/>
                <w:sz w:val="18"/>
                <w:szCs w:val="18"/>
              </w:rPr>
            </w:pPr>
            <w:r w:rsidRPr="006F0C5B">
              <w:rPr>
                <w:rFonts w:ascii="Arial" w:hAnsi="Arial" w:cs="Arial"/>
                <w:color w:val="000000" w:themeColor="text1"/>
                <w:sz w:val="18"/>
                <w:szCs w:val="18"/>
              </w:rPr>
              <w:t xml:space="preserve">Se </w:t>
            </w:r>
            <w:r w:rsidRPr="006F0C5B">
              <w:rPr>
                <w:rFonts w:ascii="Arial" w:hAnsi="Arial" w:cs="Arial"/>
                <w:b/>
                <w:color w:val="000000" w:themeColor="text1"/>
                <w:sz w:val="18"/>
                <w:szCs w:val="18"/>
              </w:rPr>
              <w:t>MODIFICAN</w:t>
            </w:r>
            <w:r w:rsidRPr="006F0C5B">
              <w:rPr>
                <w:rFonts w:ascii="Arial" w:hAnsi="Arial" w:cs="Arial"/>
                <w:color w:val="000000" w:themeColor="text1"/>
                <w:sz w:val="18"/>
                <w:szCs w:val="18"/>
              </w:rPr>
              <w:t xml:space="preserve"> </w:t>
            </w:r>
            <w:r w:rsidR="00017164" w:rsidRPr="00FF1A56">
              <w:rPr>
                <w:rFonts w:ascii="Arial" w:hAnsi="Arial" w:cs="Arial"/>
                <w:sz w:val="18"/>
                <w:szCs w:val="18"/>
              </w:rPr>
              <w:t>los artículos 1; 2, fracciones I, IV, VI, VIII y XIII; 3</w:t>
            </w:r>
            <w:ins w:id="29" w:author="Miguel Angel Herrera Carrasco" w:date="2024-09-02T13:58:00Z">
              <w:r w:rsidR="00F77854">
                <w:rPr>
                  <w:rFonts w:ascii="Arial" w:hAnsi="Arial" w:cs="Arial"/>
                  <w:sz w:val="18"/>
                  <w:szCs w:val="18"/>
                </w:rPr>
                <w:t>, primer párrafo</w:t>
              </w:r>
            </w:ins>
            <w:r w:rsidR="00017164" w:rsidRPr="00FF1A56">
              <w:rPr>
                <w:rFonts w:ascii="Arial" w:hAnsi="Arial" w:cs="Arial"/>
                <w:sz w:val="18"/>
                <w:szCs w:val="18"/>
              </w:rPr>
              <w:t xml:space="preserve">; 4; 5; 6, segundo párrafo; 7 fracción II; 8, primer </w:t>
            </w:r>
            <w:r w:rsidR="002C0081">
              <w:rPr>
                <w:rFonts w:ascii="Arial" w:hAnsi="Arial" w:cs="Arial"/>
                <w:sz w:val="18"/>
                <w:szCs w:val="18"/>
              </w:rPr>
              <w:t xml:space="preserve">y segundo </w:t>
            </w:r>
            <w:r w:rsidR="00017164" w:rsidRPr="00FF1A56">
              <w:rPr>
                <w:rFonts w:ascii="Arial" w:hAnsi="Arial" w:cs="Arial"/>
                <w:sz w:val="18"/>
                <w:szCs w:val="18"/>
              </w:rPr>
              <w:t>párrafo; 11, primer</w:t>
            </w:r>
            <w:r w:rsidR="002C0081">
              <w:rPr>
                <w:rFonts w:ascii="Arial" w:hAnsi="Arial" w:cs="Arial"/>
                <w:sz w:val="18"/>
                <w:szCs w:val="18"/>
              </w:rPr>
              <w:t xml:space="preserve"> y</w:t>
            </w:r>
            <w:r w:rsidR="00017164" w:rsidRPr="00FF1A56">
              <w:rPr>
                <w:rFonts w:ascii="Arial" w:hAnsi="Arial" w:cs="Arial"/>
                <w:sz w:val="18"/>
                <w:szCs w:val="18"/>
              </w:rPr>
              <w:t xml:space="preserve"> segundo , 12, primer párrafo y fracción I; 13; 14 fracciones II, III segundo párrafo, IV y V; 15 fracciones I, II, inciso a), numeral 1 y segundo párrafo, III y último párrafo, 16 fracciones I y III, y 23</w:t>
            </w:r>
            <w:r w:rsidR="00017164">
              <w:rPr>
                <w:rFonts w:ascii="Arial" w:hAnsi="Arial" w:cs="Arial"/>
                <w:sz w:val="18"/>
                <w:szCs w:val="18"/>
              </w:rPr>
              <w:t>.</w:t>
            </w:r>
          </w:p>
          <w:p w14:paraId="3BBE44D1" w14:textId="77777777" w:rsidR="006F0C5B" w:rsidRPr="006F0C5B" w:rsidRDefault="006F0C5B" w:rsidP="00BB0F2B">
            <w:pPr>
              <w:pStyle w:val="Prrafodelista"/>
              <w:pBdr>
                <w:top w:val="nil"/>
                <w:left w:val="nil"/>
                <w:bottom w:val="nil"/>
                <w:right w:val="nil"/>
                <w:between w:val="nil"/>
                <w:bar w:val="nil"/>
              </w:pBdr>
              <w:ind w:left="0" w:right="48"/>
              <w:contextualSpacing w:val="0"/>
              <w:jc w:val="both"/>
              <w:rPr>
                <w:rFonts w:ascii="Arial" w:hAnsi="Arial" w:cs="Arial"/>
                <w:color w:val="000000" w:themeColor="text1"/>
                <w:sz w:val="18"/>
                <w:szCs w:val="18"/>
              </w:rPr>
            </w:pPr>
          </w:p>
          <w:p w14:paraId="0D62C817" w14:textId="31B8B90E" w:rsidR="006F0C5B" w:rsidRPr="006F0C5B" w:rsidRDefault="006F0C5B" w:rsidP="00BB0F2B">
            <w:pPr>
              <w:jc w:val="both"/>
              <w:rPr>
                <w:rFonts w:ascii="Arial" w:hAnsi="Arial" w:cs="Arial"/>
                <w:color w:val="000000" w:themeColor="text1"/>
                <w:sz w:val="18"/>
              </w:rPr>
            </w:pPr>
            <w:r w:rsidRPr="006F0C5B">
              <w:rPr>
                <w:rFonts w:ascii="Arial" w:hAnsi="Arial" w:cs="Arial"/>
                <w:color w:val="000000" w:themeColor="text1"/>
                <w:sz w:val="18"/>
                <w:szCs w:val="18"/>
              </w:rPr>
              <w:t xml:space="preserve">Se </w:t>
            </w:r>
            <w:r w:rsidRPr="006F0C5B">
              <w:rPr>
                <w:rFonts w:ascii="Arial" w:hAnsi="Arial" w:cs="Arial"/>
                <w:b/>
                <w:color w:val="000000" w:themeColor="text1"/>
                <w:sz w:val="18"/>
              </w:rPr>
              <w:t>DEROGA</w:t>
            </w:r>
            <w:r w:rsidRPr="006F0C5B">
              <w:rPr>
                <w:rFonts w:ascii="Arial" w:hAnsi="Arial" w:cs="Arial"/>
                <w:b/>
                <w:color w:val="000000" w:themeColor="text1"/>
                <w:sz w:val="18"/>
                <w:szCs w:val="18"/>
              </w:rPr>
              <w:t xml:space="preserve"> </w:t>
            </w:r>
            <w:r w:rsidR="00017164" w:rsidRPr="00FF1A56">
              <w:rPr>
                <w:rFonts w:ascii="Arial" w:hAnsi="Arial" w:cs="Arial"/>
                <w:sz w:val="18"/>
                <w:szCs w:val="18"/>
              </w:rPr>
              <w:t>el artículo 2, fracciones V, XII y XIV</w:t>
            </w:r>
            <w:r w:rsidR="00017164">
              <w:rPr>
                <w:rFonts w:ascii="Arial" w:hAnsi="Arial" w:cs="Arial"/>
                <w:sz w:val="18"/>
                <w:szCs w:val="18"/>
              </w:rPr>
              <w:t>.</w:t>
            </w:r>
          </w:p>
          <w:p w14:paraId="79A6A013" w14:textId="28956D13" w:rsidR="006F0C5B" w:rsidRDefault="006F0C5B" w:rsidP="00BB0F2B">
            <w:pPr>
              <w:jc w:val="both"/>
              <w:rPr>
                <w:rFonts w:ascii="Arial" w:eastAsia="Times New Roman" w:hAnsi="Arial" w:cs="Arial"/>
                <w:bCs/>
                <w:sz w:val="18"/>
                <w:szCs w:val="18"/>
              </w:rPr>
            </w:pPr>
          </w:p>
          <w:p w14:paraId="0014B8D1" w14:textId="5D8B3DCA" w:rsidR="00EB7593" w:rsidRDefault="00DB482A" w:rsidP="00BB0F2B">
            <w:pPr>
              <w:jc w:val="both"/>
              <w:rPr>
                <w:rFonts w:ascii="Arial" w:eastAsia="Times New Roman" w:hAnsi="Arial" w:cs="Arial"/>
                <w:bCs/>
                <w:sz w:val="18"/>
                <w:szCs w:val="18"/>
              </w:rPr>
            </w:pPr>
            <w:r>
              <w:rPr>
                <w:rFonts w:ascii="Arial" w:eastAsia="Times New Roman" w:hAnsi="Arial" w:cs="Arial"/>
                <w:bCs/>
                <w:sz w:val="18"/>
                <w:szCs w:val="18"/>
              </w:rPr>
              <w:t>Así, las modificaciones propuestas atienden principalmente, los tópicos siguientes:</w:t>
            </w:r>
          </w:p>
          <w:p w14:paraId="41CE6452" w14:textId="77777777" w:rsidR="00DB482A" w:rsidRPr="005F7176" w:rsidRDefault="00DB482A" w:rsidP="001A6F6F">
            <w:pPr>
              <w:jc w:val="both"/>
              <w:rPr>
                <w:rFonts w:ascii="Arial" w:eastAsia="Times New Roman" w:hAnsi="Arial" w:cs="Arial"/>
                <w:bCs/>
                <w:sz w:val="18"/>
                <w:szCs w:val="18"/>
              </w:rPr>
            </w:pPr>
          </w:p>
          <w:tbl>
            <w:tblPr>
              <w:tblStyle w:val="Tablaconcuadrcula4-nfasis6"/>
              <w:tblW w:w="8698" w:type="dxa"/>
              <w:tblLayout w:type="fixed"/>
              <w:tblLook w:val="04A0" w:firstRow="1" w:lastRow="0" w:firstColumn="1" w:lastColumn="0" w:noHBand="0" w:noVBand="1"/>
            </w:tblPr>
            <w:tblGrid>
              <w:gridCol w:w="875"/>
              <w:gridCol w:w="3911"/>
              <w:gridCol w:w="3912"/>
            </w:tblGrid>
            <w:tr w:rsidR="00EB7593" w:rsidRPr="005F7176" w14:paraId="33A416BA" w14:textId="77777777" w:rsidTr="004D3C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5" w:type="dxa"/>
                </w:tcPr>
                <w:p w14:paraId="6E5E74D3" w14:textId="0C4C3F6F" w:rsidR="00EB7593" w:rsidRPr="00344160" w:rsidRDefault="00EB7593" w:rsidP="001A6F6F">
                  <w:pPr>
                    <w:jc w:val="center"/>
                    <w:rPr>
                      <w:rFonts w:ascii="Arial" w:eastAsia="Times New Roman" w:hAnsi="Arial" w:cs="Arial"/>
                      <w:color w:val="auto"/>
                      <w:sz w:val="16"/>
                      <w:szCs w:val="18"/>
                    </w:rPr>
                  </w:pPr>
                  <w:r w:rsidRPr="00344160">
                    <w:rPr>
                      <w:rFonts w:ascii="Arial" w:eastAsia="Times New Roman" w:hAnsi="Arial" w:cs="Arial"/>
                      <w:color w:val="auto"/>
                      <w:sz w:val="16"/>
                      <w:szCs w:val="18"/>
                    </w:rPr>
                    <w:lastRenderedPageBreak/>
                    <w:t>Artículo</w:t>
                  </w:r>
                </w:p>
              </w:tc>
              <w:tc>
                <w:tcPr>
                  <w:tcW w:w="3911" w:type="dxa"/>
                </w:tcPr>
                <w:p w14:paraId="38B4AD80" w14:textId="32304205" w:rsidR="00EB7593" w:rsidRPr="00344160" w:rsidRDefault="00EB7593" w:rsidP="001A6F6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8"/>
                    </w:rPr>
                  </w:pPr>
                  <w:r w:rsidRPr="00344160">
                    <w:rPr>
                      <w:rFonts w:ascii="Arial" w:eastAsia="Times New Roman" w:hAnsi="Arial" w:cs="Arial"/>
                      <w:color w:val="auto"/>
                      <w:sz w:val="16"/>
                      <w:szCs w:val="18"/>
                    </w:rPr>
                    <w:t>Texto vigente</w:t>
                  </w:r>
                </w:p>
              </w:tc>
              <w:tc>
                <w:tcPr>
                  <w:tcW w:w="3912" w:type="dxa"/>
                </w:tcPr>
                <w:p w14:paraId="0670E23E" w14:textId="3EB0E740" w:rsidR="00EB7593" w:rsidRPr="00344160" w:rsidRDefault="00EB7593" w:rsidP="001A6F6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8"/>
                    </w:rPr>
                  </w:pPr>
                  <w:r w:rsidRPr="00344160">
                    <w:rPr>
                      <w:rFonts w:ascii="Arial" w:eastAsia="Times New Roman" w:hAnsi="Arial" w:cs="Arial"/>
                      <w:color w:val="auto"/>
                      <w:sz w:val="16"/>
                      <w:szCs w:val="18"/>
                    </w:rPr>
                    <w:t>Propuesta de modificación</w:t>
                  </w:r>
                </w:p>
              </w:tc>
            </w:tr>
            <w:tr w:rsidR="00787233" w:rsidRPr="005F7176" w14:paraId="5762E77B" w14:textId="77777777" w:rsidTr="004D3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5" w:type="dxa"/>
                  <w:vAlign w:val="center"/>
                </w:tcPr>
                <w:p w14:paraId="75990D2D" w14:textId="08573660" w:rsidR="00787233" w:rsidRPr="00141C20" w:rsidRDefault="00787233" w:rsidP="00AB2947">
                  <w:pPr>
                    <w:jc w:val="center"/>
                    <w:rPr>
                      <w:rFonts w:ascii="Arial" w:eastAsia="Times New Roman" w:hAnsi="Arial" w:cs="Arial"/>
                      <w:sz w:val="16"/>
                      <w:szCs w:val="16"/>
                    </w:rPr>
                  </w:pPr>
                  <w:r w:rsidRPr="00141C20">
                    <w:rPr>
                      <w:rFonts w:ascii="Arial" w:eastAsia="Times New Roman" w:hAnsi="Arial" w:cs="Arial"/>
                      <w:sz w:val="16"/>
                      <w:szCs w:val="16"/>
                    </w:rPr>
                    <w:t>1</w:t>
                  </w:r>
                </w:p>
              </w:tc>
              <w:tc>
                <w:tcPr>
                  <w:tcW w:w="3911" w:type="dxa"/>
                  <w:vAlign w:val="center"/>
                </w:tcPr>
                <w:p w14:paraId="0B9B5D67" w14:textId="01BB5805" w:rsidR="00787233" w:rsidRPr="00141C20" w:rsidRDefault="00787233" w:rsidP="00502C81">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6"/>
                    </w:rPr>
                  </w:pPr>
                  <w:r w:rsidRPr="002C6667">
                    <w:rPr>
                      <w:rFonts w:ascii="Arial" w:hAnsi="Arial" w:cs="Arial"/>
                      <w:b/>
                      <w:sz w:val="16"/>
                      <w:szCs w:val="16"/>
                    </w:rPr>
                    <w:t>Artículo 1.</w:t>
                  </w:r>
                  <w:r w:rsidRPr="002C6667">
                    <w:rPr>
                      <w:rFonts w:ascii="Arial" w:hAnsi="Arial" w:cs="Arial"/>
                      <w:sz w:val="16"/>
                      <w:szCs w:val="16"/>
                    </w:rPr>
                    <w:t xml:space="preserve"> Los presentes Lineamientos tienen por objeto regular, bajo el régimen de autorización, el uso secundario de bandas de frecuencias del espectro radioeléctrico, destinadas a satisfacer necesidades específicas de telecomunicaciones y/o radiodifusión sonora en frecuencia modulada, de personas dedicadas a actividades determinadas que no tienen como finalidad prestar servicios públicos de telecomunicaciones y/o radiodifusión con fines comerciales, así como, permitir que los dispositivos de radiocomunicaciones de corto alcance debidamente homologados, hagan uso secundario de bandas de frecuencias del espectro radioeléctrico.</w:t>
                  </w:r>
                </w:p>
              </w:tc>
              <w:tc>
                <w:tcPr>
                  <w:tcW w:w="3912" w:type="dxa"/>
                  <w:vAlign w:val="center"/>
                </w:tcPr>
                <w:p w14:paraId="75DB05E8" w14:textId="77777777" w:rsidR="00787233" w:rsidRDefault="00017164" w:rsidP="00502C81">
                  <w:pPr>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017164">
                    <w:rPr>
                      <w:rFonts w:ascii="Arial" w:hAnsi="Arial" w:cs="Arial"/>
                      <w:b/>
                      <w:sz w:val="16"/>
                      <w:szCs w:val="16"/>
                    </w:rPr>
                    <w:t>A</w:t>
                  </w:r>
                  <w:r w:rsidR="0059669D">
                    <w:rPr>
                      <w:rFonts w:ascii="Arial" w:hAnsi="Arial" w:cs="Arial"/>
                      <w:b/>
                      <w:sz w:val="16"/>
                      <w:szCs w:val="16"/>
                    </w:rPr>
                    <w:t>r</w:t>
                  </w:r>
                  <w:r w:rsidRPr="00017164">
                    <w:rPr>
                      <w:rFonts w:ascii="Arial" w:hAnsi="Arial" w:cs="Arial"/>
                      <w:b/>
                      <w:sz w:val="16"/>
                      <w:szCs w:val="16"/>
                    </w:rPr>
                    <w:t xml:space="preserve">tículo 1. </w:t>
                  </w:r>
                  <w:r w:rsidRPr="00017164">
                    <w:rPr>
                      <w:rFonts w:ascii="Arial" w:hAnsi="Arial" w:cs="Arial"/>
                      <w:sz w:val="16"/>
                      <w:szCs w:val="16"/>
                    </w:rPr>
                    <w:t xml:space="preserve">Los presentes Lineamientos tienen por objeto regular, bajo el régimen de autorización, el uso secundario de </w:t>
                  </w:r>
                  <w:r w:rsidRPr="00017164">
                    <w:rPr>
                      <w:rFonts w:ascii="Arial" w:hAnsi="Arial" w:cs="Arial"/>
                      <w:b/>
                      <w:sz w:val="16"/>
                      <w:szCs w:val="16"/>
                    </w:rPr>
                    <w:t>Bandas</w:t>
                  </w:r>
                  <w:r w:rsidRPr="00017164">
                    <w:rPr>
                      <w:rFonts w:ascii="Arial" w:hAnsi="Arial" w:cs="Arial"/>
                      <w:sz w:val="16"/>
                      <w:szCs w:val="16"/>
                    </w:rPr>
                    <w:t xml:space="preserve"> de </w:t>
                  </w:r>
                  <w:r w:rsidRPr="00017164">
                    <w:rPr>
                      <w:rFonts w:ascii="Arial" w:hAnsi="Arial" w:cs="Arial"/>
                      <w:b/>
                      <w:sz w:val="16"/>
                      <w:szCs w:val="16"/>
                    </w:rPr>
                    <w:t>Frecuencias</w:t>
                  </w:r>
                  <w:r w:rsidRPr="00017164">
                    <w:rPr>
                      <w:rFonts w:ascii="Arial" w:hAnsi="Arial" w:cs="Arial"/>
                      <w:sz w:val="16"/>
                      <w:szCs w:val="16"/>
                    </w:rPr>
                    <w:t xml:space="preserve"> del espectro radioeléctrico, destinadas a satisfacer necesidades específicas de telecomunicaciones y/o radiodifusión sonora en frecuencia modulada, de personas dedicadas a actividades determinadas que no tienen como finalidad prestar servicios públicos de telecomunicaciones y/o radiodifusión con fines comerciales.</w:t>
                  </w:r>
                </w:p>
                <w:p w14:paraId="0511F7A6" w14:textId="77777777" w:rsidR="0059669D" w:rsidRDefault="0059669D" w:rsidP="00502C81">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12A065C3" w14:textId="77777777" w:rsidR="0059669D" w:rsidRDefault="0059669D" w:rsidP="00502C81">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1ABBDCFE" w14:textId="77777777" w:rsidR="0059669D" w:rsidRDefault="0059669D" w:rsidP="00502C81">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625AFB2D" w14:textId="2E6CB080" w:rsidR="0059669D" w:rsidRDefault="0059669D" w:rsidP="00502C81">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tc>
            </w:tr>
            <w:tr w:rsidR="00AD5470" w:rsidRPr="005F7176" w14:paraId="24FA8E4E" w14:textId="77777777" w:rsidTr="004D3C5A">
              <w:tc>
                <w:tcPr>
                  <w:cnfStyle w:val="001000000000" w:firstRow="0" w:lastRow="0" w:firstColumn="1" w:lastColumn="0" w:oddVBand="0" w:evenVBand="0" w:oddHBand="0" w:evenHBand="0" w:firstRowFirstColumn="0" w:firstRowLastColumn="0" w:lastRowFirstColumn="0" w:lastRowLastColumn="0"/>
                  <w:tcW w:w="875" w:type="dxa"/>
                  <w:vAlign w:val="center"/>
                </w:tcPr>
                <w:p w14:paraId="1011E22F" w14:textId="3B32116A" w:rsidR="00AD5470" w:rsidRDefault="00AD5470" w:rsidP="00AB2947">
                  <w:pPr>
                    <w:jc w:val="center"/>
                    <w:rPr>
                      <w:rFonts w:ascii="Arial" w:eastAsia="Times New Roman" w:hAnsi="Arial" w:cs="Arial"/>
                      <w:sz w:val="16"/>
                      <w:szCs w:val="18"/>
                    </w:rPr>
                  </w:pPr>
                  <w:r>
                    <w:rPr>
                      <w:rFonts w:ascii="Arial" w:eastAsia="Times New Roman" w:hAnsi="Arial" w:cs="Arial"/>
                      <w:sz w:val="16"/>
                      <w:szCs w:val="18"/>
                    </w:rPr>
                    <w:t>2</w:t>
                  </w:r>
                </w:p>
              </w:tc>
              <w:tc>
                <w:tcPr>
                  <w:tcW w:w="3911" w:type="dxa"/>
                  <w:vAlign w:val="center"/>
                </w:tcPr>
                <w:p w14:paraId="39123121" w14:textId="5704D917" w:rsidR="00AD5470" w:rsidRDefault="00AD5470" w:rsidP="00502C81">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8"/>
                    </w:rPr>
                  </w:pPr>
                  <w:r>
                    <w:rPr>
                      <w:rFonts w:ascii="Arial" w:eastAsia="Times New Roman" w:hAnsi="Arial" w:cs="Arial"/>
                      <w:b/>
                      <w:sz w:val="16"/>
                      <w:szCs w:val="18"/>
                    </w:rPr>
                    <w:t>Artículo 2 …</w:t>
                  </w:r>
                </w:p>
                <w:p w14:paraId="1D9B782A" w14:textId="476CD2E8" w:rsidR="004D3C5A" w:rsidRPr="004D3C5A"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4D3C5A">
                    <w:rPr>
                      <w:rFonts w:ascii="Arial" w:eastAsia="Times New Roman" w:hAnsi="Arial" w:cs="Arial"/>
                      <w:b/>
                      <w:sz w:val="16"/>
                      <w:szCs w:val="16"/>
                    </w:rPr>
                    <w:t>I.</w:t>
                  </w:r>
                  <w:r w:rsidRPr="004D3C5A">
                    <w:rPr>
                      <w:rFonts w:ascii="Arial" w:eastAsia="Times New Roman" w:hAnsi="Arial" w:cs="Arial"/>
                      <w:b/>
                      <w:sz w:val="16"/>
                      <w:szCs w:val="16"/>
                    </w:rPr>
                    <w:tab/>
                    <w:t>Autorización de uso secundario:</w:t>
                  </w:r>
                  <w:r w:rsidRPr="004D3C5A">
                    <w:rPr>
                      <w:rFonts w:ascii="Arial" w:eastAsia="Times New Roman" w:hAnsi="Arial" w:cs="Arial"/>
                      <w:sz w:val="16"/>
                      <w:szCs w:val="16"/>
                    </w:rPr>
                    <w:t xml:space="preserve"> Acto administrativo, a través del cual el Pleno del Instituto confiere el derecho de utilizar, para uso secundario, las </w:t>
                  </w:r>
                  <w:r>
                    <w:rPr>
                      <w:rFonts w:ascii="Arial" w:eastAsia="Times New Roman" w:hAnsi="Arial" w:cs="Arial"/>
                      <w:sz w:val="16"/>
                      <w:szCs w:val="16"/>
                    </w:rPr>
                    <w:t>b</w:t>
                  </w:r>
                  <w:r w:rsidRPr="004D3C5A">
                    <w:rPr>
                      <w:rFonts w:ascii="Arial" w:eastAsia="Times New Roman" w:hAnsi="Arial" w:cs="Arial"/>
                      <w:sz w:val="16"/>
                      <w:szCs w:val="16"/>
                    </w:rPr>
                    <w:t xml:space="preserve">andas de </w:t>
                  </w:r>
                  <w:r>
                    <w:rPr>
                      <w:rFonts w:ascii="Arial" w:eastAsia="Times New Roman" w:hAnsi="Arial" w:cs="Arial"/>
                      <w:sz w:val="16"/>
                      <w:szCs w:val="16"/>
                    </w:rPr>
                    <w:t>f</w:t>
                  </w:r>
                  <w:r w:rsidRPr="004D3C5A">
                    <w:rPr>
                      <w:rFonts w:ascii="Arial" w:eastAsia="Times New Roman" w:hAnsi="Arial" w:cs="Arial"/>
                      <w:sz w:val="16"/>
                      <w:szCs w:val="16"/>
                    </w:rPr>
                    <w:t xml:space="preserve">recuencias del espectro radioeléctrico, en los términos y condiciones prescritos en la Constancia de Autorización de uso secundario. </w:t>
                  </w:r>
                </w:p>
                <w:p w14:paraId="28CAE23A" w14:textId="77777777" w:rsidR="004D3C5A" w:rsidRPr="00BE240B"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r w:rsidRPr="00BE240B">
                    <w:rPr>
                      <w:rFonts w:ascii="Arial" w:eastAsia="Times New Roman" w:hAnsi="Arial" w:cs="Arial"/>
                      <w:b/>
                      <w:sz w:val="16"/>
                      <w:szCs w:val="16"/>
                    </w:rPr>
                    <w:t>II. a III.   …</w:t>
                  </w:r>
                </w:p>
                <w:p w14:paraId="6369655A" w14:textId="61FAA06D" w:rsidR="004D3C5A" w:rsidRPr="004D3C5A"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BE240B">
                    <w:rPr>
                      <w:rFonts w:ascii="Arial" w:eastAsia="Times New Roman" w:hAnsi="Arial" w:cs="Arial"/>
                      <w:b/>
                      <w:sz w:val="16"/>
                      <w:szCs w:val="16"/>
                    </w:rPr>
                    <w:t>IV.</w:t>
                  </w:r>
                  <w:r w:rsidRPr="004D3C5A">
                    <w:rPr>
                      <w:rFonts w:ascii="Arial" w:eastAsia="Times New Roman" w:hAnsi="Arial" w:cs="Arial"/>
                      <w:sz w:val="16"/>
                      <w:szCs w:val="16"/>
                    </w:rPr>
                    <w:tab/>
                    <w:t xml:space="preserve">Constancia de Autorización de uso secundario: Documento que contiene el acto administrativo mediante el cual el Instituto confiere el derecho de utilizar, para uso secundario, las </w:t>
                  </w:r>
                  <w:r>
                    <w:rPr>
                      <w:rFonts w:ascii="Arial" w:eastAsia="Times New Roman" w:hAnsi="Arial" w:cs="Arial"/>
                      <w:sz w:val="16"/>
                      <w:szCs w:val="16"/>
                    </w:rPr>
                    <w:t>b</w:t>
                  </w:r>
                  <w:r w:rsidRPr="004D3C5A">
                    <w:rPr>
                      <w:rFonts w:ascii="Arial" w:eastAsia="Times New Roman" w:hAnsi="Arial" w:cs="Arial"/>
                      <w:sz w:val="16"/>
                      <w:szCs w:val="16"/>
                    </w:rPr>
                    <w:t xml:space="preserve">andas de </w:t>
                  </w:r>
                  <w:r>
                    <w:rPr>
                      <w:rFonts w:ascii="Arial" w:eastAsia="Times New Roman" w:hAnsi="Arial" w:cs="Arial"/>
                      <w:sz w:val="16"/>
                      <w:szCs w:val="16"/>
                    </w:rPr>
                    <w:t>f</w:t>
                  </w:r>
                  <w:r w:rsidRPr="004D3C5A">
                    <w:rPr>
                      <w:rFonts w:ascii="Arial" w:eastAsia="Times New Roman" w:hAnsi="Arial" w:cs="Arial"/>
                      <w:sz w:val="16"/>
                      <w:szCs w:val="16"/>
                    </w:rPr>
                    <w:t xml:space="preserve">recuencias del espectro radioeléctrico que el Instituto determine; </w:t>
                  </w:r>
                </w:p>
                <w:p w14:paraId="72C51FD0" w14:textId="3CFE20D7" w:rsidR="00E9319C" w:rsidRDefault="00E9319C" w:rsidP="00502C81">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r w:rsidRPr="00E9319C">
                    <w:rPr>
                      <w:rFonts w:ascii="Arial" w:eastAsia="Times New Roman" w:hAnsi="Arial" w:cs="Arial"/>
                      <w:b/>
                      <w:bCs/>
                      <w:sz w:val="16"/>
                      <w:szCs w:val="18"/>
                    </w:rPr>
                    <w:t>V. Dispositivos de radiocomunicaciones de corto alcance:</w:t>
                  </w:r>
                  <w:r w:rsidRPr="00E9319C">
                    <w:rPr>
                      <w:rFonts w:ascii="Arial" w:eastAsia="Times New Roman" w:hAnsi="Arial" w:cs="Arial"/>
                      <w:bCs/>
                      <w:sz w:val="16"/>
                      <w:szCs w:val="18"/>
                    </w:rPr>
                    <w:t xml:space="preserve"> Transmisores</w:t>
                  </w:r>
                  <w:r>
                    <w:rPr>
                      <w:rFonts w:ascii="Arial" w:eastAsia="Times New Roman" w:hAnsi="Arial" w:cs="Arial"/>
                      <w:bCs/>
                      <w:sz w:val="16"/>
                      <w:szCs w:val="18"/>
                    </w:rPr>
                    <w:t xml:space="preserve"> </w:t>
                  </w:r>
                  <w:r w:rsidRPr="00E9319C">
                    <w:rPr>
                      <w:rFonts w:ascii="Arial" w:eastAsia="Times New Roman" w:hAnsi="Arial" w:cs="Arial"/>
                      <w:bCs/>
                      <w:sz w:val="16"/>
                      <w:szCs w:val="18"/>
                    </w:rPr>
                    <w:t>radioeléctricos que operan con baja potencia para proporcionar comunicaciones</w:t>
                  </w:r>
                  <w:r>
                    <w:rPr>
                      <w:rFonts w:ascii="Arial" w:eastAsia="Times New Roman" w:hAnsi="Arial" w:cs="Arial"/>
                      <w:bCs/>
                      <w:sz w:val="16"/>
                      <w:szCs w:val="18"/>
                    </w:rPr>
                    <w:t xml:space="preserve"> </w:t>
                  </w:r>
                  <w:r w:rsidRPr="00E9319C">
                    <w:rPr>
                      <w:rFonts w:ascii="Arial" w:eastAsia="Times New Roman" w:hAnsi="Arial" w:cs="Arial"/>
                      <w:bCs/>
                      <w:sz w:val="16"/>
                      <w:szCs w:val="18"/>
                    </w:rPr>
                    <w:t>unidireccionales o bidireccionales y que tienen baja capacidad de producir</w:t>
                  </w:r>
                  <w:r>
                    <w:rPr>
                      <w:rFonts w:ascii="Arial" w:eastAsia="Times New Roman" w:hAnsi="Arial" w:cs="Arial"/>
                      <w:bCs/>
                      <w:sz w:val="16"/>
                      <w:szCs w:val="18"/>
                    </w:rPr>
                    <w:t xml:space="preserve"> </w:t>
                  </w:r>
                  <w:r w:rsidRPr="00E9319C">
                    <w:rPr>
                      <w:rFonts w:ascii="Arial" w:eastAsia="Times New Roman" w:hAnsi="Arial" w:cs="Arial"/>
                      <w:bCs/>
                      <w:sz w:val="16"/>
                      <w:szCs w:val="18"/>
                    </w:rPr>
                    <w:t>interferencias a otros equipos radioeléctricos utilizando antenas integradas,</w:t>
                  </w:r>
                  <w:r>
                    <w:rPr>
                      <w:rFonts w:ascii="Arial" w:eastAsia="Times New Roman" w:hAnsi="Arial" w:cs="Arial"/>
                      <w:bCs/>
                      <w:sz w:val="16"/>
                      <w:szCs w:val="18"/>
                    </w:rPr>
                    <w:t xml:space="preserve"> </w:t>
                  </w:r>
                  <w:r w:rsidRPr="00E9319C">
                    <w:rPr>
                      <w:rFonts w:ascii="Arial" w:eastAsia="Times New Roman" w:hAnsi="Arial" w:cs="Arial"/>
                      <w:bCs/>
                      <w:sz w:val="16"/>
                      <w:szCs w:val="18"/>
                    </w:rPr>
                    <w:t>específicas o externas.</w:t>
                  </w:r>
                </w:p>
                <w:p w14:paraId="7C3EBBFB" w14:textId="4C677E38" w:rsidR="00BB0F2B" w:rsidRDefault="00BB0F2B" w:rsidP="00502C81">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r>
                    <w:rPr>
                      <w:rFonts w:ascii="Arial" w:eastAsia="Times New Roman" w:hAnsi="Arial" w:cs="Arial"/>
                      <w:bCs/>
                      <w:sz w:val="16"/>
                      <w:szCs w:val="18"/>
                    </w:rPr>
                    <w:t>…</w:t>
                  </w:r>
                </w:p>
                <w:p w14:paraId="3961FB7E" w14:textId="1326AE91" w:rsidR="00BE240B" w:rsidRDefault="00BE240B"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BE240B">
                    <w:rPr>
                      <w:rFonts w:ascii="Arial" w:eastAsia="Times New Roman" w:hAnsi="Arial" w:cs="Arial"/>
                      <w:b/>
                      <w:sz w:val="16"/>
                      <w:szCs w:val="16"/>
                    </w:rPr>
                    <w:t>VI.</w:t>
                  </w:r>
                  <w:r w:rsidRPr="00BE240B">
                    <w:rPr>
                      <w:rFonts w:ascii="Arial" w:eastAsia="Times New Roman" w:hAnsi="Arial" w:cs="Arial"/>
                      <w:b/>
                      <w:sz w:val="16"/>
                      <w:szCs w:val="16"/>
                    </w:rPr>
                    <w:tab/>
                    <w:t>Evento Específico:</w:t>
                  </w:r>
                  <w:r w:rsidRPr="004D3C5A">
                    <w:rPr>
                      <w:rFonts w:ascii="Arial" w:eastAsia="Times New Roman" w:hAnsi="Arial" w:cs="Arial"/>
                      <w:sz w:val="16"/>
                      <w:szCs w:val="16"/>
                    </w:rPr>
                    <w:t xml:space="preserve"> Acontecimiento dirigido al público en general de forma temporal y programado de índole artístico, cultural, deportivo, entre otros, que para su operación, organización y desarrollo requiere del uso secundario de </w:t>
                  </w:r>
                  <w:r>
                    <w:rPr>
                      <w:rFonts w:ascii="Arial" w:eastAsia="Times New Roman" w:hAnsi="Arial" w:cs="Arial"/>
                      <w:sz w:val="16"/>
                      <w:szCs w:val="16"/>
                    </w:rPr>
                    <w:t>b</w:t>
                  </w:r>
                  <w:r w:rsidRPr="004D3C5A">
                    <w:rPr>
                      <w:rFonts w:ascii="Arial" w:eastAsia="Times New Roman" w:hAnsi="Arial" w:cs="Arial"/>
                      <w:sz w:val="16"/>
                      <w:szCs w:val="16"/>
                    </w:rPr>
                    <w:t xml:space="preserve">andas de </w:t>
                  </w:r>
                  <w:r>
                    <w:rPr>
                      <w:rFonts w:ascii="Arial" w:eastAsia="Times New Roman" w:hAnsi="Arial" w:cs="Arial"/>
                      <w:sz w:val="16"/>
                      <w:szCs w:val="16"/>
                    </w:rPr>
                    <w:t>f</w:t>
                  </w:r>
                  <w:r w:rsidRPr="004D3C5A">
                    <w:rPr>
                      <w:rFonts w:ascii="Arial" w:eastAsia="Times New Roman" w:hAnsi="Arial" w:cs="Arial"/>
                      <w:sz w:val="16"/>
                      <w:szCs w:val="16"/>
                    </w:rPr>
                    <w:t>recuencias del espectro radioeléctrico en un Emplazamiento.</w:t>
                  </w:r>
                </w:p>
                <w:p w14:paraId="7F4120DE" w14:textId="77777777" w:rsidR="00BE240B" w:rsidRPr="004D3C5A" w:rsidRDefault="00BE240B"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BE240B">
                    <w:rPr>
                      <w:rFonts w:ascii="Arial" w:eastAsia="Times New Roman" w:hAnsi="Arial" w:cs="Arial"/>
                      <w:b/>
                      <w:sz w:val="16"/>
                      <w:szCs w:val="16"/>
                    </w:rPr>
                    <w:t>VII.</w:t>
                  </w:r>
                  <w:r w:rsidRPr="004D3C5A">
                    <w:rPr>
                      <w:rFonts w:ascii="Arial" w:eastAsia="Times New Roman" w:hAnsi="Arial" w:cs="Arial"/>
                      <w:sz w:val="16"/>
                      <w:szCs w:val="16"/>
                    </w:rPr>
                    <w:tab/>
                    <w:t xml:space="preserve">… </w:t>
                  </w:r>
                </w:p>
                <w:p w14:paraId="4E03B4EF" w14:textId="28459E1E" w:rsidR="00BE240B" w:rsidRDefault="00BE240B"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r w:rsidRPr="00BE240B">
                    <w:rPr>
                      <w:rFonts w:ascii="Arial" w:eastAsia="Times New Roman" w:hAnsi="Arial" w:cs="Arial"/>
                      <w:b/>
                      <w:bCs/>
                      <w:sz w:val="16"/>
                      <w:szCs w:val="18"/>
                    </w:rPr>
                    <w:t>VIII. Instalaciones destinadas a actividades comerciales o industriales:</w:t>
                  </w:r>
                  <w:r w:rsidRPr="00BE240B">
                    <w:rPr>
                      <w:rFonts w:ascii="Arial" w:eastAsia="Times New Roman" w:hAnsi="Arial" w:cs="Arial"/>
                      <w:bCs/>
                      <w:sz w:val="16"/>
                      <w:szCs w:val="18"/>
                    </w:rPr>
                    <w:t xml:space="preserve"> Recintos fijos provistos de medios e instrumentos necesarios para llevar a cabo operaciones para la obtención, transformación, comercialización o intercambio de bienes o productos, o bien, la prestación de servicios distintos a los de telecomunicaciones o de radiodifusión. Quedan comprendidas en éstas, las instalaciones itinerantes, en</w:t>
                  </w:r>
                  <w:r>
                    <w:rPr>
                      <w:rFonts w:ascii="Arial" w:eastAsia="Times New Roman" w:hAnsi="Arial" w:cs="Arial"/>
                      <w:bCs/>
                      <w:sz w:val="16"/>
                      <w:szCs w:val="18"/>
                    </w:rPr>
                    <w:t xml:space="preserve"> </w:t>
                  </w:r>
                  <w:r w:rsidRPr="00BE240B">
                    <w:rPr>
                      <w:rFonts w:ascii="Arial" w:eastAsia="Times New Roman" w:hAnsi="Arial" w:cs="Arial"/>
                      <w:bCs/>
                      <w:sz w:val="16"/>
                      <w:szCs w:val="18"/>
                    </w:rPr>
                    <w:t>cuyo caso, la Constancia de Autorización de uso secundario señalará diferentes Ubicaciones Geográficas de acuerdo a un programa previamente definido;</w:t>
                  </w:r>
                </w:p>
                <w:p w14:paraId="6984ADF3" w14:textId="269A864E" w:rsidR="00BE240B" w:rsidRPr="004D3C5A" w:rsidRDefault="00BE240B"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BE240B">
                    <w:rPr>
                      <w:rFonts w:ascii="Arial" w:eastAsia="Times New Roman" w:hAnsi="Arial" w:cs="Arial"/>
                      <w:b/>
                      <w:sz w:val="16"/>
                      <w:szCs w:val="16"/>
                    </w:rPr>
                    <w:t>IX. a XI.</w:t>
                  </w:r>
                  <w:r w:rsidRPr="004D3C5A">
                    <w:rPr>
                      <w:rFonts w:ascii="Arial" w:eastAsia="Times New Roman" w:hAnsi="Arial" w:cs="Arial"/>
                      <w:sz w:val="16"/>
                      <w:szCs w:val="16"/>
                    </w:rPr>
                    <w:t xml:space="preserve"> …</w:t>
                  </w:r>
                </w:p>
                <w:p w14:paraId="3669A9B4" w14:textId="111F15F0" w:rsidR="00D014CE" w:rsidRDefault="00D014CE" w:rsidP="00502C81">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r w:rsidRPr="00D014CE">
                    <w:rPr>
                      <w:rFonts w:ascii="Arial" w:eastAsia="Times New Roman" w:hAnsi="Arial" w:cs="Arial"/>
                      <w:b/>
                      <w:bCs/>
                      <w:sz w:val="16"/>
                      <w:szCs w:val="18"/>
                    </w:rPr>
                    <w:t>XII. Identificador Único del Equipo:</w:t>
                  </w:r>
                  <w:r w:rsidRPr="00D014CE">
                    <w:rPr>
                      <w:rFonts w:ascii="Arial" w:eastAsia="Times New Roman" w:hAnsi="Arial" w:cs="Arial"/>
                      <w:bCs/>
                      <w:sz w:val="16"/>
                      <w:szCs w:val="18"/>
                    </w:rPr>
                    <w:t xml:space="preserve"> Tipo numérico discreto y no repetible, que deberá</w:t>
                  </w:r>
                  <w:r>
                    <w:rPr>
                      <w:rFonts w:ascii="Arial" w:eastAsia="Times New Roman" w:hAnsi="Arial" w:cs="Arial"/>
                      <w:bCs/>
                      <w:sz w:val="16"/>
                      <w:szCs w:val="18"/>
                    </w:rPr>
                    <w:t xml:space="preserve"> </w:t>
                  </w:r>
                  <w:r w:rsidRPr="00D014CE">
                    <w:rPr>
                      <w:rFonts w:ascii="Arial" w:eastAsia="Times New Roman" w:hAnsi="Arial" w:cs="Arial"/>
                      <w:bCs/>
                      <w:sz w:val="16"/>
                      <w:szCs w:val="18"/>
                    </w:rPr>
                    <w:t>iniciar en el número natural 1 y terminar con el último número natural que corresponda</w:t>
                  </w:r>
                  <w:r>
                    <w:rPr>
                      <w:rFonts w:ascii="Arial" w:eastAsia="Times New Roman" w:hAnsi="Arial" w:cs="Arial"/>
                      <w:bCs/>
                      <w:sz w:val="16"/>
                      <w:szCs w:val="18"/>
                    </w:rPr>
                    <w:t xml:space="preserve"> </w:t>
                  </w:r>
                  <w:r w:rsidRPr="00D014CE">
                    <w:rPr>
                      <w:rFonts w:ascii="Arial" w:eastAsia="Times New Roman" w:hAnsi="Arial" w:cs="Arial"/>
                      <w:bCs/>
                      <w:sz w:val="16"/>
                      <w:szCs w:val="18"/>
                    </w:rPr>
                    <w:t>a la cantidad total de dispositivos que requieran utilizar frecuencias.</w:t>
                  </w:r>
                </w:p>
                <w:p w14:paraId="42B0D92C" w14:textId="18D02B95" w:rsidR="00131E3D" w:rsidRPr="004D3C5A" w:rsidRDefault="00131E3D"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BE240B">
                    <w:rPr>
                      <w:rFonts w:ascii="Arial" w:eastAsia="Times New Roman" w:hAnsi="Arial" w:cs="Arial"/>
                      <w:b/>
                      <w:sz w:val="16"/>
                      <w:szCs w:val="16"/>
                    </w:rPr>
                    <w:t>XIII.</w:t>
                  </w:r>
                  <w:r w:rsidRPr="00BE240B">
                    <w:rPr>
                      <w:rFonts w:ascii="Arial" w:eastAsia="Times New Roman" w:hAnsi="Arial" w:cs="Arial"/>
                      <w:b/>
                      <w:sz w:val="16"/>
                      <w:szCs w:val="16"/>
                    </w:rPr>
                    <w:tab/>
                    <w:t>Lineamientos:</w:t>
                  </w:r>
                  <w:r w:rsidRPr="004D3C5A">
                    <w:rPr>
                      <w:rFonts w:ascii="Arial" w:eastAsia="Times New Roman" w:hAnsi="Arial" w:cs="Arial"/>
                      <w:sz w:val="16"/>
                      <w:szCs w:val="16"/>
                    </w:rPr>
                    <w:t xml:space="preserve"> Las presentes disposiciones para el otorgamiento de la Constancia de Autorización, para el uso y aprovechamiento de </w:t>
                  </w:r>
                  <w:r>
                    <w:rPr>
                      <w:rFonts w:ascii="Arial" w:eastAsia="Times New Roman" w:hAnsi="Arial" w:cs="Arial"/>
                      <w:sz w:val="16"/>
                      <w:szCs w:val="16"/>
                    </w:rPr>
                    <w:lastRenderedPageBreak/>
                    <w:t>b</w:t>
                  </w:r>
                  <w:r w:rsidRPr="004D3C5A">
                    <w:rPr>
                      <w:rFonts w:ascii="Arial" w:eastAsia="Times New Roman" w:hAnsi="Arial" w:cs="Arial"/>
                      <w:sz w:val="16"/>
                      <w:szCs w:val="16"/>
                    </w:rPr>
                    <w:t xml:space="preserve">andas de </w:t>
                  </w:r>
                  <w:r>
                    <w:rPr>
                      <w:rFonts w:ascii="Arial" w:eastAsia="Times New Roman" w:hAnsi="Arial" w:cs="Arial"/>
                      <w:sz w:val="16"/>
                      <w:szCs w:val="16"/>
                    </w:rPr>
                    <w:t>f</w:t>
                  </w:r>
                  <w:r w:rsidRPr="004D3C5A">
                    <w:rPr>
                      <w:rFonts w:ascii="Arial" w:eastAsia="Times New Roman" w:hAnsi="Arial" w:cs="Arial"/>
                      <w:sz w:val="16"/>
                      <w:szCs w:val="16"/>
                    </w:rPr>
                    <w:t xml:space="preserve">recuencias del espectro radioeléctrico para uso secundario; </w:t>
                  </w:r>
                </w:p>
                <w:p w14:paraId="0DB51EBE" w14:textId="4A152A39" w:rsidR="00AD5470" w:rsidRDefault="00131E3D" w:rsidP="00502C81">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8"/>
                    </w:rPr>
                  </w:pPr>
                  <w:r w:rsidRPr="00131E3D">
                    <w:rPr>
                      <w:rFonts w:ascii="Arial" w:eastAsia="Times New Roman" w:hAnsi="Arial" w:cs="Arial"/>
                      <w:b/>
                      <w:bCs/>
                      <w:sz w:val="16"/>
                      <w:szCs w:val="18"/>
                    </w:rPr>
                    <w:t xml:space="preserve">XIV. Ubicación Geográfica: </w:t>
                  </w:r>
                  <w:r w:rsidRPr="00131E3D">
                    <w:rPr>
                      <w:rFonts w:ascii="Arial" w:eastAsia="Times New Roman" w:hAnsi="Arial" w:cs="Arial"/>
                      <w:bCs/>
                      <w:sz w:val="16"/>
                      <w:szCs w:val="18"/>
                    </w:rPr>
                    <w:t xml:space="preserve">Domicilio o localización del sitio donde se requiere o se utilizan bandas de frecuencias del espectro radioeléctrico de uso secundario.  </w:t>
                  </w:r>
                </w:p>
                <w:p w14:paraId="191EDF99" w14:textId="2729E7FA" w:rsidR="00502C81" w:rsidRPr="007F2C8F" w:rsidRDefault="00502C81" w:rsidP="00502C81">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8"/>
                    </w:rPr>
                  </w:pPr>
                </w:p>
              </w:tc>
              <w:tc>
                <w:tcPr>
                  <w:tcW w:w="3912" w:type="dxa"/>
                  <w:vAlign w:val="center"/>
                </w:tcPr>
                <w:p w14:paraId="440C6156" w14:textId="657A65EE" w:rsidR="004D3C5A" w:rsidRPr="004D3C5A"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r w:rsidRPr="004D3C5A">
                    <w:rPr>
                      <w:rFonts w:ascii="Arial" w:eastAsia="Times New Roman" w:hAnsi="Arial" w:cs="Arial"/>
                      <w:b/>
                      <w:sz w:val="16"/>
                      <w:szCs w:val="16"/>
                    </w:rPr>
                    <w:lastRenderedPageBreak/>
                    <w:t xml:space="preserve">Artículo 2 … </w:t>
                  </w:r>
                </w:p>
                <w:p w14:paraId="29FEF00B" w14:textId="77777777" w:rsidR="004D3C5A" w:rsidRPr="004D3C5A"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4D3C5A">
                    <w:rPr>
                      <w:rFonts w:ascii="Arial" w:eastAsia="Times New Roman" w:hAnsi="Arial" w:cs="Arial"/>
                      <w:b/>
                      <w:sz w:val="16"/>
                      <w:szCs w:val="16"/>
                    </w:rPr>
                    <w:t>I.</w:t>
                  </w:r>
                  <w:r w:rsidRPr="004D3C5A">
                    <w:rPr>
                      <w:rFonts w:ascii="Arial" w:eastAsia="Times New Roman" w:hAnsi="Arial" w:cs="Arial"/>
                      <w:b/>
                      <w:sz w:val="16"/>
                      <w:szCs w:val="16"/>
                    </w:rPr>
                    <w:tab/>
                    <w:t>Autorización de uso secundario:</w:t>
                  </w:r>
                  <w:r w:rsidRPr="004D3C5A">
                    <w:rPr>
                      <w:rFonts w:ascii="Arial" w:eastAsia="Times New Roman" w:hAnsi="Arial" w:cs="Arial"/>
                      <w:sz w:val="16"/>
                      <w:szCs w:val="16"/>
                    </w:rPr>
                    <w:t xml:space="preserve"> Acto administrativo, a través del cual el Pleno del Instituto confiere el derecho de utilizar, para uso secundario, las </w:t>
                  </w:r>
                  <w:r w:rsidRPr="004D3C5A">
                    <w:rPr>
                      <w:rFonts w:ascii="Arial" w:eastAsia="Times New Roman" w:hAnsi="Arial" w:cs="Arial"/>
                      <w:b/>
                      <w:sz w:val="16"/>
                      <w:szCs w:val="16"/>
                    </w:rPr>
                    <w:t>Bandas</w:t>
                  </w:r>
                  <w:r w:rsidRPr="004D3C5A">
                    <w:rPr>
                      <w:rFonts w:ascii="Arial" w:eastAsia="Times New Roman" w:hAnsi="Arial" w:cs="Arial"/>
                      <w:sz w:val="16"/>
                      <w:szCs w:val="16"/>
                    </w:rPr>
                    <w:t xml:space="preserve"> de </w:t>
                  </w:r>
                  <w:r w:rsidRPr="004D3C5A">
                    <w:rPr>
                      <w:rFonts w:ascii="Arial" w:eastAsia="Times New Roman" w:hAnsi="Arial" w:cs="Arial"/>
                      <w:b/>
                      <w:sz w:val="16"/>
                      <w:szCs w:val="16"/>
                    </w:rPr>
                    <w:t>Frecuencias</w:t>
                  </w:r>
                  <w:r w:rsidRPr="004D3C5A">
                    <w:rPr>
                      <w:rFonts w:ascii="Arial" w:eastAsia="Times New Roman" w:hAnsi="Arial" w:cs="Arial"/>
                      <w:sz w:val="16"/>
                      <w:szCs w:val="16"/>
                    </w:rPr>
                    <w:t xml:space="preserve"> del espectro radioeléctrico, en los términos y condiciones prescritos en la Constancia de Autorización de uso secundario. </w:t>
                  </w:r>
                </w:p>
                <w:p w14:paraId="344B9AA2" w14:textId="77777777" w:rsidR="004D3C5A" w:rsidRPr="00BE240B"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r w:rsidRPr="00BE240B">
                    <w:rPr>
                      <w:rFonts w:ascii="Arial" w:eastAsia="Times New Roman" w:hAnsi="Arial" w:cs="Arial"/>
                      <w:b/>
                      <w:sz w:val="16"/>
                      <w:szCs w:val="16"/>
                    </w:rPr>
                    <w:t>II. a III.   …</w:t>
                  </w:r>
                </w:p>
                <w:p w14:paraId="5377FB03" w14:textId="77777777" w:rsidR="004D3C5A" w:rsidRPr="004D3C5A"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BE240B">
                    <w:rPr>
                      <w:rFonts w:ascii="Arial" w:eastAsia="Times New Roman" w:hAnsi="Arial" w:cs="Arial"/>
                      <w:b/>
                      <w:sz w:val="16"/>
                      <w:szCs w:val="16"/>
                    </w:rPr>
                    <w:t>IV.</w:t>
                  </w:r>
                  <w:r w:rsidRPr="004D3C5A">
                    <w:rPr>
                      <w:rFonts w:ascii="Arial" w:eastAsia="Times New Roman" w:hAnsi="Arial" w:cs="Arial"/>
                      <w:sz w:val="16"/>
                      <w:szCs w:val="16"/>
                    </w:rPr>
                    <w:tab/>
                    <w:t xml:space="preserve">Constancia de Autorización de uso secundario: Documento que contiene el acto administrativo mediante el cual el Instituto confiere el derecho de utilizar, para uso secundario, las </w:t>
                  </w:r>
                  <w:r w:rsidRPr="004D3C5A">
                    <w:rPr>
                      <w:rFonts w:ascii="Arial" w:eastAsia="Times New Roman" w:hAnsi="Arial" w:cs="Arial"/>
                      <w:b/>
                      <w:sz w:val="16"/>
                      <w:szCs w:val="16"/>
                    </w:rPr>
                    <w:t>Bandas</w:t>
                  </w:r>
                  <w:r w:rsidRPr="004D3C5A">
                    <w:rPr>
                      <w:rFonts w:ascii="Arial" w:eastAsia="Times New Roman" w:hAnsi="Arial" w:cs="Arial"/>
                      <w:sz w:val="16"/>
                      <w:szCs w:val="16"/>
                    </w:rPr>
                    <w:t xml:space="preserve"> de </w:t>
                  </w:r>
                  <w:r w:rsidRPr="004D3C5A">
                    <w:rPr>
                      <w:rFonts w:ascii="Arial" w:eastAsia="Times New Roman" w:hAnsi="Arial" w:cs="Arial"/>
                      <w:b/>
                      <w:sz w:val="16"/>
                      <w:szCs w:val="16"/>
                    </w:rPr>
                    <w:t>Frecuencias</w:t>
                  </w:r>
                  <w:r w:rsidRPr="004D3C5A">
                    <w:rPr>
                      <w:rFonts w:ascii="Arial" w:eastAsia="Times New Roman" w:hAnsi="Arial" w:cs="Arial"/>
                      <w:sz w:val="16"/>
                      <w:szCs w:val="16"/>
                    </w:rPr>
                    <w:t xml:space="preserve"> del espectro radioeléctrico que el Instituto determine; </w:t>
                  </w:r>
                </w:p>
                <w:p w14:paraId="3CE58AD7" w14:textId="77777777" w:rsidR="004D3C5A" w:rsidRPr="00BE240B"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r w:rsidRPr="00BE240B">
                    <w:rPr>
                      <w:rFonts w:ascii="Arial" w:eastAsia="Times New Roman" w:hAnsi="Arial" w:cs="Arial"/>
                      <w:b/>
                      <w:sz w:val="16"/>
                      <w:szCs w:val="16"/>
                    </w:rPr>
                    <w:t>V.</w:t>
                  </w:r>
                  <w:r w:rsidRPr="00BE240B">
                    <w:rPr>
                      <w:rFonts w:ascii="Arial" w:eastAsia="Times New Roman" w:hAnsi="Arial" w:cs="Arial"/>
                      <w:b/>
                      <w:sz w:val="16"/>
                      <w:szCs w:val="16"/>
                    </w:rPr>
                    <w:tab/>
                    <w:t>(Se deroga).</w:t>
                  </w:r>
                </w:p>
                <w:p w14:paraId="4D0C3165" w14:textId="77777777" w:rsidR="004D3C5A" w:rsidRPr="00BE240B"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r w:rsidRPr="00BE240B">
                    <w:rPr>
                      <w:rFonts w:ascii="Arial" w:eastAsia="Times New Roman" w:hAnsi="Arial" w:cs="Arial"/>
                      <w:b/>
                      <w:sz w:val="16"/>
                      <w:szCs w:val="16"/>
                    </w:rPr>
                    <w:t xml:space="preserve">V bis.     Emplazamiento: Domicilio asociado a un área geográfica delimitada donde se requieren o se utilizan Bandas de Frecuencias del espectro radioeléctrico de uso secundario. </w:t>
                  </w:r>
                </w:p>
                <w:p w14:paraId="67CFE0FB" w14:textId="68AF5804" w:rsidR="004D3C5A" w:rsidRPr="004D3C5A"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BE240B">
                    <w:rPr>
                      <w:rFonts w:ascii="Arial" w:eastAsia="Times New Roman" w:hAnsi="Arial" w:cs="Arial"/>
                      <w:b/>
                      <w:sz w:val="16"/>
                      <w:szCs w:val="16"/>
                    </w:rPr>
                    <w:t>VI.</w:t>
                  </w:r>
                  <w:r w:rsidRPr="00BE240B">
                    <w:rPr>
                      <w:rFonts w:ascii="Arial" w:eastAsia="Times New Roman" w:hAnsi="Arial" w:cs="Arial"/>
                      <w:b/>
                      <w:sz w:val="16"/>
                      <w:szCs w:val="16"/>
                    </w:rPr>
                    <w:tab/>
                    <w:t>Evento Específico:</w:t>
                  </w:r>
                  <w:r w:rsidRPr="004D3C5A">
                    <w:rPr>
                      <w:rFonts w:ascii="Arial" w:eastAsia="Times New Roman" w:hAnsi="Arial" w:cs="Arial"/>
                      <w:sz w:val="16"/>
                      <w:szCs w:val="16"/>
                    </w:rPr>
                    <w:t xml:space="preserve"> Acontecimiento dirigido al público en general de forma temporal y programado de índole artístico, cultural, deportivo, entre otros, que para su operación, organización y desarrollo requiere del uso secundario de </w:t>
                  </w:r>
                  <w:r w:rsidRPr="00BE240B">
                    <w:rPr>
                      <w:rFonts w:ascii="Arial" w:eastAsia="Times New Roman" w:hAnsi="Arial" w:cs="Arial"/>
                      <w:b/>
                      <w:sz w:val="16"/>
                      <w:szCs w:val="16"/>
                    </w:rPr>
                    <w:t>Bandas</w:t>
                  </w:r>
                  <w:r w:rsidRPr="004D3C5A">
                    <w:rPr>
                      <w:rFonts w:ascii="Arial" w:eastAsia="Times New Roman" w:hAnsi="Arial" w:cs="Arial"/>
                      <w:sz w:val="16"/>
                      <w:szCs w:val="16"/>
                    </w:rPr>
                    <w:t xml:space="preserve"> de </w:t>
                  </w:r>
                  <w:r w:rsidRPr="00BE240B">
                    <w:rPr>
                      <w:rFonts w:ascii="Arial" w:eastAsia="Times New Roman" w:hAnsi="Arial" w:cs="Arial"/>
                      <w:b/>
                      <w:sz w:val="16"/>
                      <w:szCs w:val="16"/>
                    </w:rPr>
                    <w:t>Frecuencias</w:t>
                  </w:r>
                  <w:r w:rsidRPr="004D3C5A">
                    <w:rPr>
                      <w:rFonts w:ascii="Arial" w:eastAsia="Times New Roman" w:hAnsi="Arial" w:cs="Arial"/>
                      <w:sz w:val="16"/>
                      <w:szCs w:val="16"/>
                    </w:rPr>
                    <w:t xml:space="preserve"> del espectro radioeléctrico en un</w:t>
                  </w:r>
                  <w:ins w:id="30" w:author="Miguel Angel Herrera Carrasco" w:date="2024-09-02T14:12:00Z">
                    <w:r w:rsidR="00053B82">
                      <w:rPr>
                        <w:rFonts w:ascii="Arial" w:eastAsia="Times New Roman" w:hAnsi="Arial" w:cs="Arial"/>
                        <w:sz w:val="16"/>
                        <w:szCs w:val="16"/>
                      </w:rPr>
                      <w:t>o o más</w:t>
                    </w:r>
                  </w:ins>
                  <w:r w:rsidRPr="004D3C5A">
                    <w:rPr>
                      <w:rFonts w:ascii="Arial" w:eastAsia="Times New Roman" w:hAnsi="Arial" w:cs="Arial"/>
                      <w:sz w:val="16"/>
                      <w:szCs w:val="16"/>
                    </w:rPr>
                    <w:t xml:space="preserve"> </w:t>
                  </w:r>
                  <w:r w:rsidRPr="00BE240B">
                    <w:rPr>
                      <w:rFonts w:ascii="Arial" w:eastAsia="Times New Roman" w:hAnsi="Arial" w:cs="Arial"/>
                      <w:b/>
                      <w:sz w:val="16"/>
                      <w:szCs w:val="16"/>
                    </w:rPr>
                    <w:t>Emplazamiento</w:t>
                  </w:r>
                  <w:ins w:id="31" w:author="Miguel Angel Herrera Carrasco" w:date="2024-09-02T14:12:00Z">
                    <w:r w:rsidR="00053B82">
                      <w:rPr>
                        <w:rFonts w:ascii="Arial" w:eastAsia="Times New Roman" w:hAnsi="Arial" w:cs="Arial"/>
                        <w:b/>
                        <w:sz w:val="16"/>
                        <w:szCs w:val="16"/>
                      </w:rPr>
                      <w:t>s</w:t>
                    </w:r>
                  </w:ins>
                  <w:r w:rsidRPr="004D3C5A">
                    <w:rPr>
                      <w:rFonts w:ascii="Arial" w:eastAsia="Times New Roman" w:hAnsi="Arial" w:cs="Arial"/>
                      <w:sz w:val="16"/>
                      <w:szCs w:val="16"/>
                    </w:rPr>
                    <w:t>.</w:t>
                  </w:r>
                </w:p>
                <w:p w14:paraId="2CF6EF9A" w14:textId="77777777" w:rsidR="004D3C5A" w:rsidRPr="00BE240B"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r w:rsidRPr="00BE240B">
                    <w:rPr>
                      <w:rFonts w:ascii="Arial" w:eastAsia="Times New Roman" w:hAnsi="Arial" w:cs="Arial"/>
                      <w:b/>
                      <w:sz w:val="16"/>
                      <w:szCs w:val="16"/>
                    </w:rPr>
                    <w:t>VII.</w:t>
                  </w:r>
                  <w:r w:rsidRPr="00BE240B">
                    <w:rPr>
                      <w:rFonts w:ascii="Arial" w:eastAsia="Times New Roman" w:hAnsi="Arial" w:cs="Arial"/>
                      <w:b/>
                      <w:sz w:val="16"/>
                      <w:szCs w:val="16"/>
                    </w:rPr>
                    <w:tab/>
                    <w:t xml:space="preserve">… </w:t>
                  </w:r>
                </w:p>
                <w:p w14:paraId="1852A86F" w14:textId="657BDEA2" w:rsidR="004D3C5A" w:rsidRPr="004D3C5A"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BE240B">
                    <w:rPr>
                      <w:rFonts w:ascii="Arial" w:eastAsia="Times New Roman" w:hAnsi="Arial" w:cs="Arial"/>
                      <w:b/>
                      <w:sz w:val="16"/>
                      <w:szCs w:val="16"/>
                    </w:rPr>
                    <w:t>VIII.</w:t>
                  </w:r>
                  <w:r w:rsidRPr="004D3C5A">
                    <w:rPr>
                      <w:rFonts w:ascii="Arial" w:eastAsia="Times New Roman" w:hAnsi="Arial" w:cs="Arial"/>
                      <w:sz w:val="16"/>
                      <w:szCs w:val="16"/>
                    </w:rPr>
                    <w:tab/>
                  </w:r>
                  <w:r w:rsidRPr="00BE240B">
                    <w:rPr>
                      <w:rFonts w:ascii="Arial" w:eastAsia="Times New Roman" w:hAnsi="Arial" w:cs="Arial"/>
                      <w:b/>
                      <w:sz w:val="16"/>
                      <w:szCs w:val="16"/>
                    </w:rPr>
                    <w:t>Instalaciones destinadas a actividades comerciales o industriales:</w:t>
                  </w:r>
                  <w:r w:rsidRPr="004D3C5A">
                    <w:rPr>
                      <w:rFonts w:ascii="Arial" w:eastAsia="Times New Roman" w:hAnsi="Arial" w:cs="Arial"/>
                      <w:sz w:val="16"/>
                      <w:szCs w:val="16"/>
                    </w:rPr>
                    <w:t xml:space="preserve"> </w:t>
                  </w:r>
                  <w:r w:rsidRPr="00BE240B">
                    <w:rPr>
                      <w:rFonts w:ascii="Arial" w:eastAsia="Times New Roman" w:hAnsi="Arial" w:cs="Arial"/>
                      <w:b/>
                      <w:sz w:val="16"/>
                      <w:szCs w:val="16"/>
                    </w:rPr>
                    <w:t>Emplazamientos</w:t>
                  </w:r>
                  <w:r w:rsidRPr="004D3C5A">
                    <w:rPr>
                      <w:rFonts w:ascii="Arial" w:eastAsia="Times New Roman" w:hAnsi="Arial" w:cs="Arial"/>
                      <w:sz w:val="16"/>
                      <w:szCs w:val="16"/>
                    </w:rPr>
                    <w:t xml:space="preserve"> provistos de medios e instrumentos necesarios para llevar a cabo operaciones para la obtención, transformación, comercialización o intercambio de bienes o productos, o bien, la prestación de servicios distintos a los de telecomunicaciones o de radiodifusión. Quedan comprendidas en éstas, las instalaciones itinerantes, en cuyo caso, la Constancia de Autorización de uso secundario señalará diferentes </w:t>
                  </w:r>
                  <w:r w:rsidRPr="00BE240B">
                    <w:rPr>
                      <w:rFonts w:ascii="Arial" w:eastAsia="Times New Roman" w:hAnsi="Arial" w:cs="Arial"/>
                      <w:b/>
                      <w:sz w:val="16"/>
                      <w:szCs w:val="16"/>
                    </w:rPr>
                    <w:t>Emplazamientos</w:t>
                  </w:r>
                  <w:r w:rsidRPr="004D3C5A">
                    <w:rPr>
                      <w:rFonts w:ascii="Arial" w:eastAsia="Times New Roman" w:hAnsi="Arial" w:cs="Arial"/>
                      <w:sz w:val="16"/>
                      <w:szCs w:val="16"/>
                    </w:rPr>
                    <w:t xml:space="preserve"> de acuerdo</w:t>
                  </w:r>
                  <w:ins w:id="32" w:author="Miguel Angel Herrera Carrasco" w:date="2024-09-02T14:13:00Z">
                    <w:r w:rsidR="00053B82">
                      <w:rPr>
                        <w:rFonts w:ascii="Arial" w:eastAsia="Times New Roman" w:hAnsi="Arial" w:cs="Arial"/>
                        <w:sz w:val="16"/>
                        <w:szCs w:val="16"/>
                      </w:rPr>
                      <w:t xml:space="preserve"> con</w:t>
                    </w:r>
                  </w:ins>
                  <w:r w:rsidRPr="004D3C5A">
                    <w:rPr>
                      <w:rFonts w:ascii="Arial" w:eastAsia="Times New Roman" w:hAnsi="Arial" w:cs="Arial"/>
                      <w:sz w:val="16"/>
                      <w:szCs w:val="16"/>
                    </w:rPr>
                    <w:t xml:space="preserve"> </w:t>
                  </w:r>
                  <w:del w:id="33" w:author="Miguel Angel Herrera Carrasco" w:date="2024-09-02T14:13:00Z">
                    <w:r w:rsidRPr="004D3C5A" w:rsidDel="00053B82">
                      <w:rPr>
                        <w:rFonts w:ascii="Arial" w:eastAsia="Times New Roman" w:hAnsi="Arial" w:cs="Arial"/>
                        <w:sz w:val="16"/>
                        <w:szCs w:val="16"/>
                      </w:rPr>
                      <w:delText>a</w:delText>
                    </w:r>
                  </w:del>
                  <w:r w:rsidRPr="004D3C5A">
                    <w:rPr>
                      <w:rFonts w:ascii="Arial" w:eastAsia="Times New Roman" w:hAnsi="Arial" w:cs="Arial"/>
                      <w:sz w:val="16"/>
                      <w:szCs w:val="16"/>
                    </w:rPr>
                    <w:t xml:space="preserve"> un programa previamente definido;</w:t>
                  </w:r>
                </w:p>
                <w:p w14:paraId="36147AB9" w14:textId="296ACECF" w:rsidR="004D3C5A"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BE240B">
                    <w:rPr>
                      <w:rFonts w:ascii="Arial" w:eastAsia="Times New Roman" w:hAnsi="Arial" w:cs="Arial"/>
                      <w:b/>
                      <w:sz w:val="16"/>
                      <w:szCs w:val="16"/>
                    </w:rPr>
                    <w:t>IX. a XI.</w:t>
                  </w:r>
                  <w:r w:rsidRPr="004D3C5A">
                    <w:rPr>
                      <w:rFonts w:ascii="Arial" w:eastAsia="Times New Roman" w:hAnsi="Arial" w:cs="Arial"/>
                      <w:sz w:val="16"/>
                      <w:szCs w:val="16"/>
                    </w:rPr>
                    <w:t xml:space="preserve"> …</w:t>
                  </w:r>
                </w:p>
                <w:p w14:paraId="018C926D" w14:textId="236C3AE9" w:rsidR="00131E3D" w:rsidRPr="00131E3D" w:rsidRDefault="00131E3D"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r w:rsidRPr="00131E3D">
                    <w:rPr>
                      <w:rFonts w:ascii="Arial" w:eastAsia="Times New Roman" w:hAnsi="Arial" w:cs="Arial"/>
                      <w:b/>
                      <w:sz w:val="16"/>
                      <w:szCs w:val="16"/>
                    </w:rPr>
                    <w:t>XII. (Se deroga)</w:t>
                  </w:r>
                </w:p>
                <w:p w14:paraId="4AB4E139" w14:textId="77777777" w:rsidR="004D3C5A" w:rsidRPr="004D3C5A"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rPr>
                  </w:pPr>
                  <w:r w:rsidRPr="00BE240B">
                    <w:rPr>
                      <w:rFonts w:ascii="Arial" w:eastAsia="Times New Roman" w:hAnsi="Arial" w:cs="Arial"/>
                      <w:b/>
                      <w:sz w:val="16"/>
                      <w:szCs w:val="16"/>
                    </w:rPr>
                    <w:t>XIII.</w:t>
                  </w:r>
                  <w:r w:rsidRPr="00BE240B">
                    <w:rPr>
                      <w:rFonts w:ascii="Arial" w:eastAsia="Times New Roman" w:hAnsi="Arial" w:cs="Arial"/>
                      <w:b/>
                      <w:sz w:val="16"/>
                      <w:szCs w:val="16"/>
                    </w:rPr>
                    <w:tab/>
                    <w:t>Lineamientos:</w:t>
                  </w:r>
                  <w:r w:rsidRPr="004D3C5A">
                    <w:rPr>
                      <w:rFonts w:ascii="Arial" w:eastAsia="Times New Roman" w:hAnsi="Arial" w:cs="Arial"/>
                      <w:sz w:val="16"/>
                      <w:szCs w:val="16"/>
                    </w:rPr>
                    <w:t xml:space="preserve"> Las presentes disposiciones para el otorgamiento de la Constancia de Autorización, para el uso y aprovechamiento de </w:t>
                  </w:r>
                  <w:r w:rsidRPr="00131E3D">
                    <w:rPr>
                      <w:rFonts w:ascii="Arial" w:eastAsia="Times New Roman" w:hAnsi="Arial" w:cs="Arial"/>
                      <w:b/>
                      <w:sz w:val="16"/>
                      <w:szCs w:val="16"/>
                    </w:rPr>
                    <w:t>Bandas</w:t>
                  </w:r>
                  <w:r w:rsidRPr="004D3C5A">
                    <w:rPr>
                      <w:rFonts w:ascii="Arial" w:eastAsia="Times New Roman" w:hAnsi="Arial" w:cs="Arial"/>
                      <w:sz w:val="16"/>
                      <w:szCs w:val="16"/>
                    </w:rPr>
                    <w:t xml:space="preserve"> de </w:t>
                  </w:r>
                  <w:r w:rsidRPr="00131E3D">
                    <w:rPr>
                      <w:rFonts w:ascii="Arial" w:eastAsia="Times New Roman" w:hAnsi="Arial" w:cs="Arial"/>
                      <w:b/>
                      <w:sz w:val="16"/>
                      <w:szCs w:val="16"/>
                    </w:rPr>
                    <w:t>Frecuencias</w:t>
                  </w:r>
                  <w:r w:rsidRPr="004D3C5A">
                    <w:rPr>
                      <w:rFonts w:ascii="Arial" w:eastAsia="Times New Roman" w:hAnsi="Arial" w:cs="Arial"/>
                      <w:sz w:val="16"/>
                      <w:szCs w:val="16"/>
                    </w:rPr>
                    <w:t xml:space="preserve"> del espectro radioeléctrico para uso secundario; </w:t>
                  </w:r>
                </w:p>
                <w:p w14:paraId="69AA66DC" w14:textId="77777777" w:rsidR="00017164" w:rsidRDefault="004D3C5A"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r w:rsidRPr="00131E3D">
                    <w:rPr>
                      <w:rFonts w:ascii="Arial" w:eastAsia="Times New Roman" w:hAnsi="Arial" w:cs="Arial"/>
                      <w:b/>
                      <w:sz w:val="16"/>
                      <w:szCs w:val="16"/>
                    </w:rPr>
                    <w:t>XIV.</w:t>
                  </w:r>
                  <w:r w:rsidRPr="00131E3D">
                    <w:rPr>
                      <w:rFonts w:ascii="Arial" w:eastAsia="Times New Roman" w:hAnsi="Arial" w:cs="Arial"/>
                      <w:b/>
                      <w:sz w:val="16"/>
                      <w:szCs w:val="16"/>
                    </w:rPr>
                    <w:tab/>
                    <w:t>(Se deroga).</w:t>
                  </w:r>
                </w:p>
                <w:p w14:paraId="2690E624" w14:textId="77777777" w:rsidR="00502C81" w:rsidRDefault="00502C81"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p>
                <w:p w14:paraId="20C5957E" w14:textId="77777777" w:rsidR="00502C81" w:rsidRDefault="00502C81"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p>
                <w:p w14:paraId="207BE679" w14:textId="77777777" w:rsidR="00502C81" w:rsidRDefault="00502C81"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p>
                <w:p w14:paraId="22067152" w14:textId="77777777" w:rsidR="00502C81" w:rsidRDefault="00502C81"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p>
                <w:p w14:paraId="50749EBD" w14:textId="4C4584DA" w:rsidR="00502C81" w:rsidRPr="00131E3D" w:rsidRDefault="00502C81" w:rsidP="00502C81">
                  <w:pPr>
                    <w:autoSpaceDE w:val="0"/>
                    <w:autoSpaceDN w:val="0"/>
                    <w:adjustRightInd w:val="0"/>
                    <w:ind w:right="-8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p>
              </w:tc>
            </w:tr>
            <w:tr w:rsidR="002B367D" w:rsidRPr="005F7176" w14:paraId="7AA3F90B" w14:textId="77777777" w:rsidTr="00502C81">
              <w:trPr>
                <w:cnfStyle w:val="000000100000" w:firstRow="0" w:lastRow="0" w:firstColumn="0" w:lastColumn="0" w:oddVBand="0" w:evenVBand="0" w:oddHBand="1" w:evenHBand="0" w:firstRowFirstColumn="0" w:firstRowLastColumn="0" w:lastRowFirstColumn="0" w:lastRowLastColumn="0"/>
                <w:trHeight w:val="4347"/>
              </w:trPr>
              <w:tc>
                <w:tcPr>
                  <w:cnfStyle w:val="001000000000" w:firstRow="0" w:lastRow="0" w:firstColumn="1" w:lastColumn="0" w:oddVBand="0" w:evenVBand="0" w:oddHBand="0" w:evenHBand="0" w:firstRowFirstColumn="0" w:firstRowLastColumn="0" w:lastRowFirstColumn="0" w:lastRowLastColumn="0"/>
                  <w:tcW w:w="875" w:type="dxa"/>
                  <w:vAlign w:val="center"/>
                </w:tcPr>
                <w:p w14:paraId="25CB7FD4" w14:textId="7F960D68" w:rsidR="002B367D" w:rsidRDefault="002B367D" w:rsidP="00AB2947">
                  <w:pPr>
                    <w:jc w:val="center"/>
                    <w:rPr>
                      <w:rFonts w:ascii="Arial" w:eastAsia="Times New Roman" w:hAnsi="Arial" w:cs="Arial"/>
                      <w:sz w:val="16"/>
                      <w:szCs w:val="18"/>
                    </w:rPr>
                  </w:pPr>
                  <w:r>
                    <w:rPr>
                      <w:rFonts w:ascii="Arial" w:eastAsia="Times New Roman" w:hAnsi="Arial" w:cs="Arial"/>
                      <w:sz w:val="16"/>
                      <w:szCs w:val="18"/>
                    </w:rPr>
                    <w:lastRenderedPageBreak/>
                    <w:t>3</w:t>
                  </w:r>
                </w:p>
              </w:tc>
              <w:tc>
                <w:tcPr>
                  <w:tcW w:w="3911" w:type="dxa"/>
                  <w:vAlign w:val="center"/>
                </w:tcPr>
                <w:p w14:paraId="5BC5A245" w14:textId="77777777" w:rsidR="002B367D" w:rsidRDefault="002B367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16"/>
                      <w:szCs w:val="18"/>
                    </w:rPr>
                  </w:pPr>
                  <w:r w:rsidRPr="002B367D">
                    <w:rPr>
                      <w:rFonts w:ascii="Arial" w:eastAsia="Times New Roman" w:hAnsi="Arial" w:cs="Arial"/>
                      <w:b/>
                      <w:sz w:val="16"/>
                      <w:szCs w:val="18"/>
                    </w:rPr>
                    <w:t xml:space="preserve">Artículo 3. </w:t>
                  </w:r>
                  <w:r w:rsidRPr="002B367D">
                    <w:rPr>
                      <w:rFonts w:ascii="Arial" w:eastAsia="Times New Roman" w:hAnsi="Arial" w:cs="Arial"/>
                      <w:sz w:val="16"/>
                      <w:szCs w:val="18"/>
                    </w:rPr>
                    <w:t>La Constancia de Autorización de uso secundario establece los términos y condiciones para usar o aprovechar las bandas de frecuencias del espectro radioeléctrico para uso secundario en Eventos Específicos o Instalaciones destinadas a actividades comerciales o industriales. Dicho uso no deberá causar interferencias perjudiciales a servicios públicos de telecomunicaciones y de radiodifusión concesionados, ni podrán reclamar protección contra interferencias perjudiciales causadas por éstos.</w:t>
                  </w:r>
                </w:p>
                <w:p w14:paraId="411EAC4C" w14:textId="2D46B230" w:rsidR="0059669D" w:rsidRDefault="0059669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0C2E9D27" w14:textId="734FA01B" w:rsidR="00502C81" w:rsidRDefault="00502C81"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50BE1BD3" w14:textId="13C0F925" w:rsidR="00502C81" w:rsidRDefault="00502C81"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6D22C273" w14:textId="698AB6F4" w:rsidR="00A10FDD" w:rsidRDefault="00A10FD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09998E2E" w14:textId="62F01E86" w:rsidR="00A10FDD" w:rsidRDefault="00A10FD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30CFF424" w14:textId="34D5CD6A" w:rsidR="00A10FDD" w:rsidRDefault="00A10FD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0936282A" w14:textId="7DAF7FC3" w:rsidR="00A10FDD" w:rsidRDefault="00A10FD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50C557FF" w14:textId="3DCDAABA" w:rsidR="00A10FDD" w:rsidRDefault="00A10FD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161B7A4A" w14:textId="372F1EC2" w:rsidR="00A10FDD" w:rsidRDefault="00A10FD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25BBC2F5" w14:textId="2F32F99C" w:rsidR="00A10FDD" w:rsidRDefault="00A10FD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519EAFE3" w14:textId="4FCE659D" w:rsidR="00A10FDD" w:rsidRDefault="00A10FD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3C1D232F" w14:textId="44DB922C" w:rsidR="00A10FDD" w:rsidRDefault="00A10FD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3683827E" w14:textId="6E31F3D0" w:rsidR="00A10FDD" w:rsidRDefault="00A10FD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0D635CD0" w14:textId="37EC60EB" w:rsidR="00A10FDD" w:rsidRDefault="00A10FD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024EEA8C" w14:textId="77777777" w:rsidR="00A10FDD" w:rsidRDefault="00A10FDD"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1C0A5CC5" w14:textId="64AAF129" w:rsidR="00502C81" w:rsidRDefault="00502C81"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0CF28DAF" w14:textId="5032399B" w:rsidR="00502C81" w:rsidRDefault="00502C81"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31D8D0A4" w14:textId="65C8FB8B" w:rsidR="00502C81" w:rsidRDefault="00502C81"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6A66E6C6" w14:textId="77777777" w:rsidR="00502C81" w:rsidRDefault="00502C81"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125888E1" w14:textId="6987E8F1" w:rsidR="00502C81" w:rsidRDefault="00502C81"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1E005126" w14:textId="0D35F25A" w:rsidR="00502C81" w:rsidRDefault="00502C81"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699F2E79" w14:textId="1AC6D89D" w:rsidR="00502C81" w:rsidRDefault="00502C81"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p w14:paraId="0AF3AA68" w14:textId="6BBA70DA" w:rsidR="00502C81" w:rsidRPr="00756F53" w:rsidRDefault="00502C81"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p>
              </w:tc>
              <w:tc>
                <w:tcPr>
                  <w:tcW w:w="3912" w:type="dxa"/>
                  <w:vAlign w:val="center"/>
                </w:tcPr>
                <w:p w14:paraId="0E85FE94" w14:textId="3DFEE483" w:rsidR="00A15D3D" w:rsidRDefault="002B367D" w:rsidP="0004544B">
                  <w:pPr>
                    <w:ind w:leftChars="-32" w:left="-7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6"/>
                      <w:szCs w:val="16"/>
                    </w:rPr>
                  </w:pPr>
                  <w:r w:rsidRPr="00D00F56">
                    <w:rPr>
                      <w:rFonts w:ascii="Arial" w:hAnsi="Arial" w:cs="Arial"/>
                      <w:b/>
                      <w:bCs/>
                      <w:sz w:val="16"/>
                      <w:szCs w:val="16"/>
                    </w:rPr>
                    <w:t>Art</w:t>
                  </w:r>
                  <w:r w:rsidR="00502C81">
                    <w:rPr>
                      <w:rFonts w:ascii="Arial" w:hAnsi="Arial" w:cs="Arial"/>
                      <w:b/>
                      <w:bCs/>
                      <w:sz w:val="16"/>
                      <w:szCs w:val="16"/>
                    </w:rPr>
                    <w:t>ícu</w:t>
                  </w:r>
                  <w:r w:rsidRPr="00D00F56">
                    <w:rPr>
                      <w:rFonts w:ascii="Arial" w:hAnsi="Arial" w:cs="Arial"/>
                      <w:b/>
                      <w:bCs/>
                      <w:sz w:val="16"/>
                      <w:szCs w:val="16"/>
                    </w:rPr>
                    <w:t>lo 3.</w:t>
                  </w:r>
                  <w:r w:rsidRPr="00D00F56">
                    <w:rPr>
                      <w:rFonts w:ascii="Arial" w:hAnsi="Arial" w:cs="Arial"/>
                      <w:bCs/>
                      <w:sz w:val="16"/>
                      <w:szCs w:val="16"/>
                    </w:rPr>
                    <w:t xml:space="preserve"> La Constancia de Autorización de uso secundario establece los términos y condiciones para usar o aprovechar las </w:t>
                  </w:r>
                  <w:r w:rsidRPr="00D00F56">
                    <w:rPr>
                      <w:rFonts w:ascii="Arial" w:hAnsi="Arial" w:cs="Arial"/>
                      <w:b/>
                      <w:bCs/>
                      <w:sz w:val="16"/>
                      <w:szCs w:val="16"/>
                    </w:rPr>
                    <w:t>Bandas de Frecuencias</w:t>
                  </w:r>
                  <w:r w:rsidRPr="00D00F56">
                    <w:rPr>
                      <w:rFonts w:ascii="Arial" w:hAnsi="Arial" w:cs="Arial"/>
                      <w:bCs/>
                      <w:sz w:val="16"/>
                      <w:szCs w:val="16"/>
                    </w:rPr>
                    <w:t xml:space="preserve"> del espectro radioeléctrico para uso secundario en Eventos Específicos o Instalaciones destinadas a actividades comerciales o industriales. Dicho uso no deberá causar interferencias perjudiciales a servicios públicos de telecomunicaciones y de radiodifusión concesionados, ni podrán reclamar protección contra interferencias perjudiciales causadas por éstos.</w:t>
                  </w:r>
                </w:p>
                <w:p w14:paraId="7D0A02DA" w14:textId="77777777" w:rsidR="00A15D3D" w:rsidRDefault="00A15D3D" w:rsidP="0004544B">
                  <w:pPr>
                    <w:ind w:leftChars="-32" w:left="-7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6"/>
                      <w:szCs w:val="16"/>
                    </w:rPr>
                  </w:pPr>
                </w:p>
                <w:p w14:paraId="380F8709" w14:textId="6004BCAD" w:rsidR="00DF54F6" w:rsidRPr="00DF54F6" w:rsidRDefault="00DF54F6" w:rsidP="00DF54F6">
                  <w:pPr>
                    <w:ind w:leftChars="-32" w:left="-70"/>
                    <w:jc w:val="both"/>
                    <w:cnfStyle w:val="000000100000" w:firstRow="0" w:lastRow="0" w:firstColumn="0" w:lastColumn="0" w:oddVBand="0" w:evenVBand="0" w:oddHBand="1" w:evenHBand="0" w:firstRowFirstColumn="0" w:firstRowLastColumn="0" w:lastRowFirstColumn="0" w:lastRowLastColumn="0"/>
                    <w:rPr>
                      <w:ins w:id="34" w:author="Jorge Rodolfo Lopez Rodriguez" w:date="2024-08-29T11:12:00Z"/>
                      <w:rFonts w:ascii="Arial" w:hAnsi="Arial" w:cs="Arial"/>
                      <w:bCs/>
                      <w:sz w:val="16"/>
                      <w:szCs w:val="16"/>
                    </w:rPr>
                  </w:pPr>
                  <w:ins w:id="35" w:author="Jorge Rodolfo Lopez Rodriguez" w:date="2024-08-29T11:12:00Z">
                    <w:r w:rsidRPr="00DF54F6">
                      <w:rPr>
                        <w:rFonts w:ascii="Arial" w:hAnsi="Arial" w:cs="Arial"/>
                        <w:bCs/>
                        <w:sz w:val="16"/>
                        <w:szCs w:val="16"/>
                      </w:rPr>
                      <w:t xml:space="preserve">Cuando el Instituto determine la existencia de una interferencia perjudicial, lo hará del conocimiento del Autorizado </w:t>
                    </w:r>
                  </w:ins>
                  <w:ins w:id="36" w:author="Miguel Angel Herrera Carrasco" w:date="2024-09-03T16:19:00Z">
                    <w:r w:rsidR="009533BC">
                      <w:rPr>
                        <w:rFonts w:ascii="Arial" w:hAnsi="Arial" w:cs="Arial"/>
                        <w:bCs/>
                        <w:sz w:val="16"/>
                        <w:szCs w:val="16"/>
                      </w:rPr>
                      <w:t>i</w:t>
                    </w:r>
                  </w:ins>
                  <w:bookmarkStart w:id="37" w:name="_GoBack"/>
                  <w:bookmarkEnd w:id="37"/>
                  <w:ins w:id="38" w:author="Jorge Rodolfo Lopez Rodriguez" w:date="2024-08-29T11:12:00Z">
                    <w:del w:id="39" w:author="Miguel Angel Herrera Carrasco" w:date="2024-09-03T16:19:00Z">
                      <w:r w:rsidRPr="00DF54F6" w:rsidDel="009533BC">
                        <w:rPr>
                          <w:rFonts w:ascii="Arial" w:hAnsi="Arial" w:cs="Arial"/>
                          <w:bCs/>
                          <w:sz w:val="16"/>
                          <w:szCs w:val="16"/>
                        </w:rPr>
                        <w:delText>I</w:delText>
                      </w:r>
                    </w:del>
                    <w:r w:rsidRPr="00DF54F6">
                      <w:rPr>
                        <w:rFonts w:ascii="Arial" w:hAnsi="Arial" w:cs="Arial"/>
                        <w:bCs/>
                        <w:sz w:val="16"/>
                        <w:szCs w:val="16"/>
                      </w:rPr>
                      <w:t>nterferente a efecto de que la elimine y notifique por escrito las acciones realizadas ante el Instituto en un plazo improrrogable de hasta 10 días naturales.</w:t>
                    </w:r>
                  </w:ins>
                </w:p>
                <w:p w14:paraId="46BC36D7" w14:textId="77777777" w:rsidR="00DF54F6" w:rsidRPr="00DF54F6" w:rsidRDefault="00DF54F6" w:rsidP="00DF54F6">
                  <w:pPr>
                    <w:ind w:leftChars="-32" w:left="-70"/>
                    <w:jc w:val="both"/>
                    <w:cnfStyle w:val="000000100000" w:firstRow="0" w:lastRow="0" w:firstColumn="0" w:lastColumn="0" w:oddVBand="0" w:evenVBand="0" w:oddHBand="1" w:evenHBand="0" w:firstRowFirstColumn="0" w:firstRowLastColumn="0" w:lastRowFirstColumn="0" w:lastRowLastColumn="0"/>
                    <w:rPr>
                      <w:ins w:id="40" w:author="Jorge Rodolfo Lopez Rodriguez" w:date="2024-08-29T11:12:00Z"/>
                      <w:rFonts w:ascii="Arial" w:hAnsi="Arial" w:cs="Arial"/>
                      <w:bCs/>
                      <w:sz w:val="16"/>
                      <w:szCs w:val="16"/>
                    </w:rPr>
                  </w:pPr>
                </w:p>
                <w:p w14:paraId="052B0F5F" w14:textId="559A7715" w:rsidR="00502C81" w:rsidDel="00DF54F6" w:rsidRDefault="00DF54F6" w:rsidP="00DF54F6">
                  <w:pPr>
                    <w:ind w:leftChars="-32" w:left="-70"/>
                    <w:jc w:val="both"/>
                    <w:cnfStyle w:val="000000100000" w:firstRow="0" w:lastRow="0" w:firstColumn="0" w:lastColumn="0" w:oddVBand="0" w:evenVBand="0" w:oddHBand="1" w:evenHBand="0" w:firstRowFirstColumn="0" w:firstRowLastColumn="0" w:lastRowFirstColumn="0" w:lastRowLastColumn="0"/>
                    <w:rPr>
                      <w:del w:id="41" w:author="Jorge Rodolfo Lopez Rodriguez" w:date="2024-08-29T11:12:00Z"/>
                      <w:rFonts w:ascii="Arial" w:hAnsi="Arial" w:cs="Arial"/>
                      <w:bCs/>
                      <w:sz w:val="16"/>
                      <w:szCs w:val="16"/>
                    </w:rPr>
                  </w:pPr>
                  <w:ins w:id="42" w:author="Jorge Rodolfo Lopez Rodriguez" w:date="2024-08-29T11:12:00Z">
                    <w:r w:rsidRPr="00DF54F6">
                      <w:rPr>
                        <w:rFonts w:ascii="Arial" w:hAnsi="Arial" w:cs="Arial"/>
                        <w:bCs/>
                        <w:sz w:val="16"/>
                        <w:szCs w:val="16"/>
                      </w:rPr>
                      <w:t>En caso de que el Autorizado no elimine la interferencia perjudicial en el plazo señalado, el Instituto procederá en términos de la fracción III del artículo 16 de los Lineamientos.</w:t>
                    </w:r>
                  </w:ins>
                  <w:del w:id="43" w:author="Jorge Rodolfo Lopez Rodriguez" w:date="2024-08-29T11:12:00Z">
                    <w:r w:rsidR="00B242FC" w:rsidRPr="00B242FC" w:rsidDel="00DF54F6">
                      <w:rPr>
                        <w:rFonts w:ascii="Arial" w:hAnsi="Arial" w:cs="Arial"/>
                        <w:bCs/>
                        <w:sz w:val="16"/>
                        <w:szCs w:val="16"/>
                      </w:rPr>
                      <w:delText xml:space="preserve">Cuando exista una denuncia por interferencias perjudiciales presentada ante el Instituto, el Autorizado deberá mitigar las interferencias perjudiciales en las Bandas de Frecuencias objeto de la denuncia y previstas en la Constancia de Autorización de uso secundario, en un plazo improrrogable de hasta 10 días hábiles. </w:delText>
                    </w:r>
                  </w:del>
                </w:p>
                <w:p w14:paraId="75282DA3" w14:textId="5A6886E7" w:rsidR="00B242FC" w:rsidDel="00DF54F6" w:rsidRDefault="00B242FC" w:rsidP="00B242FC">
                  <w:pPr>
                    <w:ind w:leftChars="-32" w:left="-70"/>
                    <w:jc w:val="both"/>
                    <w:cnfStyle w:val="000000100000" w:firstRow="0" w:lastRow="0" w:firstColumn="0" w:lastColumn="0" w:oddVBand="0" w:evenVBand="0" w:oddHBand="1" w:evenHBand="0" w:firstRowFirstColumn="0" w:firstRowLastColumn="0" w:lastRowFirstColumn="0" w:lastRowLastColumn="0"/>
                    <w:rPr>
                      <w:del w:id="44" w:author="Jorge Rodolfo Lopez Rodriguez" w:date="2024-08-29T11:12:00Z"/>
                      <w:rFonts w:ascii="Arial" w:hAnsi="Arial" w:cs="Arial"/>
                      <w:bCs/>
                      <w:sz w:val="16"/>
                      <w:szCs w:val="16"/>
                    </w:rPr>
                  </w:pPr>
                </w:p>
                <w:p w14:paraId="40DD08B6" w14:textId="5E3C45A9" w:rsidR="00502C81" w:rsidRPr="00B242FC" w:rsidRDefault="00B242FC" w:rsidP="00502C81">
                  <w:pPr>
                    <w:ind w:leftChars="-32" w:left="-70"/>
                    <w:jc w:val="both"/>
                    <w:cnfStyle w:val="000000100000" w:firstRow="0" w:lastRow="0" w:firstColumn="0" w:lastColumn="0" w:oddVBand="0" w:evenVBand="0" w:oddHBand="1" w:evenHBand="0" w:firstRowFirstColumn="0" w:firstRowLastColumn="0" w:lastRowFirstColumn="0" w:lastRowLastColumn="0"/>
                    <w:rPr>
                      <w:rFonts w:ascii="Arial" w:hAnsi="Arial" w:cs="Arial"/>
                      <w:bCs/>
                      <w:sz w:val="16"/>
                      <w:szCs w:val="16"/>
                    </w:rPr>
                  </w:pPr>
                  <w:del w:id="45" w:author="Jorge Rodolfo Lopez Rodriguez" w:date="2024-08-29T11:12:00Z">
                    <w:r w:rsidRPr="00B242FC" w:rsidDel="00DF54F6">
                      <w:rPr>
                        <w:rFonts w:ascii="Arial" w:hAnsi="Arial" w:cs="Arial"/>
                        <w:bCs/>
                        <w:sz w:val="16"/>
                        <w:szCs w:val="16"/>
                      </w:rPr>
                      <w:delText>En caso de que el Autorizado no mitigue las interferencias perjudiciales en el plazo señalado, el Instituto ordenará el cese de operaciones en dichas Bandas de Frecuencias y procederá en términos de la fracción III del artículo 16 de los Lineamientos</w:delText>
                    </w:r>
                  </w:del>
                </w:p>
              </w:tc>
            </w:tr>
            <w:tr w:rsidR="00756F53" w:rsidRPr="005F7176" w14:paraId="07D3AE9C" w14:textId="77777777" w:rsidTr="004D3C5A">
              <w:tc>
                <w:tcPr>
                  <w:cnfStyle w:val="001000000000" w:firstRow="0" w:lastRow="0" w:firstColumn="1" w:lastColumn="0" w:oddVBand="0" w:evenVBand="0" w:oddHBand="0" w:evenHBand="0" w:firstRowFirstColumn="0" w:firstRowLastColumn="0" w:lastRowFirstColumn="0" w:lastRowLastColumn="0"/>
                  <w:tcW w:w="875" w:type="dxa"/>
                  <w:vAlign w:val="center"/>
                </w:tcPr>
                <w:p w14:paraId="67AE05B9" w14:textId="5EDE4D11" w:rsidR="00756F53" w:rsidRDefault="00756F53" w:rsidP="00AB2947">
                  <w:pPr>
                    <w:jc w:val="center"/>
                    <w:rPr>
                      <w:rFonts w:ascii="Arial" w:eastAsia="Times New Roman" w:hAnsi="Arial" w:cs="Arial"/>
                      <w:sz w:val="16"/>
                      <w:szCs w:val="18"/>
                    </w:rPr>
                  </w:pPr>
                  <w:r>
                    <w:rPr>
                      <w:rFonts w:ascii="Arial" w:eastAsia="Times New Roman" w:hAnsi="Arial" w:cs="Arial"/>
                      <w:sz w:val="16"/>
                      <w:szCs w:val="18"/>
                    </w:rPr>
                    <w:t>4</w:t>
                  </w:r>
                </w:p>
              </w:tc>
              <w:tc>
                <w:tcPr>
                  <w:tcW w:w="3911" w:type="dxa"/>
                  <w:vAlign w:val="center"/>
                </w:tcPr>
                <w:p w14:paraId="3987928C" w14:textId="29005406" w:rsidR="00756F53" w:rsidRPr="00756F53" w:rsidRDefault="00756F53" w:rsidP="00756F5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8"/>
                    </w:rPr>
                  </w:pPr>
                  <w:r w:rsidRPr="00756F53">
                    <w:rPr>
                      <w:rFonts w:ascii="Arial" w:eastAsia="Times New Roman" w:hAnsi="Arial" w:cs="Arial"/>
                      <w:b/>
                      <w:sz w:val="16"/>
                      <w:szCs w:val="18"/>
                    </w:rPr>
                    <w:t>Artículo 4</w:t>
                  </w:r>
                  <w:r w:rsidR="00D00F56">
                    <w:rPr>
                      <w:rFonts w:ascii="Arial" w:eastAsia="Times New Roman" w:hAnsi="Arial" w:cs="Arial"/>
                      <w:b/>
                      <w:sz w:val="16"/>
                      <w:szCs w:val="18"/>
                    </w:rPr>
                    <w:t xml:space="preserve">. </w:t>
                  </w:r>
                  <w:r w:rsidR="00D00F56" w:rsidRPr="00D00F56">
                    <w:rPr>
                      <w:rFonts w:ascii="Arial" w:eastAsia="Times New Roman" w:hAnsi="Arial" w:cs="Arial"/>
                      <w:sz w:val="16"/>
                      <w:szCs w:val="18"/>
                    </w:rPr>
                    <w:t xml:space="preserve">El Autorizado tiene prohibido usar, aprovechar y explotar las </w:t>
                  </w:r>
                  <w:r w:rsidR="00D00F56">
                    <w:rPr>
                      <w:rFonts w:ascii="Arial" w:eastAsia="Times New Roman" w:hAnsi="Arial" w:cs="Arial"/>
                      <w:sz w:val="16"/>
                      <w:szCs w:val="18"/>
                    </w:rPr>
                    <w:t>b</w:t>
                  </w:r>
                  <w:r w:rsidR="00D00F56" w:rsidRPr="00D00F56">
                    <w:rPr>
                      <w:rFonts w:ascii="Arial" w:eastAsia="Times New Roman" w:hAnsi="Arial" w:cs="Arial"/>
                      <w:sz w:val="16"/>
                      <w:szCs w:val="18"/>
                    </w:rPr>
                    <w:t xml:space="preserve">andas de </w:t>
                  </w:r>
                  <w:r w:rsidR="00D00F56">
                    <w:rPr>
                      <w:rFonts w:ascii="Arial" w:eastAsia="Times New Roman" w:hAnsi="Arial" w:cs="Arial"/>
                      <w:sz w:val="16"/>
                      <w:szCs w:val="18"/>
                    </w:rPr>
                    <w:t>f</w:t>
                  </w:r>
                  <w:r w:rsidR="00D00F56" w:rsidRPr="00D00F56">
                    <w:rPr>
                      <w:rFonts w:ascii="Arial" w:eastAsia="Times New Roman" w:hAnsi="Arial" w:cs="Arial"/>
                      <w:sz w:val="16"/>
                      <w:szCs w:val="18"/>
                    </w:rPr>
                    <w:t>recuencias del espectro radioeléctrico objeto de la Constancia de Autorización de uso secundario para prestar servicios públicos de telecomunicaciones y/o radiodifusión con fines comerciales</w:t>
                  </w:r>
                </w:p>
                <w:p w14:paraId="210DE06D" w14:textId="77777777" w:rsidR="00756F53" w:rsidRPr="00756F53" w:rsidRDefault="00756F53" w:rsidP="00756F5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8"/>
                    </w:rPr>
                  </w:pPr>
                </w:p>
                <w:p w14:paraId="1A1E88FD" w14:textId="2C6767BA" w:rsidR="00756F53" w:rsidRPr="00756F53" w:rsidRDefault="00756F53" w:rsidP="00756F5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r w:rsidRPr="00756F53">
                    <w:rPr>
                      <w:rFonts w:ascii="Arial" w:eastAsia="Times New Roman" w:hAnsi="Arial" w:cs="Arial"/>
                      <w:bCs/>
                      <w:sz w:val="16"/>
                      <w:szCs w:val="18"/>
                    </w:rPr>
                    <w:t>Las bandas de frecuencias objeto de la Constancia de Autorización de uso secundario únicamente podrán ser utilizadas exclusivamente en los horarios y para los fines expresados en la misma.</w:t>
                  </w:r>
                </w:p>
              </w:tc>
              <w:tc>
                <w:tcPr>
                  <w:tcW w:w="3912" w:type="dxa"/>
                  <w:vAlign w:val="center"/>
                </w:tcPr>
                <w:p w14:paraId="41327B25" w14:textId="7D33B133" w:rsidR="00D00F56" w:rsidRPr="00D00F56" w:rsidRDefault="00D00F56" w:rsidP="00D00F5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8"/>
                    </w:rPr>
                  </w:pPr>
                  <w:r w:rsidRPr="00D00F56">
                    <w:rPr>
                      <w:rFonts w:ascii="Arial" w:eastAsia="Times New Roman" w:hAnsi="Arial" w:cs="Arial"/>
                      <w:b/>
                      <w:sz w:val="16"/>
                      <w:szCs w:val="18"/>
                    </w:rPr>
                    <w:t xml:space="preserve">Artículo 4. </w:t>
                  </w:r>
                  <w:r w:rsidRPr="00D00F56">
                    <w:rPr>
                      <w:rFonts w:ascii="Arial" w:eastAsia="Times New Roman" w:hAnsi="Arial" w:cs="Arial"/>
                      <w:sz w:val="16"/>
                      <w:szCs w:val="18"/>
                    </w:rPr>
                    <w:t xml:space="preserve">El Autorizado tiene prohibido usar, aprovechar y explotar las </w:t>
                  </w:r>
                  <w:r w:rsidRPr="00D00F56">
                    <w:rPr>
                      <w:rFonts w:ascii="Arial" w:eastAsia="Times New Roman" w:hAnsi="Arial" w:cs="Arial"/>
                      <w:b/>
                      <w:sz w:val="16"/>
                      <w:szCs w:val="18"/>
                    </w:rPr>
                    <w:t>Bandas</w:t>
                  </w:r>
                  <w:r w:rsidRPr="00D00F56">
                    <w:rPr>
                      <w:rFonts w:ascii="Arial" w:eastAsia="Times New Roman" w:hAnsi="Arial" w:cs="Arial"/>
                      <w:sz w:val="16"/>
                      <w:szCs w:val="18"/>
                    </w:rPr>
                    <w:t xml:space="preserve"> de </w:t>
                  </w:r>
                  <w:r w:rsidRPr="00D00F56">
                    <w:rPr>
                      <w:rFonts w:ascii="Arial" w:eastAsia="Times New Roman" w:hAnsi="Arial" w:cs="Arial"/>
                      <w:b/>
                      <w:sz w:val="16"/>
                      <w:szCs w:val="18"/>
                    </w:rPr>
                    <w:t>Frecuencias</w:t>
                  </w:r>
                  <w:r w:rsidRPr="00D00F56">
                    <w:rPr>
                      <w:rFonts w:ascii="Arial" w:eastAsia="Times New Roman" w:hAnsi="Arial" w:cs="Arial"/>
                      <w:sz w:val="16"/>
                      <w:szCs w:val="18"/>
                    </w:rPr>
                    <w:t xml:space="preserve"> del espectro radioeléctrico objeto de la Constancia de Autorización de uso secundario para prestar servicios públicos de telecomunicaciones y/o radiodifusión con fines comerciales.</w:t>
                  </w:r>
                </w:p>
                <w:p w14:paraId="1AB53853" w14:textId="743BF3CF" w:rsidR="00D00F56" w:rsidRPr="00D00F56" w:rsidRDefault="00D00F56" w:rsidP="00D00F5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8"/>
                    </w:rPr>
                  </w:pPr>
                </w:p>
                <w:p w14:paraId="207A1DBD" w14:textId="64449633" w:rsidR="00756F53" w:rsidRPr="0038782E" w:rsidRDefault="00D00F56" w:rsidP="00D00F56">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r w:rsidRPr="00D00F56">
                    <w:rPr>
                      <w:rFonts w:ascii="Arial" w:eastAsia="Times New Roman" w:hAnsi="Arial" w:cs="Arial"/>
                      <w:sz w:val="16"/>
                      <w:szCs w:val="18"/>
                    </w:rPr>
                    <w:t>Las Bandas de Frecuencias objeto de la Constancia de Autorización de uso secundario únicamente podrán ser utilizadas en los plazos, horarios y para los fines expresados en la misma.</w:t>
                  </w:r>
                </w:p>
              </w:tc>
            </w:tr>
            <w:tr w:rsidR="00416060" w:rsidRPr="005F7176" w14:paraId="0E2B76A1" w14:textId="77777777" w:rsidTr="004D3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5" w:type="dxa"/>
                  <w:vAlign w:val="center"/>
                </w:tcPr>
                <w:p w14:paraId="5E29A035" w14:textId="3472C213" w:rsidR="00416060" w:rsidRDefault="00416060" w:rsidP="00AB2947">
                  <w:pPr>
                    <w:jc w:val="center"/>
                    <w:rPr>
                      <w:rFonts w:ascii="Arial" w:eastAsia="Times New Roman" w:hAnsi="Arial" w:cs="Arial"/>
                      <w:sz w:val="16"/>
                      <w:szCs w:val="18"/>
                    </w:rPr>
                  </w:pPr>
                  <w:r>
                    <w:rPr>
                      <w:rFonts w:ascii="Arial" w:eastAsia="Times New Roman" w:hAnsi="Arial" w:cs="Arial"/>
                      <w:sz w:val="16"/>
                      <w:szCs w:val="18"/>
                    </w:rPr>
                    <w:t>5</w:t>
                  </w:r>
                </w:p>
              </w:tc>
              <w:tc>
                <w:tcPr>
                  <w:tcW w:w="3911" w:type="dxa"/>
                  <w:vAlign w:val="center"/>
                </w:tcPr>
                <w:p w14:paraId="7DF3F0A2" w14:textId="74D1B7B3" w:rsidR="00416060" w:rsidRPr="00756F53" w:rsidRDefault="00416060" w:rsidP="00756F5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r w:rsidRPr="00416060">
                    <w:rPr>
                      <w:rFonts w:ascii="Arial" w:eastAsia="Times New Roman" w:hAnsi="Arial" w:cs="Arial"/>
                      <w:b/>
                      <w:sz w:val="16"/>
                      <w:szCs w:val="18"/>
                    </w:rPr>
                    <w:t xml:space="preserve">Artículo 5. </w:t>
                  </w:r>
                  <w:r w:rsidRPr="00416060">
                    <w:rPr>
                      <w:rFonts w:ascii="Arial" w:eastAsia="Times New Roman" w:hAnsi="Arial" w:cs="Arial"/>
                      <w:sz w:val="16"/>
                      <w:szCs w:val="18"/>
                    </w:rPr>
                    <w:t>El otorgamiento de la Constancia de Autorización de uso secundario no constituye derechos de exclusividad de las bandas de frecuencia al Autorizado, por lo que el Instituto podrá en todo momento otorgar concesiones o autorizaciones en las mismas bandas de frecuencias.</w:t>
                  </w:r>
                </w:p>
              </w:tc>
              <w:tc>
                <w:tcPr>
                  <w:tcW w:w="3912" w:type="dxa"/>
                  <w:vAlign w:val="center"/>
                </w:tcPr>
                <w:p w14:paraId="12637FD3" w14:textId="4315C726" w:rsidR="00416060" w:rsidRPr="00D00F56" w:rsidRDefault="00416060" w:rsidP="00D00F56">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8"/>
                    </w:rPr>
                  </w:pPr>
                  <w:r w:rsidRPr="00416060">
                    <w:rPr>
                      <w:rFonts w:ascii="Arial" w:eastAsia="Times New Roman" w:hAnsi="Arial" w:cs="Arial"/>
                      <w:b/>
                      <w:sz w:val="16"/>
                      <w:szCs w:val="18"/>
                    </w:rPr>
                    <w:t>Artículo 5.</w:t>
                  </w:r>
                  <w:r w:rsidRPr="00416060">
                    <w:rPr>
                      <w:rFonts w:ascii="Arial" w:eastAsia="Times New Roman" w:hAnsi="Arial" w:cs="Arial"/>
                      <w:sz w:val="16"/>
                      <w:szCs w:val="18"/>
                    </w:rPr>
                    <w:t xml:space="preserve"> El otorgamiento de la Constancia de Autorización de uso secundario no constituye derechos de exclusividad de las </w:t>
                  </w:r>
                  <w:r w:rsidRPr="00416060">
                    <w:rPr>
                      <w:rFonts w:ascii="Arial" w:eastAsia="Times New Roman" w:hAnsi="Arial" w:cs="Arial"/>
                      <w:b/>
                      <w:sz w:val="16"/>
                      <w:szCs w:val="18"/>
                    </w:rPr>
                    <w:t>Bandas</w:t>
                  </w:r>
                  <w:r w:rsidRPr="00416060">
                    <w:rPr>
                      <w:rFonts w:ascii="Arial" w:eastAsia="Times New Roman" w:hAnsi="Arial" w:cs="Arial"/>
                      <w:sz w:val="16"/>
                      <w:szCs w:val="18"/>
                    </w:rPr>
                    <w:t xml:space="preserve"> de </w:t>
                  </w:r>
                  <w:r w:rsidRPr="00416060">
                    <w:rPr>
                      <w:rFonts w:ascii="Arial" w:eastAsia="Times New Roman" w:hAnsi="Arial" w:cs="Arial"/>
                      <w:b/>
                      <w:sz w:val="16"/>
                      <w:szCs w:val="18"/>
                    </w:rPr>
                    <w:t>Frecuencia</w:t>
                  </w:r>
                  <w:r w:rsidR="005216E0">
                    <w:rPr>
                      <w:rFonts w:ascii="Arial" w:eastAsia="Times New Roman" w:hAnsi="Arial" w:cs="Arial"/>
                      <w:b/>
                      <w:sz w:val="16"/>
                      <w:szCs w:val="18"/>
                    </w:rPr>
                    <w:t>s</w:t>
                  </w:r>
                  <w:r w:rsidRPr="00416060">
                    <w:rPr>
                      <w:rFonts w:ascii="Arial" w:eastAsia="Times New Roman" w:hAnsi="Arial" w:cs="Arial"/>
                      <w:sz w:val="16"/>
                      <w:szCs w:val="18"/>
                    </w:rPr>
                    <w:t xml:space="preserve"> al Autorizado, por lo que el Instituto podrá en todo momento otorgar concesiones o autorizaciones en las mismas </w:t>
                  </w:r>
                  <w:r w:rsidRPr="00416060">
                    <w:rPr>
                      <w:rFonts w:ascii="Arial" w:eastAsia="Times New Roman" w:hAnsi="Arial" w:cs="Arial"/>
                      <w:b/>
                      <w:sz w:val="16"/>
                      <w:szCs w:val="18"/>
                    </w:rPr>
                    <w:t>Bandas</w:t>
                  </w:r>
                  <w:r w:rsidRPr="00416060">
                    <w:rPr>
                      <w:rFonts w:ascii="Arial" w:eastAsia="Times New Roman" w:hAnsi="Arial" w:cs="Arial"/>
                      <w:sz w:val="16"/>
                      <w:szCs w:val="18"/>
                    </w:rPr>
                    <w:t xml:space="preserve"> de </w:t>
                  </w:r>
                  <w:r w:rsidRPr="00416060">
                    <w:rPr>
                      <w:rFonts w:ascii="Arial" w:eastAsia="Times New Roman" w:hAnsi="Arial" w:cs="Arial"/>
                      <w:b/>
                      <w:sz w:val="16"/>
                      <w:szCs w:val="18"/>
                    </w:rPr>
                    <w:t>Frecuencias</w:t>
                  </w:r>
                  <w:r w:rsidRPr="00416060">
                    <w:rPr>
                      <w:rFonts w:ascii="Arial" w:eastAsia="Times New Roman" w:hAnsi="Arial" w:cs="Arial"/>
                      <w:sz w:val="16"/>
                      <w:szCs w:val="18"/>
                    </w:rPr>
                    <w:t>.</w:t>
                  </w:r>
                </w:p>
              </w:tc>
            </w:tr>
            <w:tr w:rsidR="00977103" w:rsidRPr="005F7176" w14:paraId="15C44E5E" w14:textId="77777777" w:rsidTr="004D3C5A">
              <w:tc>
                <w:tcPr>
                  <w:cnfStyle w:val="001000000000" w:firstRow="0" w:lastRow="0" w:firstColumn="1" w:lastColumn="0" w:oddVBand="0" w:evenVBand="0" w:oddHBand="0" w:evenHBand="0" w:firstRowFirstColumn="0" w:firstRowLastColumn="0" w:lastRowFirstColumn="0" w:lastRowLastColumn="0"/>
                  <w:tcW w:w="875" w:type="dxa"/>
                  <w:vAlign w:val="center"/>
                </w:tcPr>
                <w:p w14:paraId="62F28C57" w14:textId="71B6186E" w:rsidR="00977103" w:rsidRDefault="00977103" w:rsidP="00AB2947">
                  <w:pPr>
                    <w:jc w:val="center"/>
                    <w:rPr>
                      <w:rFonts w:ascii="Arial" w:eastAsia="Times New Roman" w:hAnsi="Arial" w:cs="Arial"/>
                      <w:sz w:val="16"/>
                      <w:szCs w:val="18"/>
                    </w:rPr>
                  </w:pPr>
                  <w:r>
                    <w:rPr>
                      <w:rFonts w:ascii="Arial" w:eastAsia="Times New Roman" w:hAnsi="Arial" w:cs="Arial"/>
                      <w:sz w:val="16"/>
                      <w:szCs w:val="18"/>
                    </w:rPr>
                    <w:t>5 bis</w:t>
                  </w:r>
                </w:p>
              </w:tc>
              <w:tc>
                <w:tcPr>
                  <w:tcW w:w="3911" w:type="dxa"/>
                  <w:vAlign w:val="center"/>
                </w:tcPr>
                <w:p w14:paraId="0DFEBEC6" w14:textId="77777777" w:rsidR="00977103" w:rsidRPr="00756F53" w:rsidRDefault="00977103"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p>
              </w:tc>
              <w:tc>
                <w:tcPr>
                  <w:tcW w:w="3912" w:type="dxa"/>
                  <w:vAlign w:val="center"/>
                </w:tcPr>
                <w:p w14:paraId="00E96B41" w14:textId="69AC631E" w:rsidR="00977103" w:rsidRPr="00977103" w:rsidRDefault="00977103" w:rsidP="0097710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16"/>
                      <w:szCs w:val="16"/>
                    </w:rPr>
                  </w:pPr>
                  <w:r w:rsidRPr="00977103">
                    <w:rPr>
                      <w:rFonts w:ascii="Arial" w:eastAsia="Times New Roman" w:hAnsi="Arial" w:cs="Arial"/>
                      <w:b/>
                      <w:sz w:val="16"/>
                      <w:szCs w:val="16"/>
                    </w:rPr>
                    <w:t xml:space="preserve">Artículo 5 bis. El Instituto, previa valoración, podrá autorizar el uso y aprovechamiento temporal de Bandas de Frecuencias del espectro radioeléctrico, mediante el otorgamiento de Constancias de Autorización de uso secundario, para servicios de radiocomunicaciones distintos </w:t>
                  </w:r>
                  <w:r w:rsidRPr="00977103">
                    <w:rPr>
                      <w:rFonts w:ascii="Arial" w:eastAsia="Times New Roman" w:hAnsi="Arial" w:cs="Arial"/>
                      <w:b/>
                      <w:sz w:val="16"/>
                      <w:szCs w:val="16"/>
                    </w:rPr>
                    <w:lastRenderedPageBreak/>
                    <w:t>a los atribuidos en la Tabla de Atribuciones del Cuadro Nacional de Atribución de Frecuencias, en los términos y con</w:t>
                  </w:r>
                  <w:ins w:id="46" w:author="Miguel Angel Herrera Carrasco" w:date="2024-09-02T14:14:00Z">
                    <w:r w:rsidR="00053B82">
                      <w:rPr>
                        <w:rFonts w:ascii="Arial" w:eastAsia="Times New Roman" w:hAnsi="Arial" w:cs="Arial"/>
                        <w:b/>
                        <w:sz w:val="16"/>
                        <w:szCs w:val="16"/>
                      </w:rPr>
                      <w:t>diciones</w:t>
                    </w:r>
                  </w:ins>
                  <w:r w:rsidRPr="00977103">
                    <w:rPr>
                      <w:rFonts w:ascii="Arial" w:eastAsia="Times New Roman" w:hAnsi="Arial" w:cs="Arial"/>
                      <w:b/>
                      <w:sz w:val="16"/>
                      <w:szCs w:val="16"/>
                    </w:rPr>
                    <w:t xml:space="preserve"> </w:t>
                  </w:r>
                  <w:del w:id="47" w:author="Miguel Angel Herrera Carrasco" w:date="2024-09-02T14:14:00Z">
                    <w:r w:rsidRPr="00977103" w:rsidDel="00053B82">
                      <w:rPr>
                        <w:rFonts w:ascii="Arial" w:eastAsia="Times New Roman" w:hAnsi="Arial" w:cs="Arial"/>
                        <w:b/>
                        <w:sz w:val="16"/>
                        <w:szCs w:val="16"/>
                      </w:rPr>
                      <w:delText>las limitaciones</w:delText>
                    </w:r>
                  </w:del>
                  <w:r w:rsidRPr="00977103">
                    <w:rPr>
                      <w:rFonts w:ascii="Arial" w:eastAsia="Times New Roman" w:hAnsi="Arial" w:cs="Arial"/>
                      <w:b/>
                      <w:sz w:val="16"/>
                      <w:szCs w:val="16"/>
                    </w:rPr>
                    <w:t xml:space="preserve"> previst</w:t>
                  </w:r>
                  <w:ins w:id="48" w:author="Miguel Angel Herrera Carrasco" w:date="2024-09-02T14:51:00Z">
                    <w:r w:rsidR="001A6C79">
                      <w:rPr>
                        <w:rFonts w:ascii="Arial" w:eastAsia="Times New Roman" w:hAnsi="Arial" w:cs="Arial"/>
                        <w:b/>
                        <w:sz w:val="16"/>
                        <w:szCs w:val="16"/>
                      </w:rPr>
                      <w:t>o</w:t>
                    </w:r>
                  </w:ins>
                  <w:del w:id="49" w:author="Miguel Angel Herrera Carrasco" w:date="2024-09-02T14:51:00Z">
                    <w:r w:rsidRPr="00977103" w:rsidDel="001A6C79">
                      <w:rPr>
                        <w:rFonts w:ascii="Arial" w:eastAsia="Times New Roman" w:hAnsi="Arial" w:cs="Arial"/>
                        <w:b/>
                        <w:sz w:val="16"/>
                        <w:szCs w:val="16"/>
                      </w:rPr>
                      <w:delText>a</w:delText>
                    </w:r>
                  </w:del>
                  <w:r w:rsidRPr="00977103">
                    <w:rPr>
                      <w:rFonts w:ascii="Arial" w:eastAsia="Times New Roman" w:hAnsi="Arial" w:cs="Arial"/>
                      <w:b/>
                      <w:sz w:val="16"/>
                      <w:szCs w:val="16"/>
                    </w:rPr>
                    <w:t>s en el propio instrumento normativo.</w:t>
                  </w:r>
                </w:p>
              </w:tc>
            </w:tr>
            <w:tr w:rsidR="00756F53" w:rsidRPr="005F7176" w14:paraId="6F1ADD7B" w14:textId="77777777" w:rsidTr="004D3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5" w:type="dxa"/>
                  <w:vAlign w:val="center"/>
                </w:tcPr>
                <w:p w14:paraId="6ADEDF04" w14:textId="74AF98A3" w:rsidR="00756F53" w:rsidRDefault="00756F53" w:rsidP="00AB2947">
                  <w:pPr>
                    <w:jc w:val="center"/>
                    <w:rPr>
                      <w:rFonts w:ascii="Arial" w:eastAsia="Times New Roman" w:hAnsi="Arial" w:cs="Arial"/>
                      <w:sz w:val="16"/>
                      <w:szCs w:val="18"/>
                    </w:rPr>
                  </w:pPr>
                  <w:r>
                    <w:rPr>
                      <w:rFonts w:ascii="Arial" w:eastAsia="Times New Roman" w:hAnsi="Arial" w:cs="Arial"/>
                      <w:sz w:val="16"/>
                      <w:szCs w:val="18"/>
                    </w:rPr>
                    <w:lastRenderedPageBreak/>
                    <w:t>6</w:t>
                  </w:r>
                </w:p>
              </w:tc>
              <w:tc>
                <w:tcPr>
                  <w:tcW w:w="3911" w:type="dxa"/>
                  <w:vAlign w:val="center"/>
                </w:tcPr>
                <w:p w14:paraId="0E333939" w14:textId="77777777" w:rsidR="00756F53" w:rsidRDefault="00756F53" w:rsidP="007F2C8F">
                  <w:pPr>
                    <w:jc w:val="both"/>
                    <w:cnfStyle w:val="000000100000" w:firstRow="0" w:lastRow="0" w:firstColumn="0" w:lastColumn="0" w:oddVBand="0" w:evenVBand="0" w:oddHBand="1" w:evenHBand="0" w:firstRowFirstColumn="0" w:firstRowLastColumn="0" w:lastRowFirstColumn="0" w:lastRowLastColumn="0"/>
                    <w:rPr>
                      <w:rFonts w:ascii="Arial" w:hAnsi="Arial" w:cs="Arial"/>
                      <w:sz w:val="16"/>
                      <w:szCs w:val="16"/>
                    </w:rPr>
                  </w:pPr>
                  <w:r w:rsidRPr="00756F53">
                    <w:rPr>
                      <w:rFonts w:ascii="Arial" w:eastAsia="Times New Roman" w:hAnsi="Arial" w:cs="Arial"/>
                      <w:b/>
                      <w:sz w:val="16"/>
                      <w:szCs w:val="16"/>
                    </w:rPr>
                    <w:t xml:space="preserve">Artículo 6. </w:t>
                  </w:r>
                  <w:r w:rsidRPr="00756F53">
                    <w:rPr>
                      <w:rFonts w:ascii="Arial" w:hAnsi="Arial" w:cs="Arial"/>
                      <w:sz w:val="16"/>
                      <w:szCs w:val="16"/>
                    </w:rPr>
                    <w:t>El Instituto contará con un plazo de sesenta días para resolver las solicitudes de bandas de frecuencia de uso secundario que le sean presentadas, dentro de dicho plazo solicitará la opinión no vinculante a la Secretaría de Hacienda y Crédito Público a que se refiere el artículo 8 de los presentes Lineamientos para fijar la contraprestación, por concepto del uso y aprovechamiento de dicho bien de dominio público, de conformidad con lo estipulado en el artículo 99 de la Ley.</w:t>
                  </w:r>
                </w:p>
                <w:p w14:paraId="16C509D4" w14:textId="77777777" w:rsidR="0059669D" w:rsidRDefault="0059669D"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6"/>
                    </w:rPr>
                  </w:pPr>
                </w:p>
                <w:p w14:paraId="23A6F9FD" w14:textId="77777777" w:rsidR="0059669D" w:rsidRDefault="0059669D"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6"/>
                    </w:rPr>
                  </w:pPr>
                </w:p>
                <w:p w14:paraId="102D52EB" w14:textId="77777777" w:rsidR="0059669D" w:rsidRDefault="0059669D"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6"/>
                    </w:rPr>
                  </w:pPr>
                </w:p>
                <w:p w14:paraId="6ECCE1DF" w14:textId="77777777" w:rsidR="0059669D" w:rsidRDefault="0059669D"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6"/>
                    </w:rPr>
                  </w:pPr>
                </w:p>
                <w:p w14:paraId="7F717047" w14:textId="77777777" w:rsidR="0059669D" w:rsidRDefault="0059669D"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6"/>
                    </w:rPr>
                  </w:pPr>
                </w:p>
                <w:p w14:paraId="53F5D862" w14:textId="77777777" w:rsidR="0059669D" w:rsidRDefault="0059669D"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6"/>
                    </w:rPr>
                  </w:pPr>
                </w:p>
                <w:p w14:paraId="1D974D60" w14:textId="77777777" w:rsidR="0059669D" w:rsidRDefault="0059669D"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6"/>
                    </w:rPr>
                  </w:pPr>
                </w:p>
                <w:p w14:paraId="031E7DF0" w14:textId="197AF860" w:rsidR="0059669D" w:rsidRPr="00756F53" w:rsidRDefault="0059669D" w:rsidP="007F2C8F">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6"/>
                    </w:rPr>
                  </w:pPr>
                </w:p>
              </w:tc>
              <w:tc>
                <w:tcPr>
                  <w:tcW w:w="3912" w:type="dxa"/>
                  <w:vAlign w:val="center"/>
                </w:tcPr>
                <w:p w14:paraId="399DC8A9" w14:textId="77777777" w:rsidR="00977103" w:rsidRPr="00977103" w:rsidRDefault="00977103" w:rsidP="0097710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6"/>
                    </w:rPr>
                  </w:pPr>
                  <w:r w:rsidRPr="00977103">
                    <w:rPr>
                      <w:rFonts w:ascii="Arial" w:eastAsia="Times New Roman" w:hAnsi="Arial" w:cs="Arial"/>
                      <w:b/>
                      <w:sz w:val="16"/>
                      <w:szCs w:val="16"/>
                    </w:rPr>
                    <w:t>Artículo 6. Los Interesados deberán presentar la solicitud con al menos sesenta días hábiles de anticipación al inicio del Evento Especifico o al inicio de operaciones de las frecuencias en las Instalaciones destinadas a actividades comerciales o industriales.</w:t>
                  </w:r>
                </w:p>
                <w:p w14:paraId="43D21FCD" w14:textId="5D5FB4B0" w:rsidR="00756F53" w:rsidRPr="0038782E" w:rsidRDefault="00977103" w:rsidP="00502C81">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16"/>
                      <w:szCs w:val="16"/>
                    </w:rPr>
                  </w:pPr>
                  <w:r w:rsidRPr="00977103">
                    <w:rPr>
                      <w:rFonts w:ascii="Arial" w:eastAsia="Times New Roman" w:hAnsi="Arial" w:cs="Arial"/>
                      <w:sz w:val="16"/>
                      <w:szCs w:val="16"/>
                    </w:rPr>
                    <w:t xml:space="preserve">El Instituto contará con un plazo de sesenta días </w:t>
                  </w:r>
                  <w:r w:rsidRPr="00977103">
                    <w:rPr>
                      <w:rFonts w:ascii="Arial" w:eastAsia="Times New Roman" w:hAnsi="Arial" w:cs="Arial"/>
                      <w:b/>
                      <w:sz w:val="16"/>
                      <w:szCs w:val="16"/>
                    </w:rPr>
                    <w:t xml:space="preserve">hábiles </w:t>
                  </w:r>
                  <w:r w:rsidRPr="00977103">
                    <w:rPr>
                      <w:rFonts w:ascii="Arial" w:eastAsia="Times New Roman" w:hAnsi="Arial" w:cs="Arial"/>
                      <w:sz w:val="16"/>
                      <w:szCs w:val="16"/>
                    </w:rPr>
                    <w:t xml:space="preserve">para resolver las solicitudes de Bandas de Frecuencias de uso secundario que le sean presentadas. </w:t>
                  </w:r>
                  <w:r w:rsidRPr="00977103">
                    <w:rPr>
                      <w:rFonts w:ascii="Arial" w:eastAsia="Times New Roman" w:hAnsi="Arial" w:cs="Arial"/>
                      <w:b/>
                      <w:sz w:val="16"/>
                      <w:szCs w:val="16"/>
                    </w:rPr>
                    <w:t>Dentro</w:t>
                  </w:r>
                  <w:r w:rsidRPr="00977103">
                    <w:rPr>
                      <w:rFonts w:ascii="Arial" w:eastAsia="Times New Roman" w:hAnsi="Arial" w:cs="Arial"/>
                      <w:sz w:val="16"/>
                      <w:szCs w:val="16"/>
                    </w:rPr>
                    <w:t xml:space="preserve"> de dicho plazo solicitará la opinión no vinculante a la Secretaría de Hacienda y Crédito Público a que se refiere el artículo 8 de los presentes Lineamientos para fijar la contraprestación, por concepto del uso y aprovechamiento de </w:t>
                  </w:r>
                  <w:r w:rsidRPr="00977103">
                    <w:rPr>
                      <w:rFonts w:ascii="Arial" w:eastAsia="Times New Roman" w:hAnsi="Arial" w:cs="Arial"/>
                      <w:b/>
                      <w:sz w:val="16"/>
                      <w:szCs w:val="16"/>
                    </w:rPr>
                    <w:t>Bandas</w:t>
                  </w:r>
                  <w:r w:rsidRPr="00977103">
                    <w:rPr>
                      <w:rFonts w:ascii="Arial" w:eastAsia="Times New Roman" w:hAnsi="Arial" w:cs="Arial"/>
                      <w:sz w:val="16"/>
                      <w:szCs w:val="16"/>
                    </w:rPr>
                    <w:t xml:space="preserve"> de </w:t>
                  </w:r>
                  <w:r w:rsidRPr="00977103">
                    <w:rPr>
                      <w:rFonts w:ascii="Arial" w:eastAsia="Times New Roman" w:hAnsi="Arial" w:cs="Arial"/>
                      <w:b/>
                      <w:sz w:val="16"/>
                      <w:szCs w:val="16"/>
                    </w:rPr>
                    <w:t>Frecuencias</w:t>
                  </w:r>
                  <w:r w:rsidRPr="00977103">
                    <w:rPr>
                      <w:rFonts w:ascii="Arial" w:eastAsia="Times New Roman" w:hAnsi="Arial" w:cs="Arial"/>
                      <w:sz w:val="16"/>
                      <w:szCs w:val="16"/>
                    </w:rPr>
                    <w:t xml:space="preserve"> del espectro radioeléctrico, de conformidad con lo estipulado en el artículo 99 de la Ley. </w:t>
                  </w:r>
                </w:p>
              </w:tc>
            </w:tr>
            <w:tr w:rsidR="00EB7593" w:rsidRPr="005F7176" w14:paraId="5E45996C" w14:textId="77777777" w:rsidTr="004D3C5A">
              <w:tc>
                <w:tcPr>
                  <w:cnfStyle w:val="001000000000" w:firstRow="0" w:lastRow="0" w:firstColumn="1" w:lastColumn="0" w:oddVBand="0" w:evenVBand="0" w:oddHBand="0" w:evenHBand="0" w:firstRowFirstColumn="0" w:firstRowLastColumn="0" w:lastRowFirstColumn="0" w:lastRowLastColumn="0"/>
                  <w:tcW w:w="875" w:type="dxa"/>
                  <w:vAlign w:val="center"/>
                </w:tcPr>
                <w:p w14:paraId="3908ABDF" w14:textId="36838387" w:rsidR="00EB7593" w:rsidRPr="00A02BC6" w:rsidRDefault="007F2C8F" w:rsidP="00AB2947">
                  <w:pPr>
                    <w:jc w:val="center"/>
                    <w:rPr>
                      <w:rFonts w:ascii="Arial" w:eastAsia="Times New Roman" w:hAnsi="Arial" w:cs="Arial"/>
                      <w:bCs w:val="0"/>
                      <w:sz w:val="16"/>
                      <w:szCs w:val="18"/>
                    </w:rPr>
                  </w:pPr>
                  <w:r>
                    <w:rPr>
                      <w:rFonts w:ascii="Arial" w:eastAsia="Times New Roman" w:hAnsi="Arial" w:cs="Arial"/>
                      <w:bCs w:val="0"/>
                      <w:sz w:val="16"/>
                      <w:szCs w:val="18"/>
                    </w:rPr>
                    <w:t>7</w:t>
                  </w:r>
                </w:p>
              </w:tc>
              <w:tc>
                <w:tcPr>
                  <w:tcW w:w="3911" w:type="dxa"/>
                  <w:vAlign w:val="center"/>
                </w:tcPr>
                <w:p w14:paraId="53E868C1" w14:textId="4949CED8" w:rsidR="007F2C8F" w:rsidRDefault="007F2C8F"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r w:rsidRPr="007F2C8F">
                    <w:rPr>
                      <w:rFonts w:ascii="Arial" w:eastAsia="Times New Roman" w:hAnsi="Arial" w:cs="Arial"/>
                      <w:b/>
                      <w:sz w:val="16"/>
                      <w:szCs w:val="18"/>
                    </w:rPr>
                    <w:t>Artículo 7.</w:t>
                  </w:r>
                  <w:r w:rsidRPr="007F2C8F">
                    <w:rPr>
                      <w:rFonts w:ascii="Arial" w:eastAsia="Times New Roman" w:hAnsi="Arial" w:cs="Arial"/>
                      <w:bCs/>
                      <w:sz w:val="16"/>
                      <w:szCs w:val="18"/>
                    </w:rPr>
                    <w:t xml:space="preserve"> </w:t>
                  </w:r>
                  <w:r w:rsidR="0038782E">
                    <w:rPr>
                      <w:rFonts w:ascii="Arial" w:eastAsia="Times New Roman" w:hAnsi="Arial" w:cs="Arial"/>
                      <w:bCs/>
                      <w:sz w:val="16"/>
                      <w:szCs w:val="18"/>
                    </w:rPr>
                    <w:t>(…)</w:t>
                  </w:r>
                </w:p>
                <w:p w14:paraId="2F910AB6" w14:textId="77777777" w:rsidR="0038782E" w:rsidRPr="007F2C8F"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09E1671F" w14:textId="1433A5C4" w:rsidR="007F2C8F" w:rsidRPr="00D014CE" w:rsidRDefault="009A2D05" w:rsidP="00547BDA">
                  <w:pPr>
                    <w:pStyle w:val="Prrafodelista"/>
                    <w:numPr>
                      <w:ilvl w:val="0"/>
                      <w:numId w:val="25"/>
                    </w:numPr>
                    <w:ind w:left="0" w:firstLine="29"/>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r>
                    <w:rPr>
                      <w:rFonts w:ascii="Arial" w:eastAsia="Times New Roman" w:hAnsi="Arial" w:cs="Arial"/>
                      <w:bCs/>
                      <w:sz w:val="16"/>
                      <w:szCs w:val="18"/>
                    </w:rPr>
                    <w:t>…</w:t>
                  </w:r>
                </w:p>
                <w:p w14:paraId="42E1C96B" w14:textId="77777777" w:rsidR="00EB7593" w:rsidRDefault="007F2C8F"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r w:rsidRPr="007F2C8F">
                    <w:rPr>
                      <w:rFonts w:ascii="Arial" w:eastAsia="Times New Roman" w:hAnsi="Arial" w:cs="Arial"/>
                      <w:bCs/>
                      <w:sz w:val="16"/>
                      <w:szCs w:val="18"/>
                    </w:rPr>
                    <w:t>II. La Constancia de Autorización de uso secundario para Instalaciones destinadas a</w:t>
                  </w:r>
                  <w:r>
                    <w:rPr>
                      <w:rFonts w:ascii="Arial" w:eastAsia="Times New Roman" w:hAnsi="Arial" w:cs="Arial"/>
                      <w:bCs/>
                      <w:sz w:val="16"/>
                      <w:szCs w:val="18"/>
                    </w:rPr>
                    <w:t xml:space="preserve"> </w:t>
                  </w:r>
                  <w:r w:rsidRPr="007F2C8F">
                    <w:rPr>
                      <w:rFonts w:ascii="Arial" w:eastAsia="Times New Roman" w:hAnsi="Arial" w:cs="Arial"/>
                      <w:bCs/>
                      <w:sz w:val="16"/>
                      <w:szCs w:val="18"/>
                    </w:rPr>
                    <w:t>actividades comerciales o industriales, podrá otorgarse hasta por un plazo de cinco</w:t>
                  </w:r>
                  <w:r>
                    <w:rPr>
                      <w:rFonts w:ascii="Arial" w:eastAsia="Times New Roman" w:hAnsi="Arial" w:cs="Arial"/>
                      <w:bCs/>
                      <w:sz w:val="16"/>
                      <w:szCs w:val="18"/>
                    </w:rPr>
                    <w:t xml:space="preserve"> </w:t>
                  </w:r>
                  <w:r w:rsidRPr="007F2C8F">
                    <w:rPr>
                      <w:rFonts w:ascii="Arial" w:eastAsia="Times New Roman" w:hAnsi="Arial" w:cs="Arial"/>
                      <w:bCs/>
                      <w:sz w:val="16"/>
                      <w:szCs w:val="18"/>
                    </w:rPr>
                    <w:t>años.</w:t>
                  </w:r>
                </w:p>
                <w:p w14:paraId="6C594635" w14:textId="77777777"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3DF60EEA" w14:textId="1427F7E3"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5C5D6FA4" w14:textId="0790DEEB" w:rsidR="0059669D" w:rsidRDefault="0059669D"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5BC485E8" w14:textId="1D51F963" w:rsidR="0059669D" w:rsidRDefault="0059669D"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6CD91837" w14:textId="5F82DA3C" w:rsidR="0059669D" w:rsidRDefault="0059669D"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39FB0B23" w14:textId="6EE7014C" w:rsidR="0059669D" w:rsidRDefault="0059669D"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2F29BAAB" w14:textId="6EEB07E9" w:rsidR="0059669D" w:rsidRDefault="0059669D"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499B7506" w14:textId="6BE538ED" w:rsidR="0059669D" w:rsidRDefault="0059669D"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53C5BC74" w14:textId="63DB9EC2" w:rsidR="0059669D" w:rsidRDefault="0059669D"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7B665289" w14:textId="77777777" w:rsidR="0059669D" w:rsidRDefault="0059669D"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55829CEA" w14:textId="77777777"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0C6BBB9F" w14:textId="77777777"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31717AB0" w14:textId="77777777"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6836980B" w14:textId="77777777"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223D5D70" w14:textId="77777777"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6B74E67C" w14:textId="77777777"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67CEF369" w14:textId="77777777"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50563F01" w14:textId="77777777"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1DF6D457" w14:textId="77777777"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366B6A66" w14:textId="77777777"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4019EAB5" w14:textId="77777777"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7318CF21" w14:textId="77777777" w:rsid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p w14:paraId="1CB65CBC" w14:textId="3D4DF766" w:rsidR="0038782E" w:rsidRPr="00A02BC6"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p>
              </w:tc>
              <w:tc>
                <w:tcPr>
                  <w:tcW w:w="3912" w:type="dxa"/>
                  <w:vAlign w:val="center"/>
                </w:tcPr>
                <w:p w14:paraId="481F5BC4" w14:textId="77777777" w:rsidR="0038782E" w:rsidRPr="0038782E" w:rsidRDefault="0038782E" w:rsidP="0038782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6"/>
                    </w:rPr>
                  </w:pPr>
                  <w:r w:rsidRPr="0038782E">
                    <w:rPr>
                      <w:rFonts w:ascii="Arial" w:eastAsia="Times New Roman" w:hAnsi="Arial" w:cs="Arial"/>
                      <w:b/>
                      <w:sz w:val="16"/>
                      <w:szCs w:val="16"/>
                    </w:rPr>
                    <w:t>Artículo 7.</w:t>
                  </w:r>
                  <w:r w:rsidRPr="0038782E">
                    <w:rPr>
                      <w:rFonts w:ascii="Arial" w:eastAsia="Times New Roman" w:hAnsi="Arial" w:cs="Arial"/>
                      <w:bCs/>
                      <w:sz w:val="16"/>
                      <w:szCs w:val="16"/>
                    </w:rPr>
                    <w:t xml:space="preserve"> (…)</w:t>
                  </w:r>
                </w:p>
                <w:p w14:paraId="76103EE6" w14:textId="77777777" w:rsidR="0038782E" w:rsidRPr="0038782E" w:rsidRDefault="0038782E" w:rsidP="0038782E">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6"/>
                    </w:rPr>
                  </w:pPr>
                </w:p>
                <w:p w14:paraId="50FD35BE" w14:textId="0B79573A" w:rsidR="00D014CE" w:rsidRPr="00D014CE" w:rsidRDefault="009A2D05" w:rsidP="00547BDA">
                  <w:pPr>
                    <w:pStyle w:val="Prrafodelista"/>
                    <w:numPr>
                      <w:ilvl w:val="0"/>
                      <w:numId w:val="26"/>
                    </w:numPr>
                    <w:ind w:left="0" w:hanging="12"/>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8"/>
                    </w:rPr>
                  </w:pPr>
                  <w:r>
                    <w:rPr>
                      <w:rFonts w:ascii="Arial" w:eastAsia="Times New Roman" w:hAnsi="Arial" w:cs="Arial"/>
                      <w:bCs/>
                      <w:sz w:val="16"/>
                      <w:szCs w:val="18"/>
                    </w:rPr>
                    <w:t>…</w:t>
                  </w:r>
                </w:p>
                <w:p w14:paraId="7FFE4207" w14:textId="223261E0" w:rsidR="0038782E" w:rsidRPr="0038782E" w:rsidRDefault="0038782E" w:rsidP="0038782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eastAsia="Times New Roman" w:hAnsi="Arial" w:cs="Arial"/>
                      <w:bCs/>
                      <w:sz w:val="16"/>
                      <w:szCs w:val="16"/>
                    </w:rPr>
                    <w:t xml:space="preserve">II. La Constancia de Autorización de uso secundario para Instalaciones destinadas a actividades comerciales o industriales, </w:t>
                  </w:r>
                  <w:r w:rsidRPr="0038782E">
                    <w:rPr>
                      <w:rFonts w:ascii="Arial" w:hAnsi="Arial" w:cs="Arial"/>
                      <w:color w:val="000000"/>
                      <w:sz w:val="16"/>
                      <w:szCs w:val="16"/>
                    </w:rPr>
                    <w:t xml:space="preserve">podrá otorgarse hasta por un plazo de </w:t>
                  </w:r>
                  <w:r w:rsidR="00D014CE" w:rsidRPr="00D014CE">
                    <w:rPr>
                      <w:rFonts w:ascii="Arial" w:hAnsi="Arial" w:cs="Arial"/>
                      <w:b/>
                      <w:color w:val="000000"/>
                      <w:sz w:val="16"/>
                      <w:szCs w:val="16"/>
                    </w:rPr>
                    <w:t>siete</w:t>
                  </w:r>
                  <w:r w:rsidRPr="0038782E">
                    <w:rPr>
                      <w:rFonts w:ascii="Arial" w:hAnsi="Arial" w:cs="Arial"/>
                      <w:color w:val="000000"/>
                      <w:sz w:val="16"/>
                      <w:szCs w:val="16"/>
                    </w:rPr>
                    <w:t xml:space="preserve"> años</w:t>
                  </w:r>
                  <w:r w:rsidR="00560942">
                    <w:rPr>
                      <w:rFonts w:ascii="Arial" w:hAnsi="Arial" w:cs="Arial"/>
                      <w:color w:val="000000"/>
                      <w:sz w:val="16"/>
                      <w:szCs w:val="16"/>
                    </w:rPr>
                    <w:t xml:space="preserve">, </w:t>
                  </w:r>
                  <w:r w:rsidR="00B268DB" w:rsidRPr="00B268DB">
                    <w:rPr>
                      <w:rFonts w:ascii="Arial" w:hAnsi="Arial" w:cs="Arial"/>
                      <w:b/>
                      <w:bCs/>
                      <w:color w:val="000000"/>
                      <w:sz w:val="16"/>
                      <w:szCs w:val="16"/>
                    </w:rPr>
                    <w:t>prorrogables</w:t>
                  </w:r>
                  <w:r w:rsidR="00416060">
                    <w:rPr>
                      <w:rFonts w:ascii="Arial" w:hAnsi="Arial" w:cs="Arial"/>
                      <w:b/>
                      <w:bCs/>
                      <w:color w:val="000000"/>
                      <w:sz w:val="16"/>
                      <w:szCs w:val="16"/>
                    </w:rPr>
                    <w:t xml:space="preserve"> hasta</w:t>
                  </w:r>
                  <w:r w:rsidR="00D014CE">
                    <w:rPr>
                      <w:rFonts w:ascii="Arial" w:hAnsi="Arial" w:cs="Arial"/>
                      <w:b/>
                      <w:bCs/>
                      <w:color w:val="000000"/>
                      <w:sz w:val="16"/>
                      <w:szCs w:val="16"/>
                    </w:rPr>
                    <w:t xml:space="preserve"> por el mismo plazo</w:t>
                  </w:r>
                  <w:r w:rsidRPr="0038782E">
                    <w:rPr>
                      <w:rFonts w:ascii="Arial" w:hAnsi="Arial" w:cs="Arial"/>
                      <w:color w:val="000000"/>
                      <w:sz w:val="16"/>
                      <w:szCs w:val="16"/>
                    </w:rPr>
                    <w:t>.</w:t>
                  </w:r>
                </w:p>
                <w:p w14:paraId="5837F822" w14:textId="77777777" w:rsidR="0038782E" w:rsidRPr="00DB482A" w:rsidRDefault="0038782E" w:rsidP="0038782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p>
                <w:p w14:paraId="5A9F6961" w14:textId="77777777" w:rsidR="00416060" w:rsidRPr="00416060" w:rsidRDefault="00416060" w:rsidP="0041606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p>
                <w:p w14:paraId="309A95F1" w14:textId="77777777" w:rsidR="00416060" w:rsidRPr="00416060" w:rsidRDefault="00416060" w:rsidP="0041606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416060">
                    <w:rPr>
                      <w:rFonts w:ascii="Arial" w:hAnsi="Arial" w:cs="Arial"/>
                      <w:b/>
                      <w:bCs/>
                      <w:sz w:val="16"/>
                      <w:szCs w:val="16"/>
                    </w:rPr>
                    <w:t xml:space="preserve">Para el otorgamiento de la prórroga de la Autorización de uso secundario para Instalaciones destinadas a actividades comerciales o industriales, será necesario que el Autorizado la solicite al Instituto dentro de los primeros seis meses del año previo al término de la vigencia de la Autorización de uso secundario, se encuentre al corriente en el cumplimiento de las obligaciones establecidas en la Autorización de uso secundario, en la Ley y demás disposiciones aplicables, y acepte las condiciones establecidas por el Instituto. </w:t>
                  </w:r>
                </w:p>
                <w:p w14:paraId="35770103" w14:textId="77777777" w:rsidR="00416060" w:rsidRPr="00416060" w:rsidRDefault="00416060" w:rsidP="00416060">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p>
                <w:p w14:paraId="1B106028" w14:textId="316EAE5A" w:rsidR="00EB7593" w:rsidRPr="0038782E" w:rsidRDefault="00416060" w:rsidP="00416060">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6"/>
                    </w:rPr>
                  </w:pPr>
                  <w:r w:rsidRPr="00416060">
                    <w:rPr>
                      <w:rFonts w:ascii="Arial" w:hAnsi="Arial" w:cs="Arial"/>
                      <w:b/>
                      <w:bCs/>
                      <w:sz w:val="16"/>
                      <w:szCs w:val="16"/>
                    </w:rPr>
                    <w:t>El Instituto resolverá lo conducente dentro de los noventa días hábiles siguientes a la presentación de la solicitud y, dentro de dicho plazo, solicitará la opinión no vinculante a la Secretaría de Hacienda y Crédito Público para fijar la contraprestación por la prórroga de la Autorización de uso secundario.</w:t>
                  </w:r>
                </w:p>
              </w:tc>
            </w:tr>
            <w:tr w:rsidR="00756F53" w:rsidRPr="005F7176" w14:paraId="5C133369" w14:textId="77777777" w:rsidTr="004D3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5" w:type="dxa"/>
                  <w:vAlign w:val="center"/>
                </w:tcPr>
                <w:p w14:paraId="1031394A" w14:textId="4E10BF2B" w:rsidR="00756F53" w:rsidRPr="0038782E" w:rsidRDefault="00756F53" w:rsidP="007B0CD0">
                  <w:pPr>
                    <w:jc w:val="center"/>
                    <w:rPr>
                      <w:rFonts w:ascii="Arial" w:eastAsia="Times New Roman" w:hAnsi="Arial" w:cs="Arial"/>
                      <w:sz w:val="18"/>
                      <w:szCs w:val="18"/>
                    </w:rPr>
                  </w:pPr>
                  <w:r>
                    <w:rPr>
                      <w:rFonts w:ascii="Arial" w:eastAsia="Times New Roman" w:hAnsi="Arial" w:cs="Arial"/>
                      <w:sz w:val="18"/>
                      <w:szCs w:val="18"/>
                    </w:rPr>
                    <w:t>8</w:t>
                  </w:r>
                </w:p>
              </w:tc>
              <w:tc>
                <w:tcPr>
                  <w:tcW w:w="3911" w:type="dxa"/>
                  <w:vAlign w:val="center"/>
                </w:tcPr>
                <w:p w14:paraId="4B6F8C2C" w14:textId="62937588" w:rsidR="00756F53" w:rsidRPr="0038782E" w:rsidRDefault="00756F53"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sidRPr="00756F53">
                    <w:rPr>
                      <w:rFonts w:ascii="Arial" w:hAnsi="Arial" w:cs="Arial"/>
                      <w:b/>
                      <w:bCs/>
                      <w:color w:val="000000"/>
                      <w:sz w:val="16"/>
                      <w:szCs w:val="16"/>
                    </w:rPr>
                    <w:t xml:space="preserve">Artículo 8. </w:t>
                  </w:r>
                  <w:r w:rsidRPr="00756F53">
                    <w:rPr>
                      <w:rFonts w:ascii="Arial" w:hAnsi="Arial" w:cs="Arial"/>
                      <w:color w:val="000000"/>
                      <w:sz w:val="16"/>
                      <w:szCs w:val="16"/>
                    </w:rPr>
                    <w:t>El Instituto determinará el monto de la contraprestación por el uso y aprovechamiento de las bandas de frecuencias contenidas en la Constancia de Autorización de uso secundario, en su caso, con la opinión no vinculante de la Secretaría de Hacienda y Crédito Público, en términos del artículo 99 de la Ley.</w:t>
                  </w:r>
                </w:p>
              </w:tc>
              <w:tc>
                <w:tcPr>
                  <w:tcW w:w="3912" w:type="dxa"/>
                  <w:vAlign w:val="center"/>
                </w:tcPr>
                <w:p w14:paraId="095983C3" w14:textId="77777777" w:rsidR="00E21925" w:rsidRPr="00E21925" w:rsidRDefault="00E21925" w:rsidP="00E2192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rPr>
                  </w:pPr>
                  <w:r w:rsidRPr="00E21925">
                    <w:rPr>
                      <w:rFonts w:ascii="Arial" w:hAnsi="Arial" w:cs="Arial"/>
                      <w:b/>
                      <w:bCs/>
                      <w:color w:val="000000"/>
                      <w:sz w:val="16"/>
                      <w:szCs w:val="16"/>
                    </w:rPr>
                    <w:t xml:space="preserve">Artículo 8. </w:t>
                  </w:r>
                  <w:r w:rsidRPr="00E21925">
                    <w:rPr>
                      <w:rFonts w:ascii="Arial" w:hAnsi="Arial" w:cs="Arial"/>
                      <w:bCs/>
                      <w:color w:val="000000"/>
                      <w:sz w:val="16"/>
                      <w:szCs w:val="16"/>
                    </w:rPr>
                    <w:t xml:space="preserve">El Instituto determinará el monto de la contraprestación por el </w:t>
                  </w:r>
                  <w:r w:rsidRPr="00A92C90">
                    <w:rPr>
                      <w:rFonts w:ascii="Arial" w:hAnsi="Arial" w:cs="Arial"/>
                      <w:b/>
                      <w:bCs/>
                      <w:color w:val="000000"/>
                      <w:sz w:val="16"/>
                      <w:szCs w:val="16"/>
                    </w:rPr>
                    <w:t xml:space="preserve">otorgamiento, modificación o prórroga </w:t>
                  </w:r>
                  <w:r w:rsidRPr="00E21925">
                    <w:rPr>
                      <w:rFonts w:ascii="Arial" w:hAnsi="Arial" w:cs="Arial"/>
                      <w:bCs/>
                      <w:color w:val="000000"/>
                      <w:sz w:val="16"/>
                      <w:szCs w:val="16"/>
                    </w:rPr>
                    <w:t xml:space="preserve">de la Constancia de Autorización de uso secundario, previa opinión no vinculante de la Secretaría de Hacienda y Crédito Público, en términos del artículo 99 de la Ley. </w:t>
                  </w:r>
                </w:p>
                <w:p w14:paraId="4A209347" w14:textId="77777777" w:rsidR="00E21925" w:rsidRPr="00E21925" w:rsidRDefault="00E21925" w:rsidP="00E2192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rPr>
                  </w:pPr>
                </w:p>
                <w:p w14:paraId="37C6AC57" w14:textId="77777777" w:rsidR="00D014CE" w:rsidRDefault="00E21925" w:rsidP="00E2192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ins w:id="50" w:author="Miguel Angel Herrera Carrasco" w:date="2024-09-02T14:19:00Z"/>
                      <w:rFonts w:ascii="Arial" w:hAnsi="Arial" w:cs="Arial"/>
                      <w:bCs/>
                      <w:color w:val="000000"/>
                      <w:sz w:val="16"/>
                      <w:szCs w:val="16"/>
                    </w:rPr>
                  </w:pPr>
                  <w:r w:rsidRPr="00964687">
                    <w:rPr>
                      <w:rFonts w:ascii="Arial" w:hAnsi="Arial" w:cs="Arial"/>
                      <w:bCs/>
                      <w:color w:val="000000"/>
                      <w:sz w:val="16"/>
                      <w:szCs w:val="16"/>
                    </w:rPr>
                    <w:t>El monto de la contraprestación se calculará con base en las frecuencias distintas que se soliciten por cada Emplazamiento.</w:t>
                  </w:r>
                </w:p>
                <w:p w14:paraId="1678725E" w14:textId="77777777" w:rsidR="00964687" w:rsidRDefault="00964687" w:rsidP="00E2192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ins w:id="51" w:author="Miguel Angel Herrera Carrasco" w:date="2024-09-02T14:19:00Z"/>
                      <w:rFonts w:ascii="Arial" w:hAnsi="Arial" w:cs="Arial"/>
                      <w:color w:val="000000"/>
                      <w:sz w:val="16"/>
                      <w:szCs w:val="16"/>
                    </w:rPr>
                  </w:pPr>
                </w:p>
                <w:p w14:paraId="116147FB" w14:textId="7990F07D" w:rsidR="00964687" w:rsidRPr="00964687" w:rsidRDefault="00964687" w:rsidP="00E2192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ins w:id="52" w:author="Miguel Angel Herrera Carrasco" w:date="2024-09-02T14:19:00Z">
                    <w:r>
                      <w:rPr>
                        <w:rFonts w:ascii="Arial" w:hAnsi="Arial" w:cs="Arial"/>
                        <w:color w:val="000000"/>
                        <w:sz w:val="16"/>
                        <w:szCs w:val="16"/>
                      </w:rPr>
                      <w:t>…</w:t>
                    </w:r>
                  </w:ins>
                </w:p>
              </w:tc>
            </w:tr>
            <w:tr w:rsidR="00D014CE" w:rsidRPr="005F7176" w14:paraId="10BD1BE5" w14:textId="77777777" w:rsidTr="004D3C5A">
              <w:tc>
                <w:tcPr>
                  <w:cnfStyle w:val="001000000000" w:firstRow="0" w:lastRow="0" w:firstColumn="1" w:lastColumn="0" w:oddVBand="0" w:evenVBand="0" w:oddHBand="0" w:evenHBand="0" w:firstRowFirstColumn="0" w:firstRowLastColumn="0" w:lastRowFirstColumn="0" w:lastRowLastColumn="0"/>
                  <w:tcW w:w="875" w:type="dxa"/>
                  <w:vAlign w:val="center"/>
                </w:tcPr>
                <w:p w14:paraId="536B8071" w14:textId="5A7E8CD6" w:rsidR="00D014CE" w:rsidRDefault="00D014CE" w:rsidP="007B0CD0">
                  <w:pPr>
                    <w:jc w:val="center"/>
                    <w:rPr>
                      <w:rFonts w:ascii="Arial" w:eastAsia="Times New Roman" w:hAnsi="Arial" w:cs="Arial"/>
                      <w:sz w:val="18"/>
                      <w:szCs w:val="18"/>
                    </w:rPr>
                  </w:pPr>
                  <w:r>
                    <w:rPr>
                      <w:rFonts w:ascii="Arial" w:eastAsia="Times New Roman" w:hAnsi="Arial" w:cs="Arial"/>
                      <w:sz w:val="18"/>
                      <w:szCs w:val="18"/>
                    </w:rPr>
                    <w:lastRenderedPageBreak/>
                    <w:t>11</w:t>
                  </w:r>
                </w:p>
              </w:tc>
              <w:tc>
                <w:tcPr>
                  <w:tcW w:w="3911" w:type="dxa"/>
                  <w:vAlign w:val="center"/>
                </w:tcPr>
                <w:p w14:paraId="0E072F83" w14:textId="77777777" w:rsidR="00966B43" w:rsidRDefault="00D014CE"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14CE">
                    <w:rPr>
                      <w:rFonts w:ascii="Arial" w:hAnsi="Arial" w:cs="Arial"/>
                      <w:b/>
                      <w:sz w:val="16"/>
                      <w:szCs w:val="16"/>
                    </w:rPr>
                    <w:t>Artículo 11</w:t>
                  </w:r>
                  <w:r>
                    <w:rPr>
                      <w:rFonts w:ascii="Arial" w:hAnsi="Arial" w:cs="Arial"/>
                      <w:b/>
                      <w:sz w:val="16"/>
                      <w:szCs w:val="16"/>
                    </w:rPr>
                    <w:t xml:space="preserve"> </w:t>
                  </w:r>
                  <w:r w:rsidR="00966B43" w:rsidRPr="00966B43">
                    <w:rPr>
                      <w:rFonts w:ascii="Arial" w:hAnsi="Arial" w:cs="Arial"/>
                      <w:sz w:val="16"/>
                      <w:szCs w:val="16"/>
                    </w:rPr>
                    <w:t xml:space="preserve">El Autorizado en ningún caso podrá arrendar, dar en prenda o fideicomiso, enajenar, gravar, hipotecar u otorgar a título gratuito, total o parcialmente, los derechos respecto al uso secundario de las bandas de frecuencias del espectro radioeléctrico.  </w:t>
                  </w:r>
                </w:p>
                <w:p w14:paraId="1B4CA64E" w14:textId="77777777" w:rsidR="0059669D" w:rsidRDefault="00966B43"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r w:rsidRPr="00966B43">
                    <w:rPr>
                      <w:rFonts w:ascii="Arial" w:hAnsi="Arial" w:cs="Arial"/>
                      <w:sz w:val="16"/>
                      <w:szCs w:val="16"/>
                    </w:rPr>
                    <w:t>La Constancia de Autorización de uso secundario establecerá, en su caso, un mapa georreferenciado de la ubicación geográfica y cobertura donde se permita al Autorizado hacer uso y aprovechamiento de las bandas de frecuencias del espectro radioeléctrico a uso secundario. En caso de ampliación de cobertura o cambio de ubicación geográfica, deber</w:t>
                  </w:r>
                  <w:r w:rsidR="0059669D">
                    <w:rPr>
                      <w:rFonts w:ascii="Arial" w:hAnsi="Arial" w:cs="Arial"/>
                      <w:sz w:val="16"/>
                      <w:szCs w:val="16"/>
                    </w:rPr>
                    <w:t>á</w:t>
                  </w:r>
                  <w:r w:rsidRPr="00966B43">
                    <w:rPr>
                      <w:rFonts w:ascii="Arial" w:hAnsi="Arial" w:cs="Arial"/>
                      <w:sz w:val="16"/>
                      <w:szCs w:val="16"/>
                    </w:rPr>
                    <w:t xml:space="preserve"> presentarse una nueva solicitud.</w:t>
                  </w:r>
                  <w:r w:rsidRPr="00966B43">
                    <w:rPr>
                      <w:rFonts w:ascii="Arial" w:hAnsi="Arial" w:cs="Arial"/>
                      <w:b/>
                      <w:sz w:val="16"/>
                      <w:szCs w:val="16"/>
                    </w:rPr>
                    <w:t xml:space="preserve"> </w:t>
                  </w:r>
                </w:p>
                <w:p w14:paraId="70B5B2E6" w14:textId="77777777" w:rsidR="0059669D" w:rsidRDefault="0059669D"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p w14:paraId="73763739" w14:textId="77777777" w:rsidR="0059669D" w:rsidRDefault="0059669D"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p w14:paraId="1CC2A3C5" w14:textId="77777777" w:rsidR="0059669D" w:rsidRDefault="0059669D"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p w14:paraId="23B63424" w14:textId="77777777" w:rsidR="0059669D" w:rsidRDefault="0059669D"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p w14:paraId="7F24324D" w14:textId="77777777" w:rsidR="0059669D" w:rsidRDefault="0059669D"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p w14:paraId="6FE08A56" w14:textId="77777777" w:rsidR="0059669D" w:rsidRDefault="0059669D"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sz w:val="16"/>
                      <w:szCs w:val="16"/>
                    </w:rPr>
                  </w:pPr>
                </w:p>
                <w:p w14:paraId="5E2B48E3" w14:textId="2AAAA74A" w:rsidR="00D014CE" w:rsidRPr="0059669D" w:rsidRDefault="00966B43"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966B43">
                    <w:rPr>
                      <w:rFonts w:ascii="Arial" w:hAnsi="Arial" w:cs="Arial"/>
                      <w:b/>
                      <w:sz w:val="16"/>
                      <w:szCs w:val="16"/>
                    </w:rPr>
                    <w:t xml:space="preserve"> </w:t>
                  </w:r>
                </w:p>
              </w:tc>
              <w:tc>
                <w:tcPr>
                  <w:tcW w:w="3912" w:type="dxa"/>
                  <w:vAlign w:val="center"/>
                </w:tcPr>
                <w:p w14:paraId="12925016" w14:textId="59836B66" w:rsidR="00D014CE" w:rsidRDefault="00D014CE" w:rsidP="00D014C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D014CE">
                    <w:rPr>
                      <w:rFonts w:ascii="Arial" w:hAnsi="Arial" w:cs="Arial"/>
                      <w:b/>
                      <w:sz w:val="16"/>
                      <w:szCs w:val="16"/>
                    </w:rPr>
                    <w:t>Artículo 11</w:t>
                  </w:r>
                  <w:r w:rsidR="008F63ED">
                    <w:rPr>
                      <w:rFonts w:ascii="Arial" w:hAnsi="Arial" w:cs="Arial"/>
                      <w:b/>
                      <w:sz w:val="16"/>
                      <w:szCs w:val="16"/>
                    </w:rPr>
                    <w:t xml:space="preserve">. </w:t>
                  </w:r>
                  <w:r w:rsidR="008F63ED" w:rsidRPr="008F63ED">
                    <w:rPr>
                      <w:rFonts w:ascii="Arial" w:hAnsi="Arial" w:cs="Arial"/>
                      <w:sz w:val="16"/>
                      <w:szCs w:val="16"/>
                    </w:rPr>
                    <w:t xml:space="preserve">El Autorizado en ningún caso podrá arrendar, dar en prenda o fideicomiso, enajenar, gravar, hipotecar u otorgar a título gratuito, total o parcialmente, los derechos respecto al uso secundario de las </w:t>
                  </w:r>
                  <w:r w:rsidR="008F63ED" w:rsidRPr="008F63ED">
                    <w:rPr>
                      <w:rFonts w:ascii="Arial" w:hAnsi="Arial" w:cs="Arial"/>
                      <w:b/>
                      <w:sz w:val="16"/>
                      <w:szCs w:val="16"/>
                    </w:rPr>
                    <w:t>Bandas</w:t>
                  </w:r>
                  <w:r w:rsidR="008F63ED" w:rsidRPr="008F63ED">
                    <w:rPr>
                      <w:rFonts w:ascii="Arial" w:hAnsi="Arial" w:cs="Arial"/>
                      <w:sz w:val="16"/>
                      <w:szCs w:val="16"/>
                    </w:rPr>
                    <w:t xml:space="preserve"> de </w:t>
                  </w:r>
                  <w:r w:rsidR="008F63ED" w:rsidRPr="008F63ED">
                    <w:rPr>
                      <w:rFonts w:ascii="Arial" w:hAnsi="Arial" w:cs="Arial"/>
                      <w:b/>
                      <w:sz w:val="16"/>
                      <w:szCs w:val="16"/>
                    </w:rPr>
                    <w:t>Frecuencias</w:t>
                  </w:r>
                  <w:r w:rsidR="008F63ED" w:rsidRPr="008F63ED">
                    <w:rPr>
                      <w:rFonts w:ascii="Arial" w:hAnsi="Arial" w:cs="Arial"/>
                      <w:sz w:val="16"/>
                      <w:szCs w:val="16"/>
                    </w:rPr>
                    <w:t xml:space="preserve"> del espectro radioeléctrico.</w:t>
                  </w:r>
                </w:p>
                <w:p w14:paraId="20075FB9" w14:textId="13E7F721" w:rsidR="008F63ED" w:rsidRPr="008F63ED" w:rsidRDefault="008F63ED" w:rsidP="008F63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rPr>
                  </w:pPr>
                  <w:r w:rsidRPr="008F63ED">
                    <w:rPr>
                      <w:rFonts w:ascii="Arial" w:hAnsi="Arial" w:cs="Arial"/>
                      <w:b/>
                      <w:bCs/>
                      <w:color w:val="000000"/>
                      <w:sz w:val="16"/>
                      <w:szCs w:val="16"/>
                    </w:rPr>
                    <w:t>Cuando así lo determine el Instituto para una mejor descripción de la cobertura</w:t>
                  </w:r>
                  <w:r w:rsidRPr="008F63ED">
                    <w:rPr>
                      <w:rFonts w:ascii="Arial" w:hAnsi="Arial" w:cs="Arial"/>
                      <w:bCs/>
                      <w:color w:val="000000"/>
                      <w:sz w:val="16"/>
                      <w:szCs w:val="16"/>
                    </w:rPr>
                    <w:t xml:space="preserve">, la Constancia de Autorización de uso secundario establecerá, en su caso, un mapa georreferenciado del </w:t>
                  </w:r>
                  <w:r w:rsidRPr="008F63ED">
                    <w:rPr>
                      <w:rFonts w:ascii="Arial" w:hAnsi="Arial" w:cs="Arial"/>
                      <w:b/>
                      <w:bCs/>
                      <w:color w:val="000000"/>
                      <w:sz w:val="16"/>
                      <w:szCs w:val="16"/>
                    </w:rPr>
                    <w:t>Emplazamiento</w:t>
                  </w:r>
                  <w:r w:rsidRPr="008F63ED">
                    <w:rPr>
                      <w:rFonts w:ascii="Arial" w:hAnsi="Arial" w:cs="Arial"/>
                      <w:bCs/>
                      <w:color w:val="000000"/>
                      <w:sz w:val="16"/>
                      <w:szCs w:val="16"/>
                    </w:rPr>
                    <w:t xml:space="preserve"> donde se permita al Autorizado hacer uso y aprovechamiento de las Bandas de Frecuencias del espectro radioeléctrico para uso secundario. En caso de ampliación o modificación parcial del </w:t>
                  </w:r>
                  <w:r w:rsidRPr="008F63ED">
                    <w:rPr>
                      <w:rFonts w:ascii="Arial" w:hAnsi="Arial" w:cs="Arial"/>
                      <w:b/>
                      <w:bCs/>
                      <w:color w:val="000000"/>
                      <w:sz w:val="16"/>
                      <w:szCs w:val="16"/>
                    </w:rPr>
                    <w:t>Emplazamiento</w:t>
                  </w:r>
                  <w:r w:rsidRPr="008F63ED">
                    <w:rPr>
                      <w:rFonts w:ascii="Arial" w:hAnsi="Arial" w:cs="Arial"/>
                      <w:bCs/>
                      <w:color w:val="000000"/>
                      <w:sz w:val="16"/>
                      <w:szCs w:val="16"/>
                    </w:rPr>
                    <w:t xml:space="preserve">, frecuencias o parámetros técnicos, deberá presentarse una solicitud de modificación a la Autorización de uso secundario. </w:t>
                  </w:r>
                </w:p>
                <w:p w14:paraId="3D982480" w14:textId="55EFFD65" w:rsidR="00D014CE" w:rsidRPr="008F63ED" w:rsidRDefault="008F63ED" w:rsidP="008F63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sidRPr="008F63ED">
                    <w:rPr>
                      <w:rFonts w:ascii="Arial" w:hAnsi="Arial" w:cs="Arial"/>
                      <w:b/>
                      <w:bCs/>
                      <w:color w:val="000000"/>
                      <w:sz w:val="16"/>
                      <w:szCs w:val="16"/>
                    </w:rPr>
                    <w:t>En caso de cambio del Emplazamiento deberá presentarse una nueva solicitud de Autorización de uso secundario.</w:t>
                  </w:r>
                </w:p>
              </w:tc>
            </w:tr>
            <w:tr w:rsidR="00756F53" w:rsidRPr="005F7176" w14:paraId="59418423" w14:textId="77777777" w:rsidTr="004D3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5" w:type="dxa"/>
                  <w:vAlign w:val="center"/>
                </w:tcPr>
                <w:p w14:paraId="29CD600B" w14:textId="1131BDDA" w:rsidR="00756F53" w:rsidRDefault="00756F53" w:rsidP="007B0CD0">
                  <w:pPr>
                    <w:jc w:val="center"/>
                    <w:rPr>
                      <w:rFonts w:ascii="Arial" w:eastAsia="Times New Roman" w:hAnsi="Arial" w:cs="Arial"/>
                      <w:sz w:val="18"/>
                      <w:szCs w:val="18"/>
                    </w:rPr>
                  </w:pPr>
                  <w:r>
                    <w:rPr>
                      <w:rFonts w:ascii="Arial" w:eastAsia="Times New Roman" w:hAnsi="Arial" w:cs="Arial"/>
                      <w:sz w:val="18"/>
                      <w:szCs w:val="18"/>
                    </w:rPr>
                    <w:t>12</w:t>
                  </w:r>
                </w:p>
              </w:tc>
              <w:tc>
                <w:tcPr>
                  <w:tcW w:w="3911" w:type="dxa"/>
                  <w:vAlign w:val="center"/>
                </w:tcPr>
                <w:p w14:paraId="4DC61191" w14:textId="622BE798" w:rsidR="00756F53" w:rsidRDefault="00756F53"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Artículo 1</w:t>
                  </w:r>
                  <w:r w:rsidR="00425A23">
                    <w:rPr>
                      <w:rFonts w:ascii="Arial" w:hAnsi="Arial" w:cs="Arial"/>
                      <w:b/>
                      <w:bCs/>
                      <w:color w:val="000000"/>
                      <w:sz w:val="16"/>
                      <w:szCs w:val="16"/>
                    </w:rPr>
                    <w:t xml:space="preserve">2. </w:t>
                  </w:r>
                  <w:r w:rsidR="00425A23" w:rsidRPr="00425A23">
                    <w:rPr>
                      <w:rFonts w:ascii="Arial" w:hAnsi="Arial" w:cs="Arial"/>
                      <w:bCs/>
                      <w:color w:val="000000"/>
                      <w:sz w:val="16"/>
                      <w:szCs w:val="16"/>
                    </w:rPr>
                    <w:t>Los Interesados en obtener una Constancia de Autorización de uso secundario, deberán presentar debidamente requisitado el “Formato de Trámite para la solicitud de Constancia de Autorización, para el uso y aprovechamiento de bandas de frecuencias del espectro radioeléctrico para uso secundario” con la información aplicable para cada proyecto, conforme a lo señalado en los artículos del 12 al 15 de los presentes Lineamientos, a efecto de cumplir ante el Instituto, con los siguientes requisitos:</w:t>
                  </w:r>
                </w:p>
                <w:p w14:paraId="6776B553" w14:textId="1F95BF30" w:rsidR="00756F53" w:rsidRDefault="00756F53"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I …</w:t>
                  </w:r>
                </w:p>
                <w:p w14:paraId="4ED46702" w14:textId="4204EB28" w:rsidR="00425A23" w:rsidRPr="00425A23" w:rsidRDefault="00425A23"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rPr>
                  </w:pPr>
                  <w:r w:rsidRPr="00425A23">
                    <w:rPr>
                      <w:rFonts w:ascii="Arial" w:hAnsi="Arial" w:cs="Arial"/>
                      <w:bCs/>
                      <w:color w:val="000000"/>
                      <w:sz w:val="16"/>
                      <w:szCs w:val="16"/>
                    </w:rPr>
                    <w:t>Para personas físicas se acreditará con original o copia certificada del pasaporte vigente, credencial para votar, cartilla liberada del Servicio Militar, Nacional o cédula profesional, debiendo adjuntar una copia simple.</w:t>
                  </w:r>
                </w:p>
                <w:p w14:paraId="34EA3578" w14:textId="77777777" w:rsidR="00756F53" w:rsidRDefault="00756F53"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33F63260" w14:textId="77777777" w:rsidR="00756F53" w:rsidRDefault="00756F53"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1BC4476F" w14:textId="77777777" w:rsidR="00756F53" w:rsidRDefault="00756F53"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311783BB" w14:textId="77777777" w:rsidR="00756F53" w:rsidRDefault="00756F53"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II …</w:t>
                  </w:r>
                </w:p>
                <w:p w14:paraId="272F4BE3" w14:textId="77777777" w:rsidR="00756F53" w:rsidRDefault="00756F53"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III…</w:t>
                  </w:r>
                </w:p>
                <w:p w14:paraId="10696F7B"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20C764F2"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50EDAA99"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20242A7E"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6C50B5B2"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035BE63C"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3E9644BA"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5173CA82"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6C20EEAF"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1243391D"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763F8921"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12307D1B"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431ED2FC"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23B8BF3D"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271716F3"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71A41F1F"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1421166D" w14:textId="77777777" w:rsidR="0059669D"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46EA4DDA" w14:textId="404AE432" w:rsidR="0059669D" w:rsidRPr="00756F53" w:rsidRDefault="0059669D"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tc>
              <w:tc>
                <w:tcPr>
                  <w:tcW w:w="3912" w:type="dxa"/>
                  <w:vAlign w:val="center"/>
                </w:tcPr>
                <w:p w14:paraId="2AC1A6E2" w14:textId="07B0D9ED" w:rsidR="00425A23" w:rsidRDefault="00756F53" w:rsidP="00425A2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Artículo 1</w:t>
                  </w:r>
                  <w:r w:rsidR="00425A23">
                    <w:rPr>
                      <w:rFonts w:ascii="Arial" w:hAnsi="Arial" w:cs="Arial"/>
                      <w:b/>
                      <w:bCs/>
                      <w:color w:val="000000"/>
                      <w:sz w:val="16"/>
                      <w:szCs w:val="16"/>
                    </w:rPr>
                    <w:t xml:space="preserve">2. </w:t>
                  </w:r>
                  <w:r w:rsidR="00425A23" w:rsidRPr="00425A23">
                    <w:rPr>
                      <w:rFonts w:ascii="Arial" w:hAnsi="Arial" w:cs="Arial"/>
                      <w:bCs/>
                      <w:color w:val="000000"/>
                      <w:sz w:val="16"/>
                      <w:szCs w:val="16"/>
                    </w:rPr>
                    <w:t>Los Interesados en obtener una Constancia de Autorización de uso secundario, deberán presentar debidamente requisitado el “</w:t>
                  </w:r>
                  <w:r w:rsidR="005D5AAA" w:rsidRPr="005D5AAA">
                    <w:rPr>
                      <w:rFonts w:ascii="Arial" w:hAnsi="Arial" w:cs="Arial"/>
                      <w:bCs/>
                      <w:color w:val="000000"/>
                      <w:sz w:val="16"/>
                      <w:szCs w:val="16"/>
                    </w:rPr>
                    <w:t>Formato de Trámite para el otorgamiento, modificación o prórroga de la Autorización, para el uso y aprovechamiento de bandas de frecuencias del espectro radioeléctrico para uso secundario</w:t>
                  </w:r>
                  <w:r w:rsidR="00425A23" w:rsidRPr="00425A23">
                    <w:rPr>
                      <w:rFonts w:ascii="Arial" w:hAnsi="Arial" w:cs="Arial"/>
                      <w:bCs/>
                      <w:color w:val="000000"/>
                      <w:sz w:val="16"/>
                      <w:szCs w:val="16"/>
                    </w:rPr>
                    <w:t>” con la información aplicable para cada proyecto, conforme a lo señalado en los artículos del 12 al 15 de los presentes Lineamientos, a efecto de cumplir ante el Instituto, con los siguientes requisitos:</w:t>
                  </w:r>
                </w:p>
                <w:p w14:paraId="17F651FB" w14:textId="3C372636" w:rsidR="00756F53" w:rsidRDefault="00756F53" w:rsidP="00756F5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5FB3D1F7" w14:textId="07D81AC7" w:rsidR="00756F53" w:rsidRDefault="00756F53" w:rsidP="00756F5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I …</w:t>
                  </w:r>
                </w:p>
                <w:p w14:paraId="60E8ECE1" w14:textId="49B88B84" w:rsidR="00425A23" w:rsidRPr="00425A23" w:rsidRDefault="00425A23" w:rsidP="00425A2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16"/>
                      <w:szCs w:val="16"/>
                    </w:rPr>
                  </w:pPr>
                  <w:r w:rsidRPr="00425A23">
                    <w:rPr>
                      <w:rFonts w:ascii="Arial" w:hAnsi="Arial" w:cs="Arial"/>
                      <w:bCs/>
                      <w:color w:val="000000"/>
                      <w:sz w:val="16"/>
                      <w:szCs w:val="16"/>
                    </w:rPr>
                    <w:t>Para personas físicas se acreditará con original o copia certificada del pasaporte vigente, credencial para votar, cartilla liberada del Servicio Militar Nacional o cédula profesional, debiendo adjuntar una copia simple.</w:t>
                  </w:r>
                </w:p>
                <w:p w14:paraId="108ACB06" w14:textId="77777777" w:rsidR="00756F53" w:rsidRDefault="00756F53" w:rsidP="00756F5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379B53F0" w14:textId="77777777" w:rsidR="00756F53" w:rsidRDefault="00756F53" w:rsidP="00756F5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5CEFDED9" w14:textId="77777777" w:rsidR="00756F53" w:rsidRDefault="00756F53" w:rsidP="00756F5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794521AA" w14:textId="77777777" w:rsidR="00756F53" w:rsidRDefault="00756F53" w:rsidP="00756F5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II …</w:t>
                  </w:r>
                </w:p>
                <w:p w14:paraId="0650D161" w14:textId="77777777" w:rsidR="00756F53" w:rsidRDefault="00756F53" w:rsidP="00756F53">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III…</w:t>
                  </w:r>
                </w:p>
                <w:p w14:paraId="143F1266" w14:textId="77777777" w:rsidR="008F63ED" w:rsidRPr="008F63ED" w:rsidRDefault="008F63ED" w:rsidP="008F63E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sidRPr="008F63ED">
                    <w:rPr>
                      <w:rFonts w:ascii="Arial" w:hAnsi="Arial" w:cs="Arial"/>
                      <w:b/>
                      <w:bCs/>
                      <w:color w:val="000000"/>
                      <w:sz w:val="16"/>
                      <w:szCs w:val="16"/>
                    </w:rPr>
                    <w:t>En caso de que a la persona solicitante se le haya otorgado previamente una concesión para uso privado con propósitos de experimentación cuya vigencia haya concluido y que sea compatible con el servicio, frecuencias y fines de la solicitud, el Instituto valorará, previa solicitud del Interesado, en el análisis técnico para la solicitud de Constancia de Autorización la información de la memoria técnica derivada de dicha concesión.</w:t>
                  </w:r>
                </w:p>
                <w:p w14:paraId="52B1870E" w14:textId="77777777" w:rsidR="008F63ED" w:rsidRPr="008F63ED" w:rsidRDefault="008F63ED" w:rsidP="008F63E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p w14:paraId="25B98574" w14:textId="13C9BF51" w:rsidR="00756F53" w:rsidRPr="00756F53" w:rsidRDefault="008F63ED" w:rsidP="008F63E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sidRPr="008F63ED">
                    <w:rPr>
                      <w:rFonts w:ascii="Arial" w:hAnsi="Arial" w:cs="Arial"/>
                      <w:b/>
                      <w:bCs/>
                      <w:color w:val="000000"/>
                      <w:sz w:val="16"/>
                      <w:szCs w:val="16"/>
                    </w:rPr>
                    <w:t>La solicitud de prórroga de la Autorización de uso secundario para Instalaciones destinadas a actividades comerciales o industriales se presentará mediante el formato correspondiente, en el que, además de lo dispuesto en las fracciones I, II y III del presente artículo, deberán exponerse los hechos o razones que motivan la solicitud.</w:t>
                  </w:r>
                </w:p>
              </w:tc>
            </w:tr>
            <w:tr w:rsidR="005359CF" w:rsidRPr="005F7176" w14:paraId="4C10B98B" w14:textId="77777777" w:rsidTr="004D3C5A">
              <w:tc>
                <w:tcPr>
                  <w:cnfStyle w:val="001000000000" w:firstRow="0" w:lastRow="0" w:firstColumn="1" w:lastColumn="0" w:oddVBand="0" w:evenVBand="0" w:oddHBand="0" w:evenHBand="0" w:firstRowFirstColumn="0" w:firstRowLastColumn="0" w:lastRowFirstColumn="0" w:lastRowLastColumn="0"/>
                  <w:tcW w:w="875" w:type="dxa"/>
                  <w:vAlign w:val="center"/>
                </w:tcPr>
                <w:p w14:paraId="4B00F7F1" w14:textId="10C03652" w:rsidR="005359CF" w:rsidRDefault="005359CF" w:rsidP="007B0CD0">
                  <w:pPr>
                    <w:jc w:val="center"/>
                    <w:rPr>
                      <w:rFonts w:ascii="Arial" w:eastAsia="Times New Roman" w:hAnsi="Arial" w:cs="Arial"/>
                      <w:bCs w:val="0"/>
                      <w:sz w:val="18"/>
                      <w:szCs w:val="18"/>
                    </w:rPr>
                  </w:pPr>
                  <w:r>
                    <w:rPr>
                      <w:rFonts w:ascii="Arial" w:eastAsia="Times New Roman" w:hAnsi="Arial" w:cs="Arial"/>
                      <w:bCs w:val="0"/>
                      <w:sz w:val="18"/>
                      <w:szCs w:val="18"/>
                    </w:rPr>
                    <w:t>13</w:t>
                  </w:r>
                </w:p>
              </w:tc>
              <w:tc>
                <w:tcPr>
                  <w:tcW w:w="3911" w:type="dxa"/>
                  <w:vAlign w:val="center"/>
                </w:tcPr>
                <w:p w14:paraId="7F34AF8A" w14:textId="37F3F3D0" w:rsidR="005359CF" w:rsidRDefault="005359CF"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sidRPr="005359CF">
                    <w:rPr>
                      <w:rFonts w:ascii="Arial" w:hAnsi="Arial" w:cs="Arial"/>
                      <w:b/>
                      <w:bCs/>
                      <w:color w:val="000000"/>
                      <w:sz w:val="16"/>
                      <w:szCs w:val="16"/>
                    </w:rPr>
                    <w:t xml:space="preserve">Artículo 13. </w:t>
                  </w:r>
                  <w:r w:rsidRPr="005359CF">
                    <w:rPr>
                      <w:rFonts w:ascii="Arial" w:hAnsi="Arial" w:cs="Arial"/>
                      <w:bCs/>
                      <w:color w:val="000000"/>
                      <w:sz w:val="16"/>
                      <w:szCs w:val="16"/>
                    </w:rPr>
                    <w:t xml:space="preserve">El Interesado deberá acreditar en su solicitud la necesidad de requerir el uso secundario de </w:t>
                  </w:r>
                  <w:r>
                    <w:rPr>
                      <w:rFonts w:ascii="Arial" w:hAnsi="Arial" w:cs="Arial"/>
                      <w:bCs/>
                      <w:color w:val="000000"/>
                      <w:sz w:val="16"/>
                      <w:szCs w:val="16"/>
                    </w:rPr>
                    <w:t>b</w:t>
                  </w:r>
                  <w:r w:rsidRPr="005359CF">
                    <w:rPr>
                      <w:rFonts w:ascii="Arial" w:hAnsi="Arial" w:cs="Arial"/>
                      <w:bCs/>
                      <w:color w:val="000000"/>
                      <w:sz w:val="16"/>
                      <w:szCs w:val="16"/>
                    </w:rPr>
                    <w:t xml:space="preserve">andas de </w:t>
                  </w:r>
                  <w:r>
                    <w:rPr>
                      <w:rFonts w:ascii="Arial" w:hAnsi="Arial" w:cs="Arial"/>
                      <w:bCs/>
                      <w:color w:val="000000"/>
                      <w:sz w:val="16"/>
                      <w:szCs w:val="16"/>
                    </w:rPr>
                    <w:t>f</w:t>
                  </w:r>
                  <w:r w:rsidRPr="005359CF">
                    <w:rPr>
                      <w:rFonts w:ascii="Arial" w:hAnsi="Arial" w:cs="Arial"/>
                      <w:bCs/>
                      <w:color w:val="000000"/>
                      <w:sz w:val="16"/>
                      <w:szCs w:val="16"/>
                    </w:rPr>
                    <w:t xml:space="preserve">recuencias del espectro radioeléctrico para satisfacer necesidades específicas de </w:t>
                  </w:r>
                  <w:r w:rsidRPr="005359CF">
                    <w:rPr>
                      <w:rFonts w:ascii="Arial" w:hAnsi="Arial" w:cs="Arial"/>
                      <w:bCs/>
                      <w:color w:val="000000"/>
                      <w:sz w:val="16"/>
                      <w:szCs w:val="16"/>
                    </w:rPr>
                    <w:lastRenderedPageBreak/>
                    <w:t>telecomunicaciones y/o radiodifusión sonora en frecuencia modulada.</w:t>
                  </w:r>
                </w:p>
              </w:tc>
              <w:tc>
                <w:tcPr>
                  <w:tcW w:w="3912" w:type="dxa"/>
                  <w:vAlign w:val="center"/>
                </w:tcPr>
                <w:p w14:paraId="233F3CEB" w14:textId="343DE4AB" w:rsidR="005359CF" w:rsidRDefault="005359CF" w:rsidP="00E70C37">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sidRPr="005359CF">
                    <w:rPr>
                      <w:rFonts w:ascii="Arial" w:hAnsi="Arial" w:cs="Arial"/>
                      <w:b/>
                      <w:bCs/>
                      <w:color w:val="000000"/>
                      <w:sz w:val="16"/>
                      <w:szCs w:val="16"/>
                    </w:rPr>
                    <w:lastRenderedPageBreak/>
                    <w:t xml:space="preserve">Artículo 13. </w:t>
                  </w:r>
                  <w:r w:rsidRPr="005359CF">
                    <w:rPr>
                      <w:rFonts w:ascii="Arial" w:hAnsi="Arial" w:cs="Arial"/>
                      <w:bCs/>
                      <w:color w:val="000000"/>
                      <w:sz w:val="16"/>
                      <w:szCs w:val="16"/>
                    </w:rPr>
                    <w:t xml:space="preserve">El Interesado deberá acreditar en su solicitud la necesidad de requerir el uso secundario de </w:t>
                  </w:r>
                  <w:r w:rsidRPr="005359CF">
                    <w:rPr>
                      <w:rFonts w:ascii="Arial" w:hAnsi="Arial" w:cs="Arial"/>
                      <w:b/>
                      <w:bCs/>
                      <w:color w:val="000000"/>
                      <w:sz w:val="16"/>
                      <w:szCs w:val="16"/>
                    </w:rPr>
                    <w:t>Bandas</w:t>
                  </w:r>
                  <w:r w:rsidRPr="005359CF">
                    <w:rPr>
                      <w:rFonts w:ascii="Arial" w:hAnsi="Arial" w:cs="Arial"/>
                      <w:bCs/>
                      <w:color w:val="000000"/>
                      <w:sz w:val="16"/>
                      <w:szCs w:val="16"/>
                    </w:rPr>
                    <w:t xml:space="preserve"> de </w:t>
                  </w:r>
                  <w:r w:rsidRPr="005359CF">
                    <w:rPr>
                      <w:rFonts w:ascii="Arial" w:hAnsi="Arial" w:cs="Arial"/>
                      <w:b/>
                      <w:bCs/>
                      <w:color w:val="000000"/>
                      <w:sz w:val="16"/>
                      <w:szCs w:val="16"/>
                    </w:rPr>
                    <w:t>Frecuencias</w:t>
                  </w:r>
                  <w:r w:rsidRPr="005359CF">
                    <w:rPr>
                      <w:rFonts w:ascii="Arial" w:hAnsi="Arial" w:cs="Arial"/>
                      <w:bCs/>
                      <w:color w:val="000000"/>
                      <w:sz w:val="16"/>
                      <w:szCs w:val="16"/>
                    </w:rPr>
                    <w:t xml:space="preserve"> del espectro radioeléctrico para satisfacer necesidades </w:t>
                  </w:r>
                  <w:r w:rsidRPr="005359CF">
                    <w:rPr>
                      <w:rFonts w:ascii="Arial" w:hAnsi="Arial" w:cs="Arial"/>
                      <w:bCs/>
                      <w:color w:val="000000"/>
                      <w:sz w:val="16"/>
                      <w:szCs w:val="16"/>
                    </w:rPr>
                    <w:lastRenderedPageBreak/>
                    <w:t>específicas de telecomunicaciones y/o radiodifusión sonora en frecuencia modulada.</w:t>
                  </w:r>
                </w:p>
              </w:tc>
            </w:tr>
            <w:tr w:rsidR="00E70C37" w:rsidRPr="005F7176" w14:paraId="2E065DCA" w14:textId="77777777" w:rsidTr="004D3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5" w:type="dxa"/>
                  <w:vAlign w:val="center"/>
                </w:tcPr>
                <w:p w14:paraId="1F0FB155" w14:textId="14AC164D" w:rsidR="00E70C37" w:rsidRPr="0038782E" w:rsidRDefault="00E70C37" w:rsidP="007B0CD0">
                  <w:pPr>
                    <w:jc w:val="center"/>
                    <w:rPr>
                      <w:rFonts w:ascii="Arial" w:eastAsia="Times New Roman" w:hAnsi="Arial" w:cs="Arial"/>
                      <w:bCs w:val="0"/>
                      <w:sz w:val="18"/>
                      <w:szCs w:val="18"/>
                    </w:rPr>
                  </w:pPr>
                  <w:r>
                    <w:rPr>
                      <w:rFonts w:ascii="Arial" w:eastAsia="Times New Roman" w:hAnsi="Arial" w:cs="Arial"/>
                      <w:bCs w:val="0"/>
                      <w:sz w:val="18"/>
                      <w:szCs w:val="18"/>
                    </w:rPr>
                    <w:lastRenderedPageBreak/>
                    <w:t>14</w:t>
                  </w:r>
                </w:p>
              </w:tc>
              <w:tc>
                <w:tcPr>
                  <w:tcW w:w="3911" w:type="dxa"/>
                  <w:vAlign w:val="center"/>
                </w:tcPr>
                <w:p w14:paraId="6910D5C1" w14:textId="77777777" w:rsidR="00E70C37" w:rsidRDefault="00E70C37"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Artículo 14 …</w:t>
                  </w:r>
                </w:p>
                <w:p w14:paraId="75D45A2E" w14:textId="00F45D40" w:rsidR="00E70C37" w:rsidRPr="0038782E"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I …</w:t>
                  </w:r>
                </w:p>
                <w:p w14:paraId="6E948228" w14:textId="24CDB2E0" w:rsidR="00E70C37"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II</w:t>
                  </w:r>
                  <w:r w:rsidR="00B80BEC">
                    <w:rPr>
                      <w:rFonts w:ascii="Arial" w:hAnsi="Arial" w:cs="Arial"/>
                      <w:color w:val="000000"/>
                      <w:sz w:val="16"/>
                      <w:szCs w:val="16"/>
                    </w:rPr>
                    <w:t xml:space="preserve"> </w:t>
                  </w:r>
                  <w:r w:rsidR="00B80BEC" w:rsidRPr="00B80BEC">
                    <w:rPr>
                      <w:rFonts w:ascii="Arial" w:hAnsi="Arial" w:cs="Arial"/>
                      <w:color w:val="000000"/>
                      <w:sz w:val="16"/>
                      <w:szCs w:val="16"/>
                    </w:rPr>
                    <w:t>Indicar la Ubicación Geográfica del sitio donde tendrá lugar el evento, indicando el perímetro dentro del cual se requiere utilizar las bandas de frecuencias del espectro radioeléctrico para uso secundario; y</w:t>
                  </w:r>
                </w:p>
                <w:p w14:paraId="56D863B7" w14:textId="28A471CA" w:rsidR="00E70C37" w:rsidRPr="0038782E"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III …</w:t>
                  </w:r>
                </w:p>
                <w:p w14:paraId="525224A7" w14:textId="20A14012" w:rsidR="00E70C37" w:rsidRPr="0038782E" w:rsidRDefault="00E70C37" w:rsidP="00E70C37">
                  <w:pPr>
                    <w:autoSpaceDE w:val="0"/>
                    <w:autoSpaceDN w:val="0"/>
                    <w:adjustRightInd w:val="0"/>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a …</w:t>
                  </w:r>
                </w:p>
                <w:p w14:paraId="7C7F577E" w14:textId="25D81FC7" w:rsidR="00E70C37" w:rsidRPr="0038782E" w:rsidRDefault="00E70C37" w:rsidP="00E70C37">
                  <w:pPr>
                    <w:autoSpaceDE w:val="0"/>
                    <w:autoSpaceDN w:val="0"/>
                    <w:adjustRightInd w:val="0"/>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b …</w:t>
                  </w:r>
                </w:p>
                <w:p w14:paraId="3C4C6C1E" w14:textId="354C016C"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1. …</w:t>
                  </w:r>
                </w:p>
                <w:p w14:paraId="5ADC91BD" w14:textId="764AD05E"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2. …</w:t>
                  </w:r>
                </w:p>
                <w:p w14:paraId="5ACFED81" w14:textId="44186CBD"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3. …</w:t>
                  </w:r>
                </w:p>
                <w:p w14:paraId="75D752A4" w14:textId="26D3BBB4"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4. …</w:t>
                  </w:r>
                </w:p>
                <w:p w14:paraId="608A432E" w14:textId="2FA2D75B"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5. …</w:t>
                  </w:r>
                </w:p>
                <w:p w14:paraId="487C00C5" w14:textId="77777777" w:rsidR="00B80BEC"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pPr>
                  <w:r w:rsidRPr="0038782E">
                    <w:rPr>
                      <w:rFonts w:ascii="Arial" w:hAnsi="Arial" w:cs="Arial"/>
                      <w:color w:val="000000"/>
                      <w:sz w:val="16"/>
                      <w:szCs w:val="16"/>
                    </w:rPr>
                    <w:t>6.</w:t>
                  </w:r>
                  <w:r>
                    <w:t xml:space="preserve"> </w:t>
                  </w:r>
                  <w:r w:rsidR="00B80BEC">
                    <w:t>…</w:t>
                  </w:r>
                </w:p>
                <w:p w14:paraId="18C3D3FE" w14:textId="77777777" w:rsidR="00B80BEC" w:rsidRDefault="00B80BEC"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w:t>
                  </w:r>
                </w:p>
                <w:p w14:paraId="3340213D" w14:textId="08113FA8"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E70C37">
                    <w:rPr>
                      <w:rFonts w:ascii="Arial" w:hAnsi="Arial" w:cs="Arial"/>
                      <w:color w:val="000000"/>
                      <w:sz w:val="16"/>
                      <w:szCs w:val="16"/>
                    </w:rPr>
                    <w:t xml:space="preserve">En todos los casos, deberá agregarse la hoja de especificaciones técnicas (data </w:t>
                  </w:r>
                  <w:proofErr w:type="spellStart"/>
                  <w:r w:rsidRPr="00E70C37">
                    <w:rPr>
                      <w:rFonts w:ascii="Arial" w:hAnsi="Arial" w:cs="Arial"/>
                      <w:color w:val="000000"/>
                      <w:sz w:val="16"/>
                      <w:szCs w:val="16"/>
                    </w:rPr>
                    <w:t>sheet</w:t>
                  </w:r>
                  <w:proofErr w:type="spellEnd"/>
                  <w:r w:rsidRPr="00E70C37">
                    <w:rPr>
                      <w:rFonts w:ascii="Arial" w:hAnsi="Arial" w:cs="Arial"/>
                      <w:color w:val="000000"/>
                      <w:sz w:val="16"/>
                      <w:szCs w:val="16"/>
                    </w:rPr>
                    <w:t>) de cada equipo o dispositivo de telecomunicaciones o radiodifusión, así como un mapa georreferenciado del perímetro dentro del cual se requiere utilizar las bandas de frecuencias del espectro radioeléctrico para uso secundario, en el que se señalen los puntos coordenados del polígono que lo conformará</w:t>
                  </w:r>
                </w:p>
                <w:p w14:paraId="3E47FFB8" w14:textId="77777777"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w:t>
                  </w:r>
                </w:p>
                <w:p w14:paraId="6B2A1886" w14:textId="489B9896" w:rsidR="00E70C37"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IV</w:t>
                  </w:r>
                  <w:r w:rsidR="003205D5">
                    <w:rPr>
                      <w:rFonts w:ascii="Arial" w:hAnsi="Arial" w:cs="Arial"/>
                      <w:color w:val="000000"/>
                      <w:sz w:val="16"/>
                      <w:szCs w:val="16"/>
                    </w:rPr>
                    <w:t xml:space="preserve">. </w:t>
                  </w:r>
                  <w:r w:rsidR="003205D5" w:rsidRPr="003205D5">
                    <w:rPr>
                      <w:rFonts w:ascii="Arial" w:hAnsi="Arial" w:cs="Arial"/>
                      <w:color w:val="000000"/>
                      <w:sz w:val="16"/>
                      <w:szCs w:val="16"/>
                    </w:rPr>
                    <w:t>Señalar la fecha y el periodo en el que se utilizarán las bandas de frecuencias del espectro radioeléctrico, el cual no podrá exceder de sesenta días naturales,</w:t>
                  </w:r>
                  <w:r w:rsidR="003205D5">
                    <w:rPr>
                      <w:rFonts w:ascii="Arial" w:hAnsi="Arial" w:cs="Arial"/>
                      <w:color w:val="000000"/>
                      <w:sz w:val="16"/>
                      <w:szCs w:val="16"/>
                    </w:rPr>
                    <w:t xml:space="preserve"> y</w:t>
                  </w:r>
                </w:p>
                <w:p w14:paraId="16881722" w14:textId="2CCAE0FE" w:rsidR="00E70C37" w:rsidRPr="0038782E"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 xml:space="preserve">V. </w:t>
                  </w:r>
                  <w:r w:rsidRPr="00E70C37">
                    <w:rPr>
                      <w:rFonts w:ascii="Arial" w:hAnsi="Arial" w:cs="Arial"/>
                      <w:color w:val="000000"/>
                      <w:sz w:val="16"/>
                      <w:szCs w:val="16"/>
                    </w:rPr>
                    <w:t xml:space="preserve">Pagar en </w:t>
                  </w:r>
                  <w:r>
                    <w:rPr>
                      <w:rFonts w:ascii="Arial" w:hAnsi="Arial" w:cs="Arial"/>
                      <w:color w:val="000000"/>
                      <w:sz w:val="16"/>
                      <w:szCs w:val="16"/>
                    </w:rPr>
                    <w:t>tiempo</w:t>
                  </w:r>
                  <w:r w:rsidRPr="00E70C37">
                    <w:rPr>
                      <w:rFonts w:ascii="Arial" w:hAnsi="Arial" w:cs="Arial"/>
                      <w:color w:val="000000"/>
                      <w:sz w:val="16"/>
                      <w:szCs w:val="16"/>
                    </w:rPr>
                    <w:t xml:space="preserve"> la contraprestación que determine el Instituto.</w:t>
                  </w:r>
                </w:p>
                <w:p w14:paraId="3812D0E9" w14:textId="598F9D37" w:rsidR="00E70C37" w:rsidRPr="0038782E" w:rsidRDefault="00E70C37"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tc>
              <w:tc>
                <w:tcPr>
                  <w:tcW w:w="3912" w:type="dxa"/>
                  <w:vAlign w:val="center"/>
                </w:tcPr>
                <w:p w14:paraId="0AA2EF1C" w14:textId="77777777" w:rsidR="00E70C37"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Artículo 14 …</w:t>
                  </w:r>
                </w:p>
                <w:p w14:paraId="27BBCAB5" w14:textId="77777777" w:rsidR="00E70C37" w:rsidRPr="0038782E"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I …</w:t>
                  </w:r>
                </w:p>
                <w:p w14:paraId="6A5C4ACF" w14:textId="67B972D2" w:rsidR="00E70C37" w:rsidRPr="00B80BEC" w:rsidRDefault="00B80BEC" w:rsidP="00B80BEC">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B80BEC">
                    <w:rPr>
                      <w:rFonts w:ascii="Arial" w:hAnsi="Arial" w:cs="Arial"/>
                      <w:color w:val="000000"/>
                      <w:sz w:val="16"/>
                      <w:szCs w:val="16"/>
                    </w:rPr>
                    <w:t xml:space="preserve">II. Indicar el </w:t>
                  </w:r>
                  <w:r w:rsidRPr="00B80BEC">
                    <w:rPr>
                      <w:rFonts w:ascii="Arial" w:hAnsi="Arial" w:cs="Arial"/>
                      <w:b/>
                      <w:color w:val="000000"/>
                      <w:sz w:val="16"/>
                      <w:szCs w:val="16"/>
                    </w:rPr>
                    <w:t>Emplazamiento</w:t>
                  </w:r>
                  <w:r w:rsidRPr="00B80BEC">
                    <w:rPr>
                      <w:rFonts w:ascii="Arial" w:hAnsi="Arial" w:cs="Arial"/>
                      <w:color w:val="000000"/>
                      <w:sz w:val="16"/>
                      <w:szCs w:val="16"/>
                    </w:rPr>
                    <w:t xml:space="preserve"> donde tendrá lugar el evento, indicando el perímetro dentro del cual se requiere utilizar las Bandas de Frecuencias del espectro radioeléctrico para uso secundario;</w:t>
                  </w:r>
                </w:p>
                <w:p w14:paraId="71AEC4DB" w14:textId="77777777" w:rsidR="00E70C37" w:rsidRPr="0038782E" w:rsidRDefault="00E70C37" w:rsidP="00E70C37">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III …</w:t>
                  </w:r>
                </w:p>
                <w:p w14:paraId="58C307B5" w14:textId="77777777" w:rsidR="00E70C37" w:rsidRPr="0038782E" w:rsidRDefault="00E70C37" w:rsidP="00E70C37">
                  <w:pPr>
                    <w:autoSpaceDE w:val="0"/>
                    <w:autoSpaceDN w:val="0"/>
                    <w:adjustRightInd w:val="0"/>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a …</w:t>
                  </w:r>
                </w:p>
                <w:p w14:paraId="4D0B9839" w14:textId="77777777" w:rsidR="00E70C37" w:rsidRPr="0038782E" w:rsidRDefault="00E70C37" w:rsidP="00E70C37">
                  <w:pPr>
                    <w:autoSpaceDE w:val="0"/>
                    <w:autoSpaceDN w:val="0"/>
                    <w:adjustRightInd w:val="0"/>
                    <w:ind w:left="36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b …</w:t>
                  </w:r>
                </w:p>
                <w:p w14:paraId="50DBAB02" w14:textId="77777777"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1. …</w:t>
                  </w:r>
                </w:p>
                <w:p w14:paraId="163C3F93" w14:textId="77777777"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2. …</w:t>
                  </w:r>
                </w:p>
                <w:p w14:paraId="205FA7B2" w14:textId="77777777"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3. …</w:t>
                  </w:r>
                </w:p>
                <w:p w14:paraId="10B12179" w14:textId="77777777"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4. …</w:t>
                  </w:r>
                </w:p>
                <w:p w14:paraId="765DCF35" w14:textId="77777777"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5. …</w:t>
                  </w:r>
                </w:p>
                <w:p w14:paraId="59DA98BF" w14:textId="77777777" w:rsidR="00B80BEC"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pPr>
                  <w:r w:rsidRPr="0038782E">
                    <w:rPr>
                      <w:rFonts w:ascii="Arial" w:hAnsi="Arial" w:cs="Arial"/>
                      <w:color w:val="000000"/>
                      <w:sz w:val="16"/>
                      <w:szCs w:val="16"/>
                    </w:rPr>
                    <w:t>6.</w:t>
                  </w:r>
                  <w:r>
                    <w:t xml:space="preserve"> </w:t>
                  </w:r>
                  <w:r w:rsidR="00B80BEC">
                    <w:t>…</w:t>
                  </w:r>
                </w:p>
                <w:p w14:paraId="7C0940CB" w14:textId="12C3EEFB" w:rsidR="00B80BEC" w:rsidRDefault="00B80BEC"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w:t>
                  </w:r>
                </w:p>
                <w:p w14:paraId="07E32390" w14:textId="3222CC6D"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E70C37">
                    <w:rPr>
                      <w:rFonts w:ascii="Arial" w:hAnsi="Arial" w:cs="Arial"/>
                      <w:color w:val="000000"/>
                      <w:sz w:val="16"/>
                      <w:szCs w:val="16"/>
                    </w:rPr>
                    <w:t xml:space="preserve">En todos los casos, deberá agregarse la hoja de especificaciones técnicas (data </w:t>
                  </w:r>
                  <w:proofErr w:type="spellStart"/>
                  <w:r w:rsidRPr="00E70C37">
                    <w:rPr>
                      <w:rFonts w:ascii="Arial" w:hAnsi="Arial" w:cs="Arial"/>
                      <w:color w:val="000000"/>
                      <w:sz w:val="16"/>
                      <w:szCs w:val="16"/>
                    </w:rPr>
                    <w:t>sheet</w:t>
                  </w:r>
                  <w:proofErr w:type="spellEnd"/>
                  <w:r w:rsidRPr="00E70C37">
                    <w:rPr>
                      <w:rFonts w:ascii="Arial" w:hAnsi="Arial" w:cs="Arial"/>
                      <w:color w:val="000000"/>
                      <w:sz w:val="16"/>
                      <w:szCs w:val="16"/>
                    </w:rPr>
                    <w:t xml:space="preserve">) de cada equipo o dispositivo de telecomunicaciones o radiodifusión, así como un mapa georreferenciado del perímetro dentro del cual se requiere utilizar las </w:t>
                  </w:r>
                  <w:r w:rsidR="000735E3" w:rsidRPr="003205D5">
                    <w:rPr>
                      <w:rFonts w:ascii="Arial" w:hAnsi="Arial" w:cs="Arial"/>
                      <w:b/>
                      <w:color w:val="000000"/>
                      <w:sz w:val="16"/>
                      <w:szCs w:val="16"/>
                    </w:rPr>
                    <w:t>B</w:t>
                  </w:r>
                  <w:r w:rsidRPr="003205D5">
                    <w:rPr>
                      <w:rFonts w:ascii="Arial" w:hAnsi="Arial" w:cs="Arial"/>
                      <w:b/>
                      <w:color w:val="000000"/>
                      <w:sz w:val="16"/>
                      <w:szCs w:val="16"/>
                    </w:rPr>
                    <w:t>andas</w:t>
                  </w:r>
                  <w:r w:rsidRPr="00E70C37">
                    <w:rPr>
                      <w:rFonts w:ascii="Arial" w:hAnsi="Arial" w:cs="Arial"/>
                      <w:color w:val="000000"/>
                      <w:sz w:val="16"/>
                      <w:szCs w:val="16"/>
                    </w:rPr>
                    <w:t xml:space="preserve"> de </w:t>
                  </w:r>
                  <w:r w:rsidR="000735E3" w:rsidRPr="003205D5">
                    <w:rPr>
                      <w:rFonts w:ascii="Arial" w:hAnsi="Arial" w:cs="Arial"/>
                      <w:b/>
                      <w:color w:val="000000"/>
                      <w:sz w:val="16"/>
                      <w:szCs w:val="16"/>
                    </w:rPr>
                    <w:t>F</w:t>
                  </w:r>
                  <w:r w:rsidRPr="003205D5">
                    <w:rPr>
                      <w:rFonts w:ascii="Arial" w:hAnsi="Arial" w:cs="Arial"/>
                      <w:b/>
                      <w:color w:val="000000"/>
                      <w:sz w:val="16"/>
                      <w:szCs w:val="16"/>
                    </w:rPr>
                    <w:t>recuencias</w:t>
                  </w:r>
                  <w:r w:rsidRPr="00E70C37">
                    <w:rPr>
                      <w:rFonts w:ascii="Arial" w:hAnsi="Arial" w:cs="Arial"/>
                      <w:color w:val="000000"/>
                      <w:sz w:val="16"/>
                      <w:szCs w:val="16"/>
                    </w:rPr>
                    <w:t xml:space="preserve"> del espectro radioeléctrico para uso secundario, en el que se señalen los puntos coordenados del polígono que lo conformará</w:t>
                  </w:r>
                  <w:r>
                    <w:rPr>
                      <w:rFonts w:ascii="Arial" w:hAnsi="Arial" w:cs="Arial"/>
                      <w:color w:val="000000"/>
                      <w:sz w:val="16"/>
                      <w:szCs w:val="16"/>
                    </w:rPr>
                    <w:t xml:space="preserve"> </w:t>
                  </w:r>
                  <w:r w:rsidRPr="00E70C37">
                    <w:rPr>
                      <w:rFonts w:ascii="Arial" w:hAnsi="Arial" w:cs="Arial"/>
                      <w:b/>
                      <w:color w:val="000000"/>
                      <w:sz w:val="16"/>
                      <w:szCs w:val="16"/>
                    </w:rPr>
                    <w:t>(en formato .</w:t>
                  </w:r>
                  <w:proofErr w:type="spellStart"/>
                  <w:r w:rsidRPr="00E70C37">
                    <w:rPr>
                      <w:rFonts w:ascii="Arial" w:hAnsi="Arial" w:cs="Arial"/>
                      <w:b/>
                      <w:color w:val="000000"/>
                      <w:sz w:val="16"/>
                      <w:szCs w:val="16"/>
                    </w:rPr>
                    <w:t>shp</w:t>
                  </w:r>
                  <w:proofErr w:type="spellEnd"/>
                  <w:r w:rsidRPr="00E70C37">
                    <w:rPr>
                      <w:rFonts w:ascii="Arial" w:hAnsi="Arial" w:cs="Arial"/>
                      <w:b/>
                      <w:color w:val="000000"/>
                      <w:sz w:val="16"/>
                      <w:szCs w:val="16"/>
                    </w:rPr>
                    <w:t>, .</w:t>
                  </w:r>
                  <w:proofErr w:type="spellStart"/>
                  <w:r w:rsidRPr="00E70C37">
                    <w:rPr>
                      <w:rFonts w:ascii="Arial" w:hAnsi="Arial" w:cs="Arial"/>
                      <w:b/>
                      <w:color w:val="000000"/>
                      <w:sz w:val="16"/>
                      <w:szCs w:val="16"/>
                    </w:rPr>
                    <w:t>tab</w:t>
                  </w:r>
                  <w:proofErr w:type="spellEnd"/>
                  <w:r w:rsidRPr="00E70C37">
                    <w:rPr>
                      <w:rFonts w:ascii="Arial" w:hAnsi="Arial" w:cs="Arial"/>
                      <w:b/>
                      <w:color w:val="000000"/>
                      <w:sz w:val="16"/>
                      <w:szCs w:val="16"/>
                    </w:rPr>
                    <w:t xml:space="preserve"> o .</w:t>
                  </w:r>
                  <w:proofErr w:type="spellStart"/>
                  <w:r w:rsidRPr="00E70C37">
                    <w:rPr>
                      <w:rFonts w:ascii="Arial" w:hAnsi="Arial" w:cs="Arial"/>
                      <w:b/>
                      <w:color w:val="000000"/>
                      <w:sz w:val="16"/>
                      <w:szCs w:val="16"/>
                    </w:rPr>
                    <w:t>kml</w:t>
                  </w:r>
                  <w:proofErr w:type="spellEnd"/>
                  <w:r w:rsidRPr="00E70C37">
                    <w:rPr>
                      <w:rFonts w:ascii="Arial" w:hAnsi="Arial" w:cs="Arial"/>
                      <w:b/>
                      <w:color w:val="000000"/>
                      <w:sz w:val="16"/>
                      <w:szCs w:val="16"/>
                    </w:rPr>
                    <w:t>).</w:t>
                  </w:r>
                </w:p>
                <w:p w14:paraId="2FD7EFCE" w14:textId="56D43C9D" w:rsidR="00E70C37" w:rsidRPr="0038782E" w:rsidRDefault="00E70C37" w:rsidP="00E70C37">
                  <w:pPr>
                    <w:autoSpaceDE w:val="0"/>
                    <w:autoSpaceDN w:val="0"/>
                    <w:adjustRightInd w:val="0"/>
                    <w:ind w:left="643"/>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w:t>
                  </w:r>
                </w:p>
                <w:p w14:paraId="1CDB59D6" w14:textId="74F6ACB6" w:rsidR="003205D5" w:rsidRDefault="00E70C37" w:rsidP="003205D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 xml:space="preserve">IV </w:t>
                  </w:r>
                  <w:r w:rsidR="003205D5" w:rsidRPr="003205D5">
                    <w:rPr>
                      <w:rFonts w:ascii="Arial" w:hAnsi="Arial" w:cs="Arial"/>
                      <w:color w:val="000000"/>
                      <w:sz w:val="16"/>
                      <w:szCs w:val="16"/>
                    </w:rPr>
                    <w:t xml:space="preserve">Señalar la fecha y el periodo en el que se utilizarán las </w:t>
                  </w:r>
                  <w:r w:rsidR="003205D5" w:rsidRPr="003205D5">
                    <w:rPr>
                      <w:rFonts w:ascii="Arial" w:hAnsi="Arial" w:cs="Arial"/>
                      <w:b/>
                      <w:color w:val="000000"/>
                      <w:sz w:val="16"/>
                      <w:szCs w:val="16"/>
                    </w:rPr>
                    <w:t>Bandas</w:t>
                  </w:r>
                  <w:r w:rsidR="003205D5" w:rsidRPr="003205D5">
                    <w:rPr>
                      <w:rFonts w:ascii="Arial" w:hAnsi="Arial" w:cs="Arial"/>
                      <w:color w:val="000000"/>
                      <w:sz w:val="16"/>
                      <w:szCs w:val="16"/>
                    </w:rPr>
                    <w:t xml:space="preserve"> de </w:t>
                  </w:r>
                  <w:r w:rsidR="003205D5" w:rsidRPr="003205D5">
                    <w:rPr>
                      <w:rFonts w:ascii="Arial" w:hAnsi="Arial" w:cs="Arial"/>
                      <w:b/>
                      <w:color w:val="000000"/>
                      <w:sz w:val="16"/>
                      <w:szCs w:val="16"/>
                    </w:rPr>
                    <w:t>Frecuencias</w:t>
                  </w:r>
                  <w:r w:rsidR="003205D5" w:rsidRPr="003205D5">
                    <w:rPr>
                      <w:rFonts w:ascii="Arial" w:hAnsi="Arial" w:cs="Arial"/>
                      <w:color w:val="000000"/>
                      <w:sz w:val="16"/>
                      <w:szCs w:val="16"/>
                    </w:rPr>
                    <w:t xml:space="preserve"> del espectro radioeléctrico, el cual no podrá exceder de sesenta días naturales, </w:t>
                  </w:r>
                  <w:r w:rsidR="003205D5" w:rsidRPr="003205D5">
                    <w:rPr>
                      <w:rFonts w:ascii="Arial" w:hAnsi="Arial" w:cs="Arial"/>
                      <w:b/>
                      <w:color w:val="000000"/>
                      <w:sz w:val="16"/>
                      <w:szCs w:val="16"/>
                    </w:rPr>
                    <w:t xml:space="preserve">salvo </w:t>
                  </w:r>
                  <w:ins w:id="53" w:author="Jorge Luis Hernandez Ojeda" w:date="2024-09-02T23:51:00Z">
                    <w:r w:rsidR="003373D1" w:rsidRPr="003373D1">
                      <w:rPr>
                        <w:rFonts w:ascii="Arial" w:hAnsi="Arial" w:cs="Arial"/>
                        <w:b/>
                        <w:color w:val="000000"/>
                        <w:sz w:val="16"/>
                        <w:szCs w:val="16"/>
                      </w:rPr>
                      <w:t>que se acredite que la duración del evento sea mayor al plazo</w:t>
                    </w:r>
                    <w:r w:rsidR="003373D1">
                      <w:rPr>
                        <w:rFonts w:ascii="Arial" w:hAnsi="Arial" w:cs="Arial"/>
                        <w:color w:val="000000"/>
                        <w:sz w:val="18"/>
                        <w:szCs w:val="18"/>
                      </w:rPr>
                      <w:t xml:space="preserve"> anterior</w:t>
                    </w:r>
                  </w:ins>
                  <w:del w:id="54" w:author="Jorge Luis Hernandez Ojeda" w:date="2024-09-02T23:51:00Z">
                    <w:r w:rsidR="003205D5" w:rsidRPr="003205D5" w:rsidDel="003373D1">
                      <w:rPr>
                        <w:rFonts w:ascii="Arial" w:hAnsi="Arial" w:cs="Arial"/>
                        <w:b/>
                        <w:color w:val="000000"/>
                        <w:sz w:val="16"/>
                        <w:szCs w:val="16"/>
                      </w:rPr>
                      <w:delText>causa debidamente justificada</w:delText>
                    </w:r>
                  </w:del>
                  <w:r w:rsidR="003205D5" w:rsidRPr="003205D5">
                    <w:rPr>
                      <w:rFonts w:ascii="Arial" w:hAnsi="Arial" w:cs="Arial"/>
                      <w:color w:val="000000"/>
                      <w:sz w:val="16"/>
                      <w:szCs w:val="16"/>
                    </w:rPr>
                    <w:t xml:space="preserve">, y </w:t>
                  </w:r>
                </w:p>
                <w:p w14:paraId="44E55BFA" w14:textId="4BB293C2" w:rsidR="00E70C37" w:rsidRDefault="00E70C37" w:rsidP="003205D5">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Pr>
                      <w:rFonts w:ascii="Arial" w:hAnsi="Arial" w:cs="Arial"/>
                      <w:color w:val="000000"/>
                      <w:sz w:val="16"/>
                      <w:szCs w:val="16"/>
                    </w:rPr>
                    <w:t xml:space="preserve">V. </w:t>
                  </w:r>
                  <w:r w:rsidRPr="00E70C37">
                    <w:rPr>
                      <w:rFonts w:ascii="Arial" w:hAnsi="Arial" w:cs="Arial"/>
                      <w:color w:val="000000"/>
                      <w:sz w:val="16"/>
                      <w:szCs w:val="16"/>
                    </w:rPr>
                    <w:t xml:space="preserve">Pagar </w:t>
                  </w:r>
                  <w:r w:rsidRPr="00E70C37">
                    <w:rPr>
                      <w:rFonts w:ascii="Arial" w:hAnsi="Arial" w:cs="Arial"/>
                      <w:b/>
                      <w:color w:val="000000"/>
                      <w:sz w:val="16"/>
                      <w:szCs w:val="16"/>
                    </w:rPr>
                    <w:t>en el plazo otorgado</w:t>
                  </w:r>
                  <w:r w:rsidRPr="00E70C37">
                    <w:rPr>
                      <w:rFonts w:ascii="Arial" w:hAnsi="Arial" w:cs="Arial"/>
                      <w:color w:val="000000"/>
                      <w:sz w:val="16"/>
                      <w:szCs w:val="16"/>
                    </w:rPr>
                    <w:t xml:space="preserve"> la contraprestación que determine el Instituto</w:t>
                  </w:r>
                </w:p>
              </w:tc>
            </w:tr>
            <w:tr w:rsidR="00C571BC" w:rsidRPr="005F7176" w14:paraId="102B6379" w14:textId="77777777" w:rsidTr="004D3C5A">
              <w:tc>
                <w:tcPr>
                  <w:cnfStyle w:val="001000000000" w:firstRow="0" w:lastRow="0" w:firstColumn="1" w:lastColumn="0" w:oddVBand="0" w:evenVBand="0" w:oddHBand="0" w:evenHBand="0" w:firstRowFirstColumn="0" w:firstRowLastColumn="0" w:lastRowFirstColumn="0" w:lastRowLastColumn="0"/>
                  <w:tcW w:w="875" w:type="dxa"/>
                  <w:vAlign w:val="center"/>
                </w:tcPr>
                <w:p w14:paraId="1C60C297" w14:textId="25F4407B" w:rsidR="00C571BC" w:rsidRPr="0038782E" w:rsidRDefault="007B0CD0" w:rsidP="007B0CD0">
                  <w:pPr>
                    <w:jc w:val="center"/>
                    <w:rPr>
                      <w:rFonts w:ascii="Arial" w:eastAsia="Times New Roman" w:hAnsi="Arial" w:cs="Arial"/>
                      <w:bCs w:val="0"/>
                      <w:sz w:val="18"/>
                      <w:szCs w:val="18"/>
                    </w:rPr>
                  </w:pPr>
                  <w:r w:rsidRPr="0038782E">
                    <w:rPr>
                      <w:rFonts w:ascii="Arial" w:eastAsia="Times New Roman" w:hAnsi="Arial" w:cs="Arial"/>
                      <w:bCs w:val="0"/>
                      <w:sz w:val="18"/>
                      <w:szCs w:val="18"/>
                    </w:rPr>
                    <w:t>1</w:t>
                  </w:r>
                  <w:r w:rsidR="007F2C8F" w:rsidRPr="0038782E">
                    <w:rPr>
                      <w:rFonts w:ascii="Arial" w:eastAsia="Times New Roman" w:hAnsi="Arial" w:cs="Arial"/>
                      <w:bCs w:val="0"/>
                      <w:sz w:val="18"/>
                      <w:szCs w:val="18"/>
                    </w:rPr>
                    <w:t>5</w:t>
                  </w:r>
                </w:p>
              </w:tc>
              <w:tc>
                <w:tcPr>
                  <w:tcW w:w="3911" w:type="dxa"/>
                  <w:vAlign w:val="center"/>
                </w:tcPr>
                <w:p w14:paraId="52A68786" w14:textId="7F2CB830" w:rsidR="007F2C8F" w:rsidRPr="0038782E" w:rsidRDefault="007F2C8F"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b/>
                      <w:bCs/>
                      <w:color w:val="000000"/>
                      <w:sz w:val="16"/>
                      <w:szCs w:val="16"/>
                    </w:rPr>
                    <w:t>Artículo 15.</w:t>
                  </w:r>
                  <w:r w:rsidRPr="0038782E">
                    <w:rPr>
                      <w:rFonts w:ascii="Arial" w:hAnsi="Arial" w:cs="Arial"/>
                      <w:color w:val="000000"/>
                      <w:sz w:val="16"/>
                      <w:szCs w:val="16"/>
                    </w:rPr>
                    <w:t xml:space="preserve"> …</w:t>
                  </w:r>
                </w:p>
                <w:p w14:paraId="59AA13E4" w14:textId="04FF16E4" w:rsidR="007F2C8F" w:rsidRPr="00547BDA" w:rsidRDefault="00547BDA" w:rsidP="00547BDA">
                  <w:pPr>
                    <w:pStyle w:val="Prrafodelista"/>
                    <w:numPr>
                      <w:ilvl w:val="0"/>
                      <w:numId w:val="30"/>
                    </w:numPr>
                    <w:autoSpaceDE w:val="0"/>
                    <w:autoSpaceDN w:val="0"/>
                    <w:adjustRightInd w:val="0"/>
                    <w:ind w:left="177" w:hanging="194"/>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547BDA">
                    <w:rPr>
                      <w:rFonts w:ascii="Arial" w:hAnsi="Arial" w:cs="Arial"/>
                      <w:color w:val="000000"/>
                      <w:sz w:val="16"/>
                      <w:szCs w:val="16"/>
                    </w:rPr>
                    <w:t>Indicar la Ubicación Geográfica del predio donde se llevan a cabo las actividades comerciales e industriales o la prestación de servicios distintos a los de telecomunicaciones o de radiodifusión sonora en frecuencia modulada. En caso que estos servicios se presten de manera itinerante en ubicaciones distintas, deberán señalarse las fechas y el periodo totales, las fechas por emplazamiento, así como la Ubicación Geográfica de los mismos;</w:t>
                  </w:r>
                  <w:r w:rsidR="00E70C37" w:rsidRPr="00547BDA">
                    <w:rPr>
                      <w:rFonts w:ascii="Arial" w:hAnsi="Arial" w:cs="Arial"/>
                      <w:color w:val="000000"/>
                      <w:sz w:val="16"/>
                      <w:szCs w:val="16"/>
                    </w:rPr>
                    <w:tab/>
                  </w:r>
                </w:p>
                <w:p w14:paraId="6CCA0777" w14:textId="1867B6E0" w:rsidR="007F2C8F" w:rsidRPr="0038782E" w:rsidRDefault="007F2C8F"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II …</w:t>
                  </w:r>
                </w:p>
                <w:p w14:paraId="1D8D40D1" w14:textId="5EA38E12" w:rsidR="007F2C8F" w:rsidRPr="0038782E" w:rsidRDefault="007F2C8F" w:rsidP="007F2C8F">
                  <w:pPr>
                    <w:autoSpaceDE w:val="0"/>
                    <w:autoSpaceDN w:val="0"/>
                    <w:adjustRightInd w:val="0"/>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a …</w:t>
                  </w:r>
                </w:p>
                <w:p w14:paraId="4EFC4AA5" w14:textId="7F747768"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1.</w:t>
                  </w:r>
                  <w:r w:rsidR="00547BDA">
                    <w:rPr>
                      <w:rFonts w:ascii="Arial" w:hAnsi="Arial" w:cs="Arial"/>
                      <w:color w:val="000000"/>
                      <w:sz w:val="16"/>
                      <w:szCs w:val="16"/>
                    </w:rPr>
                    <w:t xml:space="preserve"> </w:t>
                  </w:r>
                  <w:r w:rsidR="00547BDA" w:rsidRPr="00547BDA">
                    <w:rPr>
                      <w:rFonts w:ascii="Arial" w:hAnsi="Arial" w:cs="Arial"/>
                      <w:color w:val="000000"/>
                      <w:sz w:val="16"/>
                      <w:szCs w:val="16"/>
                    </w:rPr>
                    <w:t xml:space="preserve">Datos de la estación: nombre, </w:t>
                  </w:r>
                  <w:r w:rsidR="00547BDA">
                    <w:rPr>
                      <w:rFonts w:ascii="Arial" w:hAnsi="Arial" w:cs="Arial"/>
                      <w:color w:val="000000"/>
                      <w:sz w:val="16"/>
                      <w:szCs w:val="16"/>
                    </w:rPr>
                    <w:t>domicilio</w:t>
                  </w:r>
                  <w:r w:rsidR="00547BDA" w:rsidRPr="00547BDA">
                    <w:rPr>
                      <w:rFonts w:ascii="Arial" w:hAnsi="Arial" w:cs="Arial"/>
                      <w:color w:val="000000"/>
                      <w:sz w:val="16"/>
                      <w:szCs w:val="16"/>
                    </w:rPr>
                    <w:t>, coordenadas geográficas (en caso de estaciones fijas), tipo de estación, radio de cobertura, frecuencia de transmisión solicitada, frecuencia de recepción solicitada, número de canales y ancho de banda del canal.</w:t>
                  </w:r>
                </w:p>
                <w:p w14:paraId="3FC8890A" w14:textId="17185677"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2. …</w:t>
                  </w:r>
                </w:p>
                <w:p w14:paraId="0B3E0A18" w14:textId="43EE7E0F"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3. …</w:t>
                  </w:r>
                </w:p>
                <w:p w14:paraId="6615FCCE" w14:textId="1A235974"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4. …</w:t>
                  </w:r>
                </w:p>
                <w:p w14:paraId="74904C9D" w14:textId="715B446E" w:rsidR="007F2C8F" w:rsidRPr="0038782E" w:rsidRDefault="007F2C8F" w:rsidP="007F2C8F">
                  <w:pPr>
                    <w:autoSpaceDE w:val="0"/>
                    <w:autoSpaceDN w:val="0"/>
                    <w:adjustRightInd w:val="0"/>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b …</w:t>
                  </w:r>
                </w:p>
                <w:p w14:paraId="5ED824CF" w14:textId="71CB9B7D"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1. …</w:t>
                  </w:r>
                </w:p>
                <w:p w14:paraId="25090A1E" w14:textId="76214FC0"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2. …</w:t>
                  </w:r>
                </w:p>
                <w:p w14:paraId="66D5F078" w14:textId="70FCC9AA"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3. …</w:t>
                  </w:r>
                </w:p>
                <w:p w14:paraId="3877280D" w14:textId="797C9214"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lastRenderedPageBreak/>
                    <w:t>4. …</w:t>
                  </w:r>
                </w:p>
                <w:p w14:paraId="4E48493F" w14:textId="19B72307"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5. …</w:t>
                  </w:r>
                </w:p>
                <w:p w14:paraId="462EDD83" w14:textId="7F7246DA"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6. …</w:t>
                  </w:r>
                </w:p>
                <w:p w14:paraId="0EF4CC73" w14:textId="68ECA1B3" w:rsidR="007F2C8F" w:rsidRPr="0038782E" w:rsidRDefault="007F2C8F"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w:t>
                  </w:r>
                </w:p>
                <w:p w14:paraId="605413CB" w14:textId="1E24EAB5" w:rsidR="007F2C8F" w:rsidRPr="0038782E" w:rsidRDefault="00E70C37" w:rsidP="007F2C8F">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E70C37">
                    <w:rPr>
                      <w:rFonts w:ascii="Arial" w:hAnsi="Arial" w:cs="Arial"/>
                      <w:color w:val="000000"/>
                      <w:sz w:val="16"/>
                      <w:szCs w:val="16"/>
                    </w:rPr>
                    <w:t xml:space="preserve">En ambos casos, deberá agregarse la hoja de especificaciones técnicas (data </w:t>
                  </w:r>
                  <w:proofErr w:type="spellStart"/>
                  <w:r w:rsidRPr="00E70C37">
                    <w:rPr>
                      <w:rFonts w:ascii="Arial" w:hAnsi="Arial" w:cs="Arial"/>
                      <w:color w:val="000000"/>
                      <w:sz w:val="16"/>
                      <w:szCs w:val="16"/>
                    </w:rPr>
                    <w:t>sheet</w:t>
                  </w:r>
                  <w:proofErr w:type="spellEnd"/>
                  <w:r w:rsidRPr="00E70C37">
                    <w:rPr>
                      <w:rFonts w:ascii="Arial" w:hAnsi="Arial" w:cs="Arial"/>
                      <w:color w:val="000000"/>
                      <w:sz w:val="16"/>
                      <w:szCs w:val="16"/>
                    </w:rPr>
                    <w:t>) de cada equipo o dispositivo de telecomunicaciones o radiodifusión, así como un mapa georreferenciado del perímetro dentro del cual se requiere utilizar las bandas de frecuencias del espectro radioeléctrico para uso secundario, en el que se señalen los puntos coordenados del polígono que lo conformará</w:t>
                  </w:r>
                  <w:r>
                    <w:rPr>
                      <w:rFonts w:ascii="Arial" w:hAnsi="Arial" w:cs="Arial"/>
                      <w:color w:val="000000"/>
                      <w:sz w:val="16"/>
                      <w:szCs w:val="16"/>
                    </w:rPr>
                    <w:t>.</w:t>
                  </w:r>
                </w:p>
                <w:p w14:paraId="36A8DD71" w14:textId="1D3B32D2" w:rsidR="00C571BC" w:rsidRPr="0038782E" w:rsidRDefault="007F2C8F" w:rsidP="007F2C8F">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w:t>
                  </w:r>
                </w:p>
                <w:p w14:paraId="7BB1877E" w14:textId="5EA0CE35" w:rsidR="00DB482A" w:rsidRPr="0038782E" w:rsidRDefault="00DB482A" w:rsidP="00DB48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 xml:space="preserve">III. </w:t>
                  </w:r>
                  <w:r w:rsidRPr="00E70C37">
                    <w:rPr>
                      <w:rFonts w:ascii="Arial" w:hAnsi="Arial" w:cs="Arial"/>
                      <w:color w:val="000000"/>
                      <w:sz w:val="16"/>
                      <w:szCs w:val="16"/>
                    </w:rPr>
                    <w:t>Pagar la contraprestación que determine el Instituto.</w:t>
                  </w:r>
                </w:p>
                <w:p w14:paraId="5390C946" w14:textId="77777777" w:rsidR="0038782E" w:rsidRP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6"/>
                    </w:rPr>
                  </w:pPr>
                </w:p>
                <w:p w14:paraId="4715E928" w14:textId="6B725413" w:rsidR="0038782E" w:rsidRPr="0038782E" w:rsidRDefault="0038782E" w:rsidP="007F2C8F">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bCs/>
                      <w:sz w:val="16"/>
                      <w:szCs w:val="16"/>
                    </w:rPr>
                  </w:pPr>
                  <w:r w:rsidRPr="0038782E">
                    <w:rPr>
                      <w:rFonts w:ascii="Arial" w:hAnsi="Arial" w:cs="Arial"/>
                      <w:sz w:val="16"/>
                      <w:szCs w:val="16"/>
                    </w:rPr>
                    <w:t>El Instituto no otorgará la autorización de uso secundario cuando exista algún concesionario o autorizado que pueda proveer al interesado los servicios de telecomunicaciones para la satisfacción de sus necesidades específicas.</w:t>
                  </w:r>
                </w:p>
              </w:tc>
              <w:tc>
                <w:tcPr>
                  <w:tcW w:w="3912" w:type="dxa"/>
                  <w:vAlign w:val="center"/>
                </w:tcPr>
                <w:p w14:paraId="14209D56" w14:textId="77777777" w:rsidR="0026616E" w:rsidRPr="0038782E" w:rsidRDefault="0026616E" w:rsidP="0026616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b/>
                      <w:bCs/>
                      <w:color w:val="000000"/>
                      <w:sz w:val="16"/>
                      <w:szCs w:val="16"/>
                    </w:rPr>
                    <w:lastRenderedPageBreak/>
                    <w:t>Artículo 15.</w:t>
                  </w:r>
                  <w:r w:rsidRPr="0038782E">
                    <w:rPr>
                      <w:rFonts w:ascii="Arial" w:hAnsi="Arial" w:cs="Arial"/>
                      <w:color w:val="000000"/>
                      <w:sz w:val="16"/>
                      <w:szCs w:val="16"/>
                    </w:rPr>
                    <w:t xml:space="preserve"> …</w:t>
                  </w:r>
                </w:p>
                <w:p w14:paraId="4240A03E" w14:textId="250180EA" w:rsidR="0026616E" w:rsidRPr="00547BDA" w:rsidRDefault="00547BDA" w:rsidP="00547BDA">
                  <w:pPr>
                    <w:pStyle w:val="Prrafodelista"/>
                    <w:numPr>
                      <w:ilvl w:val="0"/>
                      <w:numId w:val="29"/>
                    </w:numPr>
                    <w:autoSpaceDE w:val="0"/>
                    <w:autoSpaceDN w:val="0"/>
                    <w:adjustRightInd w:val="0"/>
                    <w:ind w:left="232" w:hanging="232"/>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547BDA">
                    <w:rPr>
                      <w:rFonts w:ascii="Arial" w:hAnsi="Arial" w:cs="Arial"/>
                      <w:color w:val="000000"/>
                      <w:sz w:val="16"/>
                      <w:szCs w:val="16"/>
                    </w:rPr>
                    <w:t xml:space="preserve">Indicar el </w:t>
                  </w:r>
                  <w:r w:rsidRPr="00547BDA">
                    <w:rPr>
                      <w:rFonts w:ascii="Arial" w:hAnsi="Arial" w:cs="Arial"/>
                      <w:b/>
                      <w:color w:val="000000"/>
                      <w:sz w:val="16"/>
                      <w:szCs w:val="16"/>
                    </w:rPr>
                    <w:t>Emplazamiento</w:t>
                  </w:r>
                  <w:r w:rsidRPr="00547BDA">
                    <w:rPr>
                      <w:rFonts w:ascii="Arial" w:hAnsi="Arial" w:cs="Arial"/>
                      <w:color w:val="000000"/>
                      <w:sz w:val="16"/>
                      <w:szCs w:val="16"/>
                    </w:rPr>
                    <w:t xml:space="preserve"> donde se llevan a cabo las actividades comerciales e industriales o la prestación de servicios distintos a los de telecomunicaciones o de radiodifusión sonora en frecuencia modulada. En caso </w:t>
                  </w:r>
                  <w:ins w:id="55" w:author="Miguel Angel Herrera Carrasco" w:date="2024-09-02T14:19:00Z">
                    <w:r w:rsidR="00964687">
                      <w:rPr>
                        <w:rFonts w:ascii="Arial" w:hAnsi="Arial" w:cs="Arial"/>
                        <w:color w:val="000000"/>
                        <w:sz w:val="16"/>
                        <w:szCs w:val="16"/>
                      </w:rPr>
                      <w:t xml:space="preserve">de </w:t>
                    </w:r>
                  </w:ins>
                  <w:r w:rsidRPr="00547BDA">
                    <w:rPr>
                      <w:rFonts w:ascii="Arial" w:hAnsi="Arial" w:cs="Arial"/>
                      <w:color w:val="000000"/>
                      <w:sz w:val="16"/>
                      <w:szCs w:val="16"/>
                    </w:rPr>
                    <w:t xml:space="preserve">que estos servicios se presten de manera itinerante en distintos </w:t>
                  </w:r>
                  <w:r w:rsidRPr="00547BDA">
                    <w:rPr>
                      <w:rFonts w:ascii="Arial" w:hAnsi="Arial" w:cs="Arial"/>
                      <w:b/>
                      <w:color w:val="000000"/>
                      <w:sz w:val="16"/>
                      <w:szCs w:val="16"/>
                    </w:rPr>
                    <w:t>Emplazamientos</w:t>
                  </w:r>
                  <w:r w:rsidRPr="00547BDA">
                    <w:rPr>
                      <w:rFonts w:ascii="Arial" w:hAnsi="Arial" w:cs="Arial"/>
                      <w:color w:val="000000"/>
                      <w:sz w:val="16"/>
                      <w:szCs w:val="16"/>
                    </w:rPr>
                    <w:t xml:space="preserve">, deberán señalarse las fechas y el periodo totales, las fechas por </w:t>
                  </w:r>
                  <w:r w:rsidRPr="00547BDA">
                    <w:rPr>
                      <w:rFonts w:ascii="Arial" w:hAnsi="Arial" w:cs="Arial"/>
                      <w:b/>
                      <w:color w:val="000000"/>
                      <w:sz w:val="16"/>
                      <w:szCs w:val="16"/>
                    </w:rPr>
                    <w:t>Emplazamiento</w:t>
                  </w:r>
                  <w:r w:rsidRPr="00547BDA">
                    <w:rPr>
                      <w:rFonts w:ascii="Arial" w:hAnsi="Arial" w:cs="Arial"/>
                      <w:color w:val="000000"/>
                      <w:sz w:val="16"/>
                      <w:szCs w:val="16"/>
                    </w:rPr>
                    <w:t>, así como la descripción de los mismos;</w:t>
                  </w:r>
                </w:p>
                <w:p w14:paraId="4450469C" w14:textId="77777777" w:rsidR="0026616E" w:rsidRPr="0038782E" w:rsidRDefault="0026616E" w:rsidP="0026616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II …</w:t>
                  </w:r>
                </w:p>
                <w:p w14:paraId="56B1B193" w14:textId="77777777" w:rsidR="0026616E" w:rsidRPr="0038782E" w:rsidRDefault="0026616E" w:rsidP="0026616E">
                  <w:pPr>
                    <w:autoSpaceDE w:val="0"/>
                    <w:autoSpaceDN w:val="0"/>
                    <w:adjustRightInd w:val="0"/>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a …</w:t>
                  </w:r>
                </w:p>
                <w:p w14:paraId="79F64B9C" w14:textId="0F77141B"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 xml:space="preserve">1. </w:t>
                  </w:r>
                  <w:r w:rsidR="00547BDA" w:rsidRPr="00547BDA">
                    <w:rPr>
                      <w:rFonts w:ascii="Arial" w:hAnsi="Arial" w:cs="Arial"/>
                      <w:color w:val="000000"/>
                      <w:sz w:val="16"/>
                      <w:szCs w:val="16"/>
                    </w:rPr>
                    <w:t xml:space="preserve">Datos de la estación: nombre, </w:t>
                  </w:r>
                  <w:r w:rsidR="00547BDA" w:rsidRPr="00547BDA">
                    <w:rPr>
                      <w:rFonts w:ascii="Arial" w:hAnsi="Arial" w:cs="Arial"/>
                      <w:b/>
                      <w:color w:val="000000"/>
                      <w:sz w:val="16"/>
                      <w:szCs w:val="16"/>
                    </w:rPr>
                    <w:t>Emplazamiento</w:t>
                  </w:r>
                  <w:r w:rsidR="00547BDA" w:rsidRPr="00547BDA">
                    <w:rPr>
                      <w:rFonts w:ascii="Arial" w:hAnsi="Arial" w:cs="Arial"/>
                      <w:color w:val="000000"/>
                      <w:sz w:val="16"/>
                      <w:szCs w:val="16"/>
                    </w:rPr>
                    <w:t>, coordenadas geográficas (en caso de estaciones fijas), tipo de estación, radio de cobertura, frecuencia de transmisión solicitada, frecuencia de recepción solicitada, número de canales y ancho de banda del canal.</w:t>
                  </w:r>
                  <w:r w:rsidRPr="0038782E">
                    <w:rPr>
                      <w:rFonts w:ascii="Arial" w:hAnsi="Arial" w:cs="Arial"/>
                      <w:color w:val="000000"/>
                      <w:sz w:val="16"/>
                      <w:szCs w:val="16"/>
                    </w:rPr>
                    <w:t>…</w:t>
                  </w:r>
                </w:p>
                <w:p w14:paraId="78BF9F7F"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2. …</w:t>
                  </w:r>
                </w:p>
                <w:p w14:paraId="6A56C6D7"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3. …</w:t>
                  </w:r>
                </w:p>
                <w:p w14:paraId="1E17221D"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4. …</w:t>
                  </w:r>
                </w:p>
                <w:p w14:paraId="78847D9C" w14:textId="77777777" w:rsidR="0026616E" w:rsidRPr="0038782E" w:rsidRDefault="0026616E" w:rsidP="0026616E">
                  <w:pPr>
                    <w:autoSpaceDE w:val="0"/>
                    <w:autoSpaceDN w:val="0"/>
                    <w:adjustRightInd w:val="0"/>
                    <w:ind w:left="36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b …</w:t>
                  </w:r>
                </w:p>
                <w:p w14:paraId="0DD3CA07"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1. …</w:t>
                  </w:r>
                </w:p>
                <w:p w14:paraId="10FA27DE"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2. …</w:t>
                  </w:r>
                </w:p>
                <w:p w14:paraId="67D82166"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3. …</w:t>
                  </w:r>
                </w:p>
                <w:p w14:paraId="69863745"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lastRenderedPageBreak/>
                    <w:t>4. …</w:t>
                  </w:r>
                </w:p>
                <w:p w14:paraId="5D033D83"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5. …</w:t>
                  </w:r>
                </w:p>
                <w:p w14:paraId="605BB68F"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6. …</w:t>
                  </w:r>
                </w:p>
                <w:p w14:paraId="39778256" w14:textId="77777777" w:rsidR="0026616E" w:rsidRPr="0038782E" w:rsidRDefault="0026616E" w:rsidP="0026616E">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w:t>
                  </w:r>
                </w:p>
                <w:p w14:paraId="43D0D304" w14:textId="379359F8" w:rsidR="00E70C37" w:rsidRPr="0038782E" w:rsidRDefault="00E70C37" w:rsidP="00E70C37">
                  <w:pPr>
                    <w:autoSpaceDE w:val="0"/>
                    <w:autoSpaceDN w:val="0"/>
                    <w:adjustRightInd w:val="0"/>
                    <w:ind w:left="643"/>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E70C37">
                    <w:rPr>
                      <w:rFonts w:ascii="Arial" w:hAnsi="Arial" w:cs="Arial"/>
                      <w:color w:val="000000"/>
                      <w:sz w:val="16"/>
                      <w:szCs w:val="16"/>
                    </w:rPr>
                    <w:t xml:space="preserve">En ambos casos, deberá agregarse la hoja de especificaciones técnicas (data </w:t>
                  </w:r>
                  <w:proofErr w:type="spellStart"/>
                  <w:r w:rsidRPr="00E70C37">
                    <w:rPr>
                      <w:rFonts w:ascii="Arial" w:hAnsi="Arial" w:cs="Arial"/>
                      <w:color w:val="000000"/>
                      <w:sz w:val="16"/>
                      <w:szCs w:val="16"/>
                    </w:rPr>
                    <w:t>sheet</w:t>
                  </w:r>
                  <w:proofErr w:type="spellEnd"/>
                  <w:r w:rsidRPr="00E70C37">
                    <w:rPr>
                      <w:rFonts w:ascii="Arial" w:hAnsi="Arial" w:cs="Arial"/>
                      <w:color w:val="000000"/>
                      <w:sz w:val="16"/>
                      <w:szCs w:val="16"/>
                    </w:rPr>
                    <w:t xml:space="preserve">) de cada equipo o dispositivo de telecomunicaciones o radiodifusión, así como un mapa georreferenciado del perímetro dentro del cual se requiere utilizar las </w:t>
                  </w:r>
                  <w:r w:rsidR="000735E3" w:rsidRPr="00BA3278">
                    <w:rPr>
                      <w:rFonts w:ascii="Arial" w:hAnsi="Arial" w:cs="Arial"/>
                      <w:b/>
                      <w:color w:val="000000"/>
                      <w:sz w:val="16"/>
                      <w:szCs w:val="16"/>
                    </w:rPr>
                    <w:t>B</w:t>
                  </w:r>
                  <w:r w:rsidRPr="00BA3278">
                    <w:rPr>
                      <w:rFonts w:ascii="Arial" w:hAnsi="Arial" w:cs="Arial"/>
                      <w:b/>
                      <w:color w:val="000000"/>
                      <w:sz w:val="16"/>
                      <w:szCs w:val="16"/>
                    </w:rPr>
                    <w:t>andas</w:t>
                  </w:r>
                  <w:r w:rsidRPr="00E70C37">
                    <w:rPr>
                      <w:rFonts w:ascii="Arial" w:hAnsi="Arial" w:cs="Arial"/>
                      <w:color w:val="000000"/>
                      <w:sz w:val="16"/>
                      <w:szCs w:val="16"/>
                    </w:rPr>
                    <w:t xml:space="preserve"> de </w:t>
                  </w:r>
                  <w:r w:rsidR="000735E3" w:rsidRPr="00BA3278">
                    <w:rPr>
                      <w:rFonts w:ascii="Arial" w:hAnsi="Arial" w:cs="Arial"/>
                      <w:b/>
                      <w:color w:val="000000"/>
                      <w:sz w:val="16"/>
                      <w:szCs w:val="16"/>
                    </w:rPr>
                    <w:t>F</w:t>
                  </w:r>
                  <w:r w:rsidRPr="00BA3278">
                    <w:rPr>
                      <w:rFonts w:ascii="Arial" w:hAnsi="Arial" w:cs="Arial"/>
                      <w:b/>
                      <w:color w:val="000000"/>
                      <w:sz w:val="16"/>
                      <w:szCs w:val="16"/>
                    </w:rPr>
                    <w:t>recuencias</w:t>
                  </w:r>
                  <w:r w:rsidRPr="00E70C37">
                    <w:rPr>
                      <w:rFonts w:ascii="Arial" w:hAnsi="Arial" w:cs="Arial"/>
                      <w:color w:val="000000"/>
                      <w:sz w:val="16"/>
                      <w:szCs w:val="16"/>
                    </w:rPr>
                    <w:t xml:space="preserve"> del espectro radioeléctrico para uso secundario, en el que se señalen los puntos coordenados del polígono que lo conformará</w:t>
                  </w:r>
                  <w:r>
                    <w:rPr>
                      <w:rFonts w:ascii="Arial" w:hAnsi="Arial" w:cs="Arial"/>
                      <w:color w:val="000000"/>
                      <w:sz w:val="16"/>
                      <w:szCs w:val="16"/>
                    </w:rPr>
                    <w:t xml:space="preserve"> </w:t>
                  </w:r>
                  <w:r w:rsidRPr="00E70C37">
                    <w:rPr>
                      <w:rFonts w:ascii="Arial" w:hAnsi="Arial" w:cs="Arial"/>
                      <w:b/>
                      <w:color w:val="000000"/>
                      <w:sz w:val="16"/>
                      <w:szCs w:val="16"/>
                    </w:rPr>
                    <w:t>(en formato .</w:t>
                  </w:r>
                  <w:proofErr w:type="spellStart"/>
                  <w:r w:rsidRPr="00E70C37">
                    <w:rPr>
                      <w:rFonts w:ascii="Arial" w:hAnsi="Arial" w:cs="Arial"/>
                      <w:b/>
                      <w:color w:val="000000"/>
                      <w:sz w:val="16"/>
                      <w:szCs w:val="16"/>
                    </w:rPr>
                    <w:t>shp</w:t>
                  </w:r>
                  <w:proofErr w:type="spellEnd"/>
                  <w:r w:rsidRPr="00E70C37">
                    <w:rPr>
                      <w:rFonts w:ascii="Arial" w:hAnsi="Arial" w:cs="Arial"/>
                      <w:b/>
                      <w:color w:val="000000"/>
                      <w:sz w:val="16"/>
                      <w:szCs w:val="16"/>
                    </w:rPr>
                    <w:t>, .</w:t>
                  </w:r>
                  <w:proofErr w:type="spellStart"/>
                  <w:r w:rsidRPr="00E70C37">
                    <w:rPr>
                      <w:rFonts w:ascii="Arial" w:hAnsi="Arial" w:cs="Arial"/>
                      <w:b/>
                      <w:color w:val="000000"/>
                      <w:sz w:val="16"/>
                      <w:szCs w:val="16"/>
                    </w:rPr>
                    <w:t>tab</w:t>
                  </w:r>
                  <w:proofErr w:type="spellEnd"/>
                  <w:r w:rsidRPr="00E70C37">
                    <w:rPr>
                      <w:rFonts w:ascii="Arial" w:hAnsi="Arial" w:cs="Arial"/>
                      <w:b/>
                      <w:color w:val="000000"/>
                      <w:sz w:val="16"/>
                      <w:szCs w:val="16"/>
                    </w:rPr>
                    <w:t xml:space="preserve"> o .</w:t>
                  </w:r>
                  <w:proofErr w:type="spellStart"/>
                  <w:r w:rsidRPr="00E70C37">
                    <w:rPr>
                      <w:rFonts w:ascii="Arial" w:hAnsi="Arial" w:cs="Arial"/>
                      <w:b/>
                      <w:color w:val="000000"/>
                      <w:sz w:val="16"/>
                      <w:szCs w:val="16"/>
                    </w:rPr>
                    <w:t>kml</w:t>
                  </w:r>
                  <w:proofErr w:type="spellEnd"/>
                  <w:r w:rsidRPr="00E70C37">
                    <w:rPr>
                      <w:rFonts w:ascii="Arial" w:hAnsi="Arial" w:cs="Arial"/>
                      <w:b/>
                      <w:color w:val="000000"/>
                      <w:sz w:val="16"/>
                      <w:szCs w:val="16"/>
                    </w:rPr>
                    <w:t>).</w:t>
                  </w:r>
                </w:p>
                <w:p w14:paraId="35F7FAF5" w14:textId="00633634" w:rsidR="007F2C8F" w:rsidRDefault="007F2C8F" w:rsidP="00DB482A">
                  <w:pPr>
                    <w:pStyle w:val="Prrafodelista"/>
                    <w:autoSpaceDE w:val="0"/>
                    <w:autoSpaceDN w:val="0"/>
                    <w:adjustRightInd w:val="0"/>
                    <w:ind w:left="649"/>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38782E">
                    <w:rPr>
                      <w:rFonts w:ascii="Arial" w:hAnsi="Arial" w:cs="Arial"/>
                      <w:color w:val="000000"/>
                      <w:sz w:val="16"/>
                      <w:szCs w:val="16"/>
                    </w:rPr>
                    <w:t>…</w:t>
                  </w:r>
                </w:p>
                <w:p w14:paraId="368EC133" w14:textId="364506E0" w:rsidR="00DB482A" w:rsidRPr="00DB482A" w:rsidRDefault="00DB482A" w:rsidP="00DB48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 xml:space="preserve">III. </w:t>
                  </w:r>
                  <w:r w:rsidRPr="00DB482A">
                    <w:rPr>
                      <w:rFonts w:ascii="Arial" w:hAnsi="Arial" w:cs="Arial"/>
                      <w:color w:val="000000"/>
                      <w:sz w:val="16"/>
                      <w:szCs w:val="16"/>
                    </w:rPr>
                    <w:t xml:space="preserve">Pagar </w:t>
                  </w:r>
                  <w:r w:rsidRPr="00DB482A">
                    <w:rPr>
                      <w:rFonts w:ascii="Arial" w:hAnsi="Arial" w:cs="Arial"/>
                      <w:b/>
                      <w:color w:val="000000"/>
                      <w:sz w:val="16"/>
                      <w:szCs w:val="16"/>
                    </w:rPr>
                    <w:t>en el plazo otorgado</w:t>
                  </w:r>
                  <w:r w:rsidRPr="00DB482A">
                    <w:rPr>
                      <w:rFonts w:ascii="Arial" w:hAnsi="Arial" w:cs="Arial"/>
                      <w:color w:val="000000"/>
                      <w:sz w:val="16"/>
                      <w:szCs w:val="16"/>
                    </w:rPr>
                    <w:t xml:space="preserve"> la contraprestación que determine el Instituto.</w:t>
                  </w:r>
                </w:p>
                <w:p w14:paraId="51674F09" w14:textId="77777777" w:rsidR="007F2C8F" w:rsidRPr="0038782E" w:rsidRDefault="007F2C8F"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p>
                <w:p w14:paraId="2E9E7641" w14:textId="3CD7976E" w:rsidR="00EE5327" w:rsidRPr="0038782E" w:rsidRDefault="00087305" w:rsidP="007F2C8F">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087305">
                    <w:rPr>
                      <w:rFonts w:ascii="Arial" w:hAnsi="Arial" w:cs="Arial"/>
                      <w:color w:val="000000"/>
                      <w:sz w:val="16"/>
                      <w:szCs w:val="16"/>
                    </w:rPr>
                    <w:t xml:space="preserve">El Instituto no otorgará la autorización de uso secundario cuando exista alguna persona  concesionaria o autorizada </w:t>
                  </w:r>
                  <w:r w:rsidRPr="00087305">
                    <w:rPr>
                      <w:rFonts w:ascii="Arial" w:hAnsi="Arial" w:cs="Arial"/>
                      <w:b/>
                      <w:color w:val="000000"/>
                      <w:sz w:val="16"/>
                      <w:szCs w:val="16"/>
                    </w:rPr>
                    <w:t>que tenga desplegada la infraestructura necesaria</w:t>
                  </w:r>
                  <w:r w:rsidRPr="00087305">
                    <w:rPr>
                      <w:rFonts w:ascii="Arial" w:hAnsi="Arial" w:cs="Arial"/>
                      <w:color w:val="000000"/>
                      <w:sz w:val="16"/>
                      <w:szCs w:val="16"/>
                    </w:rPr>
                    <w:t xml:space="preserve"> y pueda proveer al Interesado </w:t>
                  </w:r>
                  <w:r w:rsidRPr="00087305">
                    <w:rPr>
                      <w:rFonts w:ascii="Arial" w:hAnsi="Arial" w:cs="Arial"/>
                      <w:b/>
                      <w:color w:val="000000"/>
                      <w:sz w:val="16"/>
                      <w:szCs w:val="16"/>
                    </w:rPr>
                    <w:t>a través de ésta</w:t>
                  </w:r>
                  <w:r w:rsidRPr="00087305">
                    <w:rPr>
                      <w:rFonts w:ascii="Arial" w:hAnsi="Arial" w:cs="Arial"/>
                      <w:color w:val="000000"/>
                      <w:sz w:val="16"/>
                      <w:szCs w:val="16"/>
                    </w:rPr>
                    <w:t xml:space="preserve">, los servicios </w:t>
                  </w:r>
                  <w:r w:rsidRPr="00087305">
                    <w:rPr>
                      <w:rFonts w:ascii="Arial" w:hAnsi="Arial" w:cs="Arial"/>
                      <w:b/>
                      <w:color w:val="000000"/>
                      <w:sz w:val="16"/>
                      <w:szCs w:val="16"/>
                    </w:rPr>
                    <w:t>públicos</w:t>
                  </w:r>
                  <w:r w:rsidRPr="00087305">
                    <w:rPr>
                      <w:rFonts w:ascii="Arial" w:hAnsi="Arial" w:cs="Arial"/>
                      <w:color w:val="000000"/>
                      <w:sz w:val="16"/>
                      <w:szCs w:val="16"/>
                    </w:rPr>
                    <w:t xml:space="preserve"> de telecomunicaciones para la satisfacción de sus necesidades específicas, con las características requeridas, en el </w:t>
                  </w:r>
                  <w:r w:rsidRPr="00087305">
                    <w:rPr>
                      <w:rFonts w:ascii="Arial" w:hAnsi="Arial" w:cs="Arial"/>
                      <w:b/>
                      <w:color w:val="000000"/>
                      <w:sz w:val="16"/>
                      <w:szCs w:val="16"/>
                    </w:rPr>
                    <w:t>Emplazamiento</w:t>
                  </w:r>
                  <w:r w:rsidRPr="00087305">
                    <w:rPr>
                      <w:rFonts w:ascii="Arial" w:hAnsi="Arial" w:cs="Arial"/>
                      <w:color w:val="000000"/>
                      <w:sz w:val="16"/>
                      <w:szCs w:val="16"/>
                    </w:rPr>
                    <w:t xml:space="preserve"> y para las mismas bandas de frecuencias; </w:t>
                  </w:r>
                  <w:r w:rsidRPr="00087305">
                    <w:rPr>
                      <w:rFonts w:ascii="Arial" w:hAnsi="Arial" w:cs="Arial"/>
                      <w:b/>
                      <w:color w:val="000000"/>
                      <w:sz w:val="16"/>
                      <w:szCs w:val="16"/>
                    </w:rPr>
                    <w:t>salvo que la persona concesionaria o autorizada</w:t>
                  </w:r>
                  <w:r w:rsidRPr="00087305">
                    <w:rPr>
                      <w:rFonts w:ascii="Arial" w:hAnsi="Arial" w:cs="Arial"/>
                      <w:color w:val="000000"/>
                      <w:sz w:val="16"/>
                      <w:szCs w:val="16"/>
                    </w:rPr>
                    <w:t xml:space="preserve"> se niegue a prestar el servicio solicitado. </w:t>
                  </w:r>
                </w:p>
              </w:tc>
            </w:tr>
            <w:tr w:rsidR="00A42439" w:rsidRPr="005F7176" w14:paraId="2A8D8B68" w14:textId="77777777" w:rsidTr="004D3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5" w:type="dxa"/>
                  <w:vAlign w:val="center"/>
                </w:tcPr>
                <w:p w14:paraId="12FDF973" w14:textId="1648179D" w:rsidR="00A42439" w:rsidRPr="0038782E" w:rsidRDefault="00A42439" w:rsidP="007B0CD0">
                  <w:pPr>
                    <w:jc w:val="center"/>
                    <w:rPr>
                      <w:rFonts w:ascii="Arial" w:eastAsia="Times New Roman" w:hAnsi="Arial" w:cs="Arial"/>
                      <w:sz w:val="18"/>
                      <w:szCs w:val="18"/>
                    </w:rPr>
                  </w:pPr>
                  <w:r>
                    <w:rPr>
                      <w:rFonts w:ascii="Arial" w:eastAsia="Times New Roman" w:hAnsi="Arial" w:cs="Arial"/>
                      <w:sz w:val="18"/>
                      <w:szCs w:val="18"/>
                    </w:rPr>
                    <w:lastRenderedPageBreak/>
                    <w:t>15 Bis</w:t>
                  </w:r>
                </w:p>
              </w:tc>
              <w:tc>
                <w:tcPr>
                  <w:tcW w:w="3911" w:type="dxa"/>
                  <w:vAlign w:val="center"/>
                </w:tcPr>
                <w:p w14:paraId="34575D10" w14:textId="77777777" w:rsidR="00A42439" w:rsidRPr="0038782E" w:rsidRDefault="00A42439"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p>
              </w:tc>
              <w:tc>
                <w:tcPr>
                  <w:tcW w:w="3912" w:type="dxa"/>
                  <w:vAlign w:val="center"/>
                </w:tcPr>
                <w:p w14:paraId="1699EFB4" w14:textId="6914D161" w:rsidR="00A42439" w:rsidRDefault="0020549F" w:rsidP="007F2C8F">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sidRPr="0020549F">
                    <w:rPr>
                      <w:rFonts w:ascii="Arial" w:hAnsi="Arial" w:cs="Arial"/>
                      <w:b/>
                      <w:bCs/>
                      <w:color w:val="000000"/>
                      <w:sz w:val="16"/>
                      <w:szCs w:val="16"/>
                    </w:rPr>
                    <w:t>Artículo 15 Bis. Los titulares de una Constancia de Autorización de uso secundario para Instalaciones destinadas a actividades comerciales o industriales podrán solicitar la modificación de su Autorización de uso secundario respecto de los requisitos dispuestos en las fracciones I y II, incisos a) y b) del artículo 15 anterior. El Instituto resolverá lo conducente dentro de los sesenta días hábiles siguientes a la presentación de la solicitud.</w:t>
                  </w:r>
                </w:p>
              </w:tc>
            </w:tr>
            <w:tr w:rsidR="00A42439" w:rsidRPr="005F7176" w14:paraId="12C097E9" w14:textId="77777777" w:rsidTr="004D3C5A">
              <w:tc>
                <w:tcPr>
                  <w:cnfStyle w:val="001000000000" w:firstRow="0" w:lastRow="0" w:firstColumn="1" w:lastColumn="0" w:oddVBand="0" w:evenVBand="0" w:oddHBand="0" w:evenHBand="0" w:firstRowFirstColumn="0" w:firstRowLastColumn="0" w:lastRowFirstColumn="0" w:lastRowLastColumn="0"/>
                  <w:tcW w:w="875" w:type="dxa"/>
                  <w:vAlign w:val="center"/>
                </w:tcPr>
                <w:p w14:paraId="4DFE1757" w14:textId="21F3045D" w:rsidR="00A42439" w:rsidRDefault="00A42439" w:rsidP="007B0CD0">
                  <w:pPr>
                    <w:jc w:val="center"/>
                    <w:rPr>
                      <w:rFonts w:ascii="Arial" w:eastAsia="Times New Roman" w:hAnsi="Arial" w:cs="Arial"/>
                      <w:sz w:val="18"/>
                      <w:szCs w:val="18"/>
                    </w:rPr>
                  </w:pPr>
                  <w:r>
                    <w:rPr>
                      <w:rFonts w:ascii="Arial" w:eastAsia="Times New Roman" w:hAnsi="Arial" w:cs="Arial"/>
                      <w:sz w:val="18"/>
                      <w:szCs w:val="18"/>
                    </w:rPr>
                    <w:t>16</w:t>
                  </w:r>
                </w:p>
              </w:tc>
              <w:tc>
                <w:tcPr>
                  <w:tcW w:w="3911" w:type="dxa"/>
                  <w:vAlign w:val="center"/>
                </w:tcPr>
                <w:p w14:paraId="657881A9" w14:textId="77777777" w:rsidR="00A42439" w:rsidRDefault="00A42439"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Articulo 16 …</w:t>
                  </w:r>
                </w:p>
                <w:p w14:paraId="7D2C6FD7" w14:textId="6A815523" w:rsidR="00A42439" w:rsidRPr="00DD5652" w:rsidRDefault="00A42439"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DD5652">
                    <w:rPr>
                      <w:rFonts w:ascii="Arial" w:hAnsi="Arial" w:cs="Arial"/>
                      <w:bCs/>
                      <w:color w:val="000000"/>
                      <w:sz w:val="16"/>
                      <w:szCs w:val="16"/>
                    </w:rPr>
                    <w:t>I.</w:t>
                  </w:r>
                  <w:r w:rsidRPr="00DD5652">
                    <w:rPr>
                      <w:rFonts w:ascii="Arial" w:hAnsi="Arial" w:cs="Arial"/>
                      <w:bCs/>
                      <w:color w:val="000000"/>
                      <w:sz w:val="16"/>
                      <w:szCs w:val="16"/>
                    </w:rPr>
                    <w:tab/>
                  </w:r>
                  <w:r w:rsidRPr="00DD5652">
                    <w:rPr>
                      <w:rFonts w:ascii="Arial" w:hAnsi="Arial" w:cs="Arial"/>
                      <w:color w:val="000000"/>
                      <w:sz w:val="16"/>
                      <w:szCs w:val="16"/>
                    </w:rPr>
                    <w:t>Vencimiento del plazo.</w:t>
                  </w:r>
                </w:p>
                <w:p w14:paraId="2D160F64" w14:textId="368AA818" w:rsidR="00A42439" w:rsidRDefault="00DD5652"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rPr>
                  </w:pPr>
                  <w:r w:rsidRPr="00DD5652">
                    <w:rPr>
                      <w:rFonts w:ascii="Arial" w:hAnsi="Arial" w:cs="Arial"/>
                      <w:bCs/>
                      <w:color w:val="000000"/>
                      <w:sz w:val="16"/>
                      <w:szCs w:val="16"/>
                    </w:rPr>
                    <w:t xml:space="preserve">II </w:t>
                  </w:r>
                  <w:r w:rsidR="00A42439" w:rsidRPr="00DD5652">
                    <w:rPr>
                      <w:rFonts w:ascii="Arial" w:hAnsi="Arial" w:cs="Arial"/>
                      <w:bCs/>
                      <w:color w:val="000000"/>
                      <w:sz w:val="16"/>
                      <w:szCs w:val="16"/>
                    </w:rPr>
                    <w:t>…</w:t>
                  </w:r>
                </w:p>
                <w:p w14:paraId="005F789D" w14:textId="26E43C78" w:rsidR="00DD5652" w:rsidRPr="00DD5652" w:rsidRDefault="00DD5652" w:rsidP="00DD5652">
                  <w:pPr>
                    <w:pStyle w:val="Prrafodelista"/>
                    <w:autoSpaceDE w:val="0"/>
                    <w:autoSpaceDN w:val="0"/>
                    <w:adjustRightInd w:val="0"/>
                    <w:ind w:left="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rPr>
                  </w:pPr>
                  <w:r w:rsidRPr="00DD5652">
                    <w:rPr>
                      <w:rFonts w:ascii="Arial" w:hAnsi="Arial" w:cs="Arial"/>
                      <w:bCs/>
                      <w:color w:val="000000"/>
                      <w:sz w:val="16"/>
                      <w:szCs w:val="16"/>
                    </w:rPr>
                    <w:t>III.</w:t>
                  </w:r>
                  <w:r w:rsidRPr="00DD5652">
                    <w:rPr>
                      <w:rFonts w:ascii="Arial" w:hAnsi="Arial" w:cs="Arial"/>
                      <w:bCs/>
                      <w:color w:val="000000"/>
                      <w:sz w:val="16"/>
                      <w:szCs w:val="16"/>
                    </w:rPr>
                    <w:tab/>
                    <w:t>Revocación por no cumplir los términos o condiciones establecidas en la Constancia de Autorización de uso secundario</w:t>
                  </w:r>
                </w:p>
                <w:p w14:paraId="725A646B" w14:textId="77777777" w:rsidR="00A42439" w:rsidRDefault="00A42439"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p>
                <w:p w14:paraId="4C15420A" w14:textId="2507592E" w:rsidR="0071673C" w:rsidRPr="0071673C" w:rsidRDefault="0071673C"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16"/>
                      <w:szCs w:val="16"/>
                    </w:rPr>
                  </w:pPr>
                  <w:r w:rsidRPr="0071673C">
                    <w:rPr>
                      <w:rFonts w:ascii="Arial" w:hAnsi="Arial" w:cs="Arial"/>
                      <w:bCs/>
                      <w:color w:val="000000"/>
                      <w:sz w:val="16"/>
                      <w:szCs w:val="16"/>
                    </w:rPr>
                    <w:t xml:space="preserve">En la Constancia de Autorización de uso secundario se establecerá como causa de terminación anticipada, el dejar de hacer uso y aprovechamiento de las bandas de frecuencias del espectro radioeléctrico para los fines autorizados. La terminación de la Autorización de uso secundario no extingue las obligaciones contraídas por el Autorizado durante su vigencia.  </w:t>
                  </w:r>
                </w:p>
                <w:p w14:paraId="3E74696E" w14:textId="77777777" w:rsidR="0071673C" w:rsidRDefault="0071673C"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p>
                <w:p w14:paraId="27D254B3" w14:textId="1C9409B5" w:rsidR="0071673C" w:rsidRPr="0038782E" w:rsidRDefault="0071673C" w:rsidP="007F2C8F">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p>
              </w:tc>
              <w:tc>
                <w:tcPr>
                  <w:tcW w:w="3912" w:type="dxa"/>
                  <w:vAlign w:val="center"/>
                </w:tcPr>
                <w:p w14:paraId="54C6B0C4" w14:textId="77777777" w:rsidR="00A42439" w:rsidRDefault="00A42439" w:rsidP="00A4243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Articulo 16 …</w:t>
                  </w:r>
                </w:p>
                <w:p w14:paraId="0AA44187" w14:textId="77777777" w:rsidR="005A0371" w:rsidRDefault="00A42439" w:rsidP="005A0371">
                  <w:pPr>
                    <w:pStyle w:val="Prrafodelista"/>
                    <w:numPr>
                      <w:ilvl w:val="0"/>
                      <w:numId w:val="27"/>
                    </w:numPr>
                    <w:autoSpaceDE w:val="0"/>
                    <w:autoSpaceDN w:val="0"/>
                    <w:adjustRightInd w:val="0"/>
                    <w:ind w:left="75" w:firstLine="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sidRPr="00DD5652">
                    <w:rPr>
                      <w:rFonts w:ascii="Arial" w:hAnsi="Arial" w:cs="Arial"/>
                      <w:color w:val="000000"/>
                      <w:sz w:val="16"/>
                      <w:szCs w:val="16"/>
                    </w:rPr>
                    <w:t xml:space="preserve">Vencimiento del plazo, </w:t>
                  </w:r>
                  <w:r w:rsidRPr="00DD5652">
                    <w:rPr>
                      <w:rFonts w:ascii="Arial" w:hAnsi="Arial" w:cs="Arial"/>
                      <w:b/>
                      <w:bCs/>
                      <w:color w:val="000000"/>
                      <w:sz w:val="16"/>
                      <w:szCs w:val="16"/>
                    </w:rPr>
                    <w:t>salvo prórroga de la misma</w:t>
                  </w:r>
                  <w:r w:rsidR="00DD5652">
                    <w:rPr>
                      <w:rFonts w:ascii="Arial" w:hAnsi="Arial" w:cs="Arial"/>
                      <w:b/>
                      <w:bCs/>
                      <w:color w:val="000000"/>
                      <w:sz w:val="16"/>
                      <w:szCs w:val="16"/>
                    </w:rPr>
                    <w:t>;</w:t>
                  </w:r>
                </w:p>
                <w:p w14:paraId="7B554468" w14:textId="77777777" w:rsidR="00230D0C" w:rsidRDefault="005A0371" w:rsidP="00230D0C">
                  <w:pPr>
                    <w:pStyle w:val="Prrafodelista"/>
                    <w:numPr>
                      <w:ilvl w:val="0"/>
                      <w:numId w:val="27"/>
                    </w:numPr>
                    <w:autoSpaceDE w:val="0"/>
                    <w:autoSpaceDN w:val="0"/>
                    <w:adjustRightInd w:val="0"/>
                    <w:ind w:left="75" w:firstLine="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w:t>
                  </w:r>
                </w:p>
                <w:p w14:paraId="673F0B7B" w14:textId="074F6E34" w:rsidR="00230D0C" w:rsidRPr="00230D0C" w:rsidRDefault="00230D0C" w:rsidP="00230D0C">
                  <w:pPr>
                    <w:pStyle w:val="Prrafodelista"/>
                    <w:numPr>
                      <w:ilvl w:val="0"/>
                      <w:numId w:val="27"/>
                    </w:numPr>
                    <w:autoSpaceDE w:val="0"/>
                    <w:autoSpaceDN w:val="0"/>
                    <w:adjustRightInd w:val="0"/>
                    <w:ind w:left="75" w:firstLine="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sidRPr="00230D0C">
                    <w:rPr>
                      <w:rFonts w:ascii="Arial" w:hAnsi="Arial" w:cs="Arial"/>
                      <w:bCs/>
                      <w:color w:val="000000"/>
                      <w:sz w:val="16"/>
                      <w:szCs w:val="16"/>
                    </w:rPr>
                    <w:t>Revocación por no cumplir los términos o condiciones establecidas en la Constancia de Autorización de uso secundario o por no eliminar la</w:t>
                  </w:r>
                  <w:ins w:id="56" w:author="Miguel Angel Herrera Carrasco" w:date="2024-09-02T14:31:00Z">
                    <w:r>
                      <w:rPr>
                        <w:rFonts w:ascii="Arial" w:hAnsi="Arial" w:cs="Arial"/>
                        <w:bCs/>
                        <w:color w:val="000000"/>
                        <w:sz w:val="16"/>
                        <w:szCs w:val="16"/>
                      </w:rPr>
                      <w:t>s</w:t>
                    </w:r>
                  </w:ins>
                  <w:r w:rsidRPr="00230D0C">
                    <w:rPr>
                      <w:rFonts w:ascii="Arial" w:hAnsi="Arial" w:cs="Arial"/>
                      <w:bCs/>
                      <w:color w:val="000000"/>
                      <w:sz w:val="16"/>
                      <w:szCs w:val="16"/>
                    </w:rPr>
                    <w:t xml:space="preserve"> interferencia</w:t>
                  </w:r>
                  <w:ins w:id="57" w:author="Miguel Angel Herrera Carrasco" w:date="2024-09-02T14:31:00Z">
                    <w:r>
                      <w:rPr>
                        <w:rFonts w:ascii="Arial" w:hAnsi="Arial" w:cs="Arial"/>
                        <w:bCs/>
                        <w:color w:val="000000"/>
                        <w:sz w:val="16"/>
                        <w:szCs w:val="16"/>
                      </w:rPr>
                      <w:t>s</w:t>
                    </w:r>
                  </w:ins>
                  <w:r w:rsidRPr="00230D0C">
                    <w:rPr>
                      <w:rFonts w:ascii="Arial" w:hAnsi="Arial" w:cs="Arial"/>
                      <w:bCs/>
                      <w:color w:val="000000"/>
                      <w:sz w:val="16"/>
                      <w:szCs w:val="16"/>
                    </w:rPr>
                    <w:t xml:space="preserve"> perjudicial</w:t>
                  </w:r>
                  <w:ins w:id="58" w:author="Miguel Angel Herrera Carrasco" w:date="2024-09-02T14:31:00Z">
                    <w:r>
                      <w:rPr>
                        <w:rFonts w:ascii="Arial" w:hAnsi="Arial" w:cs="Arial"/>
                        <w:bCs/>
                        <w:color w:val="000000"/>
                        <w:sz w:val="16"/>
                        <w:szCs w:val="16"/>
                      </w:rPr>
                      <w:t>es en el plazo</w:t>
                    </w:r>
                  </w:ins>
                  <w:r w:rsidRPr="00230D0C">
                    <w:rPr>
                      <w:rFonts w:ascii="Arial" w:hAnsi="Arial" w:cs="Arial"/>
                      <w:bCs/>
                      <w:color w:val="000000"/>
                      <w:sz w:val="16"/>
                      <w:szCs w:val="16"/>
                    </w:rPr>
                    <w:t xml:space="preserve"> de hasta 10 días naturales, a que se refiere el artículo 3 párrafo</w:t>
                  </w:r>
                  <w:ins w:id="59" w:author="Miguel Angel Herrera Carrasco" w:date="2024-09-02T14:31:00Z">
                    <w:r>
                      <w:rPr>
                        <w:rFonts w:ascii="Arial" w:hAnsi="Arial" w:cs="Arial"/>
                        <w:bCs/>
                        <w:color w:val="000000"/>
                        <w:sz w:val="16"/>
                        <w:szCs w:val="16"/>
                      </w:rPr>
                      <w:t>s segundo y</w:t>
                    </w:r>
                  </w:ins>
                  <w:r w:rsidRPr="00230D0C">
                    <w:rPr>
                      <w:rFonts w:ascii="Arial" w:hAnsi="Arial" w:cs="Arial"/>
                      <w:bCs/>
                      <w:color w:val="000000"/>
                      <w:sz w:val="16"/>
                      <w:szCs w:val="16"/>
                    </w:rPr>
                    <w:t xml:space="preserve"> tercero de los Lineamientos, y</w:t>
                  </w:r>
                </w:p>
                <w:p w14:paraId="2BA1F3EF" w14:textId="71CB2D35" w:rsidR="00A42439" w:rsidRDefault="0004544B" w:rsidP="0004544B">
                  <w:pPr>
                    <w:autoSpaceDE w:val="0"/>
                    <w:autoSpaceDN w:val="0"/>
                    <w:adjustRightInd w:val="0"/>
                    <w:ind w:left="75"/>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Pr>
                      <w:rFonts w:ascii="Arial" w:hAnsi="Arial" w:cs="Arial"/>
                      <w:b/>
                      <w:bCs/>
                      <w:color w:val="000000"/>
                      <w:sz w:val="16"/>
                      <w:szCs w:val="16"/>
                    </w:rPr>
                    <w:t xml:space="preserve">IV </w:t>
                  </w:r>
                  <w:r w:rsidR="00A42439">
                    <w:rPr>
                      <w:rFonts w:ascii="Arial" w:hAnsi="Arial" w:cs="Arial"/>
                      <w:b/>
                      <w:bCs/>
                      <w:color w:val="000000"/>
                      <w:sz w:val="16"/>
                      <w:szCs w:val="16"/>
                    </w:rPr>
                    <w:t>…</w:t>
                  </w:r>
                </w:p>
                <w:p w14:paraId="4B0826AD" w14:textId="12F2D373" w:rsidR="00A42439" w:rsidRPr="00A42439" w:rsidRDefault="005A0371" w:rsidP="00502C81">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6"/>
                      <w:szCs w:val="16"/>
                    </w:rPr>
                  </w:pPr>
                  <w:r w:rsidRPr="005A0371">
                    <w:rPr>
                      <w:rFonts w:ascii="Arial" w:hAnsi="Arial" w:cs="Arial"/>
                      <w:bCs/>
                      <w:color w:val="000000"/>
                      <w:sz w:val="16"/>
                      <w:szCs w:val="16"/>
                    </w:rPr>
                    <w:t xml:space="preserve">En la Constancia de Autorización de uso secundario se establecerá como causa de terminación anticipada, el dejar de hacer uso y aprovechamiento de las </w:t>
                  </w:r>
                  <w:r w:rsidRPr="005A0371">
                    <w:rPr>
                      <w:rFonts w:ascii="Arial" w:hAnsi="Arial" w:cs="Arial"/>
                      <w:b/>
                      <w:bCs/>
                      <w:color w:val="000000"/>
                      <w:sz w:val="16"/>
                      <w:szCs w:val="16"/>
                    </w:rPr>
                    <w:t>Bandas</w:t>
                  </w:r>
                  <w:r w:rsidRPr="005A0371">
                    <w:rPr>
                      <w:rFonts w:ascii="Arial" w:hAnsi="Arial" w:cs="Arial"/>
                      <w:bCs/>
                      <w:color w:val="000000"/>
                      <w:sz w:val="16"/>
                      <w:szCs w:val="16"/>
                    </w:rPr>
                    <w:t xml:space="preserve"> de </w:t>
                  </w:r>
                  <w:r w:rsidRPr="005A0371">
                    <w:rPr>
                      <w:rFonts w:ascii="Arial" w:hAnsi="Arial" w:cs="Arial"/>
                      <w:b/>
                      <w:bCs/>
                      <w:color w:val="000000"/>
                      <w:sz w:val="16"/>
                      <w:szCs w:val="16"/>
                    </w:rPr>
                    <w:t>Frecuencias</w:t>
                  </w:r>
                  <w:r w:rsidRPr="005A0371">
                    <w:rPr>
                      <w:rFonts w:ascii="Arial" w:hAnsi="Arial" w:cs="Arial"/>
                      <w:bCs/>
                      <w:color w:val="000000"/>
                      <w:sz w:val="16"/>
                      <w:szCs w:val="16"/>
                    </w:rPr>
                    <w:t xml:space="preserve"> del espectro radioeléctrico para los fines autorizados. La terminación de la Autorización de uso secundario no extingue las obligaciones contraídas por el Autorizado durante su vigencia.</w:t>
                  </w:r>
                </w:p>
              </w:tc>
            </w:tr>
            <w:tr w:rsidR="00DD5652" w:rsidRPr="005F7176" w14:paraId="5FA4DD68" w14:textId="77777777" w:rsidTr="004D3C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5" w:type="dxa"/>
                  <w:vAlign w:val="center"/>
                </w:tcPr>
                <w:p w14:paraId="469A462B" w14:textId="0079C4A7" w:rsidR="00DD5652" w:rsidRDefault="00DD5652" w:rsidP="00DD5652">
                  <w:pPr>
                    <w:jc w:val="center"/>
                    <w:rPr>
                      <w:rFonts w:ascii="Arial" w:eastAsia="Times New Roman" w:hAnsi="Arial" w:cs="Arial"/>
                      <w:sz w:val="18"/>
                      <w:szCs w:val="18"/>
                    </w:rPr>
                  </w:pPr>
                  <w:r>
                    <w:rPr>
                      <w:rFonts w:ascii="Arial" w:eastAsia="Times New Roman" w:hAnsi="Arial" w:cs="Arial"/>
                      <w:sz w:val="18"/>
                      <w:szCs w:val="18"/>
                    </w:rPr>
                    <w:t>23</w:t>
                  </w:r>
                </w:p>
              </w:tc>
              <w:tc>
                <w:tcPr>
                  <w:tcW w:w="3911" w:type="dxa"/>
                  <w:vAlign w:val="center"/>
                </w:tcPr>
                <w:p w14:paraId="2782CC0B" w14:textId="1A35A7B2" w:rsidR="00DD5652" w:rsidRDefault="00DD5652" w:rsidP="00DD5652">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sidRPr="00DD5652">
                    <w:rPr>
                      <w:rFonts w:ascii="Arial" w:hAnsi="Arial" w:cs="Arial"/>
                      <w:b/>
                      <w:bCs/>
                      <w:color w:val="000000"/>
                      <w:sz w:val="16"/>
                      <w:szCs w:val="16"/>
                    </w:rPr>
                    <w:t xml:space="preserve">Artículo 23. </w:t>
                  </w:r>
                  <w:r w:rsidRPr="00DD5652">
                    <w:rPr>
                      <w:rFonts w:ascii="Arial" w:hAnsi="Arial" w:cs="Arial"/>
                      <w:bCs/>
                      <w:color w:val="000000"/>
                      <w:sz w:val="16"/>
                      <w:szCs w:val="16"/>
                    </w:rPr>
                    <w:t xml:space="preserve">El Instituto, en todo momento, podrá verificar y supervisar, en el ámbito de su competencia, que el Autorizado cumpla con las condiciones y obligaciones establecidas en la Constancia de Autorización y que no cause interferencias perjudiciales a los servicios </w:t>
                  </w:r>
                  <w:r w:rsidRPr="00DD5652">
                    <w:rPr>
                      <w:rFonts w:ascii="Arial" w:hAnsi="Arial" w:cs="Arial"/>
                      <w:bCs/>
                      <w:color w:val="000000"/>
                      <w:sz w:val="16"/>
                      <w:szCs w:val="16"/>
                    </w:rPr>
                    <w:lastRenderedPageBreak/>
                    <w:t>concesionados. Para ese efecto, el Autorizado está obligado a permitir y facilitar a los verificadores del Instituto, el acceso a la Ubicación Geográfica donde se encuentra autorizado el uso secundario de las bandas de frecuencias del espectro radioeléctrico, y a otorgar todas las facilidades, información y documentación para que realicen la verificación en términos de lo establecido en el Título Décimo Cuarto de la Ley.</w:t>
                  </w:r>
                </w:p>
              </w:tc>
              <w:tc>
                <w:tcPr>
                  <w:tcW w:w="3912" w:type="dxa"/>
                  <w:vAlign w:val="center"/>
                </w:tcPr>
                <w:p w14:paraId="5FDA9577" w14:textId="05B8C5B5" w:rsidR="00DD5652" w:rsidRDefault="00DD5652" w:rsidP="00DD5652">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6"/>
                      <w:szCs w:val="16"/>
                    </w:rPr>
                  </w:pPr>
                  <w:r w:rsidRPr="00DD5652">
                    <w:rPr>
                      <w:rFonts w:ascii="Arial" w:hAnsi="Arial" w:cs="Arial"/>
                      <w:b/>
                      <w:bCs/>
                      <w:color w:val="000000"/>
                      <w:sz w:val="16"/>
                      <w:szCs w:val="16"/>
                    </w:rPr>
                    <w:lastRenderedPageBreak/>
                    <w:t xml:space="preserve">Artículo 23. </w:t>
                  </w:r>
                  <w:r w:rsidRPr="00DD5652">
                    <w:rPr>
                      <w:rFonts w:ascii="Arial" w:hAnsi="Arial" w:cs="Arial"/>
                      <w:bCs/>
                      <w:color w:val="000000"/>
                      <w:sz w:val="16"/>
                      <w:szCs w:val="16"/>
                    </w:rPr>
                    <w:t>El Instituto, en todo momento, podrá verificar y supervisar, en el ámbito de su competencia, que el Autorizado cumpla con las condiciones y obligaciones establecidas en la Constancia de Autorización y que no cause interferencias perjudiciales</w:t>
                  </w:r>
                  <w:r w:rsidRPr="00DD5652">
                    <w:rPr>
                      <w:rFonts w:ascii="Arial" w:hAnsi="Arial" w:cs="Arial"/>
                      <w:b/>
                      <w:bCs/>
                      <w:color w:val="000000"/>
                      <w:sz w:val="16"/>
                      <w:szCs w:val="16"/>
                    </w:rPr>
                    <w:t xml:space="preserve"> en términos de la Ley</w:t>
                  </w:r>
                  <w:r w:rsidRPr="00DD5652">
                    <w:rPr>
                      <w:rFonts w:ascii="Arial" w:hAnsi="Arial" w:cs="Arial"/>
                      <w:bCs/>
                      <w:color w:val="000000"/>
                      <w:sz w:val="16"/>
                      <w:szCs w:val="16"/>
                    </w:rPr>
                    <w:t xml:space="preserve"> a </w:t>
                  </w:r>
                  <w:r w:rsidRPr="00DD5652">
                    <w:rPr>
                      <w:rFonts w:ascii="Arial" w:hAnsi="Arial" w:cs="Arial"/>
                      <w:bCs/>
                      <w:color w:val="000000"/>
                      <w:sz w:val="16"/>
                      <w:szCs w:val="16"/>
                    </w:rPr>
                    <w:lastRenderedPageBreak/>
                    <w:t>los servicios</w:t>
                  </w:r>
                  <w:r w:rsidRPr="00DD5652">
                    <w:rPr>
                      <w:rFonts w:ascii="Arial" w:hAnsi="Arial" w:cs="Arial"/>
                      <w:b/>
                      <w:bCs/>
                      <w:color w:val="000000"/>
                      <w:sz w:val="16"/>
                      <w:szCs w:val="16"/>
                    </w:rPr>
                    <w:t xml:space="preserve"> autorizados o </w:t>
                  </w:r>
                  <w:r w:rsidRPr="00DD5652">
                    <w:rPr>
                      <w:rFonts w:ascii="Arial" w:hAnsi="Arial" w:cs="Arial"/>
                      <w:bCs/>
                      <w:color w:val="000000"/>
                      <w:sz w:val="16"/>
                      <w:szCs w:val="16"/>
                    </w:rPr>
                    <w:t>concesionados. Para ese efecto, el Autorizado está obligado a permitir y facilitar a los verificadores del Instituto, el acceso a</w:t>
                  </w:r>
                  <w:r w:rsidR="005A0371">
                    <w:rPr>
                      <w:rFonts w:ascii="Arial" w:hAnsi="Arial" w:cs="Arial"/>
                      <w:bCs/>
                      <w:color w:val="000000"/>
                      <w:sz w:val="16"/>
                      <w:szCs w:val="16"/>
                    </w:rPr>
                    <w:t>l</w:t>
                  </w:r>
                  <w:r w:rsidR="005A0371" w:rsidRPr="005A0371">
                    <w:rPr>
                      <w:rFonts w:ascii="Arial" w:hAnsi="Arial" w:cs="Arial"/>
                      <w:b/>
                      <w:bCs/>
                      <w:color w:val="000000"/>
                      <w:sz w:val="16"/>
                      <w:szCs w:val="16"/>
                    </w:rPr>
                    <w:t xml:space="preserve"> Emplazamiento</w:t>
                  </w:r>
                  <w:r w:rsidRPr="00DD5652">
                    <w:rPr>
                      <w:rFonts w:ascii="Arial" w:hAnsi="Arial" w:cs="Arial"/>
                      <w:bCs/>
                      <w:color w:val="000000"/>
                      <w:sz w:val="16"/>
                      <w:szCs w:val="16"/>
                    </w:rPr>
                    <w:t xml:space="preserve"> donde se encuentra autorizado el uso secundario de las </w:t>
                  </w:r>
                  <w:r w:rsidR="000735E3" w:rsidRPr="005A0371">
                    <w:rPr>
                      <w:rFonts w:ascii="Arial" w:hAnsi="Arial" w:cs="Arial"/>
                      <w:b/>
                      <w:bCs/>
                      <w:color w:val="000000"/>
                      <w:sz w:val="16"/>
                      <w:szCs w:val="16"/>
                    </w:rPr>
                    <w:t>B</w:t>
                  </w:r>
                  <w:r w:rsidRPr="005A0371">
                    <w:rPr>
                      <w:rFonts w:ascii="Arial" w:hAnsi="Arial" w:cs="Arial"/>
                      <w:b/>
                      <w:bCs/>
                      <w:color w:val="000000"/>
                      <w:sz w:val="16"/>
                      <w:szCs w:val="16"/>
                    </w:rPr>
                    <w:t>andas</w:t>
                  </w:r>
                  <w:r w:rsidRPr="00DD5652">
                    <w:rPr>
                      <w:rFonts w:ascii="Arial" w:hAnsi="Arial" w:cs="Arial"/>
                      <w:bCs/>
                      <w:color w:val="000000"/>
                      <w:sz w:val="16"/>
                      <w:szCs w:val="16"/>
                    </w:rPr>
                    <w:t xml:space="preserve"> de </w:t>
                  </w:r>
                  <w:r w:rsidR="000735E3" w:rsidRPr="005A0371">
                    <w:rPr>
                      <w:rFonts w:ascii="Arial" w:hAnsi="Arial" w:cs="Arial"/>
                      <w:b/>
                      <w:bCs/>
                      <w:color w:val="000000"/>
                      <w:sz w:val="16"/>
                      <w:szCs w:val="16"/>
                    </w:rPr>
                    <w:t>F</w:t>
                  </w:r>
                  <w:r w:rsidRPr="005A0371">
                    <w:rPr>
                      <w:rFonts w:ascii="Arial" w:hAnsi="Arial" w:cs="Arial"/>
                      <w:b/>
                      <w:bCs/>
                      <w:color w:val="000000"/>
                      <w:sz w:val="16"/>
                      <w:szCs w:val="16"/>
                    </w:rPr>
                    <w:t>recuencias</w:t>
                  </w:r>
                  <w:r w:rsidRPr="00DD5652">
                    <w:rPr>
                      <w:rFonts w:ascii="Arial" w:hAnsi="Arial" w:cs="Arial"/>
                      <w:bCs/>
                      <w:color w:val="000000"/>
                      <w:sz w:val="16"/>
                      <w:szCs w:val="16"/>
                    </w:rPr>
                    <w:t xml:space="preserve"> del espectro radioeléctrico, y a otorgar todas las facilidades, información y documentación para que realicen la verificación en términos de lo establecido en el Título Décimo Cuarto de la Ley.</w:t>
                  </w:r>
                </w:p>
              </w:tc>
            </w:tr>
          </w:tbl>
          <w:p w14:paraId="44C5090E" w14:textId="77777777" w:rsidR="00EB7593" w:rsidRPr="0038782E" w:rsidRDefault="00EB7593" w:rsidP="001A6F6F">
            <w:pPr>
              <w:jc w:val="both"/>
              <w:rPr>
                <w:rFonts w:ascii="Arial" w:eastAsia="Times New Roman" w:hAnsi="Arial" w:cs="Arial"/>
                <w:bCs/>
                <w:sz w:val="18"/>
                <w:szCs w:val="18"/>
              </w:rPr>
            </w:pPr>
          </w:p>
          <w:p w14:paraId="6708F9F3" w14:textId="68F531A0" w:rsidR="00F0449E" w:rsidRDefault="007B06B0" w:rsidP="0038782E">
            <w:pPr>
              <w:autoSpaceDE w:val="0"/>
              <w:autoSpaceDN w:val="0"/>
              <w:adjustRightInd w:val="0"/>
              <w:jc w:val="both"/>
              <w:rPr>
                <w:rFonts w:ascii="Arial" w:hAnsi="Arial" w:cs="Arial"/>
                <w:color w:val="000000"/>
                <w:sz w:val="18"/>
                <w:szCs w:val="18"/>
              </w:rPr>
            </w:pPr>
            <w:r w:rsidRPr="0038782E">
              <w:rPr>
                <w:rFonts w:ascii="Arial" w:hAnsi="Arial" w:cs="Arial"/>
                <w:bCs/>
                <w:sz w:val="18"/>
                <w:szCs w:val="18"/>
              </w:rPr>
              <w:t>La modificación</w:t>
            </w:r>
            <w:r w:rsidR="00CD47A0" w:rsidRPr="0038782E">
              <w:rPr>
                <w:rFonts w:ascii="Arial" w:hAnsi="Arial" w:cs="Arial"/>
                <w:bCs/>
                <w:sz w:val="18"/>
                <w:szCs w:val="18"/>
              </w:rPr>
              <w:t xml:space="preserve"> a los Lineamientos</w:t>
            </w:r>
            <w:r w:rsidR="008268FD" w:rsidRPr="0038782E">
              <w:rPr>
                <w:rFonts w:ascii="Arial" w:hAnsi="Arial" w:cs="Arial"/>
                <w:bCs/>
                <w:sz w:val="18"/>
                <w:szCs w:val="18"/>
              </w:rPr>
              <w:t xml:space="preserve"> </w:t>
            </w:r>
            <w:r w:rsidR="004F0069">
              <w:rPr>
                <w:rFonts w:ascii="Arial" w:hAnsi="Arial" w:cs="Arial"/>
                <w:bCs/>
                <w:sz w:val="18"/>
                <w:szCs w:val="18"/>
              </w:rPr>
              <w:t>de</w:t>
            </w:r>
            <w:r w:rsidR="008268FD" w:rsidRPr="0038782E">
              <w:rPr>
                <w:rFonts w:ascii="Arial" w:hAnsi="Arial" w:cs="Arial"/>
                <w:bCs/>
                <w:sz w:val="18"/>
                <w:szCs w:val="18"/>
              </w:rPr>
              <w:t xml:space="preserve"> Uso Secundario</w:t>
            </w:r>
            <w:r w:rsidR="00CD47A0" w:rsidRPr="0038782E">
              <w:rPr>
                <w:rFonts w:ascii="Arial" w:hAnsi="Arial" w:cs="Arial"/>
                <w:bCs/>
                <w:sz w:val="18"/>
                <w:szCs w:val="18"/>
              </w:rPr>
              <w:t xml:space="preserve"> </w:t>
            </w:r>
            <w:r w:rsidRPr="0038782E">
              <w:rPr>
                <w:rFonts w:ascii="Arial" w:hAnsi="Arial" w:cs="Arial"/>
                <w:bCs/>
                <w:sz w:val="18"/>
                <w:szCs w:val="18"/>
              </w:rPr>
              <w:t xml:space="preserve">implicaría que </w:t>
            </w:r>
            <w:r w:rsidR="0038782E" w:rsidRPr="0038782E">
              <w:rPr>
                <w:rFonts w:ascii="Arial" w:hAnsi="Arial" w:cs="Arial"/>
                <w:bCs/>
                <w:sz w:val="18"/>
                <w:szCs w:val="18"/>
              </w:rPr>
              <w:t>podrá otorgarse a l</w:t>
            </w:r>
            <w:r w:rsidR="00D24E1D">
              <w:rPr>
                <w:rFonts w:ascii="Arial" w:hAnsi="Arial" w:cs="Arial"/>
                <w:bCs/>
                <w:sz w:val="18"/>
                <w:szCs w:val="18"/>
              </w:rPr>
              <w:t>as personas</w:t>
            </w:r>
            <w:r w:rsidR="0038782E" w:rsidRPr="0038782E">
              <w:rPr>
                <w:rFonts w:ascii="Arial" w:hAnsi="Arial" w:cs="Arial"/>
                <w:bCs/>
                <w:sz w:val="18"/>
                <w:szCs w:val="18"/>
              </w:rPr>
              <w:t xml:space="preserve"> l</w:t>
            </w:r>
            <w:r w:rsidR="0038782E" w:rsidRPr="0038782E">
              <w:rPr>
                <w:rFonts w:ascii="Arial" w:eastAsia="Times New Roman" w:hAnsi="Arial" w:cs="Arial"/>
                <w:bCs/>
                <w:sz w:val="18"/>
                <w:szCs w:val="18"/>
              </w:rPr>
              <w:t xml:space="preserve">a Constancia de Autorización de uso secundario para </w:t>
            </w:r>
            <w:r w:rsidR="00E84B0F">
              <w:rPr>
                <w:rFonts w:ascii="Arial" w:eastAsia="Times New Roman" w:hAnsi="Arial" w:cs="Arial"/>
                <w:bCs/>
                <w:sz w:val="18"/>
                <w:szCs w:val="18"/>
              </w:rPr>
              <w:t>i</w:t>
            </w:r>
            <w:r w:rsidR="0038782E" w:rsidRPr="0038782E">
              <w:rPr>
                <w:rFonts w:ascii="Arial" w:eastAsia="Times New Roman" w:hAnsi="Arial" w:cs="Arial"/>
                <w:bCs/>
                <w:sz w:val="18"/>
                <w:szCs w:val="18"/>
              </w:rPr>
              <w:t>nstalaciones destinadas a actividades comerciales o industriales</w:t>
            </w:r>
            <w:r w:rsidR="0038782E" w:rsidRPr="00E84B0F">
              <w:rPr>
                <w:rFonts w:ascii="Arial" w:eastAsia="Times New Roman" w:hAnsi="Arial" w:cs="Arial"/>
                <w:bCs/>
                <w:sz w:val="18"/>
                <w:szCs w:val="18"/>
              </w:rPr>
              <w:t>,</w:t>
            </w:r>
            <w:r w:rsidR="0038782E" w:rsidRPr="00E84B0F">
              <w:rPr>
                <w:rFonts w:ascii="Arial" w:hAnsi="Arial" w:cs="Arial"/>
                <w:bCs/>
                <w:color w:val="000000"/>
                <w:sz w:val="18"/>
                <w:szCs w:val="18"/>
              </w:rPr>
              <w:t xml:space="preserve"> hasta por un plazo de </w:t>
            </w:r>
            <w:r w:rsidR="00DB482A">
              <w:rPr>
                <w:rFonts w:ascii="Arial" w:hAnsi="Arial" w:cs="Arial"/>
                <w:bCs/>
                <w:color w:val="000000"/>
                <w:sz w:val="18"/>
                <w:szCs w:val="18"/>
              </w:rPr>
              <w:t>siete años</w:t>
            </w:r>
            <w:r w:rsidR="0038782E" w:rsidRPr="0038782E">
              <w:rPr>
                <w:rFonts w:ascii="Arial" w:hAnsi="Arial" w:cs="Arial"/>
                <w:color w:val="000000"/>
                <w:sz w:val="18"/>
                <w:szCs w:val="18"/>
              </w:rPr>
              <w:t xml:space="preserve">, </w:t>
            </w:r>
            <w:r w:rsidR="0038782E" w:rsidRPr="00E84B0F">
              <w:rPr>
                <w:rFonts w:ascii="Arial" w:hAnsi="Arial" w:cs="Arial"/>
                <w:color w:val="000000"/>
                <w:sz w:val="18"/>
                <w:szCs w:val="18"/>
              </w:rPr>
              <w:t>prorrogables hasta por un plazo igual al originalmente otorgado</w:t>
            </w:r>
            <w:r w:rsidR="00DB482A">
              <w:rPr>
                <w:rFonts w:ascii="Arial" w:hAnsi="Arial" w:cs="Arial"/>
                <w:color w:val="000000"/>
                <w:sz w:val="18"/>
                <w:szCs w:val="18"/>
              </w:rPr>
              <w:t>, lo que atiende la inquietud principal de las personas participantes en el Comité 5G.</w:t>
            </w:r>
            <w:r w:rsidR="00DF29FF">
              <w:rPr>
                <w:rFonts w:ascii="Arial" w:hAnsi="Arial" w:cs="Arial"/>
                <w:color w:val="000000"/>
                <w:sz w:val="18"/>
                <w:szCs w:val="18"/>
              </w:rPr>
              <w:t xml:space="preserve"> Adicionalmente, se plantea la modificación en los temas siguientes:</w:t>
            </w:r>
          </w:p>
          <w:p w14:paraId="217DABFB" w14:textId="6D3B8264" w:rsidR="00DF29FF" w:rsidRDefault="00DF29FF" w:rsidP="0038782E">
            <w:pPr>
              <w:autoSpaceDE w:val="0"/>
              <w:autoSpaceDN w:val="0"/>
              <w:adjustRightInd w:val="0"/>
              <w:jc w:val="both"/>
              <w:rPr>
                <w:rFonts w:ascii="Arial" w:hAnsi="Arial" w:cs="Arial"/>
                <w:color w:val="000000"/>
                <w:sz w:val="18"/>
                <w:szCs w:val="18"/>
              </w:rPr>
            </w:pPr>
          </w:p>
          <w:p w14:paraId="1463C498" w14:textId="0565EDAE" w:rsidR="00DF29FF" w:rsidRDefault="00DF29FF" w:rsidP="00DF29FF">
            <w:pPr>
              <w:pStyle w:val="Prrafodelista"/>
              <w:suppressAutoHyphens/>
              <w:spacing w:line="276" w:lineRule="auto"/>
              <w:ind w:left="0" w:right="49"/>
              <w:contextualSpacing w:val="0"/>
              <w:jc w:val="both"/>
              <w:rPr>
                <w:rFonts w:ascii="Arial" w:eastAsia="Times New Roman" w:hAnsi="Arial" w:cs="Arial"/>
                <w:bCs/>
                <w:sz w:val="18"/>
                <w:szCs w:val="18"/>
              </w:rPr>
            </w:pPr>
            <w:r w:rsidRPr="00D11376">
              <w:rPr>
                <w:rFonts w:ascii="Arial" w:eastAsia="Times New Roman" w:hAnsi="Arial" w:cs="Arial"/>
                <w:bCs/>
                <w:sz w:val="18"/>
                <w:szCs w:val="18"/>
              </w:rPr>
              <w:t>En ese sentido, se proponen, entre otros tópicos, los siguientes:</w:t>
            </w:r>
          </w:p>
          <w:p w14:paraId="325BD9EB" w14:textId="77777777" w:rsidR="00DF29FF" w:rsidRPr="00D11376" w:rsidRDefault="00DF29FF" w:rsidP="00DF29FF">
            <w:pPr>
              <w:pStyle w:val="Prrafodelista"/>
              <w:suppressAutoHyphens/>
              <w:spacing w:line="276" w:lineRule="auto"/>
              <w:ind w:left="0" w:right="49"/>
              <w:contextualSpacing w:val="0"/>
              <w:jc w:val="both"/>
              <w:rPr>
                <w:rFonts w:ascii="Arial" w:eastAsia="Times New Roman" w:hAnsi="Arial" w:cs="Arial"/>
                <w:bCs/>
                <w:sz w:val="18"/>
                <w:szCs w:val="18"/>
              </w:rPr>
            </w:pPr>
          </w:p>
          <w:p w14:paraId="5279C8EB" w14:textId="732234F2" w:rsidR="00DF29FF" w:rsidRPr="00B1353C" w:rsidRDefault="00DF29FF" w:rsidP="00502C81">
            <w:pPr>
              <w:pStyle w:val="Prrafodelista"/>
              <w:numPr>
                <w:ilvl w:val="0"/>
                <w:numId w:val="28"/>
              </w:numPr>
              <w:suppressAutoHyphens/>
              <w:ind w:left="714" w:right="51" w:hanging="357"/>
              <w:contextualSpacing w:val="0"/>
              <w:jc w:val="both"/>
              <w:rPr>
                <w:rFonts w:ascii="Arial" w:eastAsia="Times New Roman" w:hAnsi="Arial" w:cs="Arial"/>
                <w:bCs/>
                <w:sz w:val="18"/>
                <w:szCs w:val="18"/>
              </w:rPr>
            </w:pPr>
            <w:r w:rsidRPr="00D11376">
              <w:rPr>
                <w:rFonts w:ascii="Arial" w:eastAsia="Times New Roman" w:hAnsi="Arial" w:cs="Arial"/>
                <w:b/>
                <w:bCs/>
                <w:sz w:val="18"/>
                <w:szCs w:val="18"/>
                <w:lang w:val="es-ES"/>
              </w:rPr>
              <w:t>Plazo para la presentación de la solicitud de la Constancia de Autorización</w:t>
            </w:r>
            <w:r w:rsidRPr="00D11376">
              <w:rPr>
                <w:rFonts w:ascii="Arial" w:eastAsia="Times New Roman" w:hAnsi="Arial" w:cs="Arial"/>
                <w:bCs/>
                <w:sz w:val="18"/>
                <w:szCs w:val="18"/>
                <w:lang w:val="es-ES"/>
              </w:rPr>
              <w:t>: 60 días hábiles previos al evento específico o al inicio de operaciones de las frecuencias.</w:t>
            </w:r>
          </w:p>
          <w:p w14:paraId="02560F05" w14:textId="37BB4419" w:rsidR="00A15D3D" w:rsidRPr="00B1353C" w:rsidRDefault="00A15D3D" w:rsidP="00502C81">
            <w:pPr>
              <w:pStyle w:val="Prrafodelista"/>
              <w:numPr>
                <w:ilvl w:val="0"/>
                <w:numId w:val="28"/>
              </w:numPr>
              <w:suppressAutoHyphens/>
              <w:ind w:left="714" w:right="51" w:hanging="357"/>
              <w:contextualSpacing w:val="0"/>
              <w:jc w:val="both"/>
              <w:rPr>
                <w:rFonts w:ascii="Arial" w:eastAsia="Times New Roman" w:hAnsi="Arial" w:cs="Arial"/>
                <w:bCs/>
                <w:sz w:val="18"/>
                <w:szCs w:val="18"/>
              </w:rPr>
            </w:pPr>
            <w:r w:rsidRPr="000B3C2D">
              <w:rPr>
                <w:rFonts w:ascii="Arial" w:eastAsia="Times New Roman" w:hAnsi="Arial" w:cs="Arial"/>
                <w:b/>
                <w:bCs/>
                <w:sz w:val="18"/>
                <w:szCs w:val="18"/>
                <w:lang w:val="es-ES"/>
              </w:rPr>
              <w:t>Vigencia de la constancia de autorización de uso secundario para instalaciones destinadas a actividades industriales o comerciales:</w:t>
            </w:r>
            <w:r w:rsidRPr="000B3C2D">
              <w:rPr>
                <w:rFonts w:ascii="Arial" w:eastAsia="Times New Roman" w:hAnsi="Arial" w:cs="Arial"/>
                <w:bCs/>
                <w:sz w:val="18"/>
                <w:szCs w:val="18"/>
                <w:lang w:val="es-ES"/>
              </w:rPr>
              <w:t xml:space="preserve"> Ampliación a 7 años.  </w:t>
            </w:r>
          </w:p>
          <w:p w14:paraId="263041C2" w14:textId="6686D38E" w:rsidR="00A15D3D" w:rsidRPr="00B1353C" w:rsidRDefault="00A15D3D" w:rsidP="00502C81">
            <w:pPr>
              <w:pStyle w:val="Prrafodelista"/>
              <w:numPr>
                <w:ilvl w:val="0"/>
                <w:numId w:val="28"/>
              </w:numPr>
              <w:suppressAutoHyphens/>
              <w:ind w:left="714" w:right="51" w:hanging="357"/>
              <w:contextualSpacing w:val="0"/>
              <w:jc w:val="both"/>
              <w:rPr>
                <w:rFonts w:ascii="Arial" w:eastAsia="Times New Roman" w:hAnsi="Arial" w:cs="Arial"/>
                <w:bCs/>
                <w:sz w:val="18"/>
                <w:szCs w:val="18"/>
              </w:rPr>
            </w:pPr>
            <w:r w:rsidRPr="000B3C2D">
              <w:rPr>
                <w:rFonts w:ascii="Arial" w:eastAsia="Times New Roman" w:hAnsi="Arial" w:cs="Arial"/>
                <w:b/>
                <w:bCs/>
                <w:sz w:val="18"/>
                <w:szCs w:val="18"/>
                <w:lang w:val="es-ES"/>
              </w:rPr>
              <w:t>Prórroga</w:t>
            </w:r>
            <w:r w:rsidRPr="000B3C2D">
              <w:rPr>
                <w:rFonts w:ascii="Arial" w:eastAsia="Times New Roman" w:hAnsi="Arial" w:cs="Arial"/>
                <w:bCs/>
                <w:sz w:val="18"/>
                <w:szCs w:val="18"/>
                <w:lang w:val="es-ES"/>
              </w:rPr>
              <w:t xml:space="preserve">: Establecimiento de la prórroga de la Autorización de uso secundario para instalaciones destinadas a actividades comerciales o industriales, con las formalidades para tal efecto.  </w:t>
            </w:r>
          </w:p>
          <w:p w14:paraId="5A145C0B" w14:textId="77777777" w:rsidR="00DF29FF" w:rsidRPr="00D11376" w:rsidRDefault="00DF29FF" w:rsidP="00502C81">
            <w:pPr>
              <w:pStyle w:val="Prrafodelista"/>
              <w:numPr>
                <w:ilvl w:val="0"/>
                <w:numId w:val="28"/>
              </w:numPr>
              <w:suppressAutoHyphens/>
              <w:ind w:left="714" w:right="51" w:hanging="357"/>
              <w:contextualSpacing w:val="0"/>
              <w:jc w:val="both"/>
              <w:rPr>
                <w:rFonts w:ascii="Arial" w:eastAsia="Times New Roman" w:hAnsi="Arial" w:cs="Arial"/>
                <w:bCs/>
                <w:sz w:val="18"/>
                <w:szCs w:val="18"/>
              </w:rPr>
            </w:pPr>
            <w:r w:rsidRPr="00D11376">
              <w:rPr>
                <w:rFonts w:ascii="Arial" w:eastAsia="Times New Roman" w:hAnsi="Arial" w:cs="Arial"/>
                <w:b/>
                <w:bCs/>
                <w:sz w:val="18"/>
                <w:szCs w:val="18"/>
                <w:lang w:val="es-ES"/>
              </w:rPr>
              <w:t>Memoria técnica</w:t>
            </w:r>
            <w:r w:rsidRPr="00D11376">
              <w:rPr>
                <w:rFonts w:ascii="Arial" w:eastAsia="Times New Roman" w:hAnsi="Arial" w:cs="Arial"/>
                <w:bCs/>
                <w:sz w:val="18"/>
                <w:szCs w:val="18"/>
                <w:lang w:val="es-ES"/>
              </w:rPr>
              <w:t>: Consideración de la información de la memoria técnica de las concesiones experimentales para valorar la solicitud de Constancia de Autorización.</w:t>
            </w:r>
          </w:p>
          <w:p w14:paraId="5A1BFF2B" w14:textId="69381712" w:rsidR="00DF29FF" w:rsidRDefault="00DF29FF" w:rsidP="00502C81">
            <w:pPr>
              <w:pStyle w:val="Prrafodelista"/>
              <w:numPr>
                <w:ilvl w:val="0"/>
                <w:numId w:val="28"/>
              </w:numPr>
              <w:suppressAutoHyphens/>
              <w:ind w:left="714" w:right="51" w:hanging="357"/>
              <w:contextualSpacing w:val="0"/>
              <w:jc w:val="both"/>
              <w:rPr>
                <w:rFonts w:ascii="Arial" w:eastAsia="Times New Roman" w:hAnsi="Arial" w:cs="Arial"/>
                <w:bCs/>
                <w:sz w:val="18"/>
                <w:szCs w:val="18"/>
              </w:rPr>
            </w:pPr>
            <w:r w:rsidRPr="00D11376">
              <w:rPr>
                <w:rFonts w:ascii="Arial" w:eastAsia="Times New Roman" w:hAnsi="Arial" w:cs="Arial"/>
                <w:b/>
                <w:bCs/>
                <w:sz w:val="18"/>
                <w:szCs w:val="18"/>
                <w:lang w:val="es-ES"/>
              </w:rPr>
              <w:t>Contraprestación</w:t>
            </w:r>
            <w:r w:rsidRPr="00D11376">
              <w:rPr>
                <w:rFonts w:ascii="Arial" w:eastAsia="Times New Roman" w:hAnsi="Arial" w:cs="Arial"/>
                <w:bCs/>
                <w:sz w:val="18"/>
                <w:szCs w:val="18"/>
                <w:lang w:val="es-ES"/>
              </w:rPr>
              <w:t xml:space="preserve">: Fijación por concepto de la prórroga o modificación de la Autorización para uso secundario </w:t>
            </w:r>
            <w:r w:rsidRPr="00D11376">
              <w:rPr>
                <w:rFonts w:ascii="Arial" w:eastAsia="Times New Roman" w:hAnsi="Arial" w:cs="Arial"/>
                <w:bCs/>
                <w:sz w:val="18"/>
                <w:szCs w:val="18"/>
              </w:rPr>
              <w:t xml:space="preserve">actualizarlas para lograr cabalmente la autorización para el uso y aprovechamiento de bandas de frecuencias del espectro radioeléctrico para atender necesidades específicas de telecomunicaciones y radiodifusión. </w:t>
            </w:r>
          </w:p>
          <w:p w14:paraId="5B09EB92" w14:textId="13DFEB77" w:rsidR="00A15D3D" w:rsidRPr="00B1353C" w:rsidRDefault="00A15D3D" w:rsidP="00502C81">
            <w:pPr>
              <w:pStyle w:val="Prrafodelista"/>
              <w:numPr>
                <w:ilvl w:val="0"/>
                <w:numId w:val="28"/>
              </w:numPr>
              <w:suppressAutoHyphens/>
              <w:ind w:left="714" w:right="51" w:hanging="357"/>
              <w:contextualSpacing w:val="0"/>
              <w:jc w:val="both"/>
              <w:rPr>
                <w:rFonts w:ascii="Arial" w:eastAsia="Times New Roman" w:hAnsi="Arial" w:cs="Arial"/>
                <w:bCs/>
                <w:sz w:val="18"/>
                <w:szCs w:val="18"/>
              </w:rPr>
            </w:pPr>
            <w:r w:rsidRPr="000B3C2D">
              <w:rPr>
                <w:rFonts w:ascii="Arial" w:eastAsia="Times New Roman" w:hAnsi="Arial" w:cs="Arial"/>
                <w:b/>
                <w:bCs/>
                <w:sz w:val="18"/>
                <w:szCs w:val="18"/>
                <w:lang w:val="es-ES"/>
              </w:rPr>
              <w:t>Modificación de la Autorización</w:t>
            </w:r>
            <w:r w:rsidRPr="000B3C2D">
              <w:rPr>
                <w:rFonts w:ascii="Arial" w:eastAsia="Times New Roman" w:hAnsi="Arial" w:cs="Arial"/>
                <w:bCs/>
                <w:sz w:val="18"/>
                <w:szCs w:val="18"/>
              </w:rPr>
              <w:t xml:space="preserve">. Posibilidad de presentar </w:t>
            </w:r>
            <w:r w:rsidRPr="000B3C2D">
              <w:rPr>
                <w:rFonts w:ascii="Arial" w:hAnsi="Arial" w:cs="Arial"/>
                <w:sz w:val="18"/>
                <w:szCs w:val="18"/>
              </w:rPr>
              <w:t>una solicitud de modificación a la Autorización de uso secundario, en caso de ampliación o modificación parcial del Emplazamiento, frecuencias o parámetros técnicos.</w:t>
            </w:r>
          </w:p>
          <w:p w14:paraId="1F0617BD" w14:textId="77777777" w:rsidR="00DF29FF" w:rsidRDefault="00DF29FF" w:rsidP="0038782E">
            <w:pPr>
              <w:autoSpaceDE w:val="0"/>
              <w:autoSpaceDN w:val="0"/>
              <w:adjustRightInd w:val="0"/>
              <w:jc w:val="both"/>
              <w:rPr>
                <w:rFonts w:ascii="Arial" w:hAnsi="Arial" w:cs="Arial"/>
                <w:color w:val="000000"/>
                <w:sz w:val="18"/>
                <w:szCs w:val="18"/>
              </w:rPr>
            </w:pPr>
          </w:p>
          <w:p w14:paraId="5538FEA8" w14:textId="7E6D45F6" w:rsidR="005E4ABD" w:rsidRPr="0038782E" w:rsidRDefault="00737C4E" w:rsidP="001A6F6F">
            <w:pPr>
              <w:jc w:val="both"/>
              <w:rPr>
                <w:rFonts w:ascii="Arial" w:hAnsi="Arial" w:cs="Arial"/>
                <w:bCs/>
                <w:sz w:val="18"/>
                <w:szCs w:val="18"/>
              </w:rPr>
            </w:pPr>
            <w:r w:rsidRPr="0038782E">
              <w:rPr>
                <w:rFonts w:ascii="Arial" w:hAnsi="Arial" w:cs="Arial"/>
                <w:bCs/>
                <w:sz w:val="18"/>
                <w:szCs w:val="18"/>
              </w:rPr>
              <w:t xml:space="preserve">Así, la </w:t>
            </w:r>
            <w:r w:rsidR="007B06B0" w:rsidRPr="0038782E">
              <w:rPr>
                <w:rFonts w:ascii="Arial" w:hAnsi="Arial" w:cs="Arial"/>
                <w:bCs/>
                <w:sz w:val="18"/>
                <w:szCs w:val="18"/>
              </w:rPr>
              <w:t xml:space="preserve">propuesta contribuye a generar un marco regulatorio que atienda la necesidad de </w:t>
            </w:r>
            <w:r w:rsidR="0038782E" w:rsidRPr="0038782E">
              <w:rPr>
                <w:rFonts w:ascii="Arial" w:hAnsi="Arial" w:cs="Arial"/>
                <w:bCs/>
                <w:sz w:val="18"/>
                <w:szCs w:val="18"/>
              </w:rPr>
              <w:t>l</w:t>
            </w:r>
            <w:r w:rsidR="00DF29FF">
              <w:rPr>
                <w:rFonts w:ascii="Arial" w:hAnsi="Arial" w:cs="Arial"/>
                <w:bCs/>
                <w:sz w:val="18"/>
                <w:szCs w:val="18"/>
              </w:rPr>
              <w:t>a</w:t>
            </w:r>
            <w:r w:rsidR="0038782E" w:rsidRPr="0038782E">
              <w:rPr>
                <w:rFonts w:ascii="Arial" w:hAnsi="Arial" w:cs="Arial"/>
                <w:bCs/>
                <w:sz w:val="18"/>
                <w:szCs w:val="18"/>
              </w:rPr>
              <w:t xml:space="preserve">s </w:t>
            </w:r>
            <w:r w:rsidR="00DF29FF">
              <w:rPr>
                <w:rFonts w:ascii="Arial" w:hAnsi="Arial" w:cs="Arial"/>
                <w:bCs/>
                <w:sz w:val="18"/>
                <w:szCs w:val="18"/>
              </w:rPr>
              <w:t xml:space="preserve">personas </w:t>
            </w:r>
            <w:r w:rsidR="0038782E" w:rsidRPr="0038782E">
              <w:rPr>
                <w:rFonts w:ascii="Arial" w:hAnsi="Arial" w:cs="Arial"/>
                <w:bCs/>
                <w:sz w:val="18"/>
                <w:szCs w:val="18"/>
              </w:rPr>
              <w:t>autorizad</w:t>
            </w:r>
            <w:r w:rsidR="00DF29FF">
              <w:rPr>
                <w:rFonts w:ascii="Arial" w:hAnsi="Arial" w:cs="Arial"/>
                <w:bCs/>
                <w:sz w:val="18"/>
                <w:szCs w:val="18"/>
              </w:rPr>
              <w:t>a</w:t>
            </w:r>
            <w:r w:rsidR="0038782E" w:rsidRPr="0038782E">
              <w:rPr>
                <w:rFonts w:ascii="Arial" w:hAnsi="Arial" w:cs="Arial"/>
                <w:bCs/>
                <w:sz w:val="18"/>
                <w:szCs w:val="18"/>
              </w:rPr>
              <w:t>s en un tiempo considerable para tener la posibilidad de desplegar las redes para 5G y con la oportunidad de ser prorrogada.</w:t>
            </w:r>
          </w:p>
          <w:p w14:paraId="12C297F0" w14:textId="77777777" w:rsidR="0038782E" w:rsidRPr="005F7176" w:rsidRDefault="0038782E" w:rsidP="001A6F6F">
            <w:pPr>
              <w:jc w:val="both"/>
              <w:rPr>
                <w:rFonts w:ascii="Arial" w:hAnsi="Arial" w:cs="Arial"/>
                <w:bCs/>
                <w:sz w:val="18"/>
                <w:szCs w:val="18"/>
              </w:rPr>
            </w:pPr>
          </w:p>
          <w:p w14:paraId="7FD2466A" w14:textId="1E60E89A" w:rsidR="005E4ABD" w:rsidRPr="005F7176" w:rsidRDefault="005E4ABD" w:rsidP="001A6F6F">
            <w:pPr>
              <w:jc w:val="both"/>
              <w:rPr>
                <w:rFonts w:ascii="Arial" w:hAnsi="Arial" w:cs="Arial"/>
                <w:sz w:val="18"/>
                <w:szCs w:val="18"/>
              </w:rPr>
            </w:pPr>
            <w:r w:rsidRPr="005F7176">
              <w:rPr>
                <w:rFonts w:ascii="Arial" w:hAnsi="Arial" w:cs="Arial"/>
                <w:b/>
                <w:sz w:val="18"/>
                <w:szCs w:val="18"/>
              </w:rPr>
              <w:t>Objetivos</w:t>
            </w:r>
            <w:r w:rsidRPr="005F7176">
              <w:rPr>
                <w:rFonts w:ascii="Arial" w:hAnsi="Arial" w:cs="Arial"/>
                <w:sz w:val="18"/>
                <w:szCs w:val="18"/>
              </w:rPr>
              <w:t>:</w:t>
            </w:r>
          </w:p>
          <w:p w14:paraId="40E44638" w14:textId="77777777" w:rsidR="005E4ABD" w:rsidRPr="005F7176" w:rsidRDefault="005E4ABD" w:rsidP="001A6F6F">
            <w:pPr>
              <w:jc w:val="both"/>
              <w:rPr>
                <w:rFonts w:ascii="Arial" w:hAnsi="Arial" w:cs="Arial"/>
                <w:sz w:val="18"/>
                <w:szCs w:val="18"/>
              </w:rPr>
            </w:pPr>
          </w:p>
          <w:p w14:paraId="1066B9F9" w14:textId="672969B9" w:rsidR="005E4ABD" w:rsidRPr="005F7176" w:rsidRDefault="005E4ABD" w:rsidP="00547BDA">
            <w:pPr>
              <w:pStyle w:val="Prrafodelista"/>
              <w:numPr>
                <w:ilvl w:val="0"/>
                <w:numId w:val="1"/>
              </w:numPr>
              <w:jc w:val="both"/>
              <w:rPr>
                <w:rFonts w:ascii="Arial" w:hAnsi="Arial" w:cs="Arial"/>
                <w:sz w:val="18"/>
                <w:szCs w:val="18"/>
              </w:rPr>
            </w:pPr>
            <w:r w:rsidRPr="005F7176">
              <w:rPr>
                <w:rFonts w:ascii="Arial" w:hAnsi="Arial" w:cs="Arial"/>
                <w:sz w:val="18"/>
                <w:szCs w:val="18"/>
              </w:rPr>
              <w:t xml:space="preserve">Generar un instrumento regulatorio integral y sistemático que permita el </w:t>
            </w:r>
            <w:r w:rsidR="00737C4E" w:rsidRPr="005F7176">
              <w:rPr>
                <w:rFonts w:ascii="Arial" w:hAnsi="Arial" w:cs="Arial"/>
                <w:sz w:val="18"/>
                <w:szCs w:val="18"/>
              </w:rPr>
              <w:t xml:space="preserve">uso de las </w:t>
            </w:r>
            <w:r w:rsidR="000735E3">
              <w:rPr>
                <w:rFonts w:ascii="Arial" w:hAnsi="Arial" w:cs="Arial"/>
                <w:sz w:val="18"/>
                <w:szCs w:val="18"/>
              </w:rPr>
              <w:t>B</w:t>
            </w:r>
            <w:r w:rsidR="00737C4E" w:rsidRPr="005F7176">
              <w:rPr>
                <w:rFonts w:ascii="Arial" w:hAnsi="Arial" w:cs="Arial"/>
                <w:sz w:val="18"/>
                <w:szCs w:val="18"/>
              </w:rPr>
              <w:t xml:space="preserve">andas de </w:t>
            </w:r>
            <w:r w:rsidR="000735E3">
              <w:rPr>
                <w:rFonts w:ascii="Arial" w:hAnsi="Arial" w:cs="Arial"/>
                <w:sz w:val="18"/>
                <w:szCs w:val="18"/>
              </w:rPr>
              <w:t>F</w:t>
            </w:r>
            <w:r w:rsidR="00737C4E" w:rsidRPr="005F7176">
              <w:rPr>
                <w:rFonts w:ascii="Arial" w:hAnsi="Arial" w:cs="Arial"/>
                <w:sz w:val="18"/>
                <w:szCs w:val="18"/>
              </w:rPr>
              <w:t>recuencias del espectro radioeléctrico para</w:t>
            </w:r>
            <w:r w:rsidR="00E84B0F" w:rsidRPr="0038782E">
              <w:rPr>
                <w:rFonts w:ascii="Arial" w:eastAsia="Times New Roman" w:hAnsi="Arial" w:cs="Arial"/>
                <w:bCs/>
                <w:sz w:val="18"/>
                <w:szCs w:val="18"/>
              </w:rPr>
              <w:t xml:space="preserve"> </w:t>
            </w:r>
            <w:r w:rsidR="00E84B0F">
              <w:rPr>
                <w:rFonts w:ascii="Arial" w:eastAsia="Times New Roman" w:hAnsi="Arial" w:cs="Arial"/>
                <w:bCs/>
                <w:sz w:val="18"/>
                <w:szCs w:val="18"/>
              </w:rPr>
              <w:t>i</w:t>
            </w:r>
            <w:r w:rsidR="00E84B0F" w:rsidRPr="0038782E">
              <w:rPr>
                <w:rFonts w:ascii="Arial" w:eastAsia="Times New Roman" w:hAnsi="Arial" w:cs="Arial"/>
                <w:bCs/>
                <w:sz w:val="18"/>
                <w:szCs w:val="18"/>
              </w:rPr>
              <w:t>nstalaciones destinadas a actividades comerciales o industriales</w:t>
            </w:r>
            <w:r w:rsidR="00E84B0F" w:rsidRPr="00E84B0F">
              <w:rPr>
                <w:rFonts w:ascii="Arial" w:eastAsia="Times New Roman" w:hAnsi="Arial" w:cs="Arial"/>
                <w:bCs/>
                <w:sz w:val="18"/>
                <w:szCs w:val="18"/>
              </w:rPr>
              <w:t>,</w:t>
            </w:r>
            <w:r w:rsidR="00E84B0F" w:rsidRPr="00E84B0F">
              <w:rPr>
                <w:rFonts w:ascii="Arial" w:hAnsi="Arial" w:cs="Arial"/>
                <w:bCs/>
                <w:color w:val="000000"/>
                <w:sz w:val="18"/>
                <w:szCs w:val="18"/>
              </w:rPr>
              <w:t xml:space="preserve"> hasta por un plazo de </w:t>
            </w:r>
            <w:r w:rsidR="001C3B8A">
              <w:rPr>
                <w:rFonts w:ascii="Arial" w:hAnsi="Arial" w:cs="Arial"/>
                <w:bCs/>
                <w:color w:val="000000"/>
                <w:sz w:val="18"/>
                <w:szCs w:val="18"/>
              </w:rPr>
              <w:t>siete</w:t>
            </w:r>
            <w:r w:rsidR="00E84B0F" w:rsidRPr="00E84B0F">
              <w:rPr>
                <w:rFonts w:ascii="Arial" w:hAnsi="Arial" w:cs="Arial"/>
                <w:bCs/>
                <w:color w:val="000000"/>
                <w:sz w:val="18"/>
                <w:szCs w:val="18"/>
              </w:rPr>
              <w:t xml:space="preserve"> años</w:t>
            </w:r>
            <w:r w:rsidR="00E84B0F" w:rsidRPr="0038782E">
              <w:rPr>
                <w:rFonts w:ascii="Arial" w:hAnsi="Arial" w:cs="Arial"/>
                <w:color w:val="000000"/>
                <w:sz w:val="18"/>
                <w:szCs w:val="18"/>
              </w:rPr>
              <w:t xml:space="preserve">, </w:t>
            </w:r>
            <w:r w:rsidR="00E84B0F" w:rsidRPr="00E84B0F">
              <w:rPr>
                <w:rFonts w:ascii="Arial" w:hAnsi="Arial" w:cs="Arial"/>
                <w:color w:val="000000"/>
                <w:sz w:val="18"/>
                <w:szCs w:val="18"/>
              </w:rPr>
              <w:t>prorrogables hasta por un plazo igual al originalmente otorgado</w:t>
            </w:r>
            <w:r w:rsidR="00E84B0F">
              <w:rPr>
                <w:rFonts w:ascii="Arial" w:hAnsi="Arial" w:cs="Arial"/>
                <w:color w:val="000000"/>
                <w:sz w:val="18"/>
                <w:szCs w:val="18"/>
              </w:rPr>
              <w:t>.</w:t>
            </w:r>
          </w:p>
          <w:p w14:paraId="2A7AD879" w14:textId="41944020" w:rsidR="005E4ABD" w:rsidRPr="005F7176" w:rsidRDefault="005E4ABD" w:rsidP="00547BDA">
            <w:pPr>
              <w:pStyle w:val="Prrafodelista"/>
              <w:numPr>
                <w:ilvl w:val="0"/>
                <w:numId w:val="1"/>
              </w:numPr>
              <w:shd w:val="clear" w:color="auto" w:fill="FFFFFF" w:themeFill="background1"/>
              <w:jc w:val="both"/>
              <w:rPr>
                <w:rFonts w:ascii="Arial" w:hAnsi="Arial" w:cs="Arial"/>
                <w:sz w:val="18"/>
                <w:szCs w:val="18"/>
              </w:rPr>
            </w:pPr>
            <w:r w:rsidRPr="005F7176">
              <w:rPr>
                <w:rFonts w:ascii="Arial" w:hAnsi="Arial" w:cs="Arial"/>
                <w:sz w:val="18"/>
                <w:szCs w:val="18"/>
              </w:rPr>
              <w:t>Otorgar certeza jurídica a l</w:t>
            </w:r>
            <w:r w:rsidR="00DF29FF">
              <w:rPr>
                <w:rFonts w:ascii="Arial" w:hAnsi="Arial" w:cs="Arial"/>
                <w:sz w:val="18"/>
                <w:szCs w:val="18"/>
              </w:rPr>
              <w:t>a</w:t>
            </w:r>
            <w:r w:rsidRPr="005F7176">
              <w:rPr>
                <w:rFonts w:ascii="Arial" w:hAnsi="Arial" w:cs="Arial"/>
                <w:sz w:val="18"/>
                <w:szCs w:val="18"/>
              </w:rPr>
              <w:t>s</w:t>
            </w:r>
            <w:r w:rsidR="00DF29FF">
              <w:rPr>
                <w:rFonts w:ascii="Arial" w:hAnsi="Arial" w:cs="Arial"/>
                <w:sz w:val="18"/>
                <w:szCs w:val="18"/>
              </w:rPr>
              <w:t xml:space="preserve"> personas</w:t>
            </w:r>
            <w:r w:rsidRPr="005F7176">
              <w:rPr>
                <w:rFonts w:ascii="Arial" w:hAnsi="Arial" w:cs="Arial"/>
                <w:sz w:val="18"/>
                <w:szCs w:val="18"/>
              </w:rPr>
              <w:t xml:space="preserve"> interesad</w:t>
            </w:r>
            <w:r w:rsidR="00DF29FF">
              <w:rPr>
                <w:rFonts w:ascii="Arial" w:hAnsi="Arial" w:cs="Arial"/>
                <w:sz w:val="18"/>
                <w:szCs w:val="18"/>
              </w:rPr>
              <w:t>a</w:t>
            </w:r>
            <w:r w:rsidRPr="005F7176">
              <w:rPr>
                <w:rFonts w:ascii="Arial" w:hAnsi="Arial" w:cs="Arial"/>
                <w:sz w:val="18"/>
                <w:szCs w:val="18"/>
              </w:rPr>
              <w:t>s</w:t>
            </w:r>
            <w:r w:rsidR="001018BB" w:rsidRPr="005F7176">
              <w:rPr>
                <w:rFonts w:ascii="Arial" w:hAnsi="Arial" w:cs="Arial"/>
                <w:sz w:val="18"/>
                <w:szCs w:val="18"/>
              </w:rPr>
              <w:t xml:space="preserve">, tratándose de los términos y condiciones para obtener la constancia de autorización para el uso y aprovechamiento de </w:t>
            </w:r>
            <w:r w:rsidR="000735E3">
              <w:rPr>
                <w:rFonts w:ascii="Arial" w:hAnsi="Arial" w:cs="Arial"/>
                <w:sz w:val="18"/>
                <w:szCs w:val="18"/>
              </w:rPr>
              <w:t>B</w:t>
            </w:r>
            <w:r w:rsidR="001018BB" w:rsidRPr="005F7176">
              <w:rPr>
                <w:rFonts w:ascii="Arial" w:hAnsi="Arial" w:cs="Arial"/>
                <w:sz w:val="18"/>
                <w:szCs w:val="18"/>
              </w:rPr>
              <w:t xml:space="preserve">andas de </w:t>
            </w:r>
            <w:r w:rsidR="000735E3">
              <w:rPr>
                <w:rFonts w:ascii="Arial" w:hAnsi="Arial" w:cs="Arial"/>
                <w:sz w:val="18"/>
                <w:szCs w:val="18"/>
              </w:rPr>
              <w:t>F</w:t>
            </w:r>
            <w:r w:rsidR="001018BB" w:rsidRPr="005F7176">
              <w:rPr>
                <w:rFonts w:ascii="Arial" w:hAnsi="Arial" w:cs="Arial"/>
                <w:sz w:val="18"/>
                <w:szCs w:val="18"/>
              </w:rPr>
              <w:t xml:space="preserve">recuencia del espectro radioeléctrico, </w:t>
            </w:r>
            <w:r w:rsidR="00E84B0F" w:rsidRPr="0038782E">
              <w:rPr>
                <w:rFonts w:ascii="Arial" w:eastAsia="Times New Roman" w:hAnsi="Arial" w:cs="Arial"/>
                <w:bCs/>
                <w:sz w:val="18"/>
                <w:szCs w:val="18"/>
              </w:rPr>
              <w:t xml:space="preserve">para </w:t>
            </w:r>
            <w:r w:rsidR="00E84B0F">
              <w:rPr>
                <w:rFonts w:ascii="Arial" w:eastAsia="Times New Roman" w:hAnsi="Arial" w:cs="Arial"/>
                <w:bCs/>
                <w:sz w:val="18"/>
                <w:szCs w:val="18"/>
              </w:rPr>
              <w:t>i</w:t>
            </w:r>
            <w:r w:rsidR="00E84B0F" w:rsidRPr="0038782E">
              <w:rPr>
                <w:rFonts w:ascii="Arial" w:eastAsia="Times New Roman" w:hAnsi="Arial" w:cs="Arial"/>
                <w:bCs/>
                <w:sz w:val="18"/>
                <w:szCs w:val="18"/>
              </w:rPr>
              <w:t>nstalaciones destinadas a actividades comerciales o industriales</w:t>
            </w:r>
            <w:r w:rsidR="00E84B0F">
              <w:rPr>
                <w:rFonts w:ascii="Arial" w:eastAsia="Times New Roman" w:hAnsi="Arial" w:cs="Arial"/>
                <w:bCs/>
                <w:sz w:val="18"/>
                <w:szCs w:val="18"/>
              </w:rPr>
              <w:t>.</w:t>
            </w:r>
          </w:p>
          <w:p w14:paraId="283D8CA9" w14:textId="77777777" w:rsidR="005E4ABD" w:rsidRPr="005F7176" w:rsidRDefault="005E4ABD" w:rsidP="001A6F6F">
            <w:pPr>
              <w:pStyle w:val="Prrafodelista"/>
              <w:shd w:val="clear" w:color="auto" w:fill="FFFFFF" w:themeFill="background1"/>
              <w:jc w:val="both"/>
              <w:rPr>
                <w:rFonts w:ascii="Arial" w:hAnsi="Arial" w:cs="Arial"/>
                <w:sz w:val="18"/>
                <w:szCs w:val="18"/>
              </w:rPr>
            </w:pPr>
          </w:p>
          <w:p w14:paraId="5C49F5D3" w14:textId="77777777" w:rsidR="005E4ABD" w:rsidRPr="005F7176" w:rsidRDefault="005E4ABD" w:rsidP="001A6F6F">
            <w:pPr>
              <w:jc w:val="both"/>
              <w:rPr>
                <w:rFonts w:ascii="Arial" w:hAnsi="Arial" w:cs="Arial"/>
                <w:sz w:val="18"/>
                <w:szCs w:val="18"/>
              </w:rPr>
            </w:pPr>
            <w:r w:rsidRPr="005F7176">
              <w:rPr>
                <w:rFonts w:ascii="Arial" w:hAnsi="Arial" w:cs="Arial"/>
                <w:b/>
                <w:sz w:val="18"/>
                <w:szCs w:val="18"/>
              </w:rPr>
              <w:t>Efectos inmediatos</w:t>
            </w:r>
            <w:r w:rsidRPr="005F7176">
              <w:rPr>
                <w:rFonts w:ascii="Arial" w:hAnsi="Arial" w:cs="Arial"/>
                <w:sz w:val="18"/>
                <w:szCs w:val="18"/>
              </w:rPr>
              <w:t>:</w:t>
            </w:r>
          </w:p>
          <w:p w14:paraId="1C6895F7" w14:textId="77777777" w:rsidR="005E4ABD" w:rsidRPr="005F7176" w:rsidRDefault="005E4ABD" w:rsidP="001A6F6F">
            <w:pPr>
              <w:jc w:val="both"/>
              <w:rPr>
                <w:rFonts w:ascii="Arial" w:hAnsi="Arial" w:cs="Arial"/>
                <w:sz w:val="18"/>
                <w:szCs w:val="18"/>
              </w:rPr>
            </w:pPr>
          </w:p>
          <w:p w14:paraId="734DF74C" w14:textId="4189026F" w:rsidR="005E4ABD" w:rsidRDefault="005E4ABD" w:rsidP="00547BDA">
            <w:pPr>
              <w:pStyle w:val="Prrafodelista"/>
              <w:numPr>
                <w:ilvl w:val="0"/>
                <w:numId w:val="1"/>
              </w:numPr>
              <w:shd w:val="clear" w:color="auto" w:fill="FFFFFF" w:themeFill="background1"/>
              <w:jc w:val="both"/>
              <w:rPr>
                <w:rFonts w:ascii="Arial" w:hAnsi="Arial" w:cs="Arial"/>
                <w:sz w:val="18"/>
                <w:szCs w:val="18"/>
              </w:rPr>
            </w:pPr>
            <w:r w:rsidRPr="005F7176">
              <w:rPr>
                <w:rFonts w:ascii="Arial" w:hAnsi="Arial" w:cs="Arial"/>
                <w:sz w:val="18"/>
                <w:szCs w:val="18"/>
              </w:rPr>
              <w:t xml:space="preserve">Otorgar la constancia de autorización a los interesados </w:t>
            </w:r>
            <w:r w:rsidR="0041048F">
              <w:rPr>
                <w:rFonts w:ascii="Arial" w:hAnsi="Arial" w:cs="Arial"/>
                <w:sz w:val="18"/>
                <w:szCs w:val="18"/>
              </w:rPr>
              <w:t xml:space="preserve">hasta por un plazo de </w:t>
            </w:r>
            <w:r w:rsidR="001C3B8A">
              <w:rPr>
                <w:rFonts w:ascii="Arial" w:hAnsi="Arial" w:cs="Arial"/>
                <w:sz w:val="18"/>
                <w:szCs w:val="18"/>
              </w:rPr>
              <w:t>7</w:t>
            </w:r>
            <w:r w:rsidR="0041048F">
              <w:rPr>
                <w:rFonts w:ascii="Arial" w:hAnsi="Arial" w:cs="Arial"/>
                <w:sz w:val="18"/>
                <w:szCs w:val="18"/>
              </w:rPr>
              <w:t xml:space="preserve"> años, con posibilidad de prórroga.</w:t>
            </w:r>
          </w:p>
          <w:p w14:paraId="402F3C28" w14:textId="1DE12AB8" w:rsidR="00DF29FF" w:rsidRPr="00DF29FF" w:rsidRDefault="00DF29FF" w:rsidP="00547BDA">
            <w:pPr>
              <w:pStyle w:val="Prrafodelista"/>
              <w:numPr>
                <w:ilvl w:val="0"/>
                <w:numId w:val="1"/>
              </w:numPr>
              <w:shd w:val="clear" w:color="auto" w:fill="FFFFFF" w:themeFill="background1"/>
              <w:jc w:val="both"/>
              <w:rPr>
                <w:rFonts w:ascii="Arial" w:hAnsi="Arial" w:cs="Arial"/>
                <w:sz w:val="18"/>
                <w:szCs w:val="18"/>
              </w:rPr>
            </w:pPr>
            <w:r w:rsidRPr="00D11376">
              <w:rPr>
                <w:rFonts w:ascii="Arial" w:eastAsia="Times New Roman" w:hAnsi="Arial" w:cs="Arial"/>
                <w:bCs/>
                <w:sz w:val="18"/>
                <w:szCs w:val="18"/>
                <w:lang w:val="es-ES"/>
              </w:rPr>
              <w:t>Consideración de la información de la memoria técnica de las concesiones experimentales para valorar la solicitud de Constancia de Autorización</w:t>
            </w:r>
            <w:r>
              <w:rPr>
                <w:rFonts w:ascii="Arial" w:eastAsia="Times New Roman" w:hAnsi="Arial" w:cs="Arial"/>
                <w:bCs/>
                <w:sz w:val="18"/>
                <w:szCs w:val="18"/>
                <w:lang w:val="es-ES"/>
              </w:rPr>
              <w:t>.</w:t>
            </w:r>
          </w:p>
          <w:p w14:paraId="62309A60" w14:textId="27C1AF16" w:rsidR="00DF29FF" w:rsidRPr="005F7176" w:rsidRDefault="00DF29FF" w:rsidP="00547BDA">
            <w:pPr>
              <w:pStyle w:val="Prrafodelista"/>
              <w:numPr>
                <w:ilvl w:val="0"/>
                <w:numId w:val="1"/>
              </w:numPr>
              <w:shd w:val="clear" w:color="auto" w:fill="FFFFFF" w:themeFill="background1"/>
              <w:jc w:val="both"/>
              <w:rPr>
                <w:rFonts w:ascii="Arial" w:hAnsi="Arial" w:cs="Arial"/>
                <w:sz w:val="18"/>
                <w:szCs w:val="18"/>
              </w:rPr>
            </w:pPr>
            <w:r>
              <w:rPr>
                <w:rFonts w:ascii="Arial" w:hAnsi="Arial" w:cs="Arial"/>
                <w:sz w:val="18"/>
                <w:szCs w:val="18"/>
              </w:rPr>
              <w:t xml:space="preserve">Otorgar seguridad jurídica en cuanto a la determinación de la contraprestación </w:t>
            </w:r>
            <w:r w:rsidRPr="00D11376">
              <w:rPr>
                <w:rFonts w:ascii="Arial" w:eastAsia="Times New Roman" w:hAnsi="Arial" w:cs="Arial"/>
                <w:bCs/>
                <w:sz w:val="18"/>
                <w:szCs w:val="18"/>
                <w:lang w:val="es-ES"/>
              </w:rPr>
              <w:t xml:space="preserve">por concepto de la prórroga o modificación de la Autorización para uso secundario </w:t>
            </w:r>
            <w:r w:rsidRPr="00D11376">
              <w:rPr>
                <w:rFonts w:ascii="Arial" w:eastAsia="Times New Roman" w:hAnsi="Arial" w:cs="Arial"/>
                <w:bCs/>
                <w:sz w:val="18"/>
                <w:szCs w:val="18"/>
              </w:rPr>
              <w:t>actualizarlas para lograr cabalmente la autorización para el uso y aprovechamiento de bandas de frecuencias del espectro radioeléctrico para atender necesidades específicas de telecomunicaciones y radiodifusión</w:t>
            </w:r>
            <w:r>
              <w:rPr>
                <w:rFonts w:ascii="Arial" w:eastAsia="Times New Roman" w:hAnsi="Arial" w:cs="Arial"/>
                <w:bCs/>
                <w:sz w:val="18"/>
                <w:szCs w:val="18"/>
              </w:rPr>
              <w:t>.</w:t>
            </w:r>
          </w:p>
          <w:p w14:paraId="7003C0A7" w14:textId="77777777" w:rsidR="005E4ABD" w:rsidRPr="005F7176" w:rsidRDefault="005E4ABD" w:rsidP="001A6F6F">
            <w:pPr>
              <w:pStyle w:val="Prrafodelista"/>
              <w:jc w:val="both"/>
              <w:rPr>
                <w:rFonts w:ascii="Arial" w:hAnsi="Arial" w:cs="Arial"/>
                <w:b/>
                <w:sz w:val="18"/>
                <w:szCs w:val="18"/>
              </w:rPr>
            </w:pPr>
          </w:p>
          <w:p w14:paraId="5B02B0FD" w14:textId="77777777" w:rsidR="005E4ABD" w:rsidRPr="005F7176" w:rsidRDefault="005E4ABD" w:rsidP="001A6F6F">
            <w:pPr>
              <w:jc w:val="both"/>
              <w:rPr>
                <w:rFonts w:ascii="Arial" w:hAnsi="Arial" w:cs="Arial"/>
                <w:sz w:val="18"/>
                <w:szCs w:val="18"/>
              </w:rPr>
            </w:pPr>
            <w:r w:rsidRPr="005F7176">
              <w:rPr>
                <w:rFonts w:ascii="Arial" w:hAnsi="Arial" w:cs="Arial"/>
                <w:b/>
                <w:sz w:val="18"/>
                <w:szCs w:val="18"/>
              </w:rPr>
              <w:lastRenderedPageBreak/>
              <w:t>Efectos posteriores</w:t>
            </w:r>
            <w:r w:rsidRPr="005F7176">
              <w:rPr>
                <w:rFonts w:ascii="Arial" w:hAnsi="Arial" w:cs="Arial"/>
                <w:sz w:val="18"/>
                <w:szCs w:val="18"/>
              </w:rPr>
              <w:t>:</w:t>
            </w:r>
          </w:p>
          <w:p w14:paraId="114CD086" w14:textId="77777777" w:rsidR="005E4ABD" w:rsidRPr="005F7176" w:rsidRDefault="005E4ABD" w:rsidP="001A6F6F">
            <w:pPr>
              <w:jc w:val="both"/>
              <w:rPr>
                <w:rFonts w:ascii="Arial" w:hAnsi="Arial" w:cs="Arial"/>
                <w:sz w:val="18"/>
                <w:szCs w:val="18"/>
              </w:rPr>
            </w:pPr>
          </w:p>
          <w:p w14:paraId="65A1694A" w14:textId="77777777" w:rsidR="00235916" w:rsidRPr="005F7176" w:rsidRDefault="00235916" w:rsidP="00547BDA">
            <w:pPr>
              <w:pStyle w:val="Prrafodelista"/>
              <w:numPr>
                <w:ilvl w:val="0"/>
                <w:numId w:val="1"/>
              </w:numPr>
              <w:jc w:val="both"/>
              <w:rPr>
                <w:rFonts w:ascii="Arial" w:hAnsi="Arial" w:cs="Arial"/>
                <w:sz w:val="18"/>
                <w:szCs w:val="18"/>
              </w:rPr>
            </w:pPr>
            <w:r w:rsidRPr="005F7176">
              <w:rPr>
                <w:rFonts w:ascii="Arial" w:hAnsi="Arial" w:cs="Arial"/>
                <w:sz w:val="18"/>
                <w:szCs w:val="18"/>
              </w:rPr>
              <w:t>Realizar un uso eficiente del espectro radioeléctrico.</w:t>
            </w:r>
          </w:p>
          <w:p w14:paraId="3573B3BB" w14:textId="51340F3A" w:rsidR="005E4ABD" w:rsidRPr="005F7176" w:rsidRDefault="005E4ABD" w:rsidP="001A6F6F">
            <w:pPr>
              <w:jc w:val="both"/>
              <w:rPr>
                <w:rFonts w:ascii="Arial" w:hAnsi="Arial" w:cs="Arial"/>
                <w:sz w:val="18"/>
                <w:szCs w:val="18"/>
              </w:rPr>
            </w:pPr>
          </w:p>
        </w:tc>
      </w:tr>
    </w:tbl>
    <w:p w14:paraId="7A61087F" w14:textId="77777777" w:rsidR="00F0449E" w:rsidRPr="005F7176" w:rsidRDefault="00F0449E" w:rsidP="001A6F6F">
      <w:pPr>
        <w:shd w:val="clear" w:color="auto" w:fill="FFFFFF" w:themeFill="background1"/>
        <w:spacing w:after="0" w:line="240" w:lineRule="auto"/>
        <w:jc w:val="both"/>
        <w:rPr>
          <w:rFonts w:ascii="Arial" w:hAnsi="Arial" w:cs="Arial"/>
          <w:sz w:val="18"/>
          <w:szCs w:val="18"/>
        </w:rPr>
      </w:pPr>
    </w:p>
    <w:tbl>
      <w:tblPr>
        <w:tblStyle w:val="Tablaconcuadrcula"/>
        <w:tblW w:w="0" w:type="auto"/>
        <w:tblLayout w:type="fixed"/>
        <w:tblLook w:val="04A0" w:firstRow="1" w:lastRow="0" w:firstColumn="1" w:lastColumn="0" w:noHBand="0" w:noVBand="1"/>
      </w:tblPr>
      <w:tblGrid>
        <w:gridCol w:w="8828"/>
      </w:tblGrid>
      <w:tr w:rsidR="00F0449E" w:rsidRPr="005F7176" w14:paraId="6A1D25F0" w14:textId="77777777" w:rsidTr="00593647">
        <w:tc>
          <w:tcPr>
            <w:tcW w:w="8828" w:type="dxa"/>
          </w:tcPr>
          <w:p w14:paraId="649FF268" w14:textId="20A6D0A4" w:rsidR="00F0449E" w:rsidRPr="005F7176" w:rsidRDefault="00C9396B" w:rsidP="001A6F6F">
            <w:pPr>
              <w:jc w:val="both"/>
              <w:rPr>
                <w:rFonts w:ascii="Arial" w:hAnsi="Arial" w:cs="Arial"/>
                <w:b/>
                <w:sz w:val="18"/>
                <w:szCs w:val="18"/>
              </w:rPr>
            </w:pPr>
            <w:r w:rsidRPr="005F7176">
              <w:rPr>
                <w:rFonts w:ascii="Arial" w:hAnsi="Arial" w:cs="Arial"/>
                <w:b/>
                <w:sz w:val="18"/>
                <w:szCs w:val="18"/>
              </w:rPr>
              <w:t>4</w:t>
            </w:r>
            <w:r w:rsidR="00F0449E" w:rsidRPr="005F7176">
              <w:rPr>
                <w:rFonts w:ascii="Arial" w:hAnsi="Arial" w:cs="Arial"/>
                <w:b/>
                <w:sz w:val="18"/>
                <w:szCs w:val="18"/>
              </w:rPr>
              <w:t xml:space="preserve">.- Identifique los grupos de la población, de consumidores, usuarios, audiencias, población indígena y/o industria del sector de telecomunicaciones y radiodifusión que serían </w:t>
            </w:r>
            <w:r w:rsidR="00972415" w:rsidRPr="005F7176">
              <w:rPr>
                <w:rFonts w:ascii="Arial" w:hAnsi="Arial" w:cs="Arial"/>
                <w:b/>
                <w:sz w:val="18"/>
                <w:szCs w:val="18"/>
              </w:rPr>
              <w:t>impactados</w:t>
            </w:r>
            <w:r w:rsidR="00F0449E" w:rsidRPr="005F7176">
              <w:rPr>
                <w:rFonts w:ascii="Arial" w:hAnsi="Arial" w:cs="Arial"/>
                <w:b/>
                <w:sz w:val="18"/>
                <w:szCs w:val="18"/>
              </w:rPr>
              <w:t xml:space="preserve"> por la propuesta de regulación.</w:t>
            </w:r>
          </w:p>
          <w:p w14:paraId="67237125" w14:textId="57874DFF" w:rsidR="00F0449E" w:rsidRPr="005F7176" w:rsidRDefault="00F0449E" w:rsidP="001A6F6F">
            <w:pPr>
              <w:jc w:val="both"/>
              <w:rPr>
                <w:rFonts w:ascii="Arial" w:hAnsi="Arial" w:cs="Arial"/>
                <w:sz w:val="18"/>
                <w:szCs w:val="18"/>
              </w:rPr>
            </w:pPr>
            <w:r w:rsidRPr="005F7176">
              <w:rPr>
                <w:rFonts w:ascii="Arial" w:hAnsi="Arial" w:cs="Arial"/>
                <w:sz w:val="18"/>
                <w:szCs w:val="18"/>
              </w:rPr>
              <w:t>Describa el perfil</w:t>
            </w:r>
            <w:r w:rsidR="00553A7C" w:rsidRPr="005F7176">
              <w:rPr>
                <w:rFonts w:ascii="Arial" w:hAnsi="Arial" w:cs="Arial"/>
                <w:sz w:val="18"/>
                <w:szCs w:val="18"/>
              </w:rPr>
              <w:t xml:space="preserve"> y la porción de </w:t>
            </w:r>
            <w:r w:rsidR="00972415" w:rsidRPr="005F7176">
              <w:rPr>
                <w:rFonts w:ascii="Arial" w:hAnsi="Arial" w:cs="Arial"/>
                <w:sz w:val="18"/>
                <w:szCs w:val="18"/>
              </w:rPr>
              <w:t xml:space="preserve">la </w:t>
            </w:r>
            <w:r w:rsidR="00553A7C" w:rsidRPr="005F7176">
              <w:rPr>
                <w:rFonts w:ascii="Arial" w:hAnsi="Arial" w:cs="Arial"/>
                <w:sz w:val="18"/>
                <w:szCs w:val="18"/>
              </w:rPr>
              <w:t>población que será impactada por la propuesta de regulación. P</w:t>
            </w:r>
            <w:r w:rsidRPr="005F7176">
              <w:rPr>
                <w:rFonts w:ascii="Arial" w:hAnsi="Arial" w:cs="Arial"/>
                <w:sz w:val="18"/>
                <w:szCs w:val="18"/>
              </w:rPr>
              <w:t>recise, en su caso, la participación de algún Agente Económico Preponderante o con Poder Sustancial de Mercado en la cadena de valor. Seleccione los subsectores y/o mercados que se proponen regular</w:t>
            </w:r>
            <w:r w:rsidR="00773730" w:rsidRPr="005F7176">
              <w:rPr>
                <w:rFonts w:ascii="Arial" w:hAnsi="Arial" w:cs="Arial"/>
                <w:sz w:val="18"/>
                <w:szCs w:val="18"/>
              </w:rPr>
              <w:t xml:space="preserve">. Agregue las filas que considere </w:t>
            </w:r>
            <w:r w:rsidR="00435A5D" w:rsidRPr="005F7176">
              <w:rPr>
                <w:rFonts w:ascii="Arial" w:hAnsi="Arial" w:cs="Arial"/>
                <w:sz w:val="18"/>
                <w:szCs w:val="18"/>
              </w:rPr>
              <w:t>necesaria</w:t>
            </w:r>
            <w:r w:rsidR="00773730" w:rsidRPr="005F7176">
              <w:rPr>
                <w:rFonts w:ascii="Arial" w:hAnsi="Arial" w:cs="Arial"/>
                <w:sz w:val="18"/>
                <w:szCs w:val="18"/>
              </w:rPr>
              <w:t>s.</w:t>
            </w:r>
          </w:p>
          <w:p w14:paraId="55B891D3" w14:textId="77777777" w:rsidR="00F0449E" w:rsidRPr="005F7176" w:rsidRDefault="00F0449E" w:rsidP="001A6F6F">
            <w:pPr>
              <w:jc w:val="both"/>
              <w:rPr>
                <w:rFonts w:ascii="Arial" w:hAnsi="Arial" w:cs="Arial"/>
                <w:sz w:val="18"/>
                <w:szCs w:val="18"/>
              </w:rPr>
            </w:pPr>
          </w:p>
          <w:tbl>
            <w:tblPr>
              <w:tblStyle w:val="Tablaconcuadrcula"/>
              <w:tblpPr w:leftFromText="141" w:rightFromText="141" w:vertAnchor="text" w:tblpY="-65"/>
              <w:tblOverlap w:val="never"/>
              <w:tblW w:w="0" w:type="auto"/>
              <w:tblLayout w:type="fixed"/>
              <w:tblLook w:val="04A0" w:firstRow="1" w:lastRow="0" w:firstColumn="1" w:lastColumn="0" w:noHBand="0" w:noVBand="1"/>
            </w:tblPr>
            <w:tblGrid>
              <w:gridCol w:w="2972"/>
              <w:gridCol w:w="5630"/>
            </w:tblGrid>
            <w:tr w:rsidR="00972415" w:rsidRPr="00181911" w14:paraId="1781AA5F" w14:textId="77777777" w:rsidTr="00593647">
              <w:tc>
                <w:tcPr>
                  <w:tcW w:w="2972" w:type="dxa"/>
                  <w:shd w:val="clear" w:color="auto" w:fill="A8D08D" w:themeFill="accent6" w:themeFillTint="99"/>
                </w:tcPr>
                <w:p w14:paraId="6C15FB6A" w14:textId="1DED1D8E" w:rsidR="00972415" w:rsidRPr="00181911" w:rsidRDefault="00972415" w:rsidP="001A6F6F">
                  <w:pPr>
                    <w:jc w:val="center"/>
                    <w:rPr>
                      <w:rFonts w:ascii="Arial" w:hAnsi="Arial" w:cs="Arial"/>
                      <w:b/>
                      <w:sz w:val="18"/>
                      <w:szCs w:val="18"/>
                    </w:rPr>
                  </w:pPr>
                  <w:r w:rsidRPr="00181911">
                    <w:rPr>
                      <w:rFonts w:ascii="Arial" w:hAnsi="Arial" w:cs="Arial"/>
                      <w:b/>
                      <w:sz w:val="18"/>
                      <w:szCs w:val="18"/>
                    </w:rPr>
                    <w:lastRenderedPageBreak/>
                    <w:t>Población</w:t>
                  </w:r>
                </w:p>
              </w:tc>
              <w:tc>
                <w:tcPr>
                  <w:tcW w:w="5630" w:type="dxa"/>
                  <w:shd w:val="clear" w:color="auto" w:fill="A8D08D" w:themeFill="accent6" w:themeFillTint="99"/>
                </w:tcPr>
                <w:p w14:paraId="225AFBFC" w14:textId="06A84976" w:rsidR="00972415" w:rsidRPr="00181911" w:rsidRDefault="00972415" w:rsidP="001A6F6F">
                  <w:pPr>
                    <w:jc w:val="center"/>
                    <w:rPr>
                      <w:rFonts w:ascii="Arial" w:hAnsi="Arial" w:cs="Arial"/>
                      <w:b/>
                      <w:sz w:val="18"/>
                      <w:szCs w:val="18"/>
                    </w:rPr>
                  </w:pPr>
                  <w:r w:rsidRPr="00181911">
                    <w:rPr>
                      <w:rFonts w:ascii="Arial" w:hAnsi="Arial" w:cs="Arial"/>
                      <w:b/>
                      <w:sz w:val="18"/>
                      <w:szCs w:val="18"/>
                    </w:rPr>
                    <w:t>Cantidad</w:t>
                  </w:r>
                </w:p>
              </w:tc>
            </w:tr>
            <w:tr w:rsidR="00972415" w:rsidRPr="00181911" w14:paraId="16C25B72" w14:textId="77777777" w:rsidTr="00593647">
              <w:tc>
                <w:tcPr>
                  <w:tcW w:w="2972" w:type="dxa"/>
                  <w:shd w:val="clear" w:color="auto" w:fill="E2EFD9" w:themeFill="accent6" w:themeFillTint="33"/>
                </w:tcPr>
                <w:p w14:paraId="4F2A0F26" w14:textId="41F37545" w:rsidR="00972415" w:rsidRPr="00181911" w:rsidRDefault="00A732FB" w:rsidP="001A6F6F">
                  <w:pPr>
                    <w:jc w:val="both"/>
                    <w:rPr>
                      <w:rFonts w:ascii="Arial" w:hAnsi="Arial" w:cs="Arial"/>
                      <w:sz w:val="18"/>
                      <w:szCs w:val="18"/>
                    </w:rPr>
                  </w:pPr>
                  <w:r w:rsidRPr="00181911">
                    <w:rPr>
                      <w:rFonts w:ascii="Arial" w:hAnsi="Arial" w:cs="Arial"/>
                      <w:sz w:val="18"/>
                      <w:szCs w:val="18"/>
                    </w:rPr>
                    <w:t>Personas físicas y morales i</w:t>
                  </w:r>
                  <w:r w:rsidR="005E4ABD" w:rsidRPr="00181911">
                    <w:rPr>
                      <w:rFonts w:ascii="Arial" w:hAnsi="Arial" w:cs="Arial"/>
                      <w:sz w:val="18"/>
                      <w:szCs w:val="18"/>
                    </w:rPr>
                    <w:t>nteresad</w:t>
                  </w:r>
                  <w:r w:rsidR="00842962" w:rsidRPr="00181911">
                    <w:rPr>
                      <w:rFonts w:ascii="Arial" w:hAnsi="Arial" w:cs="Arial"/>
                      <w:sz w:val="18"/>
                      <w:szCs w:val="18"/>
                    </w:rPr>
                    <w:t>as en obtener la constancia de autorización de uso secundario para Instalaciones destinadas a actividades comerciales o industriales</w:t>
                  </w:r>
                </w:p>
              </w:tc>
              <w:tc>
                <w:tcPr>
                  <w:tcW w:w="5630" w:type="dxa"/>
                  <w:shd w:val="clear" w:color="auto" w:fill="E2EFD9" w:themeFill="accent6" w:themeFillTint="33"/>
                  <w:vAlign w:val="center"/>
                </w:tcPr>
                <w:p w14:paraId="6F48616A" w14:textId="77777777" w:rsidR="00972415" w:rsidRPr="00181911" w:rsidRDefault="005E4ABD" w:rsidP="00930C85">
                  <w:pPr>
                    <w:jc w:val="center"/>
                    <w:rPr>
                      <w:rFonts w:ascii="Arial" w:hAnsi="Arial" w:cs="Arial"/>
                      <w:sz w:val="18"/>
                      <w:szCs w:val="18"/>
                    </w:rPr>
                  </w:pPr>
                  <w:r w:rsidRPr="00181911">
                    <w:rPr>
                      <w:rFonts w:ascii="Arial" w:hAnsi="Arial" w:cs="Arial"/>
                      <w:sz w:val="18"/>
                      <w:szCs w:val="18"/>
                    </w:rPr>
                    <w:t>Indefinido</w:t>
                  </w:r>
                </w:p>
                <w:p w14:paraId="3D280C07" w14:textId="77777777" w:rsidR="00772B22" w:rsidRPr="00181911" w:rsidRDefault="00772B22" w:rsidP="00930C85">
                  <w:pPr>
                    <w:jc w:val="center"/>
                    <w:rPr>
                      <w:rFonts w:ascii="Arial" w:hAnsi="Arial" w:cs="Arial"/>
                      <w:sz w:val="18"/>
                      <w:szCs w:val="18"/>
                    </w:rPr>
                  </w:pPr>
                </w:p>
                <w:p w14:paraId="47D82679" w14:textId="77777777" w:rsidR="007E186C" w:rsidRPr="00181911" w:rsidRDefault="007E186C" w:rsidP="00930C85">
                  <w:pPr>
                    <w:jc w:val="center"/>
                    <w:rPr>
                      <w:rFonts w:ascii="Arial" w:hAnsi="Arial" w:cs="Arial"/>
                      <w:sz w:val="18"/>
                      <w:szCs w:val="18"/>
                    </w:rPr>
                  </w:pPr>
                  <w:r w:rsidRPr="00181911">
                    <w:rPr>
                      <w:rFonts w:ascii="Arial" w:hAnsi="Arial" w:cs="Arial"/>
                      <w:sz w:val="18"/>
                      <w:szCs w:val="18"/>
                    </w:rPr>
                    <w:t>Identificado</w:t>
                  </w:r>
                </w:p>
                <w:p w14:paraId="66893C3C" w14:textId="77777777" w:rsidR="007E186C" w:rsidRPr="00181911" w:rsidRDefault="007E186C" w:rsidP="00930C85">
                  <w:pPr>
                    <w:jc w:val="center"/>
                    <w:rPr>
                      <w:rFonts w:ascii="Arial" w:hAnsi="Arial" w:cs="Arial"/>
                      <w:sz w:val="18"/>
                      <w:szCs w:val="18"/>
                    </w:rPr>
                  </w:pPr>
                </w:p>
                <w:tbl>
                  <w:tblPr>
                    <w:tblStyle w:val="Tablaconcuadrcula4-nfasis6"/>
                    <w:tblW w:w="5439" w:type="dxa"/>
                    <w:tblLayout w:type="fixed"/>
                    <w:tblLook w:val="04A0" w:firstRow="1" w:lastRow="0" w:firstColumn="1" w:lastColumn="0" w:noHBand="0" w:noVBand="1"/>
                  </w:tblPr>
                  <w:tblGrid>
                    <w:gridCol w:w="2586"/>
                    <w:gridCol w:w="2815"/>
                    <w:gridCol w:w="38"/>
                  </w:tblGrid>
                  <w:tr w:rsidR="00593647" w:rsidRPr="00181911" w14:paraId="2F92A753" w14:textId="77777777" w:rsidTr="0059364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03DBF58D" w14:textId="77777777" w:rsidR="00593647" w:rsidRPr="00181911" w:rsidRDefault="00593647" w:rsidP="00593647">
                        <w:pPr>
                          <w:jc w:val="center"/>
                          <w:rPr>
                            <w:rFonts w:ascii="Arial" w:eastAsia="Times New Roman" w:hAnsi="Arial" w:cs="Arial"/>
                            <w:color w:val="FFFFFF"/>
                            <w:sz w:val="18"/>
                            <w:szCs w:val="18"/>
                            <w:lang w:eastAsia="es-MX"/>
                          </w:rPr>
                        </w:pPr>
                        <w:r w:rsidRPr="00181911">
                          <w:rPr>
                            <w:rFonts w:ascii="Arial" w:eastAsia="Times New Roman" w:hAnsi="Arial" w:cs="Arial"/>
                            <w:color w:val="FFFFFF"/>
                            <w:sz w:val="18"/>
                            <w:szCs w:val="18"/>
                            <w:lang w:eastAsia="es-MX"/>
                          </w:rPr>
                          <w:t>Folio electrónico</w:t>
                        </w:r>
                      </w:p>
                    </w:tc>
                    <w:tc>
                      <w:tcPr>
                        <w:tcW w:w="2835" w:type="dxa"/>
                        <w:gridSpan w:val="2"/>
                        <w:noWrap/>
                        <w:hideMark/>
                      </w:tcPr>
                      <w:p w14:paraId="2867C238" w14:textId="77777777" w:rsidR="00593647" w:rsidRPr="00181911" w:rsidRDefault="00593647" w:rsidP="0059364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FFFFFF"/>
                            <w:sz w:val="18"/>
                            <w:szCs w:val="18"/>
                            <w:lang w:eastAsia="es-MX"/>
                          </w:rPr>
                        </w:pPr>
                        <w:r w:rsidRPr="00181911">
                          <w:rPr>
                            <w:rFonts w:ascii="Arial" w:eastAsia="Times New Roman" w:hAnsi="Arial" w:cs="Arial"/>
                            <w:color w:val="FFFFFF"/>
                            <w:sz w:val="18"/>
                            <w:szCs w:val="18"/>
                            <w:lang w:eastAsia="es-MX"/>
                          </w:rPr>
                          <w:t>Autorizado</w:t>
                        </w:r>
                      </w:p>
                    </w:tc>
                  </w:tr>
                  <w:tr w:rsidR="00593647" w:rsidRPr="00181911" w14:paraId="009A0EE6" w14:textId="77777777" w:rsidTr="0059364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2829F1D9"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FER100843AU-520012</w:t>
                        </w:r>
                      </w:p>
                    </w:tc>
                    <w:tc>
                      <w:tcPr>
                        <w:tcW w:w="2835" w:type="dxa"/>
                        <w:gridSpan w:val="2"/>
                        <w:noWrap/>
                        <w:hideMark/>
                      </w:tcPr>
                      <w:p w14:paraId="6C2FCB60" w14:textId="77777777" w:rsidR="00593647" w:rsidRPr="00181911" w:rsidRDefault="00593647" w:rsidP="0059364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DRIVE CINEMA, S.A. DE C.V.</w:t>
                        </w:r>
                      </w:p>
                    </w:tc>
                  </w:tr>
                  <w:tr w:rsidR="00593647" w:rsidRPr="00181911" w14:paraId="6C41C779" w14:textId="77777777" w:rsidTr="00593647">
                    <w:trPr>
                      <w:gridAfter w:val="1"/>
                      <w:wAfter w:w="38" w:type="dxa"/>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313A4C1F"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FER100844AU-520012</w:t>
                        </w:r>
                      </w:p>
                    </w:tc>
                    <w:tc>
                      <w:tcPr>
                        <w:tcW w:w="2835" w:type="dxa"/>
                        <w:noWrap/>
                        <w:hideMark/>
                      </w:tcPr>
                      <w:p w14:paraId="24870E71" w14:textId="77777777" w:rsidR="00593647" w:rsidRPr="00181911" w:rsidRDefault="00593647" w:rsidP="00593647">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DRIVE CINEMA, S.A. DE C.V.</w:t>
                        </w:r>
                      </w:p>
                    </w:tc>
                  </w:tr>
                  <w:tr w:rsidR="00593647" w:rsidRPr="00181911" w14:paraId="08DE3EA1" w14:textId="77777777" w:rsidTr="0059364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328E5AEA"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FER100845AU-520012</w:t>
                        </w:r>
                      </w:p>
                    </w:tc>
                    <w:tc>
                      <w:tcPr>
                        <w:tcW w:w="2835" w:type="dxa"/>
                        <w:gridSpan w:val="2"/>
                        <w:noWrap/>
                        <w:hideMark/>
                      </w:tcPr>
                      <w:p w14:paraId="1A429F19" w14:textId="77777777" w:rsidR="00593647" w:rsidRPr="00181911" w:rsidRDefault="00593647" w:rsidP="0059364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DRIVE CINEMA, S.A. DE C.V.</w:t>
                        </w:r>
                      </w:p>
                    </w:tc>
                  </w:tr>
                  <w:tr w:rsidR="00593647" w:rsidRPr="00181911" w14:paraId="044AE7EF" w14:textId="77777777" w:rsidTr="00593647">
                    <w:trPr>
                      <w:gridAfter w:val="1"/>
                      <w:wAfter w:w="38" w:type="dxa"/>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511550F9"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FER100846AU-520012</w:t>
                        </w:r>
                      </w:p>
                    </w:tc>
                    <w:tc>
                      <w:tcPr>
                        <w:tcW w:w="2835" w:type="dxa"/>
                        <w:noWrap/>
                        <w:hideMark/>
                      </w:tcPr>
                      <w:p w14:paraId="39D039EC" w14:textId="77777777" w:rsidR="00593647" w:rsidRPr="00181911" w:rsidRDefault="00593647" w:rsidP="00593647">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DRIVE CINEMA, S.A. DE C.V.</w:t>
                        </w:r>
                      </w:p>
                    </w:tc>
                  </w:tr>
                  <w:tr w:rsidR="00593647" w:rsidRPr="00181911" w14:paraId="092445E7" w14:textId="77777777" w:rsidTr="0059364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48B05D18"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FER100847AU-520012</w:t>
                        </w:r>
                      </w:p>
                    </w:tc>
                    <w:tc>
                      <w:tcPr>
                        <w:tcW w:w="2835" w:type="dxa"/>
                        <w:gridSpan w:val="2"/>
                        <w:noWrap/>
                        <w:hideMark/>
                      </w:tcPr>
                      <w:p w14:paraId="30F02E12" w14:textId="77777777" w:rsidR="00593647" w:rsidRPr="00181911" w:rsidRDefault="00593647" w:rsidP="0059364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DRIVE CINEMA, S.A. DE C.V.</w:t>
                        </w:r>
                      </w:p>
                    </w:tc>
                  </w:tr>
                  <w:tr w:rsidR="00593647" w:rsidRPr="00181911" w14:paraId="34B40907" w14:textId="77777777" w:rsidTr="00593647">
                    <w:trPr>
                      <w:gridAfter w:val="1"/>
                      <w:wAfter w:w="38" w:type="dxa"/>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4F9A6ED5"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FET101419AU-503854</w:t>
                        </w:r>
                      </w:p>
                    </w:tc>
                    <w:tc>
                      <w:tcPr>
                        <w:tcW w:w="2835" w:type="dxa"/>
                        <w:noWrap/>
                        <w:hideMark/>
                      </w:tcPr>
                      <w:p w14:paraId="729AB8E4" w14:textId="77777777" w:rsidR="00593647" w:rsidRPr="00181911" w:rsidRDefault="00593647" w:rsidP="00593647">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INDUSTRIAL MINERA MEXICO, S.A. DE C.V.</w:t>
                        </w:r>
                      </w:p>
                    </w:tc>
                  </w:tr>
                  <w:tr w:rsidR="00593647" w:rsidRPr="00181911" w14:paraId="55C70504" w14:textId="77777777" w:rsidTr="0059364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79CB114E"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FET101778AU-520718</w:t>
                        </w:r>
                      </w:p>
                    </w:tc>
                    <w:tc>
                      <w:tcPr>
                        <w:tcW w:w="2835" w:type="dxa"/>
                        <w:gridSpan w:val="2"/>
                        <w:noWrap/>
                        <w:hideMark/>
                      </w:tcPr>
                      <w:p w14:paraId="7E63CD46" w14:textId="77777777" w:rsidR="00593647" w:rsidRPr="00181911" w:rsidRDefault="00593647" w:rsidP="0059364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CAPSTONE GOLD, S.A. DE C.V.</w:t>
                        </w:r>
                      </w:p>
                    </w:tc>
                  </w:tr>
                  <w:tr w:rsidR="00593647" w:rsidRPr="00181911" w14:paraId="3AC72D96" w14:textId="77777777" w:rsidTr="00593647">
                    <w:trPr>
                      <w:gridAfter w:val="1"/>
                      <w:wAfter w:w="38" w:type="dxa"/>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4F185DC4"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FET101779AU-517863</w:t>
                        </w:r>
                      </w:p>
                    </w:tc>
                    <w:tc>
                      <w:tcPr>
                        <w:tcW w:w="2835" w:type="dxa"/>
                        <w:noWrap/>
                        <w:hideMark/>
                      </w:tcPr>
                      <w:p w14:paraId="74D216F2" w14:textId="77777777" w:rsidR="00593647" w:rsidRPr="00181911" w:rsidRDefault="00593647" w:rsidP="00593647">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PEÑOLES TECNOLOGÍA, S.A. DE C.V.</w:t>
                        </w:r>
                      </w:p>
                    </w:tc>
                  </w:tr>
                  <w:tr w:rsidR="00593647" w:rsidRPr="00181911" w14:paraId="750B8884" w14:textId="77777777" w:rsidTr="0059364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062CAE16"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FET102194AU-520977</w:t>
                        </w:r>
                      </w:p>
                    </w:tc>
                    <w:tc>
                      <w:tcPr>
                        <w:tcW w:w="2835" w:type="dxa"/>
                        <w:gridSpan w:val="2"/>
                        <w:noWrap/>
                        <w:hideMark/>
                      </w:tcPr>
                      <w:p w14:paraId="7B1F2641" w14:textId="77777777" w:rsidR="00593647" w:rsidRPr="00181911" w:rsidRDefault="00593647" w:rsidP="0059364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SMARTLITE, S.A. DE C.V.</w:t>
                        </w:r>
                      </w:p>
                    </w:tc>
                  </w:tr>
                  <w:tr w:rsidR="00593647" w:rsidRPr="00181911" w14:paraId="0B10BF86" w14:textId="77777777" w:rsidTr="00593647">
                    <w:trPr>
                      <w:gridAfter w:val="1"/>
                      <w:wAfter w:w="38" w:type="dxa"/>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5681285D"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FET103274AU-510365</w:t>
                        </w:r>
                      </w:p>
                    </w:tc>
                    <w:tc>
                      <w:tcPr>
                        <w:tcW w:w="2835" w:type="dxa"/>
                        <w:noWrap/>
                        <w:hideMark/>
                      </w:tcPr>
                      <w:p w14:paraId="33F64DBB" w14:textId="77777777" w:rsidR="00593647" w:rsidRPr="00181911" w:rsidRDefault="00593647" w:rsidP="00593647">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MINERA PEÑASQUITO, S.A. DE C.V.</w:t>
                        </w:r>
                      </w:p>
                    </w:tc>
                  </w:tr>
                  <w:tr w:rsidR="00593647" w:rsidRPr="00181911" w14:paraId="52989322" w14:textId="77777777" w:rsidTr="0059364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1C904130"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FET103566AU-517863</w:t>
                        </w:r>
                      </w:p>
                    </w:tc>
                    <w:tc>
                      <w:tcPr>
                        <w:tcW w:w="2835" w:type="dxa"/>
                        <w:gridSpan w:val="2"/>
                        <w:noWrap/>
                        <w:hideMark/>
                      </w:tcPr>
                      <w:p w14:paraId="6521892E" w14:textId="77777777" w:rsidR="00593647" w:rsidRPr="00181911" w:rsidRDefault="00593647" w:rsidP="0059364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PEÑOLES TECNOLOGÍA, S.A. DE C.V.</w:t>
                        </w:r>
                      </w:p>
                    </w:tc>
                  </w:tr>
                  <w:tr w:rsidR="00593647" w:rsidRPr="00181911" w14:paraId="51261F87" w14:textId="77777777" w:rsidTr="00593647">
                    <w:trPr>
                      <w:gridAfter w:val="1"/>
                      <w:wAfter w:w="38" w:type="dxa"/>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42516EFF"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FET104069AU-508656</w:t>
                        </w:r>
                      </w:p>
                    </w:tc>
                    <w:tc>
                      <w:tcPr>
                        <w:tcW w:w="2835" w:type="dxa"/>
                        <w:noWrap/>
                        <w:hideMark/>
                      </w:tcPr>
                      <w:p w14:paraId="491BF8D7" w14:textId="77777777" w:rsidR="00593647" w:rsidRPr="00181911" w:rsidRDefault="00593647" w:rsidP="00593647">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MEXICHEM FLÚOR, S.A. DE C.V.</w:t>
                        </w:r>
                      </w:p>
                    </w:tc>
                  </w:tr>
                  <w:tr w:rsidR="00593647" w:rsidRPr="00181911" w14:paraId="5CB79124" w14:textId="77777777" w:rsidTr="0059364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3E946C90"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FET104165AU-522287</w:t>
                        </w:r>
                      </w:p>
                    </w:tc>
                    <w:tc>
                      <w:tcPr>
                        <w:tcW w:w="2835" w:type="dxa"/>
                        <w:gridSpan w:val="2"/>
                        <w:noWrap/>
                        <w:hideMark/>
                      </w:tcPr>
                      <w:p w14:paraId="5F15A714" w14:textId="77777777" w:rsidR="00593647" w:rsidRPr="00181911" w:rsidRDefault="00593647" w:rsidP="0059364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FLUORITA DE MÉXICO, S.A. DE C.V.</w:t>
                        </w:r>
                      </w:p>
                    </w:tc>
                  </w:tr>
                  <w:tr w:rsidR="00593647" w:rsidRPr="00181911" w14:paraId="69176B68" w14:textId="77777777" w:rsidTr="00593647">
                    <w:trPr>
                      <w:gridAfter w:val="1"/>
                      <w:wAfter w:w="38" w:type="dxa"/>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0947FAFB"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FER102446AU-520012</w:t>
                        </w:r>
                      </w:p>
                    </w:tc>
                    <w:tc>
                      <w:tcPr>
                        <w:tcW w:w="2835" w:type="dxa"/>
                        <w:noWrap/>
                        <w:hideMark/>
                      </w:tcPr>
                      <w:p w14:paraId="29742E0D" w14:textId="77777777" w:rsidR="00593647" w:rsidRPr="00181911" w:rsidRDefault="00593647" w:rsidP="00593647">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DRIVE CINEMA, S.A. DE C.V.</w:t>
                        </w:r>
                      </w:p>
                    </w:tc>
                  </w:tr>
                  <w:tr w:rsidR="00593647" w:rsidRPr="00181911" w14:paraId="233679C3" w14:textId="77777777" w:rsidTr="0059364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428067F2"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FER102447AU-520012</w:t>
                        </w:r>
                      </w:p>
                    </w:tc>
                    <w:tc>
                      <w:tcPr>
                        <w:tcW w:w="2835" w:type="dxa"/>
                        <w:gridSpan w:val="2"/>
                        <w:noWrap/>
                        <w:hideMark/>
                      </w:tcPr>
                      <w:p w14:paraId="53208FB8" w14:textId="77777777" w:rsidR="00593647" w:rsidRPr="00181911" w:rsidRDefault="00593647" w:rsidP="0059364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DRIVE CINEMA, S.A. DE C.V.</w:t>
                        </w:r>
                      </w:p>
                    </w:tc>
                  </w:tr>
                  <w:tr w:rsidR="00593647" w:rsidRPr="00181911" w14:paraId="0DF7D8A9" w14:textId="77777777" w:rsidTr="00593647">
                    <w:trPr>
                      <w:gridAfter w:val="1"/>
                      <w:wAfter w:w="38" w:type="dxa"/>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7BE9E13D"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FET104068AU-508656</w:t>
                        </w:r>
                      </w:p>
                    </w:tc>
                    <w:tc>
                      <w:tcPr>
                        <w:tcW w:w="2835" w:type="dxa"/>
                        <w:noWrap/>
                        <w:hideMark/>
                      </w:tcPr>
                      <w:p w14:paraId="5672D23A" w14:textId="77777777" w:rsidR="00593647" w:rsidRPr="00181911" w:rsidRDefault="00593647" w:rsidP="00593647">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MEXICHEM FLÚOR, S.A. DE C.V.</w:t>
                        </w:r>
                      </w:p>
                    </w:tc>
                  </w:tr>
                  <w:tr w:rsidR="00593647" w:rsidRPr="00181911" w14:paraId="474D165D" w14:textId="77777777" w:rsidTr="0059364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783F79D9"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FET104178AU-517863</w:t>
                        </w:r>
                      </w:p>
                    </w:tc>
                    <w:tc>
                      <w:tcPr>
                        <w:tcW w:w="2835" w:type="dxa"/>
                        <w:gridSpan w:val="2"/>
                        <w:noWrap/>
                        <w:hideMark/>
                      </w:tcPr>
                      <w:p w14:paraId="36326B59" w14:textId="77777777" w:rsidR="00593647" w:rsidRPr="00181911" w:rsidRDefault="00593647" w:rsidP="0059364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PEÑOLES TECNOLOGÍA, S.A. DE C.V.</w:t>
                        </w:r>
                      </w:p>
                    </w:tc>
                  </w:tr>
                  <w:tr w:rsidR="00593647" w:rsidRPr="00181911" w14:paraId="3C6AFB00" w14:textId="77777777" w:rsidTr="00593647">
                    <w:trPr>
                      <w:gridAfter w:val="1"/>
                      <w:wAfter w:w="38" w:type="dxa"/>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735FD03D"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FET100511AU-510365</w:t>
                        </w:r>
                      </w:p>
                    </w:tc>
                    <w:tc>
                      <w:tcPr>
                        <w:tcW w:w="2835" w:type="dxa"/>
                        <w:noWrap/>
                        <w:hideMark/>
                      </w:tcPr>
                      <w:p w14:paraId="3DC4A7ED" w14:textId="77777777" w:rsidR="00593647" w:rsidRPr="00181911" w:rsidRDefault="00593647" w:rsidP="00593647">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MINERA PEÑASQUITO, S.A. DE C.V.</w:t>
                        </w:r>
                      </w:p>
                    </w:tc>
                  </w:tr>
                  <w:tr w:rsidR="00593647" w:rsidRPr="00181911" w14:paraId="5B9DA2A6" w14:textId="77777777" w:rsidTr="00593647">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6F2C08E9"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FET104166AU-508656</w:t>
                        </w:r>
                      </w:p>
                    </w:tc>
                    <w:tc>
                      <w:tcPr>
                        <w:tcW w:w="2835" w:type="dxa"/>
                        <w:gridSpan w:val="2"/>
                        <w:noWrap/>
                        <w:hideMark/>
                      </w:tcPr>
                      <w:p w14:paraId="075ED1A7" w14:textId="77777777" w:rsidR="00593647" w:rsidRPr="00181911" w:rsidRDefault="00593647" w:rsidP="00593647">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MEXICHEM FLÚOR, S.A. DE C.V.</w:t>
                        </w:r>
                      </w:p>
                    </w:tc>
                  </w:tr>
                  <w:tr w:rsidR="00593647" w:rsidRPr="00181911" w14:paraId="04729B29" w14:textId="77777777" w:rsidTr="00593647">
                    <w:trPr>
                      <w:gridAfter w:val="1"/>
                      <w:wAfter w:w="38" w:type="dxa"/>
                      <w:trHeight w:val="290"/>
                    </w:trPr>
                    <w:tc>
                      <w:tcPr>
                        <w:cnfStyle w:val="001000000000" w:firstRow="0" w:lastRow="0" w:firstColumn="1" w:lastColumn="0" w:oddVBand="0" w:evenVBand="0" w:oddHBand="0" w:evenHBand="0" w:firstRowFirstColumn="0" w:firstRowLastColumn="0" w:lastRowFirstColumn="0" w:lastRowLastColumn="0"/>
                        <w:tcW w:w="2604" w:type="dxa"/>
                        <w:noWrap/>
                        <w:hideMark/>
                      </w:tcPr>
                      <w:p w14:paraId="49758FDF" w14:textId="77777777" w:rsidR="00593647" w:rsidRPr="00181911" w:rsidRDefault="00593647" w:rsidP="00593647">
                        <w:pP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FET104070AU-508656</w:t>
                        </w:r>
                      </w:p>
                    </w:tc>
                    <w:tc>
                      <w:tcPr>
                        <w:tcW w:w="2835" w:type="dxa"/>
                        <w:noWrap/>
                        <w:hideMark/>
                      </w:tcPr>
                      <w:p w14:paraId="3E1D487C" w14:textId="77777777" w:rsidR="00593647" w:rsidRPr="00181911" w:rsidRDefault="00593647" w:rsidP="00593647">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MEXICHEM FLÚOR, S.A. DE C.V.</w:t>
                        </w:r>
                      </w:p>
                    </w:tc>
                  </w:tr>
                </w:tbl>
                <w:p w14:paraId="5067AD45" w14:textId="346F05EF" w:rsidR="00593647" w:rsidRPr="00181911" w:rsidRDefault="00593647" w:rsidP="00930C85">
                  <w:pPr>
                    <w:jc w:val="center"/>
                    <w:rPr>
                      <w:rFonts w:ascii="Arial" w:hAnsi="Arial" w:cs="Arial"/>
                      <w:sz w:val="18"/>
                      <w:szCs w:val="18"/>
                    </w:rPr>
                  </w:pPr>
                </w:p>
                <w:p w14:paraId="1B93F8F4" w14:textId="39D8B971" w:rsidR="007E186C" w:rsidRPr="00181911" w:rsidRDefault="007E186C" w:rsidP="00930C85">
                  <w:pPr>
                    <w:jc w:val="center"/>
                    <w:rPr>
                      <w:rFonts w:ascii="Arial" w:hAnsi="Arial" w:cs="Arial"/>
                      <w:sz w:val="18"/>
                      <w:szCs w:val="18"/>
                    </w:rPr>
                  </w:pPr>
                </w:p>
              </w:tc>
            </w:tr>
            <w:tr w:rsidR="00DF4D6A" w:rsidRPr="00181911" w14:paraId="1D4F4707" w14:textId="77777777" w:rsidTr="00593647">
              <w:tc>
                <w:tcPr>
                  <w:tcW w:w="2972" w:type="dxa"/>
                  <w:shd w:val="clear" w:color="auto" w:fill="E2EFD9" w:themeFill="accent6" w:themeFillTint="33"/>
                </w:tcPr>
                <w:p w14:paraId="62A21F6F" w14:textId="349E3593" w:rsidR="00DF4D6A" w:rsidRPr="00181911" w:rsidRDefault="00DF4D6A" w:rsidP="001A6F6F">
                  <w:pPr>
                    <w:jc w:val="both"/>
                    <w:rPr>
                      <w:rFonts w:ascii="Arial" w:hAnsi="Arial" w:cs="Arial"/>
                      <w:sz w:val="18"/>
                      <w:szCs w:val="18"/>
                    </w:rPr>
                  </w:pPr>
                  <w:r w:rsidRPr="00181911">
                    <w:rPr>
                      <w:rFonts w:ascii="Arial" w:hAnsi="Arial" w:cs="Arial"/>
                      <w:sz w:val="18"/>
                      <w:szCs w:val="18"/>
                    </w:rPr>
                    <w:t>Sector minero</w:t>
                  </w:r>
                  <w:r w:rsidR="007E186C" w:rsidRPr="00181911">
                    <w:rPr>
                      <w:rStyle w:val="Refdenotaalpie"/>
                      <w:rFonts w:ascii="Arial" w:hAnsi="Arial" w:cs="Arial"/>
                      <w:sz w:val="18"/>
                      <w:szCs w:val="18"/>
                    </w:rPr>
                    <w:footnoteReference w:id="3"/>
                  </w:r>
                </w:p>
              </w:tc>
              <w:tc>
                <w:tcPr>
                  <w:tcW w:w="5630" w:type="dxa"/>
                  <w:shd w:val="clear" w:color="auto" w:fill="E2EFD9" w:themeFill="accent6" w:themeFillTint="33"/>
                  <w:vAlign w:val="center"/>
                </w:tcPr>
                <w:p w14:paraId="4329C3C2" w14:textId="7B8034F2" w:rsidR="00DF4D6A" w:rsidRPr="00181911" w:rsidRDefault="00593647" w:rsidP="00930C85">
                  <w:pPr>
                    <w:jc w:val="center"/>
                    <w:rPr>
                      <w:rFonts w:ascii="Arial" w:hAnsi="Arial" w:cs="Arial"/>
                      <w:sz w:val="18"/>
                      <w:szCs w:val="18"/>
                    </w:rPr>
                  </w:pPr>
                  <w:r w:rsidRPr="00181911">
                    <w:rPr>
                      <w:rFonts w:ascii="Arial" w:hAnsi="Arial" w:cs="Arial"/>
                      <w:sz w:val="18"/>
                      <w:szCs w:val="18"/>
                    </w:rPr>
                    <w:t>6</w:t>
                  </w:r>
                </w:p>
                <w:p w14:paraId="007C23DA" w14:textId="77777777" w:rsidR="00593647" w:rsidRPr="00181911" w:rsidRDefault="00593647" w:rsidP="00930C85">
                  <w:pPr>
                    <w:jc w:val="center"/>
                    <w:rPr>
                      <w:rFonts w:ascii="Arial" w:hAnsi="Arial" w:cs="Arial"/>
                      <w:sz w:val="18"/>
                      <w:szCs w:val="18"/>
                    </w:rPr>
                  </w:pPr>
                </w:p>
                <w:p w14:paraId="60BFE519" w14:textId="3CC4E199" w:rsidR="002D5FDD" w:rsidRPr="00181911" w:rsidRDefault="002D5FDD" w:rsidP="00930C85">
                  <w:pPr>
                    <w:jc w:val="center"/>
                    <w:rPr>
                      <w:rFonts w:ascii="Arial" w:hAnsi="Arial" w:cs="Arial"/>
                      <w:sz w:val="18"/>
                      <w:szCs w:val="18"/>
                    </w:rPr>
                  </w:pPr>
                </w:p>
                <w:tbl>
                  <w:tblPr>
                    <w:tblStyle w:val="Tablaconcuadrcula4-nfasis6"/>
                    <w:tblW w:w="0" w:type="auto"/>
                    <w:tblLayout w:type="fixed"/>
                    <w:tblLook w:val="04A0" w:firstRow="1" w:lastRow="0" w:firstColumn="1" w:lastColumn="0" w:noHBand="0" w:noVBand="1"/>
                  </w:tblPr>
                  <w:tblGrid>
                    <w:gridCol w:w="2746"/>
                    <w:gridCol w:w="2551"/>
                  </w:tblGrid>
                  <w:tr w:rsidR="002D5FDD" w:rsidRPr="00181911" w14:paraId="1BF6BC6A" w14:textId="77777777" w:rsidTr="00593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6" w:type="dxa"/>
                      </w:tcPr>
                      <w:p w14:paraId="70E4EA2E" w14:textId="73518547" w:rsidR="002D5FDD" w:rsidRPr="00181911" w:rsidRDefault="002D5FDD" w:rsidP="00930C85">
                        <w:pPr>
                          <w:jc w:val="center"/>
                          <w:rPr>
                            <w:rFonts w:ascii="Arial" w:hAnsi="Arial" w:cs="Arial"/>
                            <w:sz w:val="18"/>
                            <w:szCs w:val="18"/>
                          </w:rPr>
                        </w:pPr>
                        <w:r w:rsidRPr="00181911">
                          <w:rPr>
                            <w:rFonts w:ascii="Arial" w:hAnsi="Arial" w:cs="Arial"/>
                            <w:sz w:val="18"/>
                            <w:szCs w:val="18"/>
                          </w:rPr>
                          <w:t xml:space="preserve">Folio electrónico </w:t>
                        </w:r>
                      </w:p>
                    </w:tc>
                    <w:tc>
                      <w:tcPr>
                        <w:tcW w:w="2551" w:type="dxa"/>
                      </w:tcPr>
                      <w:p w14:paraId="18F8CDAA" w14:textId="412D0E19" w:rsidR="002D5FDD" w:rsidRPr="00181911" w:rsidRDefault="002D5FDD" w:rsidP="00930C85">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181911">
                          <w:rPr>
                            <w:rFonts w:ascii="Arial" w:hAnsi="Arial" w:cs="Arial"/>
                            <w:sz w:val="18"/>
                            <w:szCs w:val="18"/>
                          </w:rPr>
                          <w:t>Autorizado</w:t>
                        </w:r>
                      </w:p>
                    </w:tc>
                  </w:tr>
                  <w:tr w:rsidR="00593647" w:rsidRPr="00181911" w14:paraId="378E16CB" w14:textId="77777777" w:rsidTr="00593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6" w:type="dxa"/>
                      </w:tcPr>
                      <w:p w14:paraId="63A6F730" w14:textId="4F1F6AB2" w:rsidR="00593647" w:rsidRPr="00181911" w:rsidRDefault="00593647" w:rsidP="00593647">
                        <w:pPr>
                          <w:jc w:val="center"/>
                          <w:rPr>
                            <w:rFonts w:ascii="Arial" w:hAnsi="Arial" w:cs="Arial"/>
                            <w:sz w:val="18"/>
                            <w:szCs w:val="18"/>
                          </w:rPr>
                        </w:pPr>
                        <w:r w:rsidRPr="00181911">
                          <w:rPr>
                            <w:rFonts w:ascii="Arial" w:eastAsia="Times New Roman" w:hAnsi="Arial" w:cs="Arial"/>
                            <w:color w:val="000000"/>
                            <w:sz w:val="18"/>
                            <w:szCs w:val="18"/>
                            <w:lang w:eastAsia="es-MX"/>
                          </w:rPr>
                          <w:t>FET101419AU-503854</w:t>
                        </w:r>
                      </w:p>
                    </w:tc>
                    <w:tc>
                      <w:tcPr>
                        <w:tcW w:w="2551" w:type="dxa"/>
                      </w:tcPr>
                      <w:p w14:paraId="1765CD9F" w14:textId="23724C77" w:rsidR="00593647" w:rsidRPr="00181911" w:rsidRDefault="00593647" w:rsidP="0059364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81911">
                          <w:rPr>
                            <w:rFonts w:ascii="Arial" w:eastAsia="Times New Roman" w:hAnsi="Arial" w:cs="Arial"/>
                            <w:color w:val="000000"/>
                            <w:sz w:val="18"/>
                            <w:szCs w:val="18"/>
                            <w:lang w:eastAsia="es-MX"/>
                          </w:rPr>
                          <w:t>INDUSTRIAL MINERA MEXICO, S.A. DE C.V.</w:t>
                        </w:r>
                      </w:p>
                    </w:tc>
                  </w:tr>
                  <w:tr w:rsidR="00593647" w:rsidRPr="00181911" w14:paraId="4B2431D3" w14:textId="77777777" w:rsidTr="00593647">
                    <w:tc>
                      <w:tcPr>
                        <w:cnfStyle w:val="001000000000" w:firstRow="0" w:lastRow="0" w:firstColumn="1" w:lastColumn="0" w:oddVBand="0" w:evenVBand="0" w:oddHBand="0" w:evenHBand="0" w:firstRowFirstColumn="0" w:firstRowLastColumn="0" w:lastRowFirstColumn="0" w:lastRowLastColumn="0"/>
                        <w:tcW w:w="2746" w:type="dxa"/>
                      </w:tcPr>
                      <w:p w14:paraId="610D2EE7" w14:textId="3EE15C4D" w:rsidR="00593647" w:rsidRPr="00181911" w:rsidRDefault="00593647" w:rsidP="00593647">
                        <w:pPr>
                          <w:jc w:val="center"/>
                          <w:rPr>
                            <w:rFonts w:ascii="Arial" w:hAnsi="Arial" w:cs="Arial"/>
                            <w:sz w:val="18"/>
                            <w:szCs w:val="18"/>
                          </w:rPr>
                        </w:pPr>
                        <w:r w:rsidRPr="00181911">
                          <w:rPr>
                            <w:rFonts w:ascii="Arial" w:eastAsia="Times New Roman" w:hAnsi="Arial" w:cs="Arial"/>
                            <w:color w:val="000000"/>
                            <w:sz w:val="18"/>
                            <w:szCs w:val="18"/>
                            <w:lang w:eastAsia="es-MX"/>
                          </w:rPr>
                          <w:t>FET101779AU-517863</w:t>
                        </w:r>
                      </w:p>
                    </w:tc>
                    <w:tc>
                      <w:tcPr>
                        <w:tcW w:w="2551" w:type="dxa"/>
                      </w:tcPr>
                      <w:p w14:paraId="51CD46DB" w14:textId="2D20FFD2" w:rsidR="00593647" w:rsidRPr="00181911" w:rsidRDefault="00593647" w:rsidP="0059364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81911">
                          <w:rPr>
                            <w:rFonts w:ascii="Arial" w:eastAsia="Times New Roman" w:hAnsi="Arial" w:cs="Arial"/>
                            <w:color w:val="000000"/>
                            <w:sz w:val="18"/>
                            <w:szCs w:val="18"/>
                            <w:lang w:eastAsia="es-MX"/>
                          </w:rPr>
                          <w:t>PEÑOLES TECNOLOGÍA, S.A. DE C.V.</w:t>
                        </w:r>
                      </w:p>
                    </w:tc>
                  </w:tr>
                  <w:tr w:rsidR="00593647" w:rsidRPr="00181911" w14:paraId="6BF98CB1" w14:textId="77777777" w:rsidTr="00593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6" w:type="dxa"/>
                      </w:tcPr>
                      <w:p w14:paraId="46984591" w14:textId="74AE71B6" w:rsidR="00593647" w:rsidRPr="00181911" w:rsidRDefault="00593647" w:rsidP="00593647">
                        <w:pPr>
                          <w:jc w:val="center"/>
                          <w:rPr>
                            <w:rFonts w:ascii="Arial" w:hAnsi="Arial" w:cs="Arial"/>
                            <w:sz w:val="18"/>
                            <w:szCs w:val="18"/>
                          </w:rPr>
                        </w:pPr>
                        <w:r w:rsidRPr="00181911">
                          <w:rPr>
                            <w:rFonts w:ascii="Arial" w:eastAsia="Times New Roman" w:hAnsi="Arial" w:cs="Arial"/>
                            <w:color w:val="000000"/>
                            <w:sz w:val="18"/>
                            <w:szCs w:val="18"/>
                            <w:lang w:eastAsia="es-MX"/>
                          </w:rPr>
                          <w:lastRenderedPageBreak/>
                          <w:t>FET103274AU-510365</w:t>
                        </w:r>
                      </w:p>
                    </w:tc>
                    <w:tc>
                      <w:tcPr>
                        <w:tcW w:w="2551" w:type="dxa"/>
                      </w:tcPr>
                      <w:p w14:paraId="5AB1A451" w14:textId="4255F27D" w:rsidR="00593647" w:rsidRPr="00181911" w:rsidRDefault="00593647" w:rsidP="0059364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81911">
                          <w:rPr>
                            <w:rFonts w:ascii="Arial" w:eastAsia="Times New Roman" w:hAnsi="Arial" w:cs="Arial"/>
                            <w:color w:val="000000"/>
                            <w:sz w:val="18"/>
                            <w:szCs w:val="18"/>
                            <w:lang w:eastAsia="es-MX"/>
                          </w:rPr>
                          <w:t>MINERA PEÑASQUITO, S.A. DE C.V.</w:t>
                        </w:r>
                      </w:p>
                    </w:tc>
                  </w:tr>
                  <w:tr w:rsidR="00593647" w:rsidRPr="00181911" w14:paraId="0D69F56F" w14:textId="77777777" w:rsidTr="00593647">
                    <w:tc>
                      <w:tcPr>
                        <w:cnfStyle w:val="001000000000" w:firstRow="0" w:lastRow="0" w:firstColumn="1" w:lastColumn="0" w:oddVBand="0" w:evenVBand="0" w:oddHBand="0" w:evenHBand="0" w:firstRowFirstColumn="0" w:firstRowLastColumn="0" w:lastRowFirstColumn="0" w:lastRowLastColumn="0"/>
                        <w:tcW w:w="2746" w:type="dxa"/>
                      </w:tcPr>
                      <w:p w14:paraId="5F975743" w14:textId="255D66C0" w:rsidR="00593647" w:rsidRPr="00181911" w:rsidRDefault="00593647" w:rsidP="00593647">
                        <w:pPr>
                          <w:jc w:val="center"/>
                          <w:rPr>
                            <w:rFonts w:ascii="Arial" w:hAnsi="Arial" w:cs="Arial"/>
                            <w:sz w:val="18"/>
                            <w:szCs w:val="18"/>
                          </w:rPr>
                        </w:pPr>
                        <w:r w:rsidRPr="00181911">
                          <w:rPr>
                            <w:rFonts w:ascii="Arial" w:eastAsia="Times New Roman" w:hAnsi="Arial" w:cs="Arial"/>
                            <w:color w:val="000000"/>
                            <w:sz w:val="18"/>
                            <w:szCs w:val="18"/>
                            <w:lang w:eastAsia="es-MX"/>
                          </w:rPr>
                          <w:t>FET103566AU-517863</w:t>
                        </w:r>
                      </w:p>
                    </w:tc>
                    <w:tc>
                      <w:tcPr>
                        <w:tcW w:w="2551" w:type="dxa"/>
                      </w:tcPr>
                      <w:p w14:paraId="4BFB9402" w14:textId="26F56F37" w:rsidR="00593647" w:rsidRPr="00181911" w:rsidRDefault="00593647" w:rsidP="0059364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81911">
                          <w:rPr>
                            <w:rFonts w:ascii="Arial" w:eastAsia="Times New Roman" w:hAnsi="Arial" w:cs="Arial"/>
                            <w:color w:val="000000"/>
                            <w:sz w:val="18"/>
                            <w:szCs w:val="18"/>
                            <w:lang w:eastAsia="es-MX"/>
                          </w:rPr>
                          <w:t>PEÑOLES TECNOLOGÍA, S.A. DE C.V.</w:t>
                        </w:r>
                      </w:p>
                    </w:tc>
                  </w:tr>
                  <w:tr w:rsidR="00593647" w:rsidRPr="00181911" w14:paraId="583C85D5" w14:textId="77777777" w:rsidTr="00593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6" w:type="dxa"/>
                      </w:tcPr>
                      <w:p w14:paraId="34F95B99" w14:textId="072C9D52" w:rsidR="00593647" w:rsidRPr="00181911" w:rsidRDefault="00593647" w:rsidP="00593647">
                        <w:pPr>
                          <w:jc w:val="center"/>
                          <w:rPr>
                            <w:rFonts w:ascii="Arial" w:hAnsi="Arial" w:cs="Arial"/>
                            <w:sz w:val="18"/>
                            <w:szCs w:val="18"/>
                          </w:rPr>
                        </w:pPr>
                        <w:r w:rsidRPr="00181911">
                          <w:rPr>
                            <w:rFonts w:ascii="Arial" w:eastAsia="Times New Roman" w:hAnsi="Arial" w:cs="Arial"/>
                            <w:color w:val="000000"/>
                            <w:sz w:val="18"/>
                            <w:szCs w:val="18"/>
                            <w:lang w:eastAsia="es-MX"/>
                          </w:rPr>
                          <w:t>FET104178AU-517863</w:t>
                        </w:r>
                      </w:p>
                    </w:tc>
                    <w:tc>
                      <w:tcPr>
                        <w:tcW w:w="2551" w:type="dxa"/>
                      </w:tcPr>
                      <w:p w14:paraId="5D3BBFDE" w14:textId="2C5FDD8D" w:rsidR="00593647" w:rsidRPr="00181911" w:rsidRDefault="00593647" w:rsidP="00593647">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181911">
                          <w:rPr>
                            <w:rFonts w:ascii="Arial" w:eastAsia="Times New Roman" w:hAnsi="Arial" w:cs="Arial"/>
                            <w:color w:val="000000"/>
                            <w:sz w:val="18"/>
                            <w:szCs w:val="18"/>
                            <w:lang w:eastAsia="es-MX"/>
                          </w:rPr>
                          <w:t>PEÑOLES TECNOLOGÍA, S.A. DE C.V.</w:t>
                        </w:r>
                      </w:p>
                    </w:tc>
                  </w:tr>
                  <w:tr w:rsidR="00593647" w:rsidRPr="00181911" w14:paraId="6C5BD3DD" w14:textId="77777777" w:rsidTr="00593647">
                    <w:tc>
                      <w:tcPr>
                        <w:cnfStyle w:val="001000000000" w:firstRow="0" w:lastRow="0" w:firstColumn="1" w:lastColumn="0" w:oddVBand="0" w:evenVBand="0" w:oddHBand="0" w:evenHBand="0" w:firstRowFirstColumn="0" w:firstRowLastColumn="0" w:lastRowFirstColumn="0" w:lastRowLastColumn="0"/>
                        <w:tcW w:w="2746" w:type="dxa"/>
                      </w:tcPr>
                      <w:p w14:paraId="40921A75" w14:textId="559C1387" w:rsidR="00593647" w:rsidRPr="00181911" w:rsidRDefault="00593647" w:rsidP="00593647">
                        <w:pPr>
                          <w:jc w:val="center"/>
                          <w:rPr>
                            <w:rFonts w:ascii="Arial" w:eastAsia="Times New Roman" w:hAnsi="Arial" w:cs="Arial"/>
                            <w:color w:val="000000"/>
                            <w:sz w:val="18"/>
                            <w:szCs w:val="18"/>
                            <w:lang w:eastAsia="es-MX"/>
                          </w:rPr>
                        </w:pPr>
                        <w:r w:rsidRPr="00181911">
                          <w:rPr>
                            <w:rFonts w:ascii="Arial" w:eastAsia="Times New Roman" w:hAnsi="Arial" w:cs="Arial"/>
                            <w:color w:val="000000"/>
                            <w:sz w:val="18"/>
                            <w:szCs w:val="18"/>
                            <w:lang w:eastAsia="es-MX"/>
                          </w:rPr>
                          <w:t>FET100511AU-510365</w:t>
                        </w:r>
                      </w:p>
                    </w:tc>
                    <w:tc>
                      <w:tcPr>
                        <w:tcW w:w="2551" w:type="dxa"/>
                      </w:tcPr>
                      <w:p w14:paraId="400DCC1A" w14:textId="74C334A0" w:rsidR="00593647" w:rsidRPr="00181911" w:rsidRDefault="00593647" w:rsidP="00593647">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181911">
                          <w:rPr>
                            <w:rFonts w:ascii="Arial" w:eastAsia="Times New Roman" w:hAnsi="Arial" w:cs="Arial"/>
                            <w:color w:val="000000"/>
                            <w:sz w:val="18"/>
                            <w:szCs w:val="18"/>
                            <w:lang w:eastAsia="es-MX"/>
                          </w:rPr>
                          <w:t>MINERA PEÑASQUITO, S.A. DE C.V.</w:t>
                        </w:r>
                      </w:p>
                    </w:tc>
                  </w:tr>
                </w:tbl>
                <w:p w14:paraId="009CE023" w14:textId="0A8DC7E3" w:rsidR="006D082E" w:rsidRPr="00181911" w:rsidRDefault="006D082E" w:rsidP="006D082E">
                  <w:pPr>
                    <w:jc w:val="center"/>
                    <w:rPr>
                      <w:rFonts w:ascii="Arial" w:hAnsi="Arial" w:cs="Arial"/>
                      <w:sz w:val="18"/>
                      <w:szCs w:val="18"/>
                    </w:rPr>
                  </w:pPr>
                </w:p>
              </w:tc>
            </w:tr>
          </w:tbl>
          <w:p w14:paraId="22E09160" w14:textId="77777777" w:rsidR="00972415" w:rsidRPr="005F7176" w:rsidRDefault="00972415" w:rsidP="001A6F6F">
            <w:pPr>
              <w:jc w:val="both"/>
              <w:rPr>
                <w:rFonts w:ascii="Arial" w:hAnsi="Arial" w:cs="Arial"/>
                <w:sz w:val="18"/>
                <w:szCs w:val="18"/>
              </w:rPr>
            </w:pPr>
          </w:p>
          <w:tbl>
            <w:tblPr>
              <w:tblStyle w:val="Tablaconcuadrcula"/>
              <w:tblW w:w="0" w:type="auto"/>
              <w:tblLayout w:type="fixed"/>
              <w:tblLook w:val="04A0" w:firstRow="1" w:lastRow="0" w:firstColumn="1" w:lastColumn="0" w:noHBand="0" w:noVBand="1"/>
            </w:tblPr>
            <w:tblGrid>
              <w:gridCol w:w="8602"/>
            </w:tblGrid>
            <w:tr w:rsidR="00F0449E" w:rsidRPr="005F7176" w14:paraId="55899360" w14:textId="77777777" w:rsidTr="00593647">
              <w:tc>
                <w:tcPr>
                  <w:tcW w:w="8602" w:type="dxa"/>
                  <w:shd w:val="clear" w:color="auto" w:fill="A8D08D" w:themeFill="accent6" w:themeFillTint="99"/>
                </w:tcPr>
                <w:p w14:paraId="24BF2F62" w14:textId="155A4697" w:rsidR="00F0449E" w:rsidRPr="005F7176" w:rsidRDefault="00F0449E" w:rsidP="001A6F6F">
                  <w:pPr>
                    <w:jc w:val="both"/>
                    <w:rPr>
                      <w:rFonts w:ascii="Arial" w:hAnsi="Arial" w:cs="Arial"/>
                      <w:b/>
                      <w:sz w:val="18"/>
                      <w:szCs w:val="18"/>
                    </w:rPr>
                  </w:pPr>
                  <w:r w:rsidRPr="005F7176">
                    <w:rPr>
                      <w:rFonts w:ascii="Arial" w:hAnsi="Arial" w:cs="Arial"/>
                      <w:b/>
                      <w:sz w:val="18"/>
                      <w:szCs w:val="18"/>
                    </w:rPr>
                    <w:t>Subsector o mercado</w:t>
                  </w:r>
                  <w:r w:rsidR="00553A7C" w:rsidRPr="005F7176">
                    <w:rPr>
                      <w:rFonts w:ascii="Arial" w:hAnsi="Arial" w:cs="Arial"/>
                      <w:b/>
                      <w:sz w:val="18"/>
                      <w:szCs w:val="18"/>
                    </w:rPr>
                    <w:t xml:space="preserve"> impactado por la propuesta de regulación</w:t>
                  </w:r>
                </w:p>
              </w:tc>
            </w:tr>
            <w:tr w:rsidR="00F0449E" w:rsidRPr="005F7176" w14:paraId="6566C1D3" w14:textId="77777777" w:rsidTr="00593647">
              <w:tc>
                <w:tcPr>
                  <w:tcW w:w="8602" w:type="dxa"/>
                  <w:shd w:val="clear" w:color="auto" w:fill="E2EFD9" w:themeFill="accent6" w:themeFillTint="33"/>
                </w:tcPr>
                <w:p w14:paraId="42236309" w14:textId="1BEDD0A6" w:rsidR="008268FD" w:rsidRDefault="009533BC" w:rsidP="001A6F6F">
                  <w:pPr>
                    <w:jc w:val="both"/>
                    <w:rPr>
                      <w:rFonts w:ascii="Arial" w:hAnsi="Arial" w:cs="Arial"/>
                      <w:sz w:val="18"/>
                      <w:szCs w:val="18"/>
                    </w:rPr>
                  </w:pPr>
                  <w:sdt>
                    <w:sdtPr>
                      <w:rPr>
                        <w:rFonts w:ascii="Arial" w:hAnsi="Arial" w:cs="Arial"/>
                        <w:sz w:val="18"/>
                        <w:szCs w:val="18"/>
                      </w:rPr>
                      <w:alias w:val="Subsector o mercado"/>
                      <w:tag w:val="Subsector o mercado"/>
                      <w:id w:val="626597515"/>
                      <w:placeholder>
                        <w:docPart w:val="64B886FE3B504403AE4016EA5746D32B"/>
                      </w:placeholder>
                      <w15:color w:val="99CC00"/>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listItem w:displayText="Otra clase de actividad económica, favor de especificar clase y nombre" w:value="Otra clase de actividad económica, favor de especificar clase y nombre"/>
                      </w:dropDownList>
                    </w:sdtPr>
                    <w:sdtEndPr/>
                    <w:sdtContent>
                      <w:r w:rsidR="00D86E24" w:rsidRPr="005F7176">
                        <w:rPr>
                          <w:rFonts w:ascii="Arial" w:hAnsi="Arial" w:cs="Arial"/>
                          <w:sz w:val="18"/>
                          <w:szCs w:val="18"/>
                        </w:rPr>
                        <w:t>Otra clase de actividad económica, favor de especificar clase y nombre</w:t>
                      </w:r>
                    </w:sdtContent>
                  </w:sdt>
                  <w:r w:rsidR="008268FD">
                    <w:rPr>
                      <w:rFonts w:ascii="Arial" w:hAnsi="Arial" w:cs="Arial"/>
                      <w:sz w:val="18"/>
                      <w:szCs w:val="18"/>
                    </w:rPr>
                    <w:t xml:space="preserve">: </w:t>
                  </w:r>
                </w:p>
                <w:p w14:paraId="19E79C60" w14:textId="52CFD152" w:rsidR="00F0449E" w:rsidRPr="008268FD" w:rsidRDefault="008268FD" w:rsidP="001A6F6F">
                  <w:pPr>
                    <w:jc w:val="both"/>
                    <w:rPr>
                      <w:rFonts w:ascii="Arial" w:hAnsi="Arial" w:cs="Arial"/>
                      <w:bCs/>
                      <w:sz w:val="18"/>
                      <w:szCs w:val="18"/>
                    </w:rPr>
                  </w:pPr>
                  <w:r>
                    <w:rPr>
                      <w:rFonts w:ascii="Arial" w:hAnsi="Arial" w:cs="Arial"/>
                      <w:bCs/>
                      <w:sz w:val="18"/>
                      <w:szCs w:val="18"/>
                    </w:rPr>
                    <w:t>E</w:t>
                  </w:r>
                  <w:r w:rsidR="00D86E24" w:rsidRPr="005F7176">
                    <w:rPr>
                      <w:rFonts w:ascii="Arial" w:hAnsi="Arial" w:cs="Arial"/>
                      <w:bCs/>
                      <w:sz w:val="18"/>
                      <w:szCs w:val="18"/>
                    </w:rPr>
                    <w:t>mpresas que se dedican al desarrollo y operación de salas de cine, y que ofrecen servicios de exhibición de películas</w:t>
                  </w:r>
                </w:p>
              </w:tc>
            </w:tr>
            <w:tr w:rsidR="002025CB" w:rsidRPr="005F7176" w14:paraId="17B83AC9" w14:textId="77777777" w:rsidTr="00593647">
              <w:tc>
                <w:tcPr>
                  <w:tcW w:w="8602" w:type="dxa"/>
                  <w:shd w:val="clear" w:color="auto" w:fill="E2EFD9" w:themeFill="accent6" w:themeFillTint="33"/>
                </w:tcPr>
                <w:p w14:paraId="47E42DA7" w14:textId="5DD22F2F" w:rsidR="002025CB" w:rsidRPr="005F7176" w:rsidRDefault="009533BC" w:rsidP="001A6F6F">
                  <w:pPr>
                    <w:jc w:val="both"/>
                    <w:rPr>
                      <w:rFonts w:ascii="Arial" w:hAnsi="Arial" w:cs="Arial"/>
                      <w:sz w:val="18"/>
                      <w:szCs w:val="18"/>
                    </w:rPr>
                  </w:pPr>
                  <w:sdt>
                    <w:sdtPr>
                      <w:rPr>
                        <w:rFonts w:ascii="Arial" w:hAnsi="Arial" w:cs="Arial"/>
                        <w:sz w:val="18"/>
                        <w:szCs w:val="18"/>
                      </w:rPr>
                      <w:alias w:val="Subsector o mercado"/>
                      <w:tag w:val="Subsector o mercado"/>
                      <w:id w:val="-1430960095"/>
                      <w:placeholder>
                        <w:docPart w:val="00D5D767EF23440482A34D967B6DA1B9"/>
                      </w:placeholder>
                      <w15:color w:val="99CC00"/>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listItem w:displayText="Otra clase de actividad económica, favor de especificar clase y nombre" w:value="Otra clase de actividad económica, favor de especificar clase y nombre"/>
                      </w:dropDownList>
                    </w:sdtPr>
                    <w:sdtEndPr/>
                    <w:sdtContent>
                      <w:r w:rsidR="008268FD">
                        <w:rPr>
                          <w:rFonts w:ascii="Arial" w:hAnsi="Arial" w:cs="Arial"/>
                          <w:sz w:val="18"/>
                          <w:szCs w:val="18"/>
                        </w:rPr>
                        <w:t>Otra clase de actividad económica, favor de especificar clase y nombre</w:t>
                      </w:r>
                    </w:sdtContent>
                  </w:sdt>
                </w:p>
              </w:tc>
            </w:tr>
          </w:tbl>
          <w:p w14:paraId="56B7B919" w14:textId="77777777" w:rsidR="00553A7C" w:rsidRPr="005F7176" w:rsidRDefault="00553A7C" w:rsidP="001A6F6F">
            <w:pPr>
              <w:jc w:val="both"/>
              <w:rPr>
                <w:rFonts w:ascii="Arial" w:hAnsi="Arial" w:cs="Arial"/>
                <w:b/>
                <w:sz w:val="18"/>
                <w:szCs w:val="18"/>
              </w:rPr>
            </w:pPr>
          </w:p>
          <w:p w14:paraId="1038B24E" w14:textId="77777777" w:rsidR="002025CB" w:rsidRPr="005F7176" w:rsidRDefault="002025CB" w:rsidP="001A6F6F">
            <w:pPr>
              <w:jc w:val="both"/>
              <w:rPr>
                <w:rFonts w:ascii="Arial" w:hAnsi="Arial" w:cs="Arial"/>
                <w:b/>
                <w:sz w:val="18"/>
                <w:szCs w:val="18"/>
              </w:rPr>
            </w:pPr>
          </w:p>
        </w:tc>
      </w:tr>
    </w:tbl>
    <w:p w14:paraId="7B454C97" w14:textId="77777777" w:rsidR="00F0449E" w:rsidRPr="005F7176" w:rsidRDefault="00F0449E" w:rsidP="001A6F6F">
      <w:pPr>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3C3084" w:rsidRPr="005F7176" w14:paraId="22AD1055" w14:textId="77777777" w:rsidTr="003C3084">
        <w:tc>
          <w:tcPr>
            <w:tcW w:w="8828" w:type="dxa"/>
          </w:tcPr>
          <w:p w14:paraId="2C9825FB" w14:textId="77777777" w:rsidR="003C3084" w:rsidRPr="005F7176" w:rsidRDefault="00C9396B" w:rsidP="001A6F6F">
            <w:pPr>
              <w:jc w:val="both"/>
              <w:rPr>
                <w:rFonts w:ascii="Arial" w:hAnsi="Arial" w:cs="Arial"/>
                <w:b/>
                <w:sz w:val="18"/>
                <w:szCs w:val="18"/>
              </w:rPr>
            </w:pPr>
            <w:r w:rsidRPr="005F7176">
              <w:rPr>
                <w:rFonts w:ascii="Arial" w:hAnsi="Arial" w:cs="Arial"/>
                <w:b/>
                <w:sz w:val="18"/>
                <w:szCs w:val="18"/>
              </w:rPr>
              <w:t>5</w:t>
            </w:r>
            <w:r w:rsidR="003C3084" w:rsidRPr="005F7176">
              <w:rPr>
                <w:rFonts w:ascii="Arial" w:hAnsi="Arial" w:cs="Arial"/>
                <w:b/>
                <w:sz w:val="18"/>
                <w:szCs w:val="18"/>
              </w:rPr>
              <w:t>.- Refiera el fundamento jurídico que da origen a la emisión de la propuesta de regulación y argumente si sustituye, complementa o elimina algún otro instrumento regulatorio vigente, de ser así, cite la fecha de su publicación en el Diario Oficial de la Federación.</w:t>
            </w:r>
          </w:p>
          <w:p w14:paraId="63F5E207" w14:textId="247CED7C" w:rsidR="003C3084" w:rsidRPr="005F7176" w:rsidRDefault="003C3084" w:rsidP="001A6F6F">
            <w:pPr>
              <w:jc w:val="both"/>
              <w:rPr>
                <w:rFonts w:ascii="Arial" w:hAnsi="Arial" w:cs="Arial"/>
                <w:sz w:val="18"/>
                <w:szCs w:val="18"/>
              </w:rPr>
            </w:pPr>
          </w:p>
          <w:p w14:paraId="2F4FDF85" w14:textId="496308C4" w:rsidR="00235916" w:rsidRPr="005F7176" w:rsidRDefault="00235916" w:rsidP="001A6F6F">
            <w:pPr>
              <w:jc w:val="both"/>
              <w:rPr>
                <w:rFonts w:ascii="Arial" w:hAnsi="Arial" w:cs="Arial"/>
                <w:sz w:val="18"/>
                <w:szCs w:val="18"/>
              </w:rPr>
            </w:pPr>
            <w:r w:rsidRPr="005F7176">
              <w:rPr>
                <w:rFonts w:ascii="Arial" w:hAnsi="Arial" w:cs="Arial"/>
                <w:sz w:val="18"/>
                <w:szCs w:val="18"/>
              </w:rPr>
              <w:t xml:space="preserve">Los artículos 28, </w:t>
            </w:r>
            <w:r w:rsidR="002307B9" w:rsidRPr="005F7176">
              <w:rPr>
                <w:rFonts w:ascii="Arial" w:hAnsi="Arial" w:cs="Arial"/>
                <w:sz w:val="18"/>
                <w:szCs w:val="18"/>
              </w:rPr>
              <w:t>párrafos</w:t>
            </w:r>
            <w:r w:rsidR="002307B9">
              <w:rPr>
                <w:rFonts w:ascii="Arial" w:hAnsi="Arial" w:cs="Arial"/>
                <w:sz w:val="18"/>
                <w:szCs w:val="18"/>
              </w:rPr>
              <w:t xml:space="preserve"> </w:t>
            </w:r>
            <w:r w:rsidR="002307B9" w:rsidRPr="005F7176">
              <w:rPr>
                <w:rFonts w:ascii="Arial" w:hAnsi="Arial" w:cs="Arial"/>
                <w:sz w:val="18"/>
                <w:szCs w:val="18"/>
              </w:rPr>
              <w:t>cuartos</w:t>
            </w:r>
            <w:r w:rsidR="00DD421D" w:rsidRPr="005F7176">
              <w:rPr>
                <w:rFonts w:ascii="Arial" w:hAnsi="Arial" w:cs="Arial"/>
                <w:sz w:val="18"/>
                <w:szCs w:val="18"/>
              </w:rPr>
              <w:t>, décimo primero,</w:t>
            </w:r>
            <w:r w:rsidRPr="005F7176">
              <w:rPr>
                <w:rFonts w:ascii="Arial" w:hAnsi="Arial" w:cs="Arial"/>
                <w:sz w:val="18"/>
                <w:szCs w:val="18"/>
              </w:rPr>
              <w:t xml:space="preserve"> décimo quinto, décimo sexto, décimo séptimo, décimo octavo y vigésimo, fracción IV de la Constitución; 7 párrafo segundo, 15 fracción I, 16, 17 fracción I, 57, fracción II y 79, fracción IV de la Le</w:t>
            </w:r>
            <w:r w:rsidR="00A732FB" w:rsidRPr="005F7176">
              <w:rPr>
                <w:rFonts w:ascii="Arial" w:hAnsi="Arial" w:cs="Arial"/>
                <w:sz w:val="18"/>
                <w:szCs w:val="18"/>
              </w:rPr>
              <w:t xml:space="preserve">y, así como los artículos 27 y 28 fracción </w:t>
            </w:r>
            <w:r w:rsidRPr="005F7176">
              <w:rPr>
                <w:rFonts w:ascii="Arial" w:hAnsi="Arial" w:cs="Arial"/>
                <w:sz w:val="18"/>
                <w:szCs w:val="18"/>
              </w:rPr>
              <w:t>I del Estatuto Orgánico del Instituto Federal de Telecomunicaciones.</w:t>
            </w:r>
          </w:p>
          <w:p w14:paraId="263EAF22" w14:textId="77777777" w:rsidR="00235916" w:rsidRPr="005F7176" w:rsidRDefault="00235916" w:rsidP="001A6F6F">
            <w:pPr>
              <w:jc w:val="both"/>
              <w:rPr>
                <w:rFonts w:ascii="Arial" w:hAnsi="Arial" w:cs="Arial"/>
                <w:sz w:val="18"/>
                <w:szCs w:val="18"/>
              </w:rPr>
            </w:pPr>
          </w:p>
          <w:p w14:paraId="4DD17F92" w14:textId="77777777" w:rsidR="00235916" w:rsidRPr="005F7176" w:rsidRDefault="00235916" w:rsidP="00A02BC6">
            <w:pPr>
              <w:ind w:left="735" w:hanging="284"/>
              <w:jc w:val="both"/>
              <w:rPr>
                <w:rFonts w:ascii="Arial" w:hAnsi="Arial" w:cs="Arial"/>
                <w:sz w:val="18"/>
                <w:szCs w:val="18"/>
              </w:rPr>
            </w:pPr>
            <w:r w:rsidRPr="005F7176">
              <w:rPr>
                <w:rFonts w:ascii="Arial" w:hAnsi="Arial" w:cs="Arial"/>
                <w:sz w:val="18"/>
                <w:szCs w:val="18"/>
              </w:rPr>
              <w:t>•</w:t>
            </w:r>
            <w:r w:rsidRPr="005F7176">
              <w:rPr>
                <w:rFonts w:ascii="Arial" w:hAnsi="Arial" w:cs="Arial"/>
                <w:sz w:val="18"/>
                <w:szCs w:val="18"/>
              </w:rPr>
              <w:tab/>
              <w:t>Decreto por el que se reforman y adicionan diversas disposiciones de los artículos 6o., 7o., 27, 28, 73, 78, 94 y 105 de la Constitución Política de los Estados Unidos Mexicanos, en materia de telecomunicaciones publicado en el DOF el 11 de junio de 2013;</w:t>
            </w:r>
          </w:p>
          <w:p w14:paraId="7917E42B" w14:textId="3EF441AC" w:rsidR="00235916" w:rsidRPr="005F7176" w:rsidRDefault="00235916" w:rsidP="00A02BC6">
            <w:pPr>
              <w:ind w:left="735" w:hanging="284"/>
              <w:jc w:val="both"/>
              <w:rPr>
                <w:rFonts w:ascii="Arial" w:hAnsi="Arial" w:cs="Arial"/>
                <w:sz w:val="18"/>
                <w:szCs w:val="18"/>
              </w:rPr>
            </w:pPr>
            <w:r w:rsidRPr="005F7176">
              <w:rPr>
                <w:rFonts w:ascii="Arial" w:hAnsi="Arial" w:cs="Arial"/>
                <w:sz w:val="18"/>
                <w:szCs w:val="18"/>
              </w:rPr>
              <w:t>•</w:t>
            </w:r>
            <w:r w:rsidRPr="005F7176">
              <w:rPr>
                <w:rFonts w:ascii="Arial" w:hAnsi="Arial" w:cs="Arial"/>
                <w:sz w:val="18"/>
                <w:szCs w:val="18"/>
              </w:rPr>
              <w:tab/>
              <w:t>Ley, publicada en el DOF 14 de julio de 2014;</w:t>
            </w:r>
            <w:r w:rsidR="00737C4E" w:rsidRPr="005F7176">
              <w:rPr>
                <w:rFonts w:ascii="Arial" w:hAnsi="Arial" w:cs="Arial"/>
                <w:sz w:val="18"/>
                <w:szCs w:val="18"/>
              </w:rPr>
              <w:t xml:space="preserve"> y</w:t>
            </w:r>
            <w:r w:rsidR="00A02BC6">
              <w:rPr>
                <w:rFonts w:ascii="Arial" w:hAnsi="Arial" w:cs="Arial"/>
                <w:sz w:val="18"/>
                <w:szCs w:val="18"/>
              </w:rPr>
              <w:t>,</w:t>
            </w:r>
          </w:p>
          <w:p w14:paraId="2499478C" w14:textId="77777777" w:rsidR="00235916" w:rsidRPr="005F7176" w:rsidRDefault="00235916" w:rsidP="00A02BC6">
            <w:pPr>
              <w:ind w:left="735" w:hanging="284"/>
              <w:jc w:val="both"/>
              <w:rPr>
                <w:rFonts w:ascii="Arial" w:hAnsi="Arial" w:cs="Arial"/>
                <w:sz w:val="18"/>
                <w:szCs w:val="18"/>
              </w:rPr>
            </w:pPr>
            <w:r w:rsidRPr="005F7176">
              <w:rPr>
                <w:rFonts w:ascii="Arial" w:hAnsi="Arial" w:cs="Arial"/>
                <w:sz w:val="18"/>
                <w:szCs w:val="18"/>
              </w:rPr>
              <w:t>•</w:t>
            </w:r>
            <w:r w:rsidRPr="005F7176">
              <w:rPr>
                <w:rFonts w:ascii="Arial" w:hAnsi="Arial" w:cs="Arial"/>
                <w:sz w:val="18"/>
                <w:szCs w:val="18"/>
              </w:rPr>
              <w:tab/>
              <w:t>Estatuto Orgánico del Instituto Federal de Telecomunicaciones, publicado en el DOF el 4 de septiembre de 2014.</w:t>
            </w:r>
          </w:p>
          <w:p w14:paraId="275A9E80" w14:textId="77777777" w:rsidR="00235916" w:rsidRPr="005F7176" w:rsidRDefault="00235916" w:rsidP="001A6F6F">
            <w:pPr>
              <w:jc w:val="both"/>
              <w:rPr>
                <w:rFonts w:ascii="Arial" w:hAnsi="Arial" w:cs="Arial"/>
                <w:sz w:val="18"/>
                <w:szCs w:val="18"/>
              </w:rPr>
            </w:pPr>
          </w:p>
          <w:p w14:paraId="0DE1B403" w14:textId="467A0E0E" w:rsidR="00A732FB" w:rsidRPr="005F7176" w:rsidRDefault="00DD421D" w:rsidP="001A6F6F">
            <w:pPr>
              <w:jc w:val="both"/>
              <w:rPr>
                <w:rFonts w:ascii="Arial" w:hAnsi="Arial" w:cs="Arial"/>
                <w:sz w:val="18"/>
                <w:szCs w:val="18"/>
              </w:rPr>
            </w:pPr>
            <w:r w:rsidRPr="005F7176">
              <w:rPr>
                <w:rFonts w:ascii="Arial" w:hAnsi="Arial" w:cs="Arial"/>
                <w:sz w:val="18"/>
                <w:szCs w:val="18"/>
              </w:rPr>
              <w:t xml:space="preserve">La propuesta de regulación </w:t>
            </w:r>
            <w:r w:rsidR="00A732FB" w:rsidRPr="005F7176">
              <w:rPr>
                <w:rFonts w:ascii="Arial" w:hAnsi="Arial" w:cs="Arial"/>
                <w:sz w:val="18"/>
                <w:szCs w:val="18"/>
              </w:rPr>
              <w:t xml:space="preserve">modifica los Lineamientos </w:t>
            </w:r>
            <w:r w:rsidR="00A02BC6" w:rsidRPr="00BF1D2A">
              <w:rPr>
                <w:rFonts w:ascii="Arial" w:hAnsi="Arial" w:cs="Arial"/>
                <w:sz w:val="18"/>
                <w:szCs w:val="18"/>
              </w:rPr>
              <w:t xml:space="preserve">para el otorgamiento de la Constancia de Autorización, para el uso y aprovechamiento de </w:t>
            </w:r>
            <w:r w:rsidR="009856AC">
              <w:rPr>
                <w:rFonts w:ascii="Arial" w:hAnsi="Arial" w:cs="Arial"/>
                <w:sz w:val="18"/>
                <w:szCs w:val="18"/>
              </w:rPr>
              <w:t>B</w:t>
            </w:r>
            <w:r w:rsidR="00A02BC6" w:rsidRPr="00BF1D2A">
              <w:rPr>
                <w:rFonts w:ascii="Arial" w:hAnsi="Arial" w:cs="Arial"/>
                <w:sz w:val="18"/>
                <w:szCs w:val="18"/>
              </w:rPr>
              <w:t xml:space="preserve">andas de </w:t>
            </w:r>
            <w:r w:rsidR="009856AC">
              <w:rPr>
                <w:rFonts w:ascii="Arial" w:hAnsi="Arial" w:cs="Arial"/>
                <w:sz w:val="18"/>
                <w:szCs w:val="18"/>
              </w:rPr>
              <w:t>F</w:t>
            </w:r>
            <w:r w:rsidR="00A02BC6" w:rsidRPr="00BF1D2A">
              <w:rPr>
                <w:rFonts w:ascii="Arial" w:hAnsi="Arial" w:cs="Arial"/>
                <w:sz w:val="18"/>
                <w:szCs w:val="18"/>
              </w:rPr>
              <w:t>recuencias del espectro radioeléctrico para uso secundario</w:t>
            </w:r>
            <w:r w:rsidR="00A02BC6" w:rsidRPr="00A02BC6">
              <w:rPr>
                <w:rFonts w:ascii="Arial" w:hAnsi="Arial" w:cs="Arial"/>
                <w:sz w:val="18"/>
                <w:szCs w:val="18"/>
              </w:rPr>
              <w:t xml:space="preserve"> </w:t>
            </w:r>
            <w:r w:rsidR="00A732FB" w:rsidRPr="005F7176">
              <w:rPr>
                <w:rFonts w:ascii="Arial" w:hAnsi="Arial" w:cs="Arial"/>
                <w:sz w:val="18"/>
                <w:szCs w:val="18"/>
              </w:rPr>
              <w:t>publicados en el Diario Oficial de la Federación el 23 de abril de 2018,</w:t>
            </w:r>
            <w:r w:rsidR="00A02BC6">
              <w:rPr>
                <w:rFonts w:ascii="Arial" w:hAnsi="Arial" w:cs="Arial"/>
                <w:sz w:val="18"/>
                <w:szCs w:val="18"/>
              </w:rPr>
              <w:t xml:space="preserve"> y aprobados </w:t>
            </w:r>
            <w:r w:rsidR="00A02BC6" w:rsidRPr="005F7176">
              <w:rPr>
                <w:rFonts w:ascii="Arial" w:hAnsi="Arial" w:cs="Arial"/>
                <w:sz w:val="18"/>
                <w:szCs w:val="18"/>
              </w:rPr>
              <w:t>en su XIV Sesión ordinaria celebrada el 11 de abril de 2018</w:t>
            </w:r>
            <w:r w:rsidR="00A02BC6">
              <w:rPr>
                <w:rFonts w:ascii="Arial" w:hAnsi="Arial" w:cs="Arial"/>
                <w:sz w:val="18"/>
                <w:szCs w:val="18"/>
              </w:rPr>
              <w:t xml:space="preserve"> por el Pleno del Instituto</w:t>
            </w:r>
            <w:r w:rsidR="00A732FB" w:rsidRPr="005F7176">
              <w:rPr>
                <w:rFonts w:ascii="Arial" w:hAnsi="Arial" w:cs="Arial"/>
                <w:sz w:val="18"/>
                <w:szCs w:val="18"/>
              </w:rPr>
              <w:t xml:space="preserve"> mediante Acuerdo P/IFT/110418/247, de fecha 11 de abril de 2018, relativo al</w:t>
            </w:r>
            <w:r w:rsidR="0016006C">
              <w:rPr>
                <w:rFonts w:ascii="Arial" w:hAnsi="Arial" w:cs="Arial"/>
                <w:sz w:val="18"/>
                <w:szCs w:val="18"/>
              </w:rPr>
              <w:t xml:space="preserve"> </w:t>
            </w:r>
            <w:r w:rsidR="00A732FB" w:rsidRPr="005F7176">
              <w:rPr>
                <w:rFonts w:ascii="Arial" w:hAnsi="Arial" w:cs="Arial"/>
                <w:i/>
                <w:sz w:val="18"/>
                <w:szCs w:val="18"/>
              </w:rPr>
              <w:t>ACUERDO mediante el cual el Pleno del Instituto Federal de Telecomunicaciones emite los Lineamientos para el otorgamiento de la Constancia de Autorización, para el uso y aprovechamiento de bandas de frecuencias del espectro radioeléctrico para uso secundario</w:t>
            </w:r>
            <w:r w:rsidR="009860BC">
              <w:rPr>
                <w:rFonts w:ascii="Arial" w:hAnsi="Arial" w:cs="Arial"/>
                <w:i/>
                <w:sz w:val="18"/>
                <w:szCs w:val="18"/>
              </w:rPr>
              <w:t xml:space="preserve">; </w:t>
            </w:r>
            <w:r w:rsidR="009860BC" w:rsidRPr="009860BC">
              <w:rPr>
                <w:rFonts w:ascii="Arial" w:hAnsi="Arial" w:cs="Arial"/>
                <w:iCs/>
                <w:sz w:val="18"/>
                <w:szCs w:val="18"/>
              </w:rPr>
              <w:t xml:space="preserve">con </w:t>
            </w:r>
            <w:r w:rsidR="009860BC">
              <w:rPr>
                <w:rFonts w:ascii="Arial" w:hAnsi="Arial" w:cs="Arial"/>
                <w:iCs/>
                <w:sz w:val="18"/>
                <w:szCs w:val="18"/>
              </w:rPr>
              <w:t xml:space="preserve">su respectiva modificación publicada en el mismo medio de difusión el </w:t>
            </w:r>
            <w:r w:rsidR="009860BC" w:rsidRPr="009860BC">
              <w:rPr>
                <w:rFonts w:ascii="Arial" w:hAnsi="Arial" w:cs="Arial"/>
                <w:iCs/>
                <w:sz w:val="18"/>
                <w:szCs w:val="18"/>
              </w:rPr>
              <w:t>20 de noviembre de 2020</w:t>
            </w:r>
            <w:r w:rsidR="009860BC">
              <w:rPr>
                <w:rFonts w:ascii="Arial" w:hAnsi="Arial" w:cs="Arial"/>
                <w:iCs/>
                <w:sz w:val="18"/>
                <w:szCs w:val="18"/>
              </w:rPr>
              <w:t>.</w:t>
            </w:r>
          </w:p>
          <w:p w14:paraId="68048A74" w14:textId="77777777" w:rsidR="00737C4E" w:rsidRPr="005F7176" w:rsidRDefault="00737C4E" w:rsidP="001A6F6F">
            <w:pPr>
              <w:pStyle w:val="Prrafodelista"/>
              <w:ind w:left="0"/>
              <w:jc w:val="both"/>
              <w:rPr>
                <w:rFonts w:ascii="Arial" w:hAnsi="Arial" w:cs="Arial"/>
                <w:sz w:val="18"/>
                <w:szCs w:val="18"/>
              </w:rPr>
            </w:pPr>
          </w:p>
          <w:p w14:paraId="74CAC6EE" w14:textId="537A05A1" w:rsidR="00737C4E" w:rsidRPr="005F7176" w:rsidRDefault="00A732FB" w:rsidP="001A6F6F">
            <w:pPr>
              <w:pStyle w:val="Prrafodelista"/>
              <w:ind w:left="0"/>
              <w:jc w:val="both"/>
              <w:rPr>
                <w:rFonts w:ascii="Arial" w:eastAsia="Times New Roman" w:hAnsi="Arial" w:cs="Arial"/>
                <w:bCs/>
                <w:sz w:val="18"/>
                <w:szCs w:val="18"/>
              </w:rPr>
            </w:pPr>
            <w:r w:rsidRPr="005F7176">
              <w:rPr>
                <w:rFonts w:ascii="Arial" w:hAnsi="Arial" w:cs="Arial"/>
                <w:sz w:val="18"/>
                <w:szCs w:val="18"/>
              </w:rPr>
              <w:t xml:space="preserve">El </w:t>
            </w:r>
            <w:r w:rsidR="00235916" w:rsidRPr="005F7176">
              <w:rPr>
                <w:rFonts w:ascii="Arial" w:hAnsi="Arial" w:cs="Arial"/>
                <w:sz w:val="18"/>
                <w:szCs w:val="18"/>
              </w:rPr>
              <w:t xml:space="preserve">Instituto </w:t>
            </w:r>
            <w:r w:rsidRPr="005F7176">
              <w:rPr>
                <w:rFonts w:ascii="Arial" w:hAnsi="Arial" w:cs="Arial"/>
                <w:sz w:val="18"/>
                <w:szCs w:val="18"/>
              </w:rPr>
              <w:t>modifica los Lineamientos</w:t>
            </w:r>
            <w:r w:rsidR="00A02BC6">
              <w:rPr>
                <w:rFonts w:ascii="Arial" w:hAnsi="Arial" w:cs="Arial"/>
                <w:sz w:val="18"/>
                <w:szCs w:val="18"/>
              </w:rPr>
              <w:t xml:space="preserve"> </w:t>
            </w:r>
            <w:r w:rsidR="00141C20">
              <w:rPr>
                <w:rFonts w:ascii="Arial" w:hAnsi="Arial" w:cs="Arial"/>
                <w:sz w:val="18"/>
                <w:szCs w:val="18"/>
              </w:rPr>
              <w:t>de</w:t>
            </w:r>
            <w:r w:rsidR="00A02BC6">
              <w:rPr>
                <w:rFonts w:ascii="Arial" w:hAnsi="Arial" w:cs="Arial"/>
                <w:sz w:val="18"/>
                <w:szCs w:val="18"/>
              </w:rPr>
              <w:t xml:space="preserve"> Uso Secundario</w:t>
            </w:r>
            <w:r w:rsidRPr="005F7176">
              <w:rPr>
                <w:rFonts w:ascii="Arial" w:hAnsi="Arial" w:cs="Arial"/>
                <w:sz w:val="18"/>
                <w:szCs w:val="18"/>
              </w:rPr>
              <w:t xml:space="preserve">, en ejercicio de la facultad regulatoria en el ámbito de su competencia, al margen de </w:t>
            </w:r>
            <w:r w:rsidR="00235916" w:rsidRPr="005F7176">
              <w:rPr>
                <w:rFonts w:ascii="Arial" w:hAnsi="Arial" w:cs="Arial"/>
                <w:sz w:val="18"/>
                <w:szCs w:val="18"/>
              </w:rPr>
              <w:t>lo dispuesto en la Constitución y la Ley</w:t>
            </w:r>
            <w:r w:rsidR="00737C4E" w:rsidRPr="005F7176">
              <w:rPr>
                <w:rFonts w:ascii="Arial" w:hAnsi="Arial" w:cs="Arial"/>
                <w:sz w:val="18"/>
                <w:szCs w:val="18"/>
              </w:rPr>
              <w:t xml:space="preserve">, al ser un órgano autónomo con personalidad jurídica y patrimonio propio que tiene por objeto el desarrollo eficiente de la radiodifusión y las telecomunicaciones, además es la autoridad en materia de competencia económica de los sectores de radiodifusión y telecomunicaciones. </w:t>
            </w:r>
            <w:r w:rsidR="00737C4E" w:rsidRPr="005F7176">
              <w:rPr>
                <w:rFonts w:ascii="Arial" w:eastAsia="Times New Roman" w:hAnsi="Arial" w:cs="Arial"/>
                <w:bCs/>
                <w:sz w:val="18"/>
                <w:szCs w:val="18"/>
              </w:rPr>
              <w:t xml:space="preserve">Para tal efecto,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 así como del acceso a la infraestructura activa y pasiva y otros insumos esenciales. </w:t>
            </w:r>
          </w:p>
          <w:p w14:paraId="223E7ED1" w14:textId="77777777" w:rsidR="00737C4E" w:rsidRPr="005F7176" w:rsidRDefault="00737C4E" w:rsidP="001A6F6F">
            <w:pPr>
              <w:jc w:val="both"/>
              <w:rPr>
                <w:rFonts w:ascii="Arial" w:eastAsia="Times New Roman" w:hAnsi="Arial" w:cs="Arial"/>
                <w:bCs/>
                <w:sz w:val="18"/>
                <w:szCs w:val="18"/>
              </w:rPr>
            </w:pPr>
          </w:p>
          <w:p w14:paraId="16B84688" w14:textId="0B36C377" w:rsidR="003C3084" w:rsidRPr="005F7176" w:rsidRDefault="00737C4E" w:rsidP="001A6F6F">
            <w:pPr>
              <w:jc w:val="both"/>
              <w:rPr>
                <w:rFonts w:ascii="Arial" w:hAnsi="Arial" w:cs="Arial"/>
                <w:sz w:val="18"/>
                <w:szCs w:val="18"/>
              </w:rPr>
            </w:pPr>
            <w:r w:rsidRPr="005F7176">
              <w:rPr>
                <w:rFonts w:ascii="Arial" w:eastAsia="Times New Roman" w:hAnsi="Arial" w:cs="Arial"/>
                <w:bCs/>
                <w:sz w:val="18"/>
                <w:szCs w:val="18"/>
              </w:rPr>
              <w:t>De esta forma, la modificación a los Lineamientos</w:t>
            </w:r>
            <w:r w:rsidR="00A02BC6">
              <w:rPr>
                <w:rFonts w:ascii="Arial" w:eastAsia="Times New Roman" w:hAnsi="Arial" w:cs="Arial"/>
                <w:bCs/>
                <w:sz w:val="18"/>
                <w:szCs w:val="18"/>
              </w:rPr>
              <w:t xml:space="preserve"> </w:t>
            </w:r>
            <w:r w:rsidR="00141C20">
              <w:rPr>
                <w:rFonts w:ascii="Arial" w:eastAsia="Times New Roman" w:hAnsi="Arial" w:cs="Arial"/>
                <w:bCs/>
                <w:sz w:val="18"/>
                <w:szCs w:val="18"/>
              </w:rPr>
              <w:t>de</w:t>
            </w:r>
            <w:r w:rsidR="00A02BC6">
              <w:rPr>
                <w:rFonts w:ascii="Arial" w:eastAsia="Times New Roman" w:hAnsi="Arial" w:cs="Arial"/>
                <w:bCs/>
                <w:sz w:val="18"/>
                <w:szCs w:val="18"/>
              </w:rPr>
              <w:t xml:space="preserve"> Uso Secundario</w:t>
            </w:r>
            <w:r w:rsidRPr="005F7176">
              <w:rPr>
                <w:rFonts w:ascii="Arial" w:eastAsia="Times New Roman" w:hAnsi="Arial" w:cs="Arial"/>
                <w:bCs/>
                <w:sz w:val="18"/>
                <w:szCs w:val="18"/>
              </w:rPr>
              <w:t xml:space="preserve"> incide en el ejercicio de la facu</w:t>
            </w:r>
            <w:r w:rsidR="00DD421D" w:rsidRPr="005F7176">
              <w:rPr>
                <w:rFonts w:ascii="Arial" w:eastAsia="Times New Roman" w:hAnsi="Arial" w:cs="Arial"/>
                <w:bCs/>
                <w:sz w:val="18"/>
                <w:szCs w:val="18"/>
              </w:rPr>
              <w:t xml:space="preserve">ltad de modificar </w:t>
            </w:r>
            <w:r w:rsidRPr="005F7176">
              <w:rPr>
                <w:rFonts w:ascii="Arial" w:eastAsia="Times New Roman" w:hAnsi="Arial" w:cs="Arial"/>
                <w:bCs/>
                <w:sz w:val="18"/>
                <w:szCs w:val="18"/>
              </w:rPr>
              <w:t xml:space="preserve">disposiciones administrativas de carácter general para el cumplimiento de sus funciones </w:t>
            </w:r>
            <w:r w:rsidR="00DD421D" w:rsidRPr="005F7176">
              <w:rPr>
                <w:rFonts w:ascii="Arial" w:eastAsia="Times New Roman" w:hAnsi="Arial" w:cs="Arial"/>
                <w:bCs/>
                <w:sz w:val="18"/>
                <w:szCs w:val="18"/>
              </w:rPr>
              <w:t xml:space="preserve">dispuestas en la Constitución y la Ley, </w:t>
            </w:r>
            <w:r w:rsidR="00BD3F43" w:rsidRPr="005F7176">
              <w:rPr>
                <w:rFonts w:ascii="Arial" w:eastAsia="Times New Roman" w:hAnsi="Arial" w:cs="Arial"/>
                <w:bCs/>
                <w:sz w:val="18"/>
                <w:szCs w:val="18"/>
              </w:rPr>
              <w:t xml:space="preserve">en específico </w:t>
            </w:r>
            <w:r w:rsidRPr="005F7176">
              <w:rPr>
                <w:rFonts w:ascii="Arial" w:eastAsia="Times New Roman" w:hAnsi="Arial" w:cs="Arial"/>
                <w:bCs/>
                <w:sz w:val="18"/>
                <w:szCs w:val="18"/>
              </w:rPr>
              <w:t xml:space="preserve">para la </w:t>
            </w:r>
            <w:r w:rsidR="00DD421D" w:rsidRPr="005F7176">
              <w:rPr>
                <w:rFonts w:ascii="Arial" w:eastAsia="Times New Roman" w:hAnsi="Arial" w:cs="Arial"/>
                <w:bCs/>
                <w:sz w:val="18"/>
                <w:szCs w:val="18"/>
              </w:rPr>
              <w:t xml:space="preserve">regulación, </w:t>
            </w:r>
            <w:r w:rsidRPr="005F7176">
              <w:rPr>
                <w:rFonts w:ascii="Arial" w:eastAsia="Times New Roman" w:hAnsi="Arial" w:cs="Arial"/>
                <w:bCs/>
                <w:sz w:val="18"/>
                <w:szCs w:val="18"/>
              </w:rPr>
              <w:t>promoción, supervisión y administración del uso, aprovechamiento y explotación del espectro radioeléctrico</w:t>
            </w:r>
            <w:r w:rsidR="00DD421D" w:rsidRPr="005F7176">
              <w:rPr>
                <w:rFonts w:ascii="Arial" w:eastAsia="Times New Roman" w:hAnsi="Arial" w:cs="Arial"/>
                <w:bCs/>
                <w:sz w:val="18"/>
                <w:szCs w:val="18"/>
              </w:rPr>
              <w:t xml:space="preserve">, como lo constituye la posibilidad de otorgar la constancia de autorización </w:t>
            </w:r>
            <w:r w:rsidR="009860BC" w:rsidRPr="009860BC">
              <w:rPr>
                <w:rFonts w:ascii="Arial" w:eastAsia="Times New Roman" w:hAnsi="Arial" w:cs="Arial"/>
                <w:bCs/>
                <w:sz w:val="18"/>
                <w:szCs w:val="18"/>
              </w:rPr>
              <w:t>de uso secundario para Instalaciones destinadas a actividades comerciales o industriales</w:t>
            </w:r>
            <w:r w:rsidR="009860BC">
              <w:rPr>
                <w:rFonts w:ascii="Arial" w:eastAsia="Times New Roman" w:hAnsi="Arial" w:cs="Arial"/>
                <w:bCs/>
                <w:sz w:val="18"/>
                <w:szCs w:val="18"/>
              </w:rPr>
              <w:t>.</w:t>
            </w:r>
          </w:p>
          <w:p w14:paraId="6AED0A32" w14:textId="7542976E" w:rsidR="00A732FB" w:rsidRPr="005F7176" w:rsidRDefault="00A732FB" w:rsidP="001A6F6F">
            <w:pPr>
              <w:jc w:val="both"/>
              <w:rPr>
                <w:rFonts w:ascii="Arial" w:hAnsi="Arial" w:cs="Arial"/>
                <w:sz w:val="18"/>
                <w:szCs w:val="18"/>
              </w:rPr>
            </w:pPr>
          </w:p>
        </w:tc>
      </w:tr>
    </w:tbl>
    <w:p w14:paraId="64586392" w14:textId="77777777" w:rsidR="003C3084" w:rsidRPr="005F7176" w:rsidRDefault="003C3084" w:rsidP="001A6F6F">
      <w:pPr>
        <w:spacing w:after="0" w:line="240" w:lineRule="auto"/>
        <w:jc w:val="both"/>
        <w:rPr>
          <w:rFonts w:ascii="Arial" w:hAnsi="Arial" w:cs="Arial"/>
          <w:sz w:val="18"/>
          <w:szCs w:val="18"/>
        </w:rPr>
      </w:pPr>
    </w:p>
    <w:p w14:paraId="2DF0B7F3" w14:textId="77777777" w:rsidR="003C3084" w:rsidRPr="005F7176" w:rsidRDefault="003C3084" w:rsidP="001A6F6F">
      <w:pPr>
        <w:shd w:val="clear" w:color="auto" w:fill="A8D08D" w:themeFill="accent6" w:themeFillTint="99"/>
        <w:spacing w:after="0" w:line="240" w:lineRule="auto"/>
        <w:jc w:val="both"/>
        <w:rPr>
          <w:rFonts w:ascii="Arial" w:hAnsi="Arial" w:cs="Arial"/>
          <w:b/>
          <w:sz w:val="18"/>
          <w:szCs w:val="18"/>
        </w:rPr>
      </w:pPr>
      <w:r w:rsidRPr="005F7176">
        <w:rPr>
          <w:rFonts w:ascii="Arial" w:hAnsi="Arial" w:cs="Arial"/>
          <w:b/>
          <w:sz w:val="18"/>
          <w:szCs w:val="18"/>
        </w:rPr>
        <w:t>II. ANÁLISIS DE ALTERNATIVAS A PROPÓSITO DE LA PROPUESTA DE REGULACIÓN.</w:t>
      </w:r>
    </w:p>
    <w:tbl>
      <w:tblPr>
        <w:tblStyle w:val="Tablaconcuadrcula"/>
        <w:tblW w:w="0" w:type="auto"/>
        <w:tblLook w:val="04A0" w:firstRow="1" w:lastRow="0" w:firstColumn="1" w:lastColumn="0" w:noHBand="0" w:noVBand="1"/>
      </w:tblPr>
      <w:tblGrid>
        <w:gridCol w:w="8828"/>
      </w:tblGrid>
      <w:tr w:rsidR="003C3084" w:rsidRPr="005F7176" w14:paraId="42E8181B" w14:textId="77777777" w:rsidTr="00225DA6">
        <w:tc>
          <w:tcPr>
            <w:tcW w:w="8828" w:type="dxa"/>
          </w:tcPr>
          <w:p w14:paraId="06CDABF0" w14:textId="68CC23F9" w:rsidR="003C3084" w:rsidRPr="005F7176" w:rsidRDefault="00C9396B" w:rsidP="001A6F6F">
            <w:pPr>
              <w:jc w:val="both"/>
              <w:rPr>
                <w:rFonts w:ascii="Arial" w:hAnsi="Arial" w:cs="Arial"/>
                <w:b/>
                <w:sz w:val="18"/>
                <w:szCs w:val="18"/>
              </w:rPr>
            </w:pPr>
            <w:r w:rsidRPr="005F7176">
              <w:rPr>
                <w:rFonts w:ascii="Arial" w:hAnsi="Arial" w:cs="Arial"/>
                <w:b/>
                <w:sz w:val="18"/>
                <w:szCs w:val="18"/>
              </w:rPr>
              <w:t>6</w:t>
            </w:r>
            <w:r w:rsidR="003C3084" w:rsidRPr="005F7176">
              <w:rPr>
                <w:rFonts w:ascii="Arial" w:hAnsi="Arial" w:cs="Arial"/>
                <w:b/>
                <w:sz w:val="18"/>
                <w:szCs w:val="18"/>
              </w:rPr>
              <w:t>.- Para solucionar la problemática identificada, describa las alternativas valoradas y señale las razones por</w:t>
            </w:r>
            <w:r w:rsidR="004F76A1" w:rsidRPr="005F7176">
              <w:rPr>
                <w:rFonts w:ascii="Arial" w:hAnsi="Arial" w:cs="Arial"/>
                <w:b/>
                <w:sz w:val="18"/>
                <w:szCs w:val="18"/>
              </w:rPr>
              <w:t xml:space="preserve"> las cuales fueron descartadas, incluyendo en éstas </w:t>
            </w:r>
            <w:r w:rsidR="00E3567A" w:rsidRPr="005F7176">
              <w:rPr>
                <w:rFonts w:ascii="Arial" w:hAnsi="Arial" w:cs="Arial"/>
                <w:b/>
                <w:sz w:val="18"/>
                <w:szCs w:val="18"/>
              </w:rPr>
              <w:t>las ventajas y desventajas asociadas a</w:t>
            </w:r>
            <w:r w:rsidR="004F76A1" w:rsidRPr="005F7176">
              <w:rPr>
                <w:rFonts w:ascii="Arial" w:hAnsi="Arial" w:cs="Arial"/>
                <w:b/>
                <w:sz w:val="18"/>
                <w:szCs w:val="18"/>
              </w:rPr>
              <w:t xml:space="preserve"> cada </w:t>
            </w:r>
            <w:r w:rsidR="00E3567A" w:rsidRPr="005F7176">
              <w:rPr>
                <w:rFonts w:ascii="Arial" w:hAnsi="Arial" w:cs="Arial"/>
                <w:b/>
                <w:sz w:val="18"/>
                <w:szCs w:val="18"/>
              </w:rPr>
              <w:t>una de ellas</w:t>
            </w:r>
            <w:r w:rsidR="004F76A1" w:rsidRPr="005F7176">
              <w:rPr>
                <w:rFonts w:ascii="Arial" w:hAnsi="Arial" w:cs="Arial"/>
                <w:b/>
                <w:sz w:val="18"/>
                <w:szCs w:val="18"/>
              </w:rPr>
              <w:t>.</w:t>
            </w:r>
          </w:p>
          <w:p w14:paraId="1B49D4AE" w14:textId="1F847013" w:rsidR="003C3084" w:rsidRPr="005F7176" w:rsidRDefault="003C3084" w:rsidP="001A6F6F">
            <w:pPr>
              <w:jc w:val="both"/>
              <w:rPr>
                <w:rFonts w:ascii="Arial" w:hAnsi="Arial" w:cs="Arial"/>
                <w:sz w:val="18"/>
                <w:szCs w:val="18"/>
              </w:rPr>
            </w:pPr>
            <w:r w:rsidRPr="005F7176">
              <w:rPr>
                <w:rFonts w:ascii="Arial" w:hAnsi="Arial" w:cs="Arial"/>
                <w:sz w:val="18"/>
                <w:szCs w:val="18"/>
              </w:rPr>
              <w:t>Seleccione las alternativas aplicables y</w:t>
            </w:r>
            <w:r w:rsidR="00B76C9A" w:rsidRPr="005F7176">
              <w:rPr>
                <w:rFonts w:ascii="Arial" w:hAnsi="Arial" w:cs="Arial"/>
                <w:sz w:val="18"/>
                <w:szCs w:val="18"/>
              </w:rPr>
              <w:t>,</w:t>
            </w:r>
            <w:r w:rsidRPr="005F7176">
              <w:rPr>
                <w:rFonts w:ascii="Arial" w:hAnsi="Arial" w:cs="Arial"/>
                <w:sz w:val="18"/>
                <w:szCs w:val="18"/>
              </w:rPr>
              <w:t xml:space="preserve"> en su c</w:t>
            </w:r>
            <w:r w:rsidR="00E3567A" w:rsidRPr="005F7176">
              <w:rPr>
                <w:rFonts w:ascii="Arial" w:hAnsi="Arial" w:cs="Arial"/>
                <w:sz w:val="18"/>
                <w:szCs w:val="18"/>
              </w:rPr>
              <w:t>aso, seleccione y describa otra. C</w:t>
            </w:r>
            <w:r w:rsidRPr="005F7176">
              <w:rPr>
                <w:rFonts w:ascii="Arial" w:hAnsi="Arial" w:cs="Arial"/>
                <w:sz w:val="18"/>
                <w:szCs w:val="18"/>
              </w:rPr>
              <w:t>onsidere al menos tres opciones entre las cuales se encuentre la opción de no intervención.</w:t>
            </w:r>
            <w:r w:rsidR="00773730" w:rsidRPr="005F7176">
              <w:rPr>
                <w:rFonts w:ascii="Arial" w:hAnsi="Arial" w:cs="Arial"/>
                <w:sz w:val="18"/>
                <w:szCs w:val="18"/>
              </w:rPr>
              <w:t xml:space="preserve"> </w:t>
            </w:r>
            <w:r w:rsidR="00435A5D" w:rsidRPr="005F7176">
              <w:rPr>
                <w:rFonts w:ascii="Arial" w:hAnsi="Arial" w:cs="Arial"/>
                <w:sz w:val="18"/>
                <w:szCs w:val="18"/>
              </w:rPr>
              <w:t>Agregue las filas que considere necesarias</w:t>
            </w:r>
            <w:r w:rsidR="00773730" w:rsidRPr="005F7176">
              <w:rPr>
                <w:rFonts w:ascii="Arial" w:hAnsi="Arial" w:cs="Arial"/>
                <w:sz w:val="18"/>
                <w:szCs w:val="18"/>
              </w:rPr>
              <w:t>.</w:t>
            </w:r>
          </w:p>
          <w:p w14:paraId="7A70DD6A" w14:textId="77777777" w:rsidR="003C3084" w:rsidRPr="005F7176" w:rsidRDefault="003C3084"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1562"/>
              <w:gridCol w:w="2037"/>
              <w:gridCol w:w="2648"/>
              <w:gridCol w:w="2355"/>
            </w:tblGrid>
            <w:tr w:rsidR="00894E66" w:rsidRPr="000E7DB8" w14:paraId="1F08EAA3" w14:textId="49D202F9" w:rsidTr="00CE2F13">
              <w:tc>
                <w:tcPr>
                  <w:tcW w:w="1562" w:type="dxa"/>
                  <w:tcBorders>
                    <w:bottom w:val="single" w:sz="4" w:space="0" w:color="auto"/>
                  </w:tcBorders>
                  <w:shd w:val="clear" w:color="auto" w:fill="A8D08D" w:themeFill="accent6" w:themeFillTint="99"/>
                </w:tcPr>
                <w:p w14:paraId="56EB3347" w14:textId="77777777" w:rsidR="007140E1" w:rsidRPr="00CA1EAD" w:rsidRDefault="007140E1" w:rsidP="001A6F6F">
                  <w:pPr>
                    <w:jc w:val="center"/>
                    <w:rPr>
                      <w:rFonts w:ascii="Arial" w:hAnsi="Arial" w:cs="Arial"/>
                      <w:b/>
                      <w:sz w:val="18"/>
                      <w:szCs w:val="18"/>
                    </w:rPr>
                  </w:pPr>
                  <w:r w:rsidRPr="00CA1EAD">
                    <w:rPr>
                      <w:rFonts w:ascii="Arial" w:hAnsi="Arial" w:cs="Arial"/>
                      <w:b/>
                      <w:sz w:val="18"/>
                      <w:szCs w:val="18"/>
                    </w:rPr>
                    <w:t xml:space="preserve">Alternativa evaluada </w:t>
                  </w:r>
                </w:p>
              </w:tc>
              <w:tc>
                <w:tcPr>
                  <w:tcW w:w="2037" w:type="dxa"/>
                  <w:shd w:val="clear" w:color="auto" w:fill="A8D08D" w:themeFill="accent6" w:themeFillTint="99"/>
                </w:tcPr>
                <w:p w14:paraId="181B09BB" w14:textId="77777777" w:rsidR="007140E1" w:rsidRPr="00CA1EAD" w:rsidRDefault="007140E1" w:rsidP="001A6F6F">
                  <w:pPr>
                    <w:jc w:val="center"/>
                    <w:rPr>
                      <w:rFonts w:ascii="Arial" w:hAnsi="Arial" w:cs="Arial"/>
                      <w:b/>
                      <w:sz w:val="18"/>
                      <w:szCs w:val="18"/>
                    </w:rPr>
                  </w:pPr>
                  <w:r w:rsidRPr="00CA1EAD">
                    <w:rPr>
                      <w:rFonts w:ascii="Arial" w:hAnsi="Arial" w:cs="Arial"/>
                      <w:b/>
                      <w:sz w:val="18"/>
                      <w:szCs w:val="18"/>
                    </w:rPr>
                    <w:t>Descripción</w:t>
                  </w:r>
                </w:p>
              </w:tc>
              <w:tc>
                <w:tcPr>
                  <w:tcW w:w="2648" w:type="dxa"/>
                  <w:shd w:val="clear" w:color="auto" w:fill="A8D08D" w:themeFill="accent6" w:themeFillTint="99"/>
                </w:tcPr>
                <w:p w14:paraId="605103BA" w14:textId="488E86E5" w:rsidR="007140E1" w:rsidRPr="00CA1EAD" w:rsidRDefault="007140E1" w:rsidP="001A6F6F">
                  <w:pPr>
                    <w:jc w:val="center"/>
                    <w:rPr>
                      <w:rFonts w:ascii="Arial" w:hAnsi="Arial" w:cs="Arial"/>
                      <w:b/>
                      <w:sz w:val="18"/>
                      <w:szCs w:val="18"/>
                    </w:rPr>
                  </w:pPr>
                  <w:r w:rsidRPr="00CA1EAD">
                    <w:rPr>
                      <w:rFonts w:ascii="Arial" w:hAnsi="Arial" w:cs="Arial"/>
                      <w:b/>
                      <w:sz w:val="18"/>
                      <w:szCs w:val="18"/>
                    </w:rPr>
                    <w:t>Ventajas</w:t>
                  </w:r>
                </w:p>
              </w:tc>
              <w:tc>
                <w:tcPr>
                  <w:tcW w:w="2355" w:type="dxa"/>
                  <w:shd w:val="clear" w:color="auto" w:fill="A8D08D" w:themeFill="accent6" w:themeFillTint="99"/>
                </w:tcPr>
                <w:p w14:paraId="18C8DAD2" w14:textId="6DE4527A" w:rsidR="007140E1" w:rsidRPr="00CA1EAD" w:rsidRDefault="007140E1" w:rsidP="001A6F6F">
                  <w:pPr>
                    <w:jc w:val="center"/>
                    <w:rPr>
                      <w:rFonts w:ascii="Arial" w:hAnsi="Arial" w:cs="Arial"/>
                      <w:b/>
                      <w:sz w:val="18"/>
                      <w:szCs w:val="18"/>
                    </w:rPr>
                  </w:pPr>
                  <w:r w:rsidRPr="00CA1EAD">
                    <w:rPr>
                      <w:rFonts w:ascii="Arial" w:hAnsi="Arial" w:cs="Arial"/>
                      <w:b/>
                      <w:sz w:val="18"/>
                      <w:szCs w:val="18"/>
                    </w:rPr>
                    <w:t>Desventajas</w:t>
                  </w:r>
                </w:p>
              </w:tc>
            </w:tr>
            <w:tr w:rsidR="00894E66" w:rsidRPr="000E7DB8" w14:paraId="2BE72692" w14:textId="6C7F69AD" w:rsidTr="00CE2F13">
              <w:sdt>
                <w:sdtPr>
                  <w:rPr>
                    <w:rFonts w:ascii="Arial" w:hAnsi="Arial" w:cs="Arial"/>
                    <w:i/>
                    <w:sz w:val="18"/>
                    <w:szCs w:val="18"/>
                  </w:rPr>
                  <w:alias w:val="Alternativa evaluada"/>
                  <w:tag w:val="Alternativa evaluada"/>
                  <w:id w:val="1516970041"/>
                  <w:placeholder>
                    <w:docPart w:val="8CE85AB6A99344F3835E7B9244790D9F"/>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41E308E" w14:textId="301310D1" w:rsidR="00D86E24" w:rsidRPr="00CA1EAD" w:rsidRDefault="00D86E24" w:rsidP="001A6F6F">
                      <w:pPr>
                        <w:rPr>
                          <w:rFonts w:ascii="Arial" w:hAnsi="Arial" w:cs="Arial"/>
                          <w:i/>
                          <w:sz w:val="18"/>
                          <w:szCs w:val="18"/>
                        </w:rPr>
                      </w:pPr>
                      <w:r w:rsidRPr="00CA1EAD">
                        <w:rPr>
                          <w:rFonts w:ascii="Arial" w:hAnsi="Arial" w:cs="Arial"/>
                          <w:i/>
                          <w:sz w:val="18"/>
                          <w:szCs w:val="18"/>
                        </w:rPr>
                        <w:t>No emitir regulación alguna</w:t>
                      </w:r>
                    </w:p>
                  </w:tc>
                </w:sdtContent>
              </w:sdt>
              <w:tc>
                <w:tcPr>
                  <w:tcW w:w="2037" w:type="dxa"/>
                  <w:tcBorders>
                    <w:left w:val="single" w:sz="4" w:space="0" w:color="auto"/>
                  </w:tcBorders>
                </w:tcPr>
                <w:p w14:paraId="2126FD1D" w14:textId="4EF554C4" w:rsidR="00D86E24" w:rsidRPr="00CA1EAD" w:rsidRDefault="00D86E24" w:rsidP="001A6F6F">
                  <w:pPr>
                    <w:jc w:val="both"/>
                    <w:rPr>
                      <w:rFonts w:ascii="Arial" w:hAnsi="Arial" w:cs="Arial"/>
                      <w:sz w:val="16"/>
                      <w:szCs w:val="18"/>
                    </w:rPr>
                  </w:pPr>
                  <w:r w:rsidRPr="00CA1EAD">
                    <w:rPr>
                      <w:rFonts w:ascii="Arial" w:hAnsi="Arial" w:cs="Arial"/>
                      <w:sz w:val="16"/>
                      <w:szCs w:val="18"/>
                    </w:rPr>
                    <w:t xml:space="preserve">El Instituto no emitiría disposición administrativa de carácter general, lo que implicaría que las personas físicas y morales </w:t>
                  </w:r>
                  <w:r w:rsidRPr="009860BC">
                    <w:rPr>
                      <w:rFonts w:ascii="Arial" w:hAnsi="Arial" w:cs="Arial"/>
                      <w:sz w:val="16"/>
                      <w:szCs w:val="16"/>
                    </w:rPr>
                    <w:t>interesadas en</w:t>
                  </w:r>
                  <w:r w:rsidR="009860BC" w:rsidRPr="009860BC">
                    <w:rPr>
                      <w:rFonts w:ascii="Arial" w:hAnsi="Arial" w:cs="Arial"/>
                      <w:sz w:val="16"/>
                      <w:szCs w:val="16"/>
                    </w:rPr>
                    <w:t xml:space="preserve"> que les sea otorgada la </w:t>
                  </w:r>
                  <w:r w:rsidR="009860BC" w:rsidRPr="009860BC">
                    <w:rPr>
                      <w:rFonts w:ascii="Arial" w:hAnsi="Arial" w:cs="Arial"/>
                      <w:sz w:val="16"/>
                      <w:szCs w:val="18"/>
                    </w:rPr>
                    <w:t xml:space="preserve">Constancia de Autorización de uso secundario para Instalaciones destinadas a actividades comerciales o industriales, </w:t>
                  </w:r>
                  <w:r w:rsidR="009860BC">
                    <w:rPr>
                      <w:rFonts w:ascii="Arial" w:hAnsi="Arial" w:cs="Arial"/>
                      <w:sz w:val="16"/>
                      <w:szCs w:val="18"/>
                    </w:rPr>
                    <w:t xml:space="preserve">se sujetaran a los Lineamientos </w:t>
                  </w:r>
                  <w:r w:rsidR="00141C20">
                    <w:rPr>
                      <w:rFonts w:ascii="Arial" w:hAnsi="Arial" w:cs="Arial"/>
                      <w:sz w:val="16"/>
                      <w:szCs w:val="18"/>
                    </w:rPr>
                    <w:t>de</w:t>
                  </w:r>
                  <w:r w:rsidR="009860BC">
                    <w:rPr>
                      <w:rFonts w:ascii="Arial" w:hAnsi="Arial" w:cs="Arial"/>
                      <w:sz w:val="16"/>
                      <w:szCs w:val="18"/>
                    </w:rPr>
                    <w:t xml:space="preserve"> Uso Secundario vigentes.</w:t>
                  </w:r>
                </w:p>
                <w:p w14:paraId="05397A0D" w14:textId="4A011AEA" w:rsidR="00D86E24" w:rsidRPr="00CA1EAD" w:rsidRDefault="00D86E24" w:rsidP="001A6F6F">
                  <w:pPr>
                    <w:jc w:val="both"/>
                    <w:rPr>
                      <w:rFonts w:ascii="Arial" w:hAnsi="Arial" w:cs="Arial"/>
                      <w:sz w:val="16"/>
                      <w:szCs w:val="18"/>
                    </w:rPr>
                  </w:pPr>
                </w:p>
              </w:tc>
              <w:tc>
                <w:tcPr>
                  <w:tcW w:w="2648" w:type="dxa"/>
                </w:tcPr>
                <w:p w14:paraId="4ED5DAC6" w14:textId="77777777" w:rsidR="00D86E24" w:rsidRDefault="00D86E24" w:rsidP="00547BDA">
                  <w:pPr>
                    <w:pStyle w:val="Prrafodelista"/>
                    <w:numPr>
                      <w:ilvl w:val="0"/>
                      <w:numId w:val="2"/>
                    </w:numPr>
                    <w:ind w:left="282" w:hanging="142"/>
                    <w:jc w:val="both"/>
                    <w:rPr>
                      <w:rFonts w:ascii="Arial" w:hAnsi="Arial" w:cs="Arial"/>
                      <w:sz w:val="16"/>
                      <w:szCs w:val="18"/>
                    </w:rPr>
                  </w:pPr>
                  <w:r w:rsidRPr="00CA1EAD">
                    <w:rPr>
                      <w:rFonts w:ascii="Arial" w:hAnsi="Arial" w:cs="Arial"/>
                      <w:sz w:val="16"/>
                      <w:szCs w:val="18"/>
                    </w:rPr>
                    <w:t>Observancia del sistema jurídico para el otorgamiento de</w:t>
                  </w:r>
                  <w:r w:rsidR="009860BC">
                    <w:rPr>
                      <w:rFonts w:ascii="Arial" w:hAnsi="Arial" w:cs="Arial"/>
                      <w:sz w:val="16"/>
                      <w:szCs w:val="18"/>
                    </w:rPr>
                    <w:t xml:space="preserve"> la</w:t>
                  </w:r>
                  <w:r w:rsidRPr="00CA1EAD">
                    <w:rPr>
                      <w:rFonts w:ascii="Arial" w:hAnsi="Arial" w:cs="Arial"/>
                      <w:sz w:val="16"/>
                      <w:szCs w:val="18"/>
                    </w:rPr>
                    <w:t xml:space="preserve"> </w:t>
                  </w:r>
                  <w:r w:rsidR="009860BC" w:rsidRPr="009860BC">
                    <w:rPr>
                      <w:rFonts w:ascii="Arial" w:hAnsi="Arial" w:cs="Arial"/>
                      <w:sz w:val="16"/>
                      <w:szCs w:val="18"/>
                    </w:rPr>
                    <w:t>Constancia de Autorización de uso secundario para Instalaciones destinadas a actividades comerciales o industriales</w:t>
                  </w:r>
                  <w:r w:rsidR="006448B2">
                    <w:rPr>
                      <w:rFonts w:ascii="Arial" w:hAnsi="Arial" w:cs="Arial"/>
                      <w:sz w:val="16"/>
                      <w:szCs w:val="18"/>
                    </w:rPr>
                    <w:t>.</w:t>
                  </w:r>
                </w:p>
                <w:p w14:paraId="090BFC9F" w14:textId="45FAEF0B" w:rsidR="006448B2" w:rsidRPr="00CA1EAD" w:rsidRDefault="006448B2" w:rsidP="00547BDA">
                  <w:pPr>
                    <w:pStyle w:val="Prrafodelista"/>
                    <w:numPr>
                      <w:ilvl w:val="0"/>
                      <w:numId w:val="2"/>
                    </w:numPr>
                    <w:ind w:left="282" w:hanging="142"/>
                    <w:jc w:val="both"/>
                    <w:rPr>
                      <w:rFonts w:ascii="Arial" w:hAnsi="Arial" w:cs="Arial"/>
                      <w:sz w:val="16"/>
                      <w:szCs w:val="18"/>
                    </w:rPr>
                  </w:pPr>
                  <w:r>
                    <w:rPr>
                      <w:rFonts w:ascii="Arial" w:hAnsi="Arial" w:cs="Arial"/>
                      <w:sz w:val="16"/>
                      <w:szCs w:val="18"/>
                    </w:rPr>
                    <w:t xml:space="preserve">Sujeción de las personas que se ubiquen en el supuesto normativo a los Lineamientos de Uso Secundario vigente. </w:t>
                  </w:r>
                </w:p>
              </w:tc>
              <w:tc>
                <w:tcPr>
                  <w:tcW w:w="2355" w:type="dxa"/>
                </w:tcPr>
                <w:p w14:paraId="44B139F3" w14:textId="77777777" w:rsidR="009860BC" w:rsidRDefault="009860BC" w:rsidP="00B1353C">
                  <w:pPr>
                    <w:pStyle w:val="Prrafodelista"/>
                    <w:numPr>
                      <w:ilvl w:val="0"/>
                      <w:numId w:val="2"/>
                    </w:numPr>
                    <w:ind w:left="114" w:hanging="114"/>
                    <w:jc w:val="both"/>
                    <w:rPr>
                      <w:rFonts w:ascii="Arial" w:hAnsi="Arial" w:cs="Arial"/>
                      <w:sz w:val="16"/>
                      <w:szCs w:val="18"/>
                    </w:rPr>
                  </w:pPr>
                  <w:r>
                    <w:rPr>
                      <w:rFonts w:ascii="Arial" w:hAnsi="Arial" w:cs="Arial"/>
                      <w:sz w:val="16"/>
                      <w:szCs w:val="18"/>
                    </w:rPr>
                    <w:t>Plazos mínimos de otorgamiento de la Constancia de Autorización que les impide a los interesados el despliegue de infraestructura, acorde a la temporalidad dispuesta en dicha constancia.</w:t>
                  </w:r>
                  <w:r w:rsidRPr="00CA1EAD">
                    <w:rPr>
                      <w:rFonts w:ascii="Arial" w:hAnsi="Arial" w:cs="Arial"/>
                      <w:sz w:val="16"/>
                      <w:szCs w:val="18"/>
                    </w:rPr>
                    <w:t xml:space="preserve"> </w:t>
                  </w:r>
                </w:p>
                <w:p w14:paraId="7E087DF2" w14:textId="77777777" w:rsidR="00D86E24" w:rsidRDefault="009860BC" w:rsidP="00B1353C">
                  <w:pPr>
                    <w:pStyle w:val="Prrafodelista"/>
                    <w:numPr>
                      <w:ilvl w:val="0"/>
                      <w:numId w:val="2"/>
                    </w:numPr>
                    <w:ind w:left="114" w:hanging="114"/>
                    <w:jc w:val="both"/>
                    <w:rPr>
                      <w:rFonts w:ascii="Arial" w:hAnsi="Arial" w:cs="Arial"/>
                      <w:sz w:val="16"/>
                      <w:szCs w:val="18"/>
                    </w:rPr>
                  </w:pPr>
                  <w:r>
                    <w:rPr>
                      <w:rFonts w:ascii="Arial" w:hAnsi="Arial" w:cs="Arial"/>
                      <w:sz w:val="16"/>
                      <w:szCs w:val="18"/>
                    </w:rPr>
                    <w:t>No se prevé la posibilidad de prorrogar la vigencia de la Constancia de Autorización, para otorgar un plazo considerable a los Autorizados.</w:t>
                  </w:r>
                </w:p>
                <w:p w14:paraId="0ABD23E6" w14:textId="02099159" w:rsidR="006448B2" w:rsidRPr="00B1353C" w:rsidRDefault="006448B2" w:rsidP="00B1353C">
                  <w:pPr>
                    <w:pStyle w:val="Prrafodelista"/>
                    <w:numPr>
                      <w:ilvl w:val="0"/>
                      <w:numId w:val="2"/>
                    </w:numPr>
                    <w:suppressAutoHyphens/>
                    <w:spacing w:line="276" w:lineRule="auto"/>
                    <w:ind w:left="114" w:right="49" w:hanging="114"/>
                    <w:contextualSpacing w:val="0"/>
                    <w:jc w:val="both"/>
                    <w:rPr>
                      <w:rFonts w:ascii="Arial" w:eastAsia="Times New Roman" w:hAnsi="Arial" w:cs="Arial"/>
                      <w:bCs/>
                      <w:sz w:val="16"/>
                      <w:szCs w:val="16"/>
                    </w:rPr>
                  </w:pPr>
                  <w:r w:rsidRPr="00B1353C">
                    <w:rPr>
                      <w:rFonts w:ascii="Arial" w:eastAsia="Times New Roman" w:hAnsi="Arial" w:cs="Arial"/>
                      <w:bCs/>
                      <w:sz w:val="16"/>
                      <w:szCs w:val="16"/>
                      <w:lang w:val="es-ES"/>
                    </w:rPr>
                    <w:t>No se dispone de un plazo para la presentación de la solicitud de la Constancia de Autorización, en días hábiles previos al evento específico o al inicio de operaciones de las frecuencias.</w:t>
                  </w:r>
                </w:p>
                <w:p w14:paraId="2868EFE9" w14:textId="78870ADB" w:rsidR="006448B2" w:rsidRPr="00B1353C" w:rsidRDefault="006448B2" w:rsidP="006448B2">
                  <w:pPr>
                    <w:pStyle w:val="Prrafodelista"/>
                    <w:numPr>
                      <w:ilvl w:val="0"/>
                      <w:numId w:val="2"/>
                    </w:numPr>
                    <w:suppressAutoHyphens/>
                    <w:spacing w:line="276" w:lineRule="auto"/>
                    <w:ind w:left="114" w:right="49" w:hanging="114"/>
                    <w:contextualSpacing w:val="0"/>
                    <w:jc w:val="both"/>
                    <w:rPr>
                      <w:rFonts w:ascii="Arial" w:eastAsia="Times New Roman" w:hAnsi="Arial" w:cs="Arial"/>
                      <w:bCs/>
                      <w:sz w:val="18"/>
                      <w:szCs w:val="18"/>
                    </w:rPr>
                  </w:pPr>
                  <w:r w:rsidRPr="00B1353C">
                    <w:rPr>
                      <w:rFonts w:ascii="Arial" w:eastAsia="Times New Roman" w:hAnsi="Arial" w:cs="Arial"/>
                      <w:bCs/>
                      <w:sz w:val="16"/>
                      <w:szCs w:val="16"/>
                      <w:lang w:val="es-ES"/>
                    </w:rPr>
                    <w:t xml:space="preserve">La vigencia de </w:t>
                  </w:r>
                  <w:proofErr w:type="gramStart"/>
                  <w:r w:rsidRPr="00B1353C">
                    <w:rPr>
                      <w:rFonts w:ascii="Arial" w:eastAsia="Times New Roman" w:hAnsi="Arial" w:cs="Arial"/>
                      <w:bCs/>
                      <w:sz w:val="16"/>
                      <w:szCs w:val="16"/>
                      <w:lang w:val="es-ES"/>
                    </w:rPr>
                    <w:t>la  Constancia</w:t>
                  </w:r>
                  <w:proofErr w:type="gramEnd"/>
                  <w:r w:rsidRPr="00B1353C">
                    <w:rPr>
                      <w:rFonts w:ascii="Arial" w:eastAsia="Times New Roman" w:hAnsi="Arial" w:cs="Arial"/>
                      <w:bCs/>
                      <w:sz w:val="16"/>
                      <w:szCs w:val="16"/>
                      <w:lang w:val="es-ES"/>
                    </w:rPr>
                    <w:t xml:space="preserve"> de Autorización de uso secundario para instalaciones destinadas a actividades industriales o comerciales se limitaría a 5 años</w:t>
                  </w:r>
                  <w:r>
                    <w:rPr>
                      <w:rFonts w:ascii="Arial" w:eastAsia="Times New Roman" w:hAnsi="Arial" w:cs="Arial"/>
                      <w:bCs/>
                      <w:sz w:val="16"/>
                      <w:szCs w:val="16"/>
                      <w:lang w:val="es-ES"/>
                    </w:rPr>
                    <w:t xml:space="preserve">, sin posibilidad de prórroga. </w:t>
                  </w:r>
                </w:p>
                <w:p w14:paraId="6F06054F" w14:textId="48A92ABF" w:rsidR="006448B2" w:rsidRPr="00CA1EAD" w:rsidRDefault="006448B2" w:rsidP="00B1353C">
                  <w:pPr>
                    <w:pStyle w:val="Prrafodelista"/>
                    <w:numPr>
                      <w:ilvl w:val="0"/>
                      <w:numId w:val="2"/>
                    </w:numPr>
                    <w:suppressAutoHyphens/>
                    <w:spacing w:line="276" w:lineRule="auto"/>
                    <w:ind w:left="114" w:right="49" w:hanging="114"/>
                    <w:contextualSpacing w:val="0"/>
                    <w:jc w:val="both"/>
                    <w:rPr>
                      <w:rFonts w:ascii="Arial" w:hAnsi="Arial" w:cs="Arial"/>
                      <w:sz w:val="16"/>
                      <w:szCs w:val="18"/>
                    </w:rPr>
                  </w:pPr>
                  <w:r w:rsidRPr="00B1353C">
                    <w:rPr>
                      <w:rFonts w:ascii="Arial" w:eastAsia="Times New Roman" w:hAnsi="Arial" w:cs="Arial"/>
                      <w:bCs/>
                      <w:sz w:val="16"/>
                      <w:szCs w:val="16"/>
                    </w:rPr>
                    <w:t xml:space="preserve">No existe previsión de reconocimiento de </w:t>
                  </w:r>
                  <w:proofErr w:type="gramStart"/>
                  <w:r w:rsidRPr="00B1353C">
                    <w:rPr>
                      <w:rFonts w:ascii="Arial" w:eastAsia="Times New Roman" w:hAnsi="Arial" w:cs="Arial"/>
                      <w:bCs/>
                      <w:sz w:val="16"/>
                      <w:szCs w:val="16"/>
                    </w:rPr>
                    <w:t xml:space="preserve">la </w:t>
                  </w:r>
                  <w:r w:rsidRPr="00B1353C">
                    <w:rPr>
                      <w:rFonts w:ascii="Arial" w:eastAsia="Times New Roman" w:hAnsi="Arial" w:cs="Arial"/>
                      <w:bCs/>
                      <w:sz w:val="16"/>
                      <w:szCs w:val="16"/>
                      <w:lang w:val="es-ES"/>
                    </w:rPr>
                    <w:t xml:space="preserve"> información</w:t>
                  </w:r>
                  <w:proofErr w:type="gramEnd"/>
                  <w:r w:rsidRPr="00B1353C">
                    <w:rPr>
                      <w:rFonts w:ascii="Arial" w:eastAsia="Times New Roman" w:hAnsi="Arial" w:cs="Arial"/>
                      <w:bCs/>
                      <w:sz w:val="16"/>
                      <w:szCs w:val="16"/>
                      <w:lang w:val="es-ES"/>
                    </w:rPr>
                    <w:t xml:space="preserve"> de la memoria técnica de las concesiones experimentales para valorar la solicitud de Constancia de Autorización.</w:t>
                  </w:r>
                </w:p>
              </w:tc>
            </w:tr>
            <w:tr w:rsidR="00894E66" w:rsidRPr="000E7DB8" w14:paraId="39CAE2D9" w14:textId="5506A474" w:rsidTr="00CE2F13">
              <w:sdt>
                <w:sdtPr>
                  <w:rPr>
                    <w:rFonts w:ascii="Arial" w:hAnsi="Arial" w:cs="Arial"/>
                    <w:i/>
                    <w:sz w:val="16"/>
                    <w:szCs w:val="18"/>
                  </w:rPr>
                  <w:alias w:val="Alternativa evaluada"/>
                  <w:tag w:val="Alternativa evaluada"/>
                  <w:id w:val="-953243621"/>
                  <w:placeholder>
                    <w:docPart w:val="FCE8E30910C94A7E9F37A9D60CDE1B22"/>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8308F06" w14:textId="3BF871AB" w:rsidR="00894E66" w:rsidRPr="008149E2" w:rsidRDefault="009860BC" w:rsidP="001A6F6F">
                      <w:pPr>
                        <w:rPr>
                          <w:rFonts w:ascii="Arial" w:hAnsi="Arial" w:cs="Arial"/>
                          <w:i/>
                          <w:sz w:val="16"/>
                          <w:szCs w:val="18"/>
                        </w:rPr>
                      </w:pPr>
                      <w:r>
                        <w:rPr>
                          <w:rFonts w:ascii="Arial" w:hAnsi="Arial" w:cs="Arial"/>
                          <w:i/>
                          <w:sz w:val="16"/>
                          <w:szCs w:val="18"/>
                        </w:rPr>
                        <w:t>Eliminar regulación</w:t>
                      </w:r>
                    </w:p>
                  </w:tc>
                </w:sdtContent>
              </w:sdt>
              <w:tc>
                <w:tcPr>
                  <w:tcW w:w="2037" w:type="dxa"/>
                  <w:tcBorders>
                    <w:left w:val="single" w:sz="4" w:space="0" w:color="auto"/>
                  </w:tcBorders>
                </w:tcPr>
                <w:p w14:paraId="79EBDC27" w14:textId="0907EEF4" w:rsidR="00894E66" w:rsidRPr="008149E2" w:rsidRDefault="00894E66" w:rsidP="001A6F6F">
                  <w:pPr>
                    <w:jc w:val="both"/>
                    <w:rPr>
                      <w:rFonts w:ascii="Arial" w:hAnsi="Arial" w:cs="Arial"/>
                      <w:sz w:val="16"/>
                      <w:szCs w:val="18"/>
                    </w:rPr>
                  </w:pPr>
                  <w:r w:rsidRPr="008149E2">
                    <w:rPr>
                      <w:rFonts w:ascii="Arial" w:hAnsi="Arial" w:cs="Arial"/>
                      <w:sz w:val="16"/>
                      <w:szCs w:val="18"/>
                    </w:rPr>
                    <w:t>El</w:t>
                  </w:r>
                  <w:r w:rsidR="009860BC">
                    <w:rPr>
                      <w:rFonts w:ascii="Arial" w:hAnsi="Arial" w:cs="Arial"/>
                      <w:sz w:val="16"/>
                      <w:szCs w:val="18"/>
                    </w:rPr>
                    <w:t xml:space="preserve">iminar la previsión de la vigencia de la Constancia de Autorización dispuesta en los Lineamientos </w:t>
                  </w:r>
                  <w:r w:rsidR="00141C20">
                    <w:rPr>
                      <w:rFonts w:ascii="Arial" w:hAnsi="Arial" w:cs="Arial"/>
                      <w:sz w:val="16"/>
                      <w:szCs w:val="18"/>
                    </w:rPr>
                    <w:t>de</w:t>
                  </w:r>
                  <w:r w:rsidR="009860BC">
                    <w:rPr>
                      <w:rFonts w:ascii="Arial" w:hAnsi="Arial" w:cs="Arial"/>
                      <w:sz w:val="16"/>
                      <w:szCs w:val="18"/>
                    </w:rPr>
                    <w:t xml:space="preserve"> Uso Secundario</w:t>
                  </w:r>
                  <w:r w:rsidRPr="008149E2">
                    <w:rPr>
                      <w:rFonts w:ascii="Arial" w:hAnsi="Arial" w:cs="Arial"/>
                      <w:sz w:val="16"/>
                      <w:szCs w:val="18"/>
                    </w:rPr>
                    <w:t>.</w:t>
                  </w:r>
                  <w:r w:rsidR="0016006C">
                    <w:rPr>
                      <w:rFonts w:ascii="Arial" w:hAnsi="Arial" w:cs="Arial"/>
                      <w:sz w:val="16"/>
                      <w:szCs w:val="18"/>
                    </w:rPr>
                    <w:t xml:space="preserve"> </w:t>
                  </w:r>
                </w:p>
              </w:tc>
              <w:tc>
                <w:tcPr>
                  <w:tcW w:w="2648" w:type="dxa"/>
                </w:tcPr>
                <w:p w14:paraId="5186A236" w14:textId="77777777" w:rsidR="00894E66" w:rsidRDefault="0040496F" w:rsidP="00547BDA">
                  <w:pPr>
                    <w:pStyle w:val="Prrafodelista"/>
                    <w:numPr>
                      <w:ilvl w:val="0"/>
                      <w:numId w:val="3"/>
                    </w:numPr>
                    <w:ind w:left="140" w:hanging="142"/>
                    <w:jc w:val="both"/>
                    <w:rPr>
                      <w:rFonts w:ascii="Arial" w:hAnsi="Arial" w:cs="Arial"/>
                      <w:sz w:val="16"/>
                      <w:szCs w:val="18"/>
                    </w:rPr>
                  </w:pPr>
                  <w:r>
                    <w:rPr>
                      <w:rFonts w:ascii="Arial" w:hAnsi="Arial" w:cs="Arial"/>
                      <w:sz w:val="16"/>
                      <w:szCs w:val="18"/>
                    </w:rPr>
                    <w:t>El Instituto determinaría y justificaría la vigencia de la Constancia de Autorización acorde a la satisfacción de la necesidad social.</w:t>
                  </w:r>
                  <w:r w:rsidR="00894E66" w:rsidRPr="008149E2">
                    <w:rPr>
                      <w:rFonts w:ascii="Arial" w:hAnsi="Arial" w:cs="Arial"/>
                      <w:sz w:val="16"/>
                      <w:szCs w:val="18"/>
                    </w:rPr>
                    <w:t xml:space="preserve"> </w:t>
                  </w:r>
                </w:p>
                <w:p w14:paraId="6869B17C" w14:textId="1D281D61" w:rsidR="00A90609" w:rsidRPr="008149E2" w:rsidRDefault="00A90609" w:rsidP="00547BDA">
                  <w:pPr>
                    <w:pStyle w:val="Prrafodelista"/>
                    <w:numPr>
                      <w:ilvl w:val="0"/>
                      <w:numId w:val="3"/>
                    </w:numPr>
                    <w:ind w:left="140" w:hanging="142"/>
                    <w:jc w:val="both"/>
                    <w:rPr>
                      <w:rFonts w:ascii="Arial" w:hAnsi="Arial" w:cs="Arial"/>
                      <w:sz w:val="16"/>
                      <w:szCs w:val="18"/>
                    </w:rPr>
                  </w:pPr>
                </w:p>
              </w:tc>
              <w:tc>
                <w:tcPr>
                  <w:tcW w:w="2355" w:type="dxa"/>
                </w:tcPr>
                <w:p w14:paraId="1996E181" w14:textId="34C1C74F" w:rsidR="009860BC" w:rsidRDefault="00894E66" w:rsidP="00547BDA">
                  <w:pPr>
                    <w:pStyle w:val="Prrafodelista"/>
                    <w:numPr>
                      <w:ilvl w:val="0"/>
                      <w:numId w:val="3"/>
                    </w:numPr>
                    <w:ind w:left="187" w:hanging="135"/>
                    <w:jc w:val="both"/>
                    <w:rPr>
                      <w:rFonts w:ascii="Arial" w:hAnsi="Arial" w:cs="Arial"/>
                      <w:sz w:val="16"/>
                      <w:szCs w:val="18"/>
                    </w:rPr>
                  </w:pPr>
                  <w:r w:rsidRPr="009860BC">
                    <w:rPr>
                      <w:rFonts w:ascii="Arial" w:hAnsi="Arial" w:cs="Arial"/>
                      <w:sz w:val="16"/>
                      <w:szCs w:val="18"/>
                    </w:rPr>
                    <w:t>I</w:t>
                  </w:r>
                  <w:r w:rsidR="009860BC">
                    <w:rPr>
                      <w:rFonts w:ascii="Arial" w:hAnsi="Arial" w:cs="Arial"/>
                      <w:sz w:val="16"/>
                      <w:szCs w:val="18"/>
                    </w:rPr>
                    <w:t>mprevisión en los</w:t>
                  </w:r>
                  <w:r w:rsidRPr="009860BC">
                    <w:rPr>
                      <w:rFonts w:ascii="Arial" w:hAnsi="Arial" w:cs="Arial"/>
                      <w:sz w:val="16"/>
                      <w:szCs w:val="18"/>
                    </w:rPr>
                    <w:t xml:space="preserve"> Lineamientos </w:t>
                  </w:r>
                  <w:r w:rsidR="00141C20">
                    <w:rPr>
                      <w:rFonts w:ascii="Arial" w:hAnsi="Arial" w:cs="Arial"/>
                      <w:sz w:val="16"/>
                      <w:szCs w:val="18"/>
                    </w:rPr>
                    <w:t>de</w:t>
                  </w:r>
                  <w:r w:rsidR="009860BC">
                    <w:rPr>
                      <w:rFonts w:ascii="Arial" w:hAnsi="Arial" w:cs="Arial"/>
                      <w:sz w:val="16"/>
                      <w:szCs w:val="18"/>
                    </w:rPr>
                    <w:t xml:space="preserve"> Uso Secundario de la vigencia de la Constancia de Autorización.</w:t>
                  </w:r>
                </w:p>
                <w:p w14:paraId="7BA375F1" w14:textId="24ACBE7E" w:rsidR="00894E66" w:rsidRDefault="009860BC" w:rsidP="00547BDA">
                  <w:pPr>
                    <w:pStyle w:val="Prrafodelista"/>
                    <w:numPr>
                      <w:ilvl w:val="0"/>
                      <w:numId w:val="3"/>
                    </w:numPr>
                    <w:ind w:left="187" w:hanging="135"/>
                    <w:jc w:val="both"/>
                    <w:rPr>
                      <w:rFonts w:ascii="Arial" w:hAnsi="Arial" w:cs="Arial"/>
                      <w:sz w:val="16"/>
                      <w:szCs w:val="18"/>
                    </w:rPr>
                  </w:pPr>
                  <w:r>
                    <w:rPr>
                      <w:rFonts w:ascii="Arial" w:hAnsi="Arial" w:cs="Arial"/>
                      <w:sz w:val="16"/>
                      <w:szCs w:val="18"/>
                    </w:rPr>
                    <w:t xml:space="preserve">El Instituto carecería del instrumento </w:t>
                  </w:r>
                  <w:proofErr w:type="gramStart"/>
                  <w:r>
                    <w:rPr>
                      <w:rFonts w:ascii="Arial" w:hAnsi="Arial" w:cs="Arial"/>
                      <w:sz w:val="16"/>
                      <w:szCs w:val="18"/>
                    </w:rPr>
                    <w:t>normativo  para</w:t>
                  </w:r>
                  <w:proofErr w:type="gramEnd"/>
                  <w:r>
                    <w:rPr>
                      <w:rFonts w:ascii="Arial" w:hAnsi="Arial" w:cs="Arial"/>
                      <w:sz w:val="16"/>
                      <w:szCs w:val="18"/>
                    </w:rPr>
                    <w:t xml:space="preserve"> resolver la vigencia de la Constancia de Autorización. </w:t>
                  </w:r>
                </w:p>
                <w:p w14:paraId="1214BC72" w14:textId="430AA852" w:rsidR="006A58BD" w:rsidRDefault="006A58BD" w:rsidP="00547BDA">
                  <w:pPr>
                    <w:pStyle w:val="Prrafodelista"/>
                    <w:numPr>
                      <w:ilvl w:val="0"/>
                      <w:numId w:val="3"/>
                    </w:numPr>
                    <w:ind w:left="187" w:hanging="135"/>
                    <w:jc w:val="both"/>
                    <w:rPr>
                      <w:rFonts w:ascii="Arial" w:hAnsi="Arial" w:cs="Arial"/>
                      <w:sz w:val="16"/>
                      <w:szCs w:val="18"/>
                    </w:rPr>
                  </w:pPr>
                  <w:r>
                    <w:rPr>
                      <w:rFonts w:ascii="Arial" w:hAnsi="Arial" w:cs="Arial"/>
                      <w:sz w:val="16"/>
                      <w:szCs w:val="18"/>
                    </w:rPr>
                    <w:t xml:space="preserve">Inseguridad jurídica para las personas interesadas </w:t>
                  </w:r>
                  <w:r>
                    <w:rPr>
                      <w:rFonts w:ascii="Arial" w:hAnsi="Arial" w:cs="Arial"/>
                      <w:sz w:val="16"/>
                      <w:szCs w:val="18"/>
                    </w:rPr>
                    <w:lastRenderedPageBreak/>
                    <w:t>en obtener la Constancia de Autorización</w:t>
                  </w:r>
                  <w:r w:rsidR="009E2E17">
                    <w:rPr>
                      <w:rFonts w:ascii="Arial" w:hAnsi="Arial" w:cs="Arial"/>
                      <w:sz w:val="16"/>
                      <w:szCs w:val="18"/>
                    </w:rPr>
                    <w:t>, al no poseer sustento jurídico la vigencia en un precepto normativo.</w:t>
                  </w:r>
                </w:p>
                <w:p w14:paraId="0AE839C0" w14:textId="188AD761" w:rsidR="005703D9" w:rsidRDefault="005703D9" w:rsidP="00547BDA">
                  <w:pPr>
                    <w:pStyle w:val="Prrafodelista"/>
                    <w:numPr>
                      <w:ilvl w:val="0"/>
                      <w:numId w:val="3"/>
                    </w:numPr>
                    <w:ind w:left="187" w:hanging="135"/>
                    <w:jc w:val="both"/>
                    <w:rPr>
                      <w:rFonts w:ascii="Arial" w:hAnsi="Arial" w:cs="Arial"/>
                      <w:sz w:val="16"/>
                      <w:szCs w:val="18"/>
                    </w:rPr>
                  </w:pPr>
                  <w:r>
                    <w:rPr>
                      <w:rFonts w:ascii="Arial" w:hAnsi="Arial" w:cs="Arial"/>
                      <w:sz w:val="16"/>
                      <w:szCs w:val="18"/>
                    </w:rPr>
                    <w:t>Vigencia de la Constancia de Autorización indefinida en menoscabo del uso, aprovechamiento y explotación de bandas de frecuencias del espectro radioeléctrico.</w:t>
                  </w:r>
                </w:p>
                <w:p w14:paraId="7ADFE09C" w14:textId="48FF0D06" w:rsidR="009860BC" w:rsidRPr="008149E2" w:rsidRDefault="009860BC" w:rsidP="0040496F">
                  <w:pPr>
                    <w:pStyle w:val="Prrafodelista"/>
                    <w:ind w:left="187"/>
                    <w:jc w:val="both"/>
                    <w:rPr>
                      <w:rFonts w:ascii="Arial" w:hAnsi="Arial" w:cs="Arial"/>
                      <w:sz w:val="16"/>
                      <w:szCs w:val="18"/>
                    </w:rPr>
                  </w:pPr>
                </w:p>
              </w:tc>
            </w:tr>
            <w:tr w:rsidR="005428B1" w:rsidRPr="000E7DB8" w14:paraId="091691B4" w14:textId="77777777" w:rsidTr="007D30F3">
              <w:sdt>
                <w:sdtPr>
                  <w:rPr>
                    <w:rFonts w:ascii="Arial" w:hAnsi="Arial" w:cs="Arial"/>
                    <w:i/>
                    <w:sz w:val="16"/>
                    <w:szCs w:val="18"/>
                  </w:rPr>
                  <w:alias w:val="Alternativa evaluada"/>
                  <w:tag w:val="Alternativa evaluada"/>
                  <w:id w:val="-1518921527"/>
                  <w:placeholder>
                    <w:docPart w:val="F3DA3A89C86A486DA078759A4CFB5DB2"/>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CA043DD" w14:textId="4FCC6AAD" w:rsidR="005428B1" w:rsidRPr="002A28F9" w:rsidRDefault="0040496F" w:rsidP="001A6F6F">
                      <w:pPr>
                        <w:rPr>
                          <w:rFonts w:ascii="Arial" w:hAnsi="Arial" w:cs="Arial"/>
                          <w:i/>
                          <w:sz w:val="16"/>
                          <w:szCs w:val="18"/>
                        </w:rPr>
                      </w:pPr>
                      <w:r>
                        <w:rPr>
                          <w:rFonts w:ascii="Arial" w:hAnsi="Arial" w:cs="Arial"/>
                          <w:i/>
                          <w:sz w:val="16"/>
                          <w:szCs w:val="18"/>
                        </w:rPr>
                        <w:t>Otro tipo de regulación</w:t>
                      </w:r>
                    </w:p>
                  </w:tc>
                </w:sdtContent>
              </w:sdt>
              <w:tc>
                <w:tcPr>
                  <w:tcW w:w="2037" w:type="dxa"/>
                  <w:tcBorders>
                    <w:left w:val="single" w:sz="4" w:space="0" w:color="auto"/>
                  </w:tcBorders>
                </w:tcPr>
                <w:p w14:paraId="7B582C34" w14:textId="47540957" w:rsidR="00A90609" w:rsidRPr="002A28F9" w:rsidRDefault="00A90609" w:rsidP="001A6F6F">
                  <w:pPr>
                    <w:jc w:val="both"/>
                    <w:rPr>
                      <w:rFonts w:ascii="Arial" w:hAnsi="Arial" w:cs="Arial"/>
                      <w:sz w:val="16"/>
                      <w:szCs w:val="18"/>
                    </w:rPr>
                  </w:pPr>
                  <w:r>
                    <w:rPr>
                      <w:rFonts w:ascii="Arial" w:hAnsi="Arial" w:cs="Arial"/>
                      <w:sz w:val="16"/>
                      <w:szCs w:val="18"/>
                    </w:rPr>
                    <w:t xml:space="preserve">Modificación a la Ley Federal de Telecomunicaciones y Radiodifusión. </w:t>
                  </w:r>
                </w:p>
              </w:tc>
              <w:tc>
                <w:tcPr>
                  <w:tcW w:w="2648" w:type="dxa"/>
                </w:tcPr>
                <w:p w14:paraId="4B3E3000" w14:textId="77777777" w:rsidR="00A90609" w:rsidRDefault="0094767F" w:rsidP="00547BDA">
                  <w:pPr>
                    <w:pStyle w:val="Prrafodelista"/>
                    <w:numPr>
                      <w:ilvl w:val="0"/>
                      <w:numId w:val="4"/>
                    </w:numPr>
                    <w:ind w:left="282" w:hanging="279"/>
                    <w:jc w:val="both"/>
                    <w:rPr>
                      <w:rFonts w:ascii="Arial" w:hAnsi="Arial" w:cs="Arial"/>
                      <w:sz w:val="16"/>
                      <w:szCs w:val="18"/>
                    </w:rPr>
                  </w:pPr>
                  <w:r>
                    <w:rPr>
                      <w:rFonts w:ascii="Arial" w:hAnsi="Arial" w:cs="Arial"/>
                      <w:sz w:val="16"/>
                      <w:szCs w:val="18"/>
                    </w:rPr>
                    <w:t>Otorgar certeza jurídica a los Autorizados respecto de la posibilidad de prorrogarse la vigencia de la Constancia de Autorización</w:t>
                  </w:r>
                  <w:r w:rsidR="00A90609">
                    <w:rPr>
                      <w:rFonts w:ascii="Arial" w:hAnsi="Arial" w:cs="Arial"/>
                      <w:sz w:val="16"/>
                      <w:szCs w:val="18"/>
                    </w:rPr>
                    <w:t>.</w:t>
                  </w:r>
                </w:p>
                <w:p w14:paraId="7BDEA6D8" w14:textId="63900081" w:rsidR="00A90609" w:rsidRDefault="00A90609" w:rsidP="00547BDA">
                  <w:pPr>
                    <w:pStyle w:val="Prrafodelista"/>
                    <w:numPr>
                      <w:ilvl w:val="0"/>
                      <w:numId w:val="4"/>
                    </w:numPr>
                    <w:ind w:left="282" w:hanging="279"/>
                    <w:jc w:val="both"/>
                    <w:rPr>
                      <w:rFonts w:ascii="Arial" w:hAnsi="Arial" w:cs="Arial"/>
                      <w:sz w:val="16"/>
                      <w:szCs w:val="18"/>
                    </w:rPr>
                  </w:pPr>
                  <w:r>
                    <w:rPr>
                      <w:rFonts w:ascii="Arial" w:hAnsi="Arial" w:cs="Arial"/>
                      <w:sz w:val="16"/>
                      <w:szCs w:val="18"/>
                    </w:rPr>
                    <w:t>Previsión del</w:t>
                  </w:r>
                  <w:r w:rsidR="00D01C9C">
                    <w:rPr>
                      <w:rFonts w:ascii="Arial" w:hAnsi="Arial" w:cs="Arial"/>
                      <w:sz w:val="16"/>
                      <w:szCs w:val="18"/>
                    </w:rPr>
                    <w:t xml:space="preserve"> marco normativo relativo al </w:t>
                  </w:r>
                  <w:r>
                    <w:rPr>
                      <w:rFonts w:ascii="Arial" w:hAnsi="Arial" w:cs="Arial"/>
                      <w:sz w:val="16"/>
                      <w:szCs w:val="18"/>
                    </w:rPr>
                    <w:t>uso secundario de bandas de frecuencias del espectro radioeléctrico</w:t>
                  </w:r>
                  <w:r w:rsidR="00D01C9C">
                    <w:rPr>
                      <w:rFonts w:ascii="Arial" w:hAnsi="Arial" w:cs="Arial"/>
                      <w:sz w:val="16"/>
                      <w:szCs w:val="18"/>
                    </w:rPr>
                    <w:t>.</w:t>
                  </w:r>
                </w:p>
                <w:p w14:paraId="00A4CC91" w14:textId="7DF73315" w:rsidR="005428B1" w:rsidRPr="002A28F9" w:rsidRDefault="00A90609" w:rsidP="00547BDA">
                  <w:pPr>
                    <w:pStyle w:val="Prrafodelista"/>
                    <w:numPr>
                      <w:ilvl w:val="0"/>
                      <w:numId w:val="4"/>
                    </w:numPr>
                    <w:ind w:left="282" w:hanging="279"/>
                    <w:jc w:val="both"/>
                    <w:rPr>
                      <w:rFonts w:ascii="Arial" w:hAnsi="Arial" w:cs="Arial"/>
                      <w:sz w:val="16"/>
                      <w:szCs w:val="18"/>
                    </w:rPr>
                  </w:pPr>
                  <w:r>
                    <w:rPr>
                      <w:rFonts w:ascii="Arial" w:hAnsi="Arial" w:cs="Arial"/>
                      <w:sz w:val="16"/>
                      <w:szCs w:val="18"/>
                    </w:rPr>
                    <w:t>Incorporación al marco normativo de los supuestos normativos, figura jurídica, efectos</w:t>
                  </w:r>
                  <w:r w:rsidR="00D01C9C">
                    <w:rPr>
                      <w:rFonts w:ascii="Arial" w:hAnsi="Arial" w:cs="Arial"/>
                      <w:sz w:val="16"/>
                      <w:szCs w:val="18"/>
                    </w:rPr>
                    <w:t>,</w:t>
                  </w:r>
                  <w:r>
                    <w:rPr>
                      <w:rFonts w:ascii="Arial" w:hAnsi="Arial" w:cs="Arial"/>
                      <w:sz w:val="16"/>
                      <w:szCs w:val="18"/>
                    </w:rPr>
                    <w:t xml:space="preserve"> consideraciones</w:t>
                  </w:r>
                  <w:r w:rsidR="00D01C9C">
                    <w:rPr>
                      <w:rFonts w:ascii="Arial" w:hAnsi="Arial" w:cs="Arial"/>
                      <w:sz w:val="16"/>
                      <w:szCs w:val="18"/>
                    </w:rPr>
                    <w:t>, términos y condiciones</w:t>
                  </w:r>
                  <w:r>
                    <w:rPr>
                      <w:rFonts w:ascii="Arial" w:hAnsi="Arial" w:cs="Arial"/>
                      <w:sz w:val="16"/>
                      <w:szCs w:val="18"/>
                    </w:rPr>
                    <w:t xml:space="preserve"> del uso secundario de las bandas de frecuencias del espectro radioeléctrico.</w:t>
                  </w:r>
                </w:p>
              </w:tc>
              <w:tc>
                <w:tcPr>
                  <w:tcW w:w="2355" w:type="dxa"/>
                </w:tcPr>
                <w:p w14:paraId="727F8DAD" w14:textId="09864BE1" w:rsidR="00FD2100" w:rsidRDefault="0094767F" w:rsidP="00547BDA">
                  <w:pPr>
                    <w:pStyle w:val="Prrafodelista"/>
                    <w:numPr>
                      <w:ilvl w:val="0"/>
                      <w:numId w:val="4"/>
                    </w:numPr>
                    <w:ind w:left="187" w:hanging="187"/>
                    <w:jc w:val="both"/>
                    <w:rPr>
                      <w:rFonts w:ascii="Arial" w:hAnsi="Arial" w:cs="Arial"/>
                      <w:sz w:val="16"/>
                      <w:szCs w:val="18"/>
                    </w:rPr>
                  </w:pPr>
                  <w:r>
                    <w:rPr>
                      <w:rFonts w:ascii="Arial" w:hAnsi="Arial" w:cs="Arial"/>
                      <w:sz w:val="16"/>
                      <w:szCs w:val="18"/>
                    </w:rPr>
                    <w:t xml:space="preserve">Requerimiento de los Autorizados de temporalidad mayor para la vigencia de la Constancia de Autorización </w:t>
                  </w:r>
                  <w:r w:rsidRPr="0094767F">
                    <w:rPr>
                      <w:rFonts w:ascii="Arial" w:hAnsi="Arial" w:cs="Arial"/>
                      <w:sz w:val="16"/>
                      <w:szCs w:val="18"/>
                    </w:rPr>
                    <w:t>de uso secundario para Instalaciones destinadas a actividades comerciales o industriales</w:t>
                  </w:r>
                  <w:r w:rsidR="002C6667">
                    <w:rPr>
                      <w:rFonts w:ascii="Arial" w:hAnsi="Arial" w:cs="Arial"/>
                      <w:sz w:val="16"/>
                      <w:szCs w:val="18"/>
                    </w:rPr>
                    <w:t>.</w:t>
                  </w:r>
                </w:p>
                <w:p w14:paraId="0019BA54" w14:textId="60C613E3" w:rsidR="00A90609" w:rsidRDefault="00A90609" w:rsidP="00547BDA">
                  <w:pPr>
                    <w:pStyle w:val="Prrafodelista"/>
                    <w:numPr>
                      <w:ilvl w:val="0"/>
                      <w:numId w:val="4"/>
                    </w:numPr>
                    <w:ind w:left="187" w:hanging="187"/>
                    <w:jc w:val="both"/>
                    <w:rPr>
                      <w:rFonts w:ascii="Arial" w:hAnsi="Arial" w:cs="Arial"/>
                      <w:sz w:val="16"/>
                      <w:szCs w:val="18"/>
                    </w:rPr>
                  </w:pPr>
                  <w:r>
                    <w:rPr>
                      <w:rFonts w:ascii="Arial" w:hAnsi="Arial" w:cs="Arial"/>
                      <w:sz w:val="16"/>
                      <w:szCs w:val="18"/>
                    </w:rPr>
                    <w:t xml:space="preserve">Proceso legislativo que puede resultar extenso, y en el que el Instituto no cuenta con la atribución de presentar modificaciones a la Ley Federal de Telecomunicaciones y Radiodifusión. </w:t>
                  </w:r>
                </w:p>
                <w:p w14:paraId="29F5E85F" w14:textId="466D991C" w:rsidR="00A90609" w:rsidRDefault="00A90609" w:rsidP="00547BDA">
                  <w:pPr>
                    <w:pStyle w:val="Prrafodelista"/>
                    <w:numPr>
                      <w:ilvl w:val="0"/>
                      <w:numId w:val="4"/>
                    </w:numPr>
                    <w:ind w:left="187" w:hanging="187"/>
                    <w:jc w:val="both"/>
                    <w:rPr>
                      <w:rFonts w:ascii="Arial" w:hAnsi="Arial" w:cs="Arial"/>
                      <w:sz w:val="16"/>
                      <w:szCs w:val="18"/>
                    </w:rPr>
                  </w:pPr>
                  <w:r>
                    <w:rPr>
                      <w:rFonts w:ascii="Arial" w:hAnsi="Arial" w:cs="Arial"/>
                      <w:sz w:val="16"/>
                      <w:szCs w:val="18"/>
                    </w:rPr>
                    <w:t xml:space="preserve">Participación de entes externos para la aprobación de la modificación que requiere especialización en el estudio del uso secundario de bandas de frecuencias del espectro radioeléctrico. </w:t>
                  </w:r>
                </w:p>
                <w:p w14:paraId="75979B63" w14:textId="367F0661" w:rsidR="00A90609" w:rsidRPr="002A28F9" w:rsidRDefault="00A90609" w:rsidP="00547BDA">
                  <w:pPr>
                    <w:pStyle w:val="Prrafodelista"/>
                    <w:numPr>
                      <w:ilvl w:val="0"/>
                      <w:numId w:val="4"/>
                    </w:numPr>
                    <w:ind w:left="187" w:hanging="187"/>
                    <w:jc w:val="both"/>
                    <w:rPr>
                      <w:rFonts w:ascii="Arial" w:hAnsi="Arial" w:cs="Arial"/>
                      <w:sz w:val="16"/>
                      <w:szCs w:val="18"/>
                    </w:rPr>
                  </w:pPr>
                  <w:r>
                    <w:rPr>
                      <w:rFonts w:ascii="Arial" w:hAnsi="Arial" w:cs="Arial"/>
                      <w:sz w:val="16"/>
                      <w:szCs w:val="18"/>
                    </w:rPr>
                    <w:t xml:space="preserve">Temporalidad </w:t>
                  </w:r>
                  <w:r w:rsidR="00D01C9C">
                    <w:rPr>
                      <w:rFonts w:ascii="Arial" w:hAnsi="Arial" w:cs="Arial"/>
                      <w:sz w:val="16"/>
                      <w:szCs w:val="18"/>
                    </w:rPr>
                    <w:t>amplía</w:t>
                  </w:r>
                  <w:r>
                    <w:rPr>
                      <w:rFonts w:ascii="Arial" w:hAnsi="Arial" w:cs="Arial"/>
                      <w:sz w:val="16"/>
                      <w:szCs w:val="18"/>
                    </w:rPr>
                    <w:t xml:space="preserve"> con diversas fase</w:t>
                  </w:r>
                  <w:r w:rsidR="005B7E0A">
                    <w:rPr>
                      <w:rFonts w:ascii="Arial" w:hAnsi="Arial" w:cs="Arial"/>
                      <w:sz w:val="16"/>
                      <w:szCs w:val="18"/>
                    </w:rPr>
                    <w:t xml:space="preserve">s para la aprobación de la modificación a l Ley Federal de Telecomunicaciones y Radiodifusión. </w:t>
                  </w:r>
                </w:p>
                <w:p w14:paraId="1B3987AC" w14:textId="1487B9EC" w:rsidR="005428B1" w:rsidRPr="002A28F9" w:rsidRDefault="005428B1" w:rsidP="00900D8B">
                  <w:pPr>
                    <w:pStyle w:val="Prrafodelista"/>
                    <w:ind w:left="187"/>
                    <w:jc w:val="both"/>
                    <w:rPr>
                      <w:rFonts w:ascii="Arial" w:hAnsi="Arial" w:cs="Arial"/>
                      <w:sz w:val="16"/>
                      <w:szCs w:val="18"/>
                    </w:rPr>
                  </w:pPr>
                </w:p>
              </w:tc>
            </w:tr>
          </w:tbl>
          <w:p w14:paraId="334D20CC" w14:textId="77777777" w:rsidR="003C3084" w:rsidRPr="005F7176" w:rsidRDefault="003C3084" w:rsidP="001A6F6F">
            <w:pPr>
              <w:jc w:val="both"/>
              <w:rPr>
                <w:rFonts w:ascii="Arial" w:hAnsi="Arial" w:cs="Arial"/>
                <w:sz w:val="18"/>
                <w:szCs w:val="18"/>
              </w:rPr>
            </w:pPr>
          </w:p>
          <w:p w14:paraId="15F06890" w14:textId="77777777" w:rsidR="002025CB" w:rsidRPr="005F7176" w:rsidRDefault="002025CB" w:rsidP="001A6F6F">
            <w:pPr>
              <w:jc w:val="both"/>
              <w:rPr>
                <w:rFonts w:ascii="Arial" w:hAnsi="Arial" w:cs="Arial"/>
                <w:sz w:val="18"/>
                <w:szCs w:val="18"/>
              </w:rPr>
            </w:pPr>
          </w:p>
        </w:tc>
      </w:tr>
    </w:tbl>
    <w:p w14:paraId="5CF19BB3" w14:textId="77777777" w:rsidR="003C3084" w:rsidRPr="005F7176" w:rsidRDefault="003C3084" w:rsidP="001A6F6F">
      <w:pPr>
        <w:spacing w:after="0" w:line="240" w:lineRule="auto"/>
        <w:jc w:val="both"/>
        <w:rPr>
          <w:rFonts w:ascii="Arial" w:hAnsi="Arial" w:cs="Arial"/>
          <w:sz w:val="18"/>
          <w:szCs w:val="18"/>
        </w:rPr>
      </w:pPr>
    </w:p>
    <w:tbl>
      <w:tblPr>
        <w:tblStyle w:val="Tablaconcuadrcula"/>
        <w:tblW w:w="0" w:type="auto"/>
        <w:tblLayout w:type="fixed"/>
        <w:tblLook w:val="04A0" w:firstRow="1" w:lastRow="0" w:firstColumn="1" w:lastColumn="0" w:noHBand="0" w:noVBand="1"/>
      </w:tblPr>
      <w:tblGrid>
        <w:gridCol w:w="8828"/>
      </w:tblGrid>
      <w:tr w:rsidR="00DC156F" w:rsidRPr="00FD2100" w14:paraId="21998EE4" w14:textId="77777777" w:rsidTr="000E7DB8">
        <w:trPr>
          <w:trHeight w:val="46"/>
        </w:trPr>
        <w:tc>
          <w:tcPr>
            <w:tcW w:w="8828" w:type="dxa"/>
          </w:tcPr>
          <w:p w14:paraId="3BEEFE57" w14:textId="082EBF6E" w:rsidR="00DC156F" w:rsidRPr="000E7DB8" w:rsidRDefault="00DC156F" w:rsidP="001A6F6F">
            <w:pPr>
              <w:jc w:val="both"/>
              <w:rPr>
                <w:rFonts w:ascii="Arial" w:hAnsi="Arial" w:cs="Arial"/>
                <w:sz w:val="16"/>
                <w:szCs w:val="16"/>
              </w:rPr>
            </w:pPr>
            <w:r w:rsidRPr="000E7DB8">
              <w:rPr>
                <w:rFonts w:ascii="Arial" w:hAnsi="Arial" w:cs="Arial"/>
                <w:sz w:val="16"/>
                <w:szCs w:val="16"/>
              </w:rPr>
              <w:br w:type="page"/>
            </w:r>
            <w:r w:rsidR="00C9396B" w:rsidRPr="000E7DB8">
              <w:rPr>
                <w:rFonts w:ascii="Arial" w:hAnsi="Arial" w:cs="Arial"/>
                <w:b/>
                <w:sz w:val="16"/>
                <w:szCs w:val="16"/>
              </w:rPr>
              <w:t>7</w:t>
            </w:r>
            <w:r w:rsidRPr="000E7DB8">
              <w:rPr>
                <w:rFonts w:ascii="Arial" w:hAnsi="Arial" w:cs="Arial"/>
                <w:b/>
                <w:sz w:val="16"/>
                <w:szCs w:val="16"/>
              </w:rPr>
              <w:t>.- Incluya un comparativo que contemple las regulaciones implementadas en otros países a fin de solventar la problemática antes detectada o alguna similar.</w:t>
            </w:r>
          </w:p>
          <w:p w14:paraId="5AA0210D" w14:textId="5FBBAE74" w:rsidR="00DC156F" w:rsidRDefault="00DC156F" w:rsidP="001A6F6F">
            <w:pPr>
              <w:jc w:val="both"/>
              <w:rPr>
                <w:rFonts w:ascii="Arial" w:hAnsi="Arial" w:cs="Arial"/>
                <w:sz w:val="16"/>
                <w:szCs w:val="16"/>
              </w:rPr>
            </w:pPr>
            <w:r w:rsidRPr="000E7DB8">
              <w:rPr>
                <w:rFonts w:ascii="Arial" w:hAnsi="Arial" w:cs="Arial"/>
                <w:sz w:val="16"/>
                <w:szCs w:val="16"/>
              </w:rPr>
              <w:t>Refiera por caso analizado, la siguiente información</w:t>
            </w:r>
            <w:r w:rsidR="00A35A74" w:rsidRPr="000E7DB8">
              <w:rPr>
                <w:rFonts w:ascii="Arial" w:hAnsi="Arial" w:cs="Arial"/>
                <w:sz w:val="16"/>
                <w:szCs w:val="16"/>
              </w:rPr>
              <w:t xml:space="preserve"> y agregue los que sean necesarios</w:t>
            </w:r>
            <w:r w:rsidRPr="000E7DB8">
              <w:rPr>
                <w:rFonts w:ascii="Arial" w:hAnsi="Arial" w:cs="Arial"/>
                <w:sz w:val="16"/>
                <w:szCs w:val="16"/>
              </w:rPr>
              <w:t>:</w:t>
            </w:r>
          </w:p>
          <w:p w14:paraId="3E209186" w14:textId="364FE252" w:rsidR="00950FA4" w:rsidRDefault="00950FA4" w:rsidP="001A6F6F">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950FA4" w:rsidRPr="000E7DB8" w14:paraId="166A93FC" w14:textId="77777777" w:rsidTr="00950FA4">
              <w:tc>
                <w:tcPr>
                  <w:tcW w:w="8602" w:type="dxa"/>
                  <w:gridSpan w:val="2"/>
                  <w:shd w:val="clear" w:color="auto" w:fill="A8D08D" w:themeFill="accent6" w:themeFillTint="99"/>
                </w:tcPr>
                <w:p w14:paraId="35E7BDD6" w14:textId="7867C66C" w:rsidR="00950FA4" w:rsidRPr="000E7DB8" w:rsidRDefault="00950FA4" w:rsidP="00950FA4">
                  <w:pPr>
                    <w:jc w:val="both"/>
                    <w:rPr>
                      <w:rFonts w:ascii="Arial" w:hAnsi="Arial" w:cs="Arial"/>
                      <w:b/>
                      <w:sz w:val="16"/>
                      <w:szCs w:val="16"/>
                    </w:rPr>
                  </w:pPr>
                  <w:r>
                    <w:rPr>
                      <w:rFonts w:ascii="Arial" w:hAnsi="Arial" w:cs="Arial"/>
                      <w:b/>
                      <w:sz w:val="16"/>
                      <w:szCs w:val="16"/>
                    </w:rPr>
                    <w:t>Caso 1</w:t>
                  </w:r>
                </w:p>
              </w:tc>
            </w:tr>
            <w:tr w:rsidR="00950FA4" w:rsidRPr="000E7DB8" w14:paraId="62C308E3" w14:textId="77777777" w:rsidTr="00950FA4">
              <w:tc>
                <w:tcPr>
                  <w:tcW w:w="2146" w:type="dxa"/>
                </w:tcPr>
                <w:p w14:paraId="11BBEAD7"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712CE7BC"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Alemania</w:t>
                  </w:r>
                </w:p>
              </w:tc>
            </w:tr>
            <w:tr w:rsidR="00950FA4" w:rsidRPr="00CA2E54" w14:paraId="6390B10F" w14:textId="77777777" w:rsidTr="00950FA4">
              <w:tc>
                <w:tcPr>
                  <w:tcW w:w="2146" w:type="dxa"/>
                </w:tcPr>
                <w:p w14:paraId="6F38D463"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7238D7B1" w14:textId="77777777" w:rsidR="00950FA4" w:rsidRPr="000E7DB8" w:rsidRDefault="00950FA4" w:rsidP="00547BDA">
                  <w:pPr>
                    <w:pStyle w:val="Prrafodelista"/>
                    <w:numPr>
                      <w:ilvl w:val="0"/>
                      <w:numId w:val="9"/>
                    </w:numPr>
                    <w:ind w:left="144" w:hanging="144"/>
                    <w:jc w:val="both"/>
                    <w:rPr>
                      <w:rFonts w:ascii="Arial" w:hAnsi="Arial" w:cs="Arial"/>
                      <w:i/>
                      <w:sz w:val="16"/>
                      <w:szCs w:val="16"/>
                    </w:rPr>
                  </w:pPr>
                  <w:r w:rsidRPr="000E7DB8">
                    <w:rPr>
                      <w:rFonts w:ascii="Arial" w:hAnsi="Arial" w:cs="Arial"/>
                      <w:sz w:val="16"/>
                      <w:szCs w:val="16"/>
                    </w:rPr>
                    <w:t xml:space="preserve">Ley de Telecomunicaciones </w:t>
                  </w:r>
                  <w:r w:rsidRPr="000E7DB8">
                    <w:rPr>
                      <w:rFonts w:ascii="Arial" w:hAnsi="Arial" w:cs="Arial"/>
                      <w:i/>
                      <w:sz w:val="16"/>
                      <w:szCs w:val="16"/>
                    </w:rPr>
                    <w:t>(</w:t>
                  </w:r>
                  <w:proofErr w:type="spellStart"/>
                  <w:r w:rsidRPr="000E7DB8">
                    <w:rPr>
                      <w:rFonts w:ascii="Arial" w:hAnsi="Arial" w:cs="Arial"/>
                      <w:i/>
                      <w:sz w:val="16"/>
                      <w:szCs w:val="16"/>
                    </w:rPr>
                    <w:t>Telekommunikationsgesetz</w:t>
                  </w:r>
                  <w:proofErr w:type="spellEnd"/>
                  <w:r w:rsidRPr="000E7DB8">
                    <w:rPr>
                      <w:rFonts w:ascii="Arial" w:hAnsi="Arial" w:cs="Arial"/>
                      <w:i/>
                      <w:sz w:val="16"/>
                      <w:szCs w:val="16"/>
                    </w:rPr>
                    <w:t>)</w:t>
                  </w:r>
                </w:p>
                <w:p w14:paraId="09B799B7" w14:textId="77777777" w:rsidR="00950FA4" w:rsidRPr="006667AF" w:rsidRDefault="00950FA4" w:rsidP="00547BDA">
                  <w:pPr>
                    <w:pStyle w:val="Prrafodelista"/>
                    <w:numPr>
                      <w:ilvl w:val="0"/>
                      <w:numId w:val="9"/>
                    </w:numPr>
                    <w:ind w:left="144" w:hanging="144"/>
                    <w:jc w:val="both"/>
                    <w:rPr>
                      <w:rFonts w:ascii="Arial" w:hAnsi="Arial" w:cs="Arial"/>
                      <w:sz w:val="16"/>
                      <w:szCs w:val="16"/>
                      <w:lang w:val="de-DE"/>
                    </w:rPr>
                  </w:pPr>
                  <w:r w:rsidRPr="006667AF">
                    <w:rPr>
                      <w:rFonts w:ascii="Arial" w:hAnsi="Arial" w:cs="Arial"/>
                      <w:sz w:val="16"/>
                      <w:szCs w:val="16"/>
                      <w:lang w:val="de-DE"/>
                    </w:rPr>
                    <w:t xml:space="preserve">Reglas Administrativas en Asignaciones de Frecuencia para Uso a Corto Plazo </w:t>
                  </w:r>
                  <w:r w:rsidRPr="006667AF">
                    <w:rPr>
                      <w:rFonts w:ascii="Arial" w:hAnsi="Arial" w:cs="Arial"/>
                      <w:i/>
                      <w:sz w:val="16"/>
                      <w:szCs w:val="16"/>
                      <w:lang w:val="de-DE"/>
                    </w:rPr>
                    <w:t>(Verwaltungsvorschriften für Frequenzzuteilungen im Rahmen von Kurzzeitnutzungen)</w:t>
                  </w:r>
                </w:p>
              </w:tc>
            </w:tr>
            <w:tr w:rsidR="00950FA4" w:rsidRPr="000E7DB8" w14:paraId="27C2B071" w14:textId="77777777" w:rsidTr="00950FA4">
              <w:tc>
                <w:tcPr>
                  <w:tcW w:w="2146" w:type="dxa"/>
                </w:tcPr>
                <w:p w14:paraId="40E57367"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Principales resultados:</w:t>
                  </w:r>
                </w:p>
              </w:tc>
              <w:tc>
                <w:tcPr>
                  <w:tcW w:w="6456" w:type="dxa"/>
                </w:tcPr>
                <w:p w14:paraId="44D25C78" w14:textId="77777777" w:rsidR="00AF114A" w:rsidRPr="00AF114A" w:rsidRDefault="00AF114A" w:rsidP="00AF114A">
                  <w:pPr>
                    <w:jc w:val="both"/>
                    <w:rPr>
                      <w:rFonts w:ascii="Arial" w:hAnsi="Arial" w:cs="Arial"/>
                      <w:sz w:val="16"/>
                      <w:szCs w:val="20"/>
                    </w:rPr>
                  </w:pPr>
                  <w:r w:rsidRPr="00AF114A">
                    <w:rPr>
                      <w:rFonts w:ascii="Arial" w:hAnsi="Arial" w:cs="Arial"/>
                      <w:sz w:val="16"/>
                      <w:szCs w:val="20"/>
                    </w:rPr>
                    <w:t>La Agencia Federal de Redes (</w:t>
                  </w:r>
                  <w:proofErr w:type="spellStart"/>
                  <w:r w:rsidRPr="00AF114A">
                    <w:rPr>
                      <w:rFonts w:ascii="Arial" w:hAnsi="Arial" w:cs="Arial"/>
                      <w:i/>
                      <w:sz w:val="16"/>
                      <w:szCs w:val="20"/>
                    </w:rPr>
                    <w:t>Bundesnetzagentur</w:t>
                  </w:r>
                  <w:proofErr w:type="spellEnd"/>
                  <w:r w:rsidRPr="00AF114A">
                    <w:rPr>
                      <w:rFonts w:ascii="Arial" w:hAnsi="Arial" w:cs="Arial"/>
                      <w:i/>
                      <w:sz w:val="16"/>
                      <w:szCs w:val="20"/>
                    </w:rPr>
                    <w:t xml:space="preserve"> </w:t>
                  </w:r>
                  <w:r w:rsidRPr="00AF114A">
                    <w:rPr>
                      <w:rFonts w:ascii="Arial" w:hAnsi="Arial" w:cs="Arial"/>
                      <w:sz w:val="16"/>
                      <w:szCs w:val="20"/>
                    </w:rPr>
                    <w:t>o AFR) es la autoridad alemana reguladora de las telecomunicaciones, entre otros, y regula el uso de frecuencias y sus asignaciones de acuerdo a la Ley de Telecomunicaciones.</w:t>
                  </w:r>
                </w:p>
                <w:p w14:paraId="55324388" w14:textId="77777777" w:rsidR="00AF114A" w:rsidRPr="00AF114A" w:rsidRDefault="00AF114A" w:rsidP="00AF114A">
                  <w:pPr>
                    <w:jc w:val="both"/>
                    <w:rPr>
                      <w:rFonts w:ascii="Arial" w:hAnsi="Arial" w:cs="Arial"/>
                      <w:sz w:val="16"/>
                      <w:szCs w:val="20"/>
                    </w:rPr>
                  </w:pPr>
                </w:p>
                <w:p w14:paraId="04558D61" w14:textId="77777777" w:rsidR="00AF114A" w:rsidRPr="00AF114A" w:rsidRDefault="00AF114A" w:rsidP="00AF114A">
                  <w:pPr>
                    <w:jc w:val="both"/>
                    <w:rPr>
                      <w:rFonts w:ascii="Arial" w:hAnsi="Arial" w:cs="Arial"/>
                      <w:sz w:val="16"/>
                      <w:szCs w:val="20"/>
                    </w:rPr>
                  </w:pPr>
                  <w:r w:rsidRPr="00AF114A">
                    <w:rPr>
                      <w:rFonts w:ascii="Arial" w:hAnsi="Arial" w:cs="Arial"/>
                      <w:sz w:val="16"/>
                      <w:szCs w:val="20"/>
                    </w:rPr>
                    <w:t xml:space="preserve">Cabe mencionar que los estados federales son los responsables del contenido que se transmite en las frecuencias y de la supervisión de las emisoras, por lo que las empresas </w:t>
                  </w:r>
                  <w:r w:rsidRPr="00AF114A">
                    <w:rPr>
                      <w:rFonts w:ascii="Arial" w:hAnsi="Arial" w:cs="Arial"/>
                      <w:sz w:val="16"/>
                      <w:szCs w:val="20"/>
                    </w:rPr>
                    <w:lastRenderedPageBreak/>
                    <w:t xml:space="preserve">de radiodifusión privadas requieren una autorización de acuerdo con la ley estatal respectiva para realizar una transmisión. </w:t>
                  </w:r>
                </w:p>
                <w:p w14:paraId="611D74F7" w14:textId="77777777" w:rsidR="00AF114A" w:rsidRPr="00AF114A" w:rsidRDefault="00AF114A" w:rsidP="00AF114A">
                  <w:pPr>
                    <w:jc w:val="both"/>
                    <w:rPr>
                      <w:rFonts w:ascii="Arial" w:hAnsi="Arial" w:cs="Arial"/>
                      <w:sz w:val="16"/>
                      <w:szCs w:val="20"/>
                    </w:rPr>
                  </w:pPr>
                </w:p>
                <w:p w14:paraId="421D0072" w14:textId="77777777" w:rsidR="00AF114A" w:rsidRPr="00AF114A" w:rsidRDefault="00AF114A" w:rsidP="00AF114A">
                  <w:pPr>
                    <w:jc w:val="both"/>
                    <w:rPr>
                      <w:rFonts w:ascii="Arial" w:hAnsi="Arial" w:cs="Arial"/>
                      <w:sz w:val="16"/>
                      <w:szCs w:val="20"/>
                    </w:rPr>
                  </w:pPr>
                  <w:r w:rsidRPr="00AF114A">
                    <w:rPr>
                      <w:rFonts w:ascii="Arial" w:hAnsi="Arial" w:cs="Arial"/>
                      <w:sz w:val="16"/>
                      <w:szCs w:val="20"/>
                    </w:rPr>
                    <w:t>De acuerdo a la Ley de Telecomunicaciones, las frecuencias son asignadas de oficio como “asignaciones generales” para uso del público en general o un grupo de personas determinado o determinable de acuerdo con características generales. Si no es posible una asignación general, las frecuencias se asignarán “individualmente” mediante una solicitud específica. Para las frecuencias asignadas individualmente se prevén, entre otros, las aplicaciones especiales, es decir, aquellas asignaciones de radio para ciertos grupos de usuarios para radio terrestre móvil no pública, como pueden ser las “Asignaciones a corto plazo”. Las Asignaciones de frecuencia para uso a corto plazo están relacionadas con la realización de eventos y ubicaciones específicas.</w:t>
                  </w:r>
                </w:p>
                <w:p w14:paraId="6DA6F1A6" w14:textId="77777777" w:rsidR="00AF114A" w:rsidRPr="00AF114A" w:rsidRDefault="00AF114A" w:rsidP="00AF114A">
                  <w:pPr>
                    <w:jc w:val="both"/>
                    <w:rPr>
                      <w:rFonts w:ascii="Arial" w:hAnsi="Arial" w:cs="Arial"/>
                      <w:sz w:val="16"/>
                      <w:szCs w:val="20"/>
                    </w:rPr>
                  </w:pPr>
                </w:p>
                <w:p w14:paraId="38915E26" w14:textId="77777777" w:rsidR="00AF114A" w:rsidRPr="00AF114A" w:rsidRDefault="00AF114A" w:rsidP="00AF114A">
                  <w:pPr>
                    <w:jc w:val="both"/>
                    <w:rPr>
                      <w:rFonts w:ascii="Arial" w:hAnsi="Arial" w:cs="Arial"/>
                      <w:sz w:val="16"/>
                      <w:szCs w:val="20"/>
                    </w:rPr>
                  </w:pPr>
                  <w:r w:rsidRPr="00AF114A">
                    <w:rPr>
                      <w:rFonts w:ascii="Arial" w:hAnsi="Arial" w:cs="Arial"/>
                      <w:sz w:val="16"/>
                      <w:szCs w:val="20"/>
                    </w:rPr>
                    <w:t xml:space="preserve">Las Reglas Administrativas en Asignaciones de Frecuencia para Uso a Corto Plazo establecen la regulación de las frecuencias para los eventos específicos, como pueden ser: carreras de automóviles, carreras de bicicletas y demás eventos deportivos, conciertos, ferias comerciales, congresos y/o reuniones, eventos religiosos, revisiones de la industria, tareas de seguridad y/o vigilancia y visitas de estado; así como los requisitos para presentar una solicitud y el periodo por el que se otorga dicha asignación, consistente en treinta días naturales, periodo que puede extenderse por tres meses. </w:t>
                  </w:r>
                </w:p>
                <w:p w14:paraId="3BD5A090" w14:textId="77777777" w:rsidR="00AF114A" w:rsidRPr="00AF114A" w:rsidRDefault="00AF114A" w:rsidP="00AF114A">
                  <w:pPr>
                    <w:jc w:val="both"/>
                    <w:rPr>
                      <w:rFonts w:ascii="Arial" w:hAnsi="Arial" w:cs="Arial"/>
                      <w:sz w:val="16"/>
                      <w:szCs w:val="20"/>
                    </w:rPr>
                  </w:pPr>
                </w:p>
                <w:p w14:paraId="28DC5557" w14:textId="1F7B6D12" w:rsidR="00950FA4" w:rsidRPr="000E7DB8" w:rsidRDefault="00AF114A" w:rsidP="0016006C">
                  <w:pPr>
                    <w:jc w:val="both"/>
                    <w:rPr>
                      <w:rFonts w:ascii="Arial" w:hAnsi="Arial" w:cs="Arial"/>
                      <w:sz w:val="16"/>
                      <w:szCs w:val="16"/>
                    </w:rPr>
                  </w:pPr>
                  <w:r w:rsidRPr="00AF114A">
                    <w:rPr>
                      <w:rFonts w:ascii="Arial" w:hAnsi="Arial" w:cs="Arial"/>
                      <w:sz w:val="16"/>
                      <w:szCs w:val="20"/>
                    </w:rPr>
                    <w:t xml:space="preserve">Derivado de lo anterior, la AFR indica que, para el uso de frecuencias de radio (VHF, DAB +) para un </w:t>
                  </w:r>
                  <w:proofErr w:type="spellStart"/>
                  <w:r w:rsidRPr="00AF114A">
                    <w:rPr>
                      <w:rFonts w:ascii="Arial" w:hAnsi="Arial" w:cs="Arial"/>
                      <w:sz w:val="16"/>
                      <w:szCs w:val="20"/>
                    </w:rPr>
                    <w:t>autocinema</w:t>
                  </w:r>
                  <w:proofErr w:type="spellEnd"/>
                  <w:r w:rsidRPr="00AF114A">
                    <w:rPr>
                      <w:rFonts w:ascii="Arial" w:hAnsi="Arial" w:cs="Arial"/>
                      <w:sz w:val="16"/>
                      <w:szCs w:val="20"/>
                    </w:rPr>
                    <w:t>, se requiere acudir a las autoridades estatales correspondientes para solicitar un certificado de autorización de medios (una autorización de transmisión privada) y, solicitar a la AFR una Asignación de frecuencia para uso a corto plazo. Es decir, una vez completado el procedimiento para obtener el certificado de autorización, según la ley estatal correspondiente, se presentará a la AFR la solicitud de asignación correspondiente.</w:t>
                  </w:r>
                </w:p>
              </w:tc>
            </w:tr>
            <w:tr w:rsidR="00950FA4" w:rsidRPr="000E7DB8" w14:paraId="00E5ADFE" w14:textId="77777777" w:rsidTr="00950FA4">
              <w:tc>
                <w:tcPr>
                  <w:tcW w:w="2146" w:type="dxa"/>
                </w:tcPr>
                <w:p w14:paraId="72F79D9D"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lastRenderedPageBreak/>
                    <w:t>Referencia jurídica de emisión oficial:</w:t>
                  </w:r>
                </w:p>
              </w:tc>
              <w:tc>
                <w:tcPr>
                  <w:tcW w:w="6456" w:type="dxa"/>
                </w:tcPr>
                <w:p w14:paraId="20668394"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Ley de Telecomunicaciones, sección 55 (Ley del 22 de junio de 2004, modificada por última vez el 6 de febrero de 2020)</w:t>
                  </w:r>
                </w:p>
                <w:p w14:paraId="17D27BD7"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Reglas Administrativas en Asignaciones de Frecuencia para Uso a Corto Plazo</w:t>
                  </w:r>
                </w:p>
              </w:tc>
            </w:tr>
            <w:tr w:rsidR="00E66DAA" w:rsidRPr="000E7DB8" w14:paraId="0624500A" w14:textId="77777777" w:rsidTr="00950FA4">
              <w:tc>
                <w:tcPr>
                  <w:tcW w:w="2146" w:type="dxa"/>
                </w:tcPr>
                <w:p w14:paraId="26802D0C" w14:textId="2742AAFD" w:rsidR="00E66DAA" w:rsidRPr="000E7DB8" w:rsidRDefault="00E66DAA" w:rsidP="00950FA4">
                  <w:pPr>
                    <w:jc w:val="both"/>
                    <w:rPr>
                      <w:rFonts w:ascii="Arial" w:hAnsi="Arial" w:cs="Arial"/>
                      <w:sz w:val="16"/>
                      <w:szCs w:val="16"/>
                    </w:rPr>
                  </w:pPr>
                  <w:r>
                    <w:rPr>
                      <w:rFonts w:ascii="Arial" w:hAnsi="Arial" w:cs="Arial"/>
                      <w:sz w:val="16"/>
                      <w:szCs w:val="16"/>
                    </w:rPr>
                    <w:t>Duración de la licencia:</w:t>
                  </w:r>
                </w:p>
              </w:tc>
              <w:tc>
                <w:tcPr>
                  <w:tcW w:w="6456" w:type="dxa"/>
                </w:tcPr>
                <w:p w14:paraId="1E4CDF6E" w14:textId="17E18BFB" w:rsidR="00E66DAA" w:rsidRPr="000E7DB8" w:rsidRDefault="00E66DAA" w:rsidP="00950FA4">
                  <w:pPr>
                    <w:jc w:val="both"/>
                    <w:rPr>
                      <w:rFonts w:ascii="Arial" w:hAnsi="Arial" w:cs="Arial"/>
                      <w:sz w:val="16"/>
                      <w:szCs w:val="16"/>
                    </w:rPr>
                  </w:pPr>
                  <w:r>
                    <w:rPr>
                      <w:rFonts w:ascii="Arial" w:hAnsi="Arial" w:cs="Arial"/>
                      <w:sz w:val="16"/>
                      <w:szCs w:val="16"/>
                    </w:rPr>
                    <w:t>Duración máxima de 30</w:t>
                  </w:r>
                  <w:r w:rsidR="00685CCE">
                    <w:rPr>
                      <w:rFonts w:ascii="Arial" w:hAnsi="Arial" w:cs="Arial"/>
                      <w:sz w:val="16"/>
                      <w:szCs w:val="16"/>
                    </w:rPr>
                    <w:t xml:space="preserve"> (treinta)</w:t>
                  </w:r>
                  <w:r>
                    <w:rPr>
                      <w:rFonts w:ascii="Arial" w:hAnsi="Arial" w:cs="Arial"/>
                      <w:sz w:val="16"/>
                      <w:szCs w:val="16"/>
                    </w:rPr>
                    <w:t xml:space="preserve"> días, que pueden ser dentro de un período de</w:t>
                  </w:r>
                  <w:r w:rsidR="00685CCE">
                    <w:rPr>
                      <w:rFonts w:ascii="Arial" w:hAnsi="Arial" w:cs="Arial"/>
                      <w:sz w:val="16"/>
                      <w:szCs w:val="16"/>
                    </w:rPr>
                    <w:t xml:space="preserve"> 3</w:t>
                  </w:r>
                  <w:r>
                    <w:rPr>
                      <w:rFonts w:ascii="Arial" w:hAnsi="Arial" w:cs="Arial"/>
                      <w:sz w:val="16"/>
                      <w:szCs w:val="16"/>
                    </w:rPr>
                    <w:t xml:space="preserve"> </w:t>
                  </w:r>
                  <w:r w:rsidR="00685CCE">
                    <w:rPr>
                      <w:rFonts w:ascii="Arial" w:hAnsi="Arial" w:cs="Arial"/>
                      <w:sz w:val="16"/>
                      <w:szCs w:val="16"/>
                    </w:rPr>
                    <w:t>(</w:t>
                  </w:r>
                  <w:r>
                    <w:rPr>
                      <w:rFonts w:ascii="Arial" w:hAnsi="Arial" w:cs="Arial"/>
                      <w:sz w:val="16"/>
                      <w:szCs w:val="16"/>
                    </w:rPr>
                    <w:t>tres</w:t>
                  </w:r>
                  <w:r w:rsidR="00685CCE">
                    <w:rPr>
                      <w:rFonts w:ascii="Arial" w:hAnsi="Arial" w:cs="Arial"/>
                      <w:sz w:val="16"/>
                      <w:szCs w:val="16"/>
                    </w:rPr>
                    <w:t>)</w:t>
                  </w:r>
                  <w:r>
                    <w:rPr>
                      <w:rFonts w:ascii="Arial" w:hAnsi="Arial" w:cs="Arial"/>
                      <w:sz w:val="16"/>
                      <w:szCs w:val="16"/>
                    </w:rPr>
                    <w:t xml:space="preserve"> meses.</w:t>
                  </w:r>
                </w:p>
              </w:tc>
            </w:tr>
            <w:tr w:rsidR="00950FA4" w:rsidRPr="000E7DB8" w14:paraId="55C2EC01" w14:textId="77777777" w:rsidTr="00950FA4">
              <w:tc>
                <w:tcPr>
                  <w:tcW w:w="2146" w:type="dxa"/>
                </w:tcPr>
                <w:p w14:paraId="0650964F"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5CA30E8B" w14:textId="77777777" w:rsidR="00950FA4" w:rsidRPr="00344160" w:rsidRDefault="00950FA4" w:rsidP="00950FA4">
                  <w:pPr>
                    <w:pStyle w:val="Textonotapie"/>
                    <w:rPr>
                      <w:rStyle w:val="Hipervnculo"/>
                      <w:rFonts w:ascii="Arial" w:hAnsi="Arial" w:cs="Arial"/>
                      <w:color w:val="auto"/>
                      <w:sz w:val="16"/>
                      <w:szCs w:val="16"/>
                    </w:rPr>
                  </w:pPr>
                  <w:r w:rsidRPr="000E7DB8">
                    <w:rPr>
                      <w:rFonts w:ascii="Arial" w:hAnsi="Arial" w:cs="Arial"/>
                      <w:sz w:val="16"/>
                      <w:szCs w:val="16"/>
                    </w:rPr>
                    <w:t xml:space="preserve">Agencia Federal de Redes: </w:t>
                  </w:r>
                </w:p>
                <w:p w14:paraId="7671D885" w14:textId="77777777" w:rsidR="00950FA4" w:rsidRPr="00344160" w:rsidRDefault="009533BC" w:rsidP="00950FA4">
                  <w:pPr>
                    <w:pStyle w:val="Textonotapie"/>
                    <w:rPr>
                      <w:rStyle w:val="Hipervnculo"/>
                      <w:rFonts w:ascii="Arial" w:hAnsi="Arial" w:cs="Arial"/>
                      <w:color w:val="auto"/>
                      <w:sz w:val="16"/>
                      <w:szCs w:val="16"/>
                    </w:rPr>
                  </w:pPr>
                  <w:hyperlink r:id="rId11" w:history="1">
                    <w:r w:rsidR="00950FA4" w:rsidRPr="00344160">
                      <w:rPr>
                        <w:rStyle w:val="Hipervnculo"/>
                        <w:rFonts w:ascii="Arial" w:hAnsi="Arial" w:cs="Arial"/>
                        <w:color w:val="auto"/>
                        <w:sz w:val="16"/>
                        <w:szCs w:val="16"/>
                      </w:rPr>
                      <w:t>https://www.bundesnetzagentur.de/DE/Sachgebiete/Telekommunikation/Unternehmen_Institutionen/Frequenzen/SpezielleAnwendungen/Kurzzeitzuteilungen/kurzzeitzuteilungen-node.html</w:t>
                    </w:r>
                  </w:hyperlink>
                </w:p>
                <w:p w14:paraId="088C6819" w14:textId="77777777" w:rsidR="00950FA4" w:rsidRPr="00344160" w:rsidRDefault="00950FA4" w:rsidP="00950FA4">
                  <w:pPr>
                    <w:pStyle w:val="Textonotapie"/>
                    <w:rPr>
                      <w:rStyle w:val="Hipervnculo"/>
                      <w:rFonts w:ascii="Arial" w:hAnsi="Arial" w:cs="Arial"/>
                      <w:color w:val="auto"/>
                      <w:sz w:val="16"/>
                      <w:szCs w:val="16"/>
                    </w:rPr>
                  </w:pPr>
                  <w:r w:rsidRPr="000E7DB8">
                    <w:rPr>
                      <w:rFonts w:ascii="Arial" w:hAnsi="Arial" w:cs="Arial"/>
                      <w:sz w:val="16"/>
                      <w:szCs w:val="16"/>
                    </w:rPr>
                    <w:t xml:space="preserve">Ley de Telecomunicaciones: </w:t>
                  </w:r>
                  <w:hyperlink r:id="rId12" w:history="1">
                    <w:r w:rsidRPr="00344160">
                      <w:rPr>
                        <w:rStyle w:val="Hipervnculo"/>
                        <w:rFonts w:ascii="Arial" w:hAnsi="Arial" w:cs="Arial"/>
                        <w:color w:val="auto"/>
                        <w:sz w:val="16"/>
                        <w:szCs w:val="16"/>
                      </w:rPr>
                      <w:t>https://dejure.org/gesetze/TKG</w:t>
                    </w:r>
                  </w:hyperlink>
                </w:p>
                <w:p w14:paraId="0D822B47" w14:textId="77777777" w:rsidR="00950FA4" w:rsidRPr="000E7DB8" w:rsidRDefault="00950FA4" w:rsidP="00950FA4">
                  <w:pPr>
                    <w:pStyle w:val="Textonotapie"/>
                    <w:rPr>
                      <w:rFonts w:ascii="Arial" w:hAnsi="Arial" w:cs="Arial"/>
                      <w:sz w:val="16"/>
                      <w:szCs w:val="16"/>
                    </w:rPr>
                  </w:pPr>
                  <w:r w:rsidRPr="000E7DB8">
                    <w:rPr>
                      <w:rFonts w:ascii="Arial" w:hAnsi="Arial" w:cs="Arial"/>
                      <w:sz w:val="16"/>
                      <w:szCs w:val="16"/>
                    </w:rPr>
                    <w:t xml:space="preserve">Reglas Administrativas en Asignaciones de Frecuencia para Uso a Corto Plazo: </w:t>
                  </w:r>
                  <w:hyperlink r:id="rId13" w:history="1">
                    <w:r w:rsidRPr="00344160">
                      <w:rPr>
                        <w:rStyle w:val="Hipervnculo"/>
                        <w:rFonts w:ascii="Arial" w:hAnsi="Arial" w:cs="Arial"/>
                        <w:color w:val="auto"/>
                        <w:sz w:val="16"/>
                        <w:szCs w:val="16"/>
                      </w:rPr>
                      <w:t>https://www.bundesnetzagentur.de/SharedDocs/Downloads/EN/Areas/Telecommunications/Companies/TelecomRegulation/FrequencyManagement/FrequencyAssignment/ShortTermFreqUsage/VerwaltungsvorschriftKurzzeiVVKuNz15112010pdf.pdf?__blob=publicationFile&amp;v=2</w:t>
                    </w:r>
                  </w:hyperlink>
                </w:p>
              </w:tc>
            </w:tr>
            <w:tr w:rsidR="00950FA4" w:rsidRPr="000E7DB8" w14:paraId="6DFA4028" w14:textId="77777777" w:rsidTr="00950FA4">
              <w:tc>
                <w:tcPr>
                  <w:tcW w:w="2146" w:type="dxa"/>
                </w:tcPr>
                <w:p w14:paraId="31E4B875"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2E852F08"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A manera de ejemplo, los requisitos necesarios para la solicitud de un certificado de autorización de medios consisten en:</w:t>
                  </w:r>
                </w:p>
                <w:p w14:paraId="466A072B" w14:textId="77777777" w:rsidR="00950FA4" w:rsidRPr="000E7DB8" w:rsidRDefault="00950FA4" w:rsidP="00547BDA">
                  <w:pPr>
                    <w:pStyle w:val="Prrafodelista"/>
                    <w:numPr>
                      <w:ilvl w:val="0"/>
                      <w:numId w:val="8"/>
                    </w:numPr>
                    <w:jc w:val="both"/>
                    <w:rPr>
                      <w:rFonts w:ascii="Arial" w:hAnsi="Arial" w:cs="Arial"/>
                      <w:sz w:val="16"/>
                      <w:szCs w:val="16"/>
                    </w:rPr>
                  </w:pPr>
                  <w:r w:rsidRPr="000E7DB8">
                    <w:rPr>
                      <w:rFonts w:ascii="Arial" w:hAnsi="Arial" w:cs="Arial"/>
                      <w:sz w:val="16"/>
                      <w:szCs w:val="16"/>
                    </w:rPr>
                    <w:t>Indicar el tipo de evento que se está planeando</w:t>
                  </w:r>
                </w:p>
                <w:p w14:paraId="6CA1DE7A" w14:textId="77777777" w:rsidR="00950FA4" w:rsidRPr="000E7DB8" w:rsidRDefault="00950FA4" w:rsidP="00547BDA">
                  <w:pPr>
                    <w:pStyle w:val="Prrafodelista"/>
                    <w:numPr>
                      <w:ilvl w:val="0"/>
                      <w:numId w:val="8"/>
                    </w:numPr>
                    <w:jc w:val="both"/>
                    <w:rPr>
                      <w:rFonts w:ascii="Arial" w:hAnsi="Arial" w:cs="Arial"/>
                      <w:sz w:val="16"/>
                      <w:szCs w:val="16"/>
                    </w:rPr>
                  </w:pPr>
                  <w:r w:rsidRPr="000E7DB8">
                    <w:rPr>
                      <w:rFonts w:ascii="Arial" w:hAnsi="Arial" w:cs="Arial"/>
                      <w:sz w:val="16"/>
                      <w:szCs w:val="16"/>
                    </w:rPr>
                    <w:t>Nombre del solicitante</w:t>
                  </w:r>
                </w:p>
                <w:p w14:paraId="18E0D0B4" w14:textId="77777777" w:rsidR="00950FA4" w:rsidRPr="000E7DB8" w:rsidRDefault="00950FA4" w:rsidP="00547BDA">
                  <w:pPr>
                    <w:pStyle w:val="Prrafodelista"/>
                    <w:numPr>
                      <w:ilvl w:val="0"/>
                      <w:numId w:val="8"/>
                    </w:numPr>
                    <w:jc w:val="both"/>
                    <w:rPr>
                      <w:rFonts w:ascii="Arial" w:hAnsi="Arial" w:cs="Arial"/>
                      <w:sz w:val="16"/>
                      <w:szCs w:val="16"/>
                    </w:rPr>
                  </w:pPr>
                  <w:r w:rsidRPr="000E7DB8">
                    <w:rPr>
                      <w:rFonts w:ascii="Arial" w:hAnsi="Arial" w:cs="Arial"/>
                      <w:sz w:val="16"/>
                      <w:szCs w:val="16"/>
                    </w:rPr>
                    <w:t>Fecha en que se llevará a cabo el evento</w:t>
                  </w:r>
                </w:p>
                <w:p w14:paraId="03B34FE7" w14:textId="77777777" w:rsidR="00950FA4" w:rsidRPr="000E7DB8" w:rsidRDefault="00950FA4" w:rsidP="00547BDA">
                  <w:pPr>
                    <w:pStyle w:val="Prrafodelista"/>
                    <w:numPr>
                      <w:ilvl w:val="0"/>
                      <w:numId w:val="8"/>
                    </w:numPr>
                    <w:jc w:val="both"/>
                    <w:rPr>
                      <w:rFonts w:ascii="Arial" w:hAnsi="Arial" w:cs="Arial"/>
                      <w:sz w:val="16"/>
                      <w:szCs w:val="16"/>
                    </w:rPr>
                  </w:pPr>
                  <w:r w:rsidRPr="000E7DB8">
                    <w:rPr>
                      <w:rFonts w:ascii="Arial" w:hAnsi="Arial" w:cs="Arial"/>
                      <w:sz w:val="16"/>
                      <w:szCs w:val="16"/>
                    </w:rPr>
                    <w:t>Lugar el evento (dirección y coordenadas del lugar)</w:t>
                  </w:r>
                </w:p>
                <w:p w14:paraId="110D017A" w14:textId="77777777" w:rsidR="00950FA4" w:rsidRPr="000E7DB8" w:rsidRDefault="00950FA4" w:rsidP="00547BDA">
                  <w:pPr>
                    <w:pStyle w:val="Prrafodelista"/>
                    <w:numPr>
                      <w:ilvl w:val="0"/>
                      <w:numId w:val="8"/>
                    </w:numPr>
                    <w:jc w:val="both"/>
                    <w:rPr>
                      <w:rFonts w:ascii="Arial" w:hAnsi="Arial" w:cs="Arial"/>
                      <w:sz w:val="16"/>
                      <w:szCs w:val="16"/>
                    </w:rPr>
                  </w:pPr>
                  <w:r w:rsidRPr="000E7DB8">
                    <w:rPr>
                      <w:rFonts w:ascii="Arial" w:hAnsi="Arial" w:cs="Arial"/>
                      <w:sz w:val="16"/>
                      <w:szCs w:val="16"/>
                    </w:rPr>
                    <w:t xml:space="preserve">Indicar la potencia con qué operará el transmisor FM (AFR permite un máximo de 50 </w:t>
                  </w:r>
                  <w:proofErr w:type="spellStart"/>
                  <w:r w:rsidRPr="000E7DB8">
                    <w:rPr>
                      <w:rFonts w:ascii="Arial" w:hAnsi="Arial" w:cs="Arial"/>
                      <w:sz w:val="16"/>
                      <w:szCs w:val="16"/>
                    </w:rPr>
                    <w:t>mW</w:t>
                  </w:r>
                  <w:proofErr w:type="spellEnd"/>
                  <w:r w:rsidRPr="000E7DB8">
                    <w:rPr>
                      <w:rFonts w:ascii="Arial" w:hAnsi="Arial" w:cs="Arial"/>
                      <w:sz w:val="16"/>
                      <w:szCs w:val="16"/>
                    </w:rPr>
                    <w:t xml:space="preserve"> (ERP))</w:t>
                  </w:r>
                </w:p>
                <w:p w14:paraId="3AFE4D68" w14:textId="77777777" w:rsidR="00950FA4" w:rsidRPr="000E7DB8" w:rsidRDefault="00950FA4" w:rsidP="00547BDA">
                  <w:pPr>
                    <w:pStyle w:val="Prrafodelista"/>
                    <w:numPr>
                      <w:ilvl w:val="0"/>
                      <w:numId w:val="8"/>
                    </w:numPr>
                    <w:jc w:val="both"/>
                    <w:rPr>
                      <w:rFonts w:ascii="Arial" w:hAnsi="Arial" w:cs="Arial"/>
                      <w:sz w:val="16"/>
                      <w:szCs w:val="16"/>
                    </w:rPr>
                  </w:pPr>
                  <w:r w:rsidRPr="000E7DB8">
                    <w:rPr>
                      <w:rFonts w:ascii="Arial" w:hAnsi="Arial" w:cs="Arial"/>
                      <w:sz w:val="16"/>
                      <w:szCs w:val="16"/>
                    </w:rPr>
                    <w:t>Indicar el tipo de contenido a transmitir en las frecuencias solicitadas</w:t>
                  </w:r>
                </w:p>
                <w:p w14:paraId="48EC6F70" w14:textId="77777777" w:rsidR="00950FA4" w:rsidRPr="000E7DB8" w:rsidRDefault="00950FA4" w:rsidP="00950FA4">
                  <w:pPr>
                    <w:jc w:val="both"/>
                    <w:rPr>
                      <w:rFonts w:ascii="Arial" w:hAnsi="Arial" w:cs="Arial"/>
                      <w:sz w:val="16"/>
                      <w:szCs w:val="16"/>
                    </w:rPr>
                  </w:pPr>
                </w:p>
                <w:p w14:paraId="317C01AB" w14:textId="0F6F9CBA" w:rsidR="00950FA4" w:rsidRPr="000E7DB8" w:rsidRDefault="00950FA4" w:rsidP="00950FA4">
                  <w:pPr>
                    <w:pStyle w:val="Textonotapie"/>
                    <w:rPr>
                      <w:rFonts w:ascii="Arial" w:hAnsi="Arial" w:cs="Arial"/>
                      <w:sz w:val="16"/>
                      <w:szCs w:val="16"/>
                    </w:rPr>
                  </w:pPr>
                  <w:r w:rsidRPr="000E7DB8">
                    <w:rPr>
                      <w:rFonts w:ascii="Arial" w:hAnsi="Arial" w:cs="Arial"/>
                      <w:sz w:val="16"/>
                      <w:szCs w:val="16"/>
                    </w:rPr>
                    <w:t xml:space="preserve">Consultable en: </w:t>
                  </w:r>
                  <w:r w:rsidR="000B073E" w:rsidRPr="00B1353C">
                    <w:rPr>
                      <w:sz w:val="16"/>
                      <w:szCs w:val="16"/>
                    </w:rPr>
                    <w:t>https://www.lfk.de/service/faqs/zulassungsfreier-rundfunk</w:t>
                  </w:r>
                </w:p>
                <w:p w14:paraId="7D58B8C3" w14:textId="77777777" w:rsidR="00950FA4" w:rsidRPr="000E7DB8" w:rsidRDefault="00950FA4" w:rsidP="00950FA4">
                  <w:pPr>
                    <w:jc w:val="both"/>
                    <w:rPr>
                      <w:rFonts w:ascii="Arial" w:hAnsi="Arial" w:cs="Arial"/>
                      <w:sz w:val="16"/>
                      <w:szCs w:val="16"/>
                    </w:rPr>
                  </w:pPr>
                </w:p>
                <w:p w14:paraId="4FB50128"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Las solicitudes deberán presentarse a más tardar dos semanas antes del inicio previsto de uso de frecuencia.</w:t>
                  </w:r>
                </w:p>
              </w:tc>
            </w:tr>
          </w:tbl>
          <w:p w14:paraId="62C658ED" w14:textId="42636943" w:rsidR="00950FA4" w:rsidRPr="000E7DB8" w:rsidRDefault="00950FA4" w:rsidP="001A6F6F">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950FA4" w:rsidRPr="000E7DB8" w14:paraId="4EFEBBC9" w14:textId="77777777" w:rsidTr="00950FA4">
              <w:tc>
                <w:tcPr>
                  <w:tcW w:w="8602" w:type="dxa"/>
                  <w:gridSpan w:val="2"/>
                  <w:shd w:val="clear" w:color="auto" w:fill="A8D08D" w:themeFill="accent6" w:themeFillTint="99"/>
                </w:tcPr>
                <w:p w14:paraId="13521510" w14:textId="546C170E" w:rsidR="00950FA4" w:rsidRPr="000E7DB8" w:rsidRDefault="00833F78" w:rsidP="00950FA4">
                  <w:pPr>
                    <w:jc w:val="both"/>
                    <w:rPr>
                      <w:rFonts w:ascii="Arial" w:hAnsi="Arial" w:cs="Arial"/>
                      <w:b/>
                      <w:sz w:val="16"/>
                      <w:szCs w:val="16"/>
                    </w:rPr>
                  </w:pPr>
                  <w:r>
                    <w:rPr>
                      <w:rFonts w:ascii="Arial" w:hAnsi="Arial" w:cs="Arial"/>
                      <w:b/>
                      <w:sz w:val="16"/>
                      <w:szCs w:val="16"/>
                    </w:rPr>
                    <w:t>Caso 2</w:t>
                  </w:r>
                </w:p>
              </w:tc>
            </w:tr>
            <w:tr w:rsidR="00950FA4" w:rsidRPr="000E7DB8" w14:paraId="27A4F31A" w14:textId="77777777" w:rsidTr="00950FA4">
              <w:tc>
                <w:tcPr>
                  <w:tcW w:w="2146" w:type="dxa"/>
                </w:tcPr>
                <w:p w14:paraId="1D76F7F8"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7813B8C9"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Brasil</w:t>
                  </w:r>
                </w:p>
              </w:tc>
            </w:tr>
            <w:tr w:rsidR="00950FA4" w:rsidRPr="000E7DB8" w14:paraId="06F524B4" w14:textId="77777777" w:rsidTr="00950FA4">
              <w:tc>
                <w:tcPr>
                  <w:tcW w:w="2146" w:type="dxa"/>
                </w:tcPr>
                <w:p w14:paraId="7E0EFE7D"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2045FDA5" w14:textId="77777777" w:rsidR="00950FA4" w:rsidRPr="000E7DB8" w:rsidRDefault="00950FA4" w:rsidP="00950FA4">
                  <w:pPr>
                    <w:jc w:val="both"/>
                    <w:rPr>
                      <w:rFonts w:ascii="Arial" w:hAnsi="Arial" w:cs="Arial"/>
                      <w:sz w:val="16"/>
                      <w:szCs w:val="16"/>
                    </w:rPr>
                  </w:pPr>
                  <w:r w:rsidRPr="000E7DB8">
                    <w:rPr>
                      <w:rFonts w:ascii="Arial" w:hAnsi="Arial" w:cs="Arial"/>
                      <w:sz w:val="16"/>
                      <w:szCs w:val="16"/>
                      <w:shd w:val="clear" w:color="auto" w:fill="FFFFFF"/>
                    </w:rPr>
                    <w:t>Resolución No. 635 que aprueba el Reglamento sobre Autorización de Uso Temporal de Radiofrecuencias.</w:t>
                  </w:r>
                </w:p>
                <w:p w14:paraId="38205CB6" w14:textId="77777777" w:rsidR="00950FA4" w:rsidRPr="000E7DB8" w:rsidRDefault="00950FA4" w:rsidP="00950FA4">
                  <w:pPr>
                    <w:jc w:val="both"/>
                    <w:rPr>
                      <w:rFonts w:ascii="Arial" w:hAnsi="Arial" w:cs="Arial"/>
                      <w:sz w:val="16"/>
                      <w:szCs w:val="16"/>
                    </w:rPr>
                  </w:pPr>
                </w:p>
                <w:p w14:paraId="4C918DAE" w14:textId="77777777" w:rsidR="00950FA4" w:rsidRPr="000E7DB8" w:rsidRDefault="00950FA4" w:rsidP="00950FA4">
                  <w:pPr>
                    <w:jc w:val="both"/>
                    <w:rPr>
                      <w:rFonts w:ascii="Arial" w:hAnsi="Arial" w:cs="Arial"/>
                      <w:sz w:val="16"/>
                      <w:szCs w:val="16"/>
                    </w:rPr>
                  </w:pPr>
                  <w:r w:rsidRPr="000E7DB8">
                    <w:rPr>
                      <w:rFonts w:ascii="Arial" w:hAnsi="Arial" w:cs="Arial"/>
                      <w:sz w:val="16"/>
                      <w:szCs w:val="16"/>
                      <w:shd w:val="clear" w:color="auto" w:fill="FFFFFF"/>
                    </w:rPr>
                    <w:lastRenderedPageBreak/>
                    <w:t xml:space="preserve">Resolución No. 617 </w:t>
                  </w:r>
                  <w:r w:rsidRPr="00344160">
                    <w:rPr>
                      <w:rFonts w:ascii="Arial" w:hAnsi="Arial" w:cs="Arial"/>
                      <w:sz w:val="16"/>
                      <w:szCs w:val="16"/>
                      <w:shd w:val="clear" w:color="auto" w:fill="FFFFFF"/>
                    </w:rPr>
                    <w:t>Redes de telecomunicaciones para apoyar el funcionamiento del servicio utilizando medios exclusivamente confinados y/o equipos de radiocomunicaciones de radiación restringida.</w:t>
                  </w:r>
                </w:p>
              </w:tc>
            </w:tr>
            <w:tr w:rsidR="00950FA4" w:rsidRPr="000E7DB8" w14:paraId="236991B6" w14:textId="77777777" w:rsidTr="00950FA4">
              <w:tc>
                <w:tcPr>
                  <w:tcW w:w="2146" w:type="dxa"/>
                </w:tcPr>
                <w:p w14:paraId="058DD4BA" w14:textId="77777777" w:rsidR="00950FA4" w:rsidRPr="000E7DB8" w:rsidRDefault="00950FA4" w:rsidP="00950FA4">
                  <w:pPr>
                    <w:jc w:val="both"/>
                    <w:rPr>
                      <w:rFonts w:ascii="Arial" w:hAnsi="Arial" w:cs="Arial"/>
                      <w:sz w:val="16"/>
                      <w:szCs w:val="16"/>
                      <w:lang w:val="en-US"/>
                    </w:rPr>
                  </w:pPr>
                  <w:proofErr w:type="spellStart"/>
                  <w:r w:rsidRPr="000E7DB8">
                    <w:rPr>
                      <w:rFonts w:ascii="Arial" w:hAnsi="Arial" w:cs="Arial"/>
                      <w:sz w:val="16"/>
                      <w:szCs w:val="16"/>
                      <w:lang w:val="en-US"/>
                    </w:rPr>
                    <w:lastRenderedPageBreak/>
                    <w:t>Principales</w:t>
                  </w:r>
                  <w:proofErr w:type="spellEnd"/>
                  <w:r w:rsidRPr="000E7DB8">
                    <w:rPr>
                      <w:rFonts w:ascii="Arial" w:hAnsi="Arial" w:cs="Arial"/>
                      <w:sz w:val="16"/>
                      <w:szCs w:val="16"/>
                      <w:lang w:val="en-US"/>
                    </w:rPr>
                    <w:t xml:space="preserve"> </w:t>
                  </w:r>
                  <w:proofErr w:type="spellStart"/>
                  <w:r w:rsidRPr="000E7DB8">
                    <w:rPr>
                      <w:rFonts w:ascii="Arial" w:hAnsi="Arial" w:cs="Arial"/>
                      <w:sz w:val="16"/>
                      <w:szCs w:val="16"/>
                      <w:lang w:val="en-US"/>
                    </w:rPr>
                    <w:t>resultados</w:t>
                  </w:r>
                  <w:proofErr w:type="spellEnd"/>
                  <w:r w:rsidRPr="000E7DB8">
                    <w:rPr>
                      <w:rFonts w:ascii="Arial" w:hAnsi="Arial" w:cs="Arial"/>
                      <w:sz w:val="16"/>
                      <w:szCs w:val="16"/>
                      <w:lang w:val="en-US"/>
                    </w:rPr>
                    <w:t>:</w:t>
                  </w:r>
                </w:p>
              </w:tc>
              <w:tc>
                <w:tcPr>
                  <w:tcW w:w="6456" w:type="dxa"/>
                </w:tcPr>
                <w:p w14:paraId="2D26940D" w14:textId="77777777" w:rsidR="00950FA4" w:rsidRPr="00344160" w:rsidRDefault="00950FA4" w:rsidP="00950FA4">
                  <w:pPr>
                    <w:pStyle w:val="NormalWeb"/>
                    <w:shd w:val="clear" w:color="auto" w:fill="FFFFFF"/>
                    <w:spacing w:before="0" w:beforeAutospacing="0" w:after="0" w:afterAutospacing="0"/>
                    <w:jc w:val="both"/>
                    <w:textAlignment w:val="baseline"/>
                    <w:rPr>
                      <w:rFonts w:ascii="Arial" w:hAnsi="Arial" w:cs="Arial"/>
                      <w:sz w:val="16"/>
                      <w:szCs w:val="16"/>
                    </w:rPr>
                  </w:pPr>
                  <w:r w:rsidRPr="00344160">
                    <w:rPr>
                      <w:rFonts w:ascii="Arial" w:hAnsi="Arial" w:cs="Arial"/>
                      <w:sz w:val="16"/>
                      <w:szCs w:val="16"/>
                    </w:rPr>
                    <w:t>Para eventos que utilicen equipos que usen radiofrecuencias tipo "</w:t>
                  </w:r>
                  <w:r w:rsidRPr="00344160">
                    <w:rPr>
                      <w:rFonts w:ascii="Arial" w:hAnsi="Arial" w:cs="Arial"/>
                      <w:i/>
                      <w:sz w:val="16"/>
                      <w:szCs w:val="16"/>
                    </w:rPr>
                    <w:t>drive-in</w:t>
                  </w:r>
                  <w:r w:rsidRPr="00344160">
                    <w:rPr>
                      <w:rFonts w:ascii="Arial" w:hAnsi="Arial" w:cs="Arial"/>
                      <w:sz w:val="16"/>
                      <w:szCs w:val="16"/>
                    </w:rPr>
                    <w:t>", los equipos deberán estar certificados por ANATEL y respetar los mínimos necesarios para el desempeño satisfactorio del servicio. </w:t>
                  </w:r>
                </w:p>
                <w:p w14:paraId="3C0A7E34" w14:textId="66A21CC4" w:rsidR="00950FA4" w:rsidRPr="00344160" w:rsidRDefault="00950FA4" w:rsidP="00950FA4">
                  <w:pPr>
                    <w:pStyle w:val="NormalWeb"/>
                    <w:shd w:val="clear" w:color="auto" w:fill="FFFFFF"/>
                    <w:spacing w:before="0" w:beforeAutospacing="0" w:after="0" w:afterAutospacing="0"/>
                    <w:jc w:val="both"/>
                    <w:textAlignment w:val="baseline"/>
                    <w:rPr>
                      <w:rFonts w:ascii="Arial" w:hAnsi="Arial" w:cs="Arial"/>
                      <w:sz w:val="16"/>
                      <w:szCs w:val="16"/>
                    </w:rPr>
                  </w:pPr>
                  <w:r w:rsidRPr="00344160">
                    <w:rPr>
                      <w:rFonts w:ascii="Arial" w:hAnsi="Arial" w:cs="Arial"/>
                      <w:sz w:val="16"/>
                      <w:szCs w:val="16"/>
                    </w:rPr>
                    <w:t xml:space="preserve">Para la banda de 88 - 108MHz la potencia debe dimensionarse de manera que la intensidad de campo alcance el valor máximo de 50 </w:t>
                  </w:r>
                  <w:r w:rsidR="00093B00" w:rsidRPr="00093B00">
                    <w:rPr>
                      <w:rFonts w:ascii="Arial" w:hAnsi="Arial" w:cs="Arial"/>
                      <w:bCs/>
                      <w:sz w:val="16"/>
                      <w:szCs w:val="18"/>
                      <w:lang w:val="es-ES_tradnl"/>
                    </w:rPr>
                    <w:t>µV</w:t>
                  </w:r>
                  <w:r w:rsidRPr="00344160">
                    <w:rPr>
                      <w:rFonts w:ascii="Arial" w:hAnsi="Arial" w:cs="Arial"/>
                      <w:sz w:val="16"/>
                      <w:szCs w:val="16"/>
                    </w:rPr>
                    <w:t>/m y una distancia de 150 metros desde los límites del área a cubrir.</w:t>
                  </w:r>
                </w:p>
                <w:p w14:paraId="799875AA" w14:textId="77777777" w:rsidR="00950FA4" w:rsidRPr="00344160" w:rsidRDefault="00950FA4" w:rsidP="00950FA4">
                  <w:pPr>
                    <w:pStyle w:val="NormalWeb"/>
                    <w:shd w:val="clear" w:color="auto" w:fill="FFFFFF"/>
                    <w:spacing w:before="0" w:beforeAutospacing="0" w:after="0" w:afterAutospacing="0"/>
                    <w:jc w:val="both"/>
                    <w:textAlignment w:val="baseline"/>
                    <w:rPr>
                      <w:rFonts w:ascii="Arial" w:hAnsi="Arial" w:cs="Arial"/>
                      <w:sz w:val="16"/>
                      <w:szCs w:val="16"/>
                    </w:rPr>
                  </w:pPr>
                  <w:r w:rsidRPr="00344160">
                    <w:rPr>
                      <w:rFonts w:ascii="Arial" w:hAnsi="Arial" w:cs="Arial"/>
                      <w:sz w:val="16"/>
                      <w:szCs w:val="16"/>
                    </w:rPr>
                    <w:t>La regularización de equipos se puede realizar de dos formas:</w:t>
                  </w:r>
                </w:p>
                <w:p w14:paraId="68E706B9" w14:textId="77777777" w:rsidR="00950FA4" w:rsidRPr="00344160" w:rsidRDefault="00950FA4" w:rsidP="00547BDA">
                  <w:pPr>
                    <w:numPr>
                      <w:ilvl w:val="0"/>
                      <w:numId w:val="16"/>
                    </w:numPr>
                    <w:shd w:val="clear" w:color="auto" w:fill="FFFFFF"/>
                    <w:ind w:left="429"/>
                    <w:jc w:val="both"/>
                    <w:textAlignment w:val="baseline"/>
                    <w:rPr>
                      <w:rFonts w:ascii="Arial" w:hAnsi="Arial" w:cs="Arial"/>
                      <w:sz w:val="16"/>
                      <w:szCs w:val="16"/>
                    </w:rPr>
                  </w:pPr>
                  <w:r w:rsidRPr="00344160">
                    <w:rPr>
                      <w:rFonts w:ascii="Arial" w:hAnsi="Arial" w:cs="Arial"/>
                      <w:sz w:val="16"/>
                      <w:szCs w:val="16"/>
                    </w:rPr>
                    <w:t>Solicitud de Uso Temporal del Espectro (UTE) - en un canal no autorizado para Radio FM, con un plazo máximo de 60 días.</w:t>
                  </w:r>
                </w:p>
                <w:p w14:paraId="01F9CCBD" w14:textId="77777777" w:rsidR="00950FA4" w:rsidRPr="00344160" w:rsidRDefault="00950FA4" w:rsidP="00547BDA">
                  <w:pPr>
                    <w:numPr>
                      <w:ilvl w:val="1"/>
                      <w:numId w:val="15"/>
                    </w:numPr>
                    <w:shd w:val="clear" w:color="auto" w:fill="FFFFFF"/>
                    <w:ind w:left="571" w:hanging="141"/>
                    <w:jc w:val="both"/>
                    <w:textAlignment w:val="baseline"/>
                    <w:rPr>
                      <w:rFonts w:ascii="Arial" w:hAnsi="Arial" w:cs="Arial"/>
                      <w:sz w:val="16"/>
                      <w:szCs w:val="16"/>
                    </w:rPr>
                  </w:pPr>
                  <w:r w:rsidRPr="00344160">
                    <w:rPr>
                      <w:rFonts w:ascii="Arial" w:hAnsi="Arial" w:cs="Arial"/>
                      <w:sz w:val="16"/>
                      <w:szCs w:val="16"/>
                    </w:rPr>
                    <w:t>Las retransmisiones deben estar restringidas a los horarios de apertura de los eventos, no confundir con los horarios de una radio comercial. La potencia del transmisor debe ser lo más baja posible, suficiente solo para servir la ubicación y evitar interferencias con entidades en los servicios de radiodifusión.</w:t>
                  </w:r>
                </w:p>
                <w:p w14:paraId="673026DB" w14:textId="77777777" w:rsidR="00950FA4" w:rsidRPr="00344160" w:rsidRDefault="00950FA4" w:rsidP="00547BDA">
                  <w:pPr>
                    <w:numPr>
                      <w:ilvl w:val="1"/>
                      <w:numId w:val="15"/>
                    </w:numPr>
                    <w:shd w:val="clear" w:color="auto" w:fill="FFFFFF"/>
                    <w:ind w:left="571" w:hanging="141"/>
                    <w:jc w:val="both"/>
                    <w:textAlignment w:val="baseline"/>
                    <w:rPr>
                      <w:rFonts w:ascii="Arial" w:hAnsi="Arial" w:cs="Arial"/>
                      <w:sz w:val="16"/>
                      <w:szCs w:val="16"/>
                    </w:rPr>
                  </w:pPr>
                  <w:r w:rsidRPr="00344160">
                    <w:rPr>
                      <w:rFonts w:ascii="Arial" w:hAnsi="Arial" w:cs="Arial"/>
                      <w:sz w:val="16"/>
                      <w:szCs w:val="16"/>
                    </w:rPr>
                    <w:t>Se requiere autorización por dirección de operación. Por cada autorización de uso local, es necesario pagar el Precio Público del Derecho a Operar Servicios de Telecomunicaciones y Satélite (PPDESS) de R $ 20,00; el Precio Público por el Derecho de Uso de Radio Frecuencia (PPDUR) de R $ 28,07 por frecuencia y una Tasa de Inspección de Instalación (TFI) de R $ 134,08 por estación base registrada como Servicio Privado Limitado (SLP). </w:t>
                  </w:r>
                </w:p>
                <w:p w14:paraId="3D4F823E" w14:textId="77777777" w:rsidR="00950FA4" w:rsidRPr="00344160" w:rsidRDefault="00950FA4" w:rsidP="00547BDA">
                  <w:pPr>
                    <w:numPr>
                      <w:ilvl w:val="1"/>
                      <w:numId w:val="15"/>
                    </w:numPr>
                    <w:shd w:val="clear" w:color="auto" w:fill="FFFFFF"/>
                    <w:ind w:left="571" w:hanging="141"/>
                    <w:jc w:val="both"/>
                    <w:textAlignment w:val="baseline"/>
                    <w:rPr>
                      <w:rFonts w:ascii="Arial" w:hAnsi="Arial" w:cs="Arial"/>
                      <w:sz w:val="16"/>
                      <w:szCs w:val="16"/>
                    </w:rPr>
                  </w:pPr>
                  <w:r w:rsidRPr="00344160">
                    <w:rPr>
                      <w:rFonts w:ascii="Arial" w:hAnsi="Arial" w:cs="Arial"/>
                      <w:sz w:val="16"/>
                      <w:szCs w:val="16"/>
                    </w:rPr>
                    <w:t>El plazo medio para cumplir con la autorización es de 15 días. </w:t>
                  </w:r>
                </w:p>
                <w:p w14:paraId="2E445778" w14:textId="77777777" w:rsidR="00950FA4" w:rsidRPr="00344160" w:rsidRDefault="00950FA4" w:rsidP="00547BDA">
                  <w:pPr>
                    <w:numPr>
                      <w:ilvl w:val="1"/>
                      <w:numId w:val="15"/>
                    </w:numPr>
                    <w:shd w:val="clear" w:color="auto" w:fill="FFFFFF"/>
                    <w:ind w:left="571" w:hanging="141"/>
                    <w:jc w:val="both"/>
                    <w:textAlignment w:val="baseline"/>
                    <w:rPr>
                      <w:rFonts w:ascii="Arial" w:hAnsi="Arial" w:cs="Arial"/>
                      <w:sz w:val="16"/>
                      <w:szCs w:val="16"/>
                    </w:rPr>
                  </w:pPr>
                  <w:r w:rsidRPr="00344160">
                    <w:rPr>
                      <w:rFonts w:ascii="Arial" w:hAnsi="Arial" w:cs="Arial"/>
                      <w:sz w:val="16"/>
                      <w:szCs w:val="16"/>
                    </w:rPr>
                    <w:t>En el caso de una solicitud de una UTE configurada como servicio de radiodifusión, se requerirá la aprobación del Ministerio de Ciencia, Tecnología e Innovaciones (MCTIC).</w:t>
                  </w:r>
                </w:p>
                <w:p w14:paraId="0EDC735C" w14:textId="77777777" w:rsidR="00950FA4" w:rsidRPr="00344160" w:rsidRDefault="00950FA4" w:rsidP="00547BDA">
                  <w:pPr>
                    <w:numPr>
                      <w:ilvl w:val="0"/>
                      <w:numId w:val="17"/>
                    </w:numPr>
                    <w:shd w:val="clear" w:color="auto" w:fill="FFFFFF"/>
                    <w:tabs>
                      <w:tab w:val="clear" w:pos="720"/>
                    </w:tabs>
                    <w:ind w:left="429"/>
                    <w:jc w:val="both"/>
                    <w:textAlignment w:val="baseline"/>
                    <w:rPr>
                      <w:rFonts w:ascii="Arial" w:hAnsi="Arial" w:cs="Arial"/>
                      <w:sz w:val="16"/>
                      <w:szCs w:val="16"/>
                    </w:rPr>
                  </w:pPr>
                  <w:r w:rsidRPr="00344160">
                    <w:rPr>
                      <w:rFonts w:ascii="Arial" w:hAnsi="Arial" w:cs="Arial"/>
                      <w:sz w:val="16"/>
                      <w:szCs w:val="16"/>
                    </w:rPr>
                    <w:t>Servicio Privado Limitado (SLP) - concesión permanente de SLP, solicitud 132 - Radio Autocine Especial, que debe cumplir con las condiciones establecidas por la Norma No. 02/80 - Servicio Especial de Radio Autocine, aprobado por Ordenanza No. 106/80, de 29 de mayo de 1980.</w:t>
                  </w:r>
                </w:p>
                <w:p w14:paraId="3A423EF4" w14:textId="77777777" w:rsidR="00950FA4" w:rsidRPr="00344160" w:rsidRDefault="00950FA4" w:rsidP="00547BDA">
                  <w:pPr>
                    <w:numPr>
                      <w:ilvl w:val="1"/>
                      <w:numId w:val="15"/>
                    </w:numPr>
                    <w:shd w:val="clear" w:color="auto" w:fill="FFFFFF"/>
                    <w:ind w:left="571" w:hanging="142"/>
                    <w:jc w:val="both"/>
                    <w:textAlignment w:val="baseline"/>
                    <w:rPr>
                      <w:rFonts w:ascii="Arial" w:hAnsi="Arial" w:cs="Arial"/>
                      <w:sz w:val="16"/>
                      <w:szCs w:val="16"/>
                    </w:rPr>
                  </w:pPr>
                  <w:r w:rsidRPr="00344160">
                    <w:rPr>
                      <w:rFonts w:ascii="Arial" w:hAnsi="Arial" w:cs="Arial"/>
                      <w:sz w:val="16"/>
                      <w:szCs w:val="16"/>
                    </w:rPr>
                    <w:t>Los montos son similares a los cobrados en una solicitud de UTE, variando el cargo PPDUR por año de autorización y existe un cargo anual por la Tasa de Inspección Operativa (TFF) y el Aporte para el Fomento de la Radiodifusión Pública (CFRP), según se establece en regulación.</w:t>
                  </w:r>
                </w:p>
                <w:p w14:paraId="1A75E8C4" w14:textId="77777777" w:rsidR="00950FA4" w:rsidRPr="00344160" w:rsidRDefault="00950FA4" w:rsidP="00547BDA">
                  <w:pPr>
                    <w:numPr>
                      <w:ilvl w:val="1"/>
                      <w:numId w:val="15"/>
                    </w:numPr>
                    <w:shd w:val="clear" w:color="auto" w:fill="FFFFFF"/>
                    <w:ind w:left="571" w:hanging="142"/>
                    <w:jc w:val="both"/>
                    <w:textAlignment w:val="baseline"/>
                    <w:rPr>
                      <w:rFonts w:ascii="Arial" w:hAnsi="Arial" w:cs="Arial"/>
                      <w:sz w:val="16"/>
                      <w:szCs w:val="16"/>
                    </w:rPr>
                  </w:pPr>
                  <w:r w:rsidRPr="00344160">
                    <w:rPr>
                      <w:rFonts w:ascii="Arial" w:hAnsi="Arial" w:cs="Arial"/>
                      <w:sz w:val="16"/>
                      <w:szCs w:val="16"/>
                    </w:rPr>
                    <w:t>Después de la autorización SLP, ANATEL solicita información técnica al servicio y la estación y libera el autorregistro en el sistema. El interesado registra estaciones y frecuencias y solicita la emisión de PPDUR. Luego de pagar el PPDUR, la Agencia emite una autorización para usar radiofrecuencias y otorga licencias a las estaciones.</w:t>
                  </w:r>
                </w:p>
                <w:p w14:paraId="386F5DAD" w14:textId="77777777" w:rsidR="00950FA4" w:rsidRPr="00344160" w:rsidRDefault="00950FA4" w:rsidP="00547BDA">
                  <w:pPr>
                    <w:numPr>
                      <w:ilvl w:val="1"/>
                      <w:numId w:val="15"/>
                    </w:numPr>
                    <w:shd w:val="clear" w:color="auto" w:fill="FFFFFF"/>
                    <w:ind w:left="571" w:hanging="142"/>
                    <w:jc w:val="both"/>
                    <w:textAlignment w:val="baseline"/>
                    <w:rPr>
                      <w:rFonts w:ascii="Arial" w:hAnsi="Arial" w:cs="Arial"/>
                      <w:sz w:val="16"/>
                      <w:szCs w:val="16"/>
                    </w:rPr>
                  </w:pPr>
                  <w:r w:rsidRPr="00344160">
                    <w:rPr>
                      <w:rFonts w:ascii="Arial" w:hAnsi="Arial" w:cs="Arial"/>
                      <w:sz w:val="16"/>
                      <w:szCs w:val="16"/>
                    </w:rPr>
                    <w:t xml:space="preserve">El plazo medio para cumplir con la autorización es de 90 días. Si la empresa ya tiene una subvención activa para el Servicio Privado Limitado, debe presentar el formulario de acceso de autorregistro (vía carta o petición electrónica), requiriendo acceso al código 132. </w:t>
                  </w:r>
                </w:p>
              </w:tc>
            </w:tr>
            <w:tr w:rsidR="00950FA4" w:rsidRPr="000E7DB8" w14:paraId="2804496B" w14:textId="77777777" w:rsidTr="00950FA4">
              <w:tc>
                <w:tcPr>
                  <w:tcW w:w="2146" w:type="dxa"/>
                </w:tcPr>
                <w:p w14:paraId="2407C11F"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Referencia jurídica de emisión oficial:</w:t>
                  </w:r>
                </w:p>
              </w:tc>
              <w:tc>
                <w:tcPr>
                  <w:tcW w:w="6456" w:type="dxa"/>
                </w:tcPr>
                <w:p w14:paraId="5888791C" w14:textId="77777777" w:rsidR="00950FA4" w:rsidRPr="000E7DB8" w:rsidRDefault="00950FA4" w:rsidP="00950FA4">
                  <w:pPr>
                    <w:jc w:val="both"/>
                    <w:rPr>
                      <w:rFonts w:ascii="Arial" w:hAnsi="Arial" w:cs="Arial"/>
                      <w:sz w:val="16"/>
                      <w:szCs w:val="16"/>
                      <w:shd w:val="clear" w:color="auto" w:fill="FFFFFF"/>
                    </w:rPr>
                  </w:pPr>
                  <w:r w:rsidRPr="000E7DB8">
                    <w:rPr>
                      <w:rFonts w:ascii="Arial" w:hAnsi="Arial" w:cs="Arial"/>
                      <w:sz w:val="16"/>
                      <w:szCs w:val="16"/>
                      <w:shd w:val="clear" w:color="auto" w:fill="FFFFFF"/>
                    </w:rPr>
                    <w:t>Resolución No. 635 que aprueba el Reglamento sobre Autorización de Uso Temporal de Radiofrecuencias. 9 de mayo de 2014, ANATEL.</w:t>
                  </w:r>
                </w:p>
                <w:p w14:paraId="069AFF84" w14:textId="77777777" w:rsidR="00950FA4" w:rsidRPr="000E7DB8" w:rsidRDefault="00950FA4" w:rsidP="00950FA4">
                  <w:pPr>
                    <w:jc w:val="both"/>
                    <w:rPr>
                      <w:rFonts w:ascii="Arial" w:hAnsi="Arial" w:cs="Arial"/>
                      <w:sz w:val="16"/>
                      <w:szCs w:val="16"/>
                    </w:rPr>
                  </w:pPr>
                </w:p>
                <w:p w14:paraId="0349245A" w14:textId="77777777" w:rsidR="00950FA4" w:rsidRPr="000E7DB8" w:rsidRDefault="00950FA4" w:rsidP="00950FA4">
                  <w:pPr>
                    <w:jc w:val="both"/>
                    <w:rPr>
                      <w:rFonts w:ascii="Arial" w:hAnsi="Arial" w:cs="Arial"/>
                      <w:sz w:val="16"/>
                      <w:szCs w:val="16"/>
                    </w:rPr>
                  </w:pPr>
                  <w:r w:rsidRPr="000E7DB8">
                    <w:rPr>
                      <w:rFonts w:ascii="Arial" w:hAnsi="Arial" w:cs="Arial"/>
                      <w:sz w:val="16"/>
                      <w:szCs w:val="16"/>
                      <w:shd w:val="clear" w:color="auto" w:fill="FFFFFF"/>
                    </w:rPr>
                    <w:t>Resolución No. 617</w:t>
                  </w:r>
                  <w:r w:rsidRPr="00344160">
                    <w:rPr>
                      <w:rFonts w:ascii="Arial" w:hAnsi="Arial" w:cs="Arial"/>
                      <w:sz w:val="16"/>
                      <w:szCs w:val="16"/>
                      <w:shd w:val="clear" w:color="auto" w:fill="FFFFFF"/>
                    </w:rPr>
                    <w:t xml:space="preserve"> Redes de telecomunicaciones para apoyar el funcionamiento del servicio utilizando medios exclusivamente confinados y/o equipos de radiocomunicaciones de radiación restringida.</w:t>
                  </w:r>
                  <w:r w:rsidRPr="000E7DB8">
                    <w:rPr>
                      <w:rFonts w:ascii="Arial" w:hAnsi="Arial" w:cs="Arial"/>
                      <w:sz w:val="16"/>
                      <w:szCs w:val="16"/>
                      <w:shd w:val="clear" w:color="auto" w:fill="FFFFFF"/>
                    </w:rPr>
                    <w:t xml:space="preserve"> 19 de junio de 2013, ANATEL</w:t>
                  </w:r>
                  <w:r w:rsidRPr="00344160">
                    <w:rPr>
                      <w:rFonts w:ascii="Arial" w:hAnsi="Arial" w:cs="Arial"/>
                      <w:sz w:val="16"/>
                      <w:szCs w:val="16"/>
                      <w:shd w:val="clear" w:color="auto" w:fill="FFFFFF"/>
                    </w:rPr>
                    <w:t> .</w:t>
                  </w:r>
                </w:p>
              </w:tc>
            </w:tr>
            <w:tr w:rsidR="00E66DAA" w:rsidRPr="000E7DB8" w14:paraId="7F6CC718" w14:textId="77777777" w:rsidTr="00950FA4">
              <w:tc>
                <w:tcPr>
                  <w:tcW w:w="2146" w:type="dxa"/>
                </w:tcPr>
                <w:p w14:paraId="17CE0BE6" w14:textId="7476EA91" w:rsidR="00E66DAA" w:rsidRPr="000E7DB8" w:rsidRDefault="00E66DAA" w:rsidP="00950FA4">
                  <w:pPr>
                    <w:jc w:val="both"/>
                    <w:rPr>
                      <w:rFonts w:ascii="Arial" w:hAnsi="Arial" w:cs="Arial"/>
                      <w:sz w:val="16"/>
                      <w:szCs w:val="16"/>
                    </w:rPr>
                  </w:pPr>
                  <w:r>
                    <w:rPr>
                      <w:rFonts w:ascii="Arial" w:hAnsi="Arial" w:cs="Arial"/>
                      <w:sz w:val="16"/>
                      <w:szCs w:val="16"/>
                    </w:rPr>
                    <w:t>Duración de la licencia:</w:t>
                  </w:r>
                </w:p>
              </w:tc>
              <w:tc>
                <w:tcPr>
                  <w:tcW w:w="6456" w:type="dxa"/>
                </w:tcPr>
                <w:p w14:paraId="56AB29BB" w14:textId="3F309250" w:rsidR="00E66DAA" w:rsidRPr="000E7DB8" w:rsidRDefault="00CF11B7" w:rsidP="00950FA4">
                  <w:pPr>
                    <w:jc w:val="both"/>
                    <w:rPr>
                      <w:rFonts w:ascii="Arial" w:hAnsi="Arial" w:cs="Arial"/>
                      <w:sz w:val="16"/>
                      <w:szCs w:val="16"/>
                      <w:shd w:val="clear" w:color="auto" w:fill="FFFFFF"/>
                    </w:rPr>
                  </w:pPr>
                  <w:r>
                    <w:rPr>
                      <w:rFonts w:ascii="Arial" w:hAnsi="Arial" w:cs="Arial"/>
                      <w:sz w:val="16"/>
                      <w:szCs w:val="16"/>
                      <w:shd w:val="clear" w:color="auto" w:fill="FFFFFF"/>
                    </w:rPr>
                    <w:t>45</w:t>
                  </w:r>
                  <w:r w:rsidR="00685CCE">
                    <w:rPr>
                      <w:rFonts w:ascii="Arial" w:hAnsi="Arial" w:cs="Arial"/>
                      <w:sz w:val="16"/>
                      <w:szCs w:val="16"/>
                      <w:shd w:val="clear" w:color="auto" w:fill="FFFFFF"/>
                    </w:rPr>
                    <w:t xml:space="preserve"> (cuarenta y cinco)</w:t>
                  </w:r>
                  <w:r>
                    <w:rPr>
                      <w:rFonts w:ascii="Arial" w:hAnsi="Arial" w:cs="Arial"/>
                      <w:sz w:val="16"/>
                      <w:szCs w:val="16"/>
                      <w:shd w:val="clear" w:color="auto" w:fill="FFFFFF"/>
                    </w:rPr>
                    <w:t xml:space="preserve"> días.</w:t>
                  </w:r>
                </w:p>
              </w:tc>
            </w:tr>
            <w:tr w:rsidR="00950FA4" w:rsidRPr="000E7DB8" w14:paraId="4DC1DB70" w14:textId="77777777" w:rsidTr="00950FA4">
              <w:tc>
                <w:tcPr>
                  <w:tcW w:w="2146" w:type="dxa"/>
                </w:tcPr>
                <w:p w14:paraId="4781549B"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1E1956F4" w14:textId="443E0EEF" w:rsidR="00950FA4" w:rsidRPr="000E7DB8" w:rsidRDefault="009533BC" w:rsidP="00950FA4">
                  <w:pPr>
                    <w:jc w:val="both"/>
                    <w:rPr>
                      <w:rFonts w:ascii="Arial" w:hAnsi="Arial" w:cs="Arial"/>
                      <w:sz w:val="16"/>
                      <w:szCs w:val="16"/>
                    </w:rPr>
                  </w:pPr>
                  <w:hyperlink r:id="rId14" w:history="1">
                    <w:r w:rsidR="00950FA4" w:rsidRPr="00344160">
                      <w:rPr>
                        <w:rStyle w:val="Hipervnculo"/>
                        <w:rFonts w:ascii="Arial" w:hAnsi="Arial" w:cs="Arial"/>
                        <w:color w:val="auto"/>
                        <w:sz w:val="16"/>
                        <w:szCs w:val="16"/>
                      </w:rPr>
                      <w:t>https://www.anatel.gov.br/legislacao/resolucoes/2014/764-resolucao-635</w:t>
                    </w:r>
                  </w:hyperlink>
                </w:p>
                <w:p w14:paraId="4D298AE2" w14:textId="77777777" w:rsidR="00950FA4" w:rsidRPr="000E7DB8" w:rsidRDefault="009533BC" w:rsidP="00950FA4">
                  <w:pPr>
                    <w:jc w:val="both"/>
                    <w:rPr>
                      <w:rFonts w:ascii="Arial" w:hAnsi="Arial" w:cs="Arial"/>
                      <w:sz w:val="16"/>
                      <w:szCs w:val="16"/>
                    </w:rPr>
                  </w:pPr>
                  <w:hyperlink r:id="rId15" w:history="1">
                    <w:r w:rsidR="00950FA4" w:rsidRPr="00344160">
                      <w:rPr>
                        <w:rStyle w:val="Hipervnculo"/>
                        <w:rFonts w:ascii="Arial" w:hAnsi="Arial" w:cs="Arial"/>
                        <w:color w:val="auto"/>
                        <w:sz w:val="16"/>
                        <w:szCs w:val="16"/>
                      </w:rPr>
                      <w:t>https://www.anatel.gov.br/legislacao/resolucoes/2013/480-resolucao-617</w:t>
                    </w:r>
                  </w:hyperlink>
                </w:p>
              </w:tc>
            </w:tr>
            <w:tr w:rsidR="00950FA4" w:rsidRPr="000E7DB8" w14:paraId="3175DB0B" w14:textId="77777777" w:rsidTr="00950FA4">
              <w:tc>
                <w:tcPr>
                  <w:tcW w:w="2146" w:type="dxa"/>
                </w:tcPr>
                <w:p w14:paraId="210C41A3"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6E3EDDE8" w14:textId="77777777" w:rsidR="00950FA4" w:rsidRPr="00344160" w:rsidRDefault="00950FA4" w:rsidP="00950FA4">
                  <w:pPr>
                    <w:jc w:val="both"/>
                    <w:rPr>
                      <w:rFonts w:ascii="Arial" w:hAnsi="Arial" w:cs="Arial"/>
                      <w:sz w:val="16"/>
                      <w:szCs w:val="16"/>
                    </w:rPr>
                  </w:pPr>
                  <w:r w:rsidRPr="00344160">
                    <w:rPr>
                      <w:rFonts w:ascii="Arial" w:hAnsi="Arial" w:cs="Arial"/>
                      <w:sz w:val="16"/>
                      <w:szCs w:val="16"/>
                    </w:rPr>
                    <w:t>Solicitud de Uso Temporal del Espectro (UTE)</w:t>
                  </w:r>
                </w:p>
                <w:p w14:paraId="6D7806D4" w14:textId="15153B43" w:rsidR="00950FA4" w:rsidRPr="00344160" w:rsidRDefault="00242907" w:rsidP="00950FA4">
                  <w:pPr>
                    <w:jc w:val="both"/>
                    <w:rPr>
                      <w:rFonts w:ascii="Arial" w:hAnsi="Arial" w:cs="Arial"/>
                      <w:sz w:val="16"/>
                      <w:szCs w:val="16"/>
                    </w:rPr>
                  </w:pPr>
                  <w:r w:rsidRPr="00B1353C">
                    <w:rPr>
                      <w:sz w:val="16"/>
                      <w:szCs w:val="16"/>
                    </w:rPr>
                    <w:t>https://www.gov.br/anatel/pt-br/regulado/outorga/uso-temporario-do-espectro</w:t>
                  </w:r>
                  <w:r w:rsidRPr="00B1353C" w:rsidDel="00242907">
                    <w:rPr>
                      <w:sz w:val="16"/>
                      <w:szCs w:val="16"/>
                    </w:rPr>
                    <w:t xml:space="preserve"> </w:t>
                  </w:r>
                  <w:r w:rsidR="00950FA4" w:rsidRPr="00344160">
                    <w:rPr>
                      <w:rFonts w:ascii="Arial" w:hAnsi="Arial" w:cs="Arial"/>
                      <w:sz w:val="16"/>
                      <w:szCs w:val="16"/>
                    </w:rPr>
                    <w:t>Servicio Limitado Privado (SLP)</w:t>
                  </w:r>
                </w:p>
                <w:p w14:paraId="28AC03D1" w14:textId="48222FD9" w:rsidR="00950FA4" w:rsidRPr="00344160" w:rsidRDefault="00242907" w:rsidP="00950FA4">
                  <w:pPr>
                    <w:jc w:val="both"/>
                    <w:rPr>
                      <w:rFonts w:ascii="Arial" w:hAnsi="Arial" w:cs="Arial"/>
                      <w:sz w:val="16"/>
                      <w:szCs w:val="16"/>
                    </w:rPr>
                  </w:pPr>
                  <w:r w:rsidRPr="00B1353C">
                    <w:rPr>
                      <w:sz w:val="16"/>
                      <w:szCs w:val="16"/>
                    </w:rPr>
                    <w:t>https://www.gov.br/anatel/pt-br/regulado/outorga/servico-limitado-privado</w:t>
                  </w:r>
                  <w:r w:rsidRPr="00242907" w:rsidDel="00242907">
                    <w:t xml:space="preserve"> </w:t>
                  </w:r>
                  <w:r w:rsidR="00950FA4" w:rsidRPr="00344160">
                    <w:rPr>
                      <w:rFonts w:ascii="Arial" w:hAnsi="Arial" w:cs="Arial"/>
                      <w:sz w:val="16"/>
                      <w:szCs w:val="16"/>
                    </w:rPr>
                    <w:t>Norma No. 02/80 - Servicio Especial de Radio Autocine, aprobado por Ordenanza No. 106/80, de 29 de mayo de 1980</w:t>
                  </w:r>
                </w:p>
                <w:p w14:paraId="6A1B3966" w14:textId="77777777" w:rsidR="00950FA4" w:rsidRPr="000E7DB8" w:rsidRDefault="009533BC" w:rsidP="00950FA4">
                  <w:pPr>
                    <w:jc w:val="both"/>
                    <w:rPr>
                      <w:rFonts w:ascii="Arial" w:hAnsi="Arial" w:cs="Arial"/>
                      <w:sz w:val="16"/>
                      <w:szCs w:val="16"/>
                    </w:rPr>
                  </w:pPr>
                  <w:hyperlink r:id="rId16" w:history="1">
                    <w:r w:rsidR="00950FA4" w:rsidRPr="00344160">
                      <w:rPr>
                        <w:rStyle w:val="Hipervnculo"/>
                        <w:rFonts w:ascii="Arial" w:hAnsi="Arial" w:cs="Arial"/>
                        <w:color w:val="auto"/>
                        <w:sz w:val="16"/>
                        <w:szCs w:val="16"/>
                      </w:rPr>
                      <w:t>https://www.anatel.gov.br/legislacao/index.php/component/content/article?id=844</w:t>
                    </w:r>
                  </w:hyperlink>
                </w:p>
              </w:tc>
            </w:tr>
          </w:tbl>
          <w:p w14:paraId="775519E7" w14:textId="179AD6A6" w:rsidR="00950FA4" w:rsidRPr="000E7DB8" w:rsidRDefault="00950FA4" w:rsidP="000E7DB8">
            <w:pPr>
              <w:rPr>
                <w:rFonts w:ascii="Arial" w:hAnsi="Arial" w:cs="Arial"/>
                <w:b/>
                <w:sz w:val="16"/>
                <w:szCs w:val="16"/>
              </w:rPr>
            </w:pPr>
          </w:p>
          <w:tbl>
            <w:tblPr>
              <w:tblStyle w:val="Tablaconcuadrcula"/>
              <w:tblW w:w="0" w:type="auto"/>
              <w:tblLayout w:type="fixed"/>
              <w:tblLook w:val="04A0" w:firstRow="1" w:lastRow="0" w:firstColumn="1" w:lastColumn="0" w:noHBand="0" w:noVBand="1"/>
            </w:tblPr>
            <w:tblGrid>
              <w:gridCol w:w="2146"/>
              <w:gridCol w:w="6456"/>
            </w:tblGrid>
            <w:tr w:rsidR="000E7DB8" w:rsidRPr="000E7DB8" w14:paraId="2FAE8647" w14:textId="77777777" w:rsidTr="000E7DB8">
              <w:tc>
                <w:tcPr>
                  <w:tcW w:w="8602" w:type="dxa"/>
                  <w:gridSpan w:val="2"/>
                  <w:shd w:val="clear" w:color="auto" w:fill="A8D08D" w:themeFill="accent6" w:themeFillTint="99"/>
                </w:tcPr>
                <w:p w14:paraId="1D0A5012" w14:textId="73ED1664" w:rsidR="000E7DB8" w:rsidRPr="000E7DB8" w:rsidRDefault="00833F78" w:rsidP="000E7DB8">
                  <w:pPr>
                    <w:jc w:val="both"/>
                    <w:rPr>
                      <w:rFonts w:ascii="Arial" w:hAnsi="Arial" w:cs="Arial"/>
                      <w:b/>
                      <w:sz w:val="16"/>
                      <w:szCs w:val="16"/>
                    </w:rPr>
                  </w:pPr>
                  <w:r>
                    <w:rPr>
                      <w:rFonts w:ascii="Arial" w:hAnsi="Arial" w:cs="Arial"/>
                      <w:b/>
                      <w:sz w:val="16"/>
                      <w:szCs w:val="16"/>
                    </w:rPr>
                    <w:t>Caso 3</w:t>
                  </w:r>
                </w:p>
              </w:tc>
            </w:tr>
            <w:tr w:rsidR="000E7DB8" w:rsidRPr="000E7DB8" w14:paraId="51C4A5AE" w14:textId="77777777" w:rsidTr="00E50EFA">
              <w:tc>
                <w:tcPr>
                  <w:tcW w:w="2146" w:type="dxa"/>
                </w:tcPr>
                <w:p w14:paraId="55620D0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2D9BEC4A"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Canadá</w:t>
                  </w:r>
                </w:p>
              </w:tc>
            </w:tr>
            <w:tr w:rsidR="000E7DB8" w:rsidRPr="000E7DB8" w14:paraId="686AB027" w14:textId="77777777" w:rsidTr="00E50EFA">
              <w:tc>
                <w:tcPr>
                  <w:tcW w:w="2146" w:type="dxa"/>
                </w:tcPr>
                <w:p w14:paraId="0014D30A"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39F0DD68"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Política Regulatoria de Radiodifusión CRTC 2018-137</w:t>
                  </w:r>
                </w:p>
              </w:tc>
            </w:tr>
            <w:tr w:rsidR="000E7DB8" w:rsidRPr="000E7DB8" w14:paraId="70538198" w14:textId="77777777" w:rsidTr="00E50EFA">
              <w:tc>
                <w:tcPr>
                  <w:tcW w:w="2146" w:type="dxa"/>
                </w:tcPr>
                <w:p w14:paraId="5FF4B9AF" w14:textId="77777777" w:rsidR="000E7DB8" w:rsidRPr="000E7DB8" w:rsidRDefault="000E7DB8" w:rsidP="000E7DB8">
                  <w:pPr>
                    <w:jc w:val="both"/>
                    <w:rPr>
                      <w:rFonts w:ascii="Arial" w:hAnsi="Arial" w:cs="Arial"/>
                      <w:sz w:val="16"/>
                      <w:szCs w:val="16"/>
                      <w:lang w:val="en-US"/>
                    </w:rPr>
                  </w:pPr>
                  <w:proofErr w:type="spellStart"/>
                  <w:r w:rsidRPr="000E7DB8">
                    <w:rPr>
                      <w:rFonts w:ascii="Arial" w:hAnsi="Arial" w:cs="Arial"/>
                      <w:sz w:val="16"/>
                      <w:szCs w:val="16"/>
                      <w:lang w:val="en-US"/>
                    </w:rPr>
                    <w:lastRenderedPageBreak/>
                    <w:t>Principales</w:t>
                  </w:r>
                  <w:proofErr w:type="spellEnd"/>
                  <w:r w:rsidRPr="000E7DB8">
                    <w:rPr>
                      <w:rFonts w:ascii="Arial" w:hAnsi="Arial" w:cs="Arial"/>
                      <w:sz w:val="16"/>
                      <w:szCs w:val="16"/>
                      <w:lang w:val="en-US"/>
                    </w:rPr>
                    <w:t xml:space="preserve"> </w:t>
                  </w:r>
                  <w:proofErr w:type="spellStart"/>
                  <w:r w:rsidRPr="000E7DB8">
                    <w:rPr>
                      <w:rFonts w:ascii="Arial" w:hAnsi="Arial" w:cs="Arial"/>
                      <w:sz w:val="16"/>
                      <w:szCs w:val="16"/>
                      <w:lang w:val="en-US"/>
                    </w:rPr>
                    <w:t>resultados</w:t>
                  </w:r>
                  <w:proofErr w:type="spellEnd"/>
                  <w:r w:rsidRPr="000E7DB8">
                    <w:rPr>
                      <w:rFonts w:ascii="Arial" w:hAnsi="Arial" w:cs="Arial"/>
                      <w:sz w:val="16"/>
                      <w:szCs w:val="16"/>
                      <w:lang w:val="en-US"/>
                    </w:rPr>
                    <w:t>:</w:t>
                  </w:r>
                </w:p>
              </w:tc>
              <w:tc>
                <w:tcPr>
                  <w:tcW w:w="6456" w:type="dxa"/>
                </w:tcPr>
                <w:p w14:paraId="4A844F88"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 xml:space="preserve">La Comisión Canadiense de Radio-televisión y Telecomunicaciones exenta de los requerimientos de la Parte II de la Ley de Radiodifusión y cualquier otra regulación a aquellas personas con empresas de radiodifusión operando en las bandas de AM y FM de las siguientes clases: </w:t>
                  </w:r>
                </w:p>
                <w:p w14:paraId="50EBEFE5" w14:textId="77777777" w:rsidR="000E7DB8" w:rsidRPr="000E7DB8" w:rsidRDefault="000E7DB8" w:rsidP="000E7DB8">
                  <w:pPr>
                    <w:jc w:val="both"/>
                    <w:rPr>
                      <w:rFonts w:ascii="Arial" w:hAnsi="Arial" w:cs="Arial"/>
                      <w:sz w:val="16"/>
                      <w:szCs w:val="16"/>
                    </w:rPr>
                  </w:pPr>
                </w:p>
                <w:p w14:paraId="065EF5B8"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 xml:space="preserve">Apéndice 5 </w:t>
                  </w:r>
                </w:p>
                <w:p w14:paraId="040538F0"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Orden de excepción respecto del radio de baja potencia: Evento especial de duración limitada relacionado con la empresa.</w:t>
                  </w:r>
                </w:p>
                <w:p w14:paraId="5765FF4A" w14:textId="77777777" w:rsidR="000E7DB8" w:rsidRPr="000E7DB8" w:rsidRDefault="000E7DB8" w:rsidP="00547BDA">
                  <w:pPr>
                    <w:pStyle w:val="Prrafodelista"/>
                    <w:numPr>
                      <w:ilvl w:val="0"/>
                      <w:numId w:val="6"/>
                    </w:numPr>
                    <w:ind w:left="288" w:hanging="211"/>
                    <w:jc w:val="both"/>
                    <w:rPr>
                      <w:rFonts w:ascii="Arial" w:hAnsi="Arial" w:cs="Arial"/>
                      <w:sz w:val="16"/>
                      <w:szCs w:val="16"/>
                    </w:rPr>
                  </w:pPr>
                  <w:r w:rsidRPr="000E7DB8">
                    <w:rPr>
                      <w:rFonts w:ascii="Arial" w:hAnsi="Arial" w:cs="Arial"/>
                      <w:sz w:val="16"/>
                      <w:szCs w:val="16"/>
                    </w:rPr>
                    <w:t>Un único periodo respecto de cualquier evento especial de no más de 28 días calendario consecutivos.</w:t>
                  </w:r>
                </w:p>
                <w:p w14:paraId="7EFFAB3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Apéndice 6</w:t>
                  </w:r>
                </w:p>
                <w:p w14:paraId="31598946"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Orden de excepción respecto del radio de baja potencia: Empresas de servicio de anuncio de ultra baja potencia.</w:t>
                  </w:r>
                </w:p>
                <w:p w14:paraId="52F3FFCC" w14:textId="5192AAC4" w:rsidR="000E7DB8" w:rsidRPr="000E7DB8" w:rsidRDefault="000E7DB8" w:rsidP="00547BDA">
                  <w:pPr>
                    <w:pStyle w:val="Prrafodelista"/>
                    <w:numPr>
                      <w:ilvl w:val="0"/>
                      <w:numId w:val="6"/>
                    </w:numPr>
                    <w:ind w:left="288" w:hanging="211"/>
                    <w:jc w:val="both"/>
                    <w:rPr>
                      <w:rFonts w:ascii="Arial" w:hAnsi="Arial" w:cs="Arial"/>
                      <w:sz w:val="16"/>
                      <w:szCs w:val="16"/>
                    </w:rPr>
                  </w:pPr>
                  <w:r w:rsidRPr="000E7DB8">
                    <w:rPr>
                      <w:rFonts w:ascii="Arial" w:hAnsi="Arial" w:cs="Arial"/>
                      <w:sz w:val="16"/>
                      <w:szCs w:val="16"/>
                    </w:rPr>
                    <w:t>En el caso de la banda de AM, la máxima potencia de salida del transmisor, no debe produc</w:t>
                  </w:r>
                  <w:r w:rsidR="00ED731A">
                    <w:rPr>
                      <w:rFonts w:ascii="Arial" w:hAnsi="Arial" w:cs="Arial"/>
                      <w:sz w:val="16"/>
                      <w:szCs w:val="16"/>
                    </w:rPr>
                    <w:t>i</w:t>
                  </w:r>
                  <w:r w:rsidRPr="000E7DB8">
                    <w:rPr>
                      <w:rFonts w:ascii="Arial" w:hAnsi="Arial" w:cs="Arial"/>
                      <w:sz w:val="16"/>
                      <w:szCs w:val="16"/>
                    </w:rPr>
                    <w:t>r, en una distancia de 30 metros, más de 0.25 </w:t>
                  </w:r>
                  <w:proofErr w:type="spellStart"/>
                  <w:r w:rsidRPr="000E7DB8">
                    <w:rPr>
                      <w:rFonts w:ascii="Arial" w:hAnsi="Arial" w:cs="Arial"/>
                      <w:sz w:val="16"/>
                      <w:szCs w:val="16"/>
                    </w:rPr>
                    <w:t>millivolts</w:t>
                  </w:r>
                  <w:proofErr w:type="spellEnd"/>
                  <w:r w:rsidRPr="000E7DB8">
                    <w:rPr>
                      <w:rFonts w:ascii="Arial" w:hAnsi="Arial" w:cs="Arial"/>
                      <w:sz w:val="16"/>
                      <w:szCs w:val="16"/>
                    </w:rPr>
                    <w:t xml:space="preserve"> por metro (</w:t>
                  </w:r>
                  <w:proofErr w:type="spellStart"/>
                  <w:r w:rsidRPr="000E7DB8">
                    <w:rPr>
                      <w:rFonts w:ascii="Arial" w:hAnsi="Arial" w:cs="Arial"/>
                      <w:sz w:val="16"/>
                      <w:szCs w:val="16"/>
                    </w:rPr>
                    <w:t>mV</w:t>
                  </w:r>
                  <w:proofErr w:type="spellEnd"/>
                  <w:r w:rsidRPr="000E7DB8">
                    <w:rPr>
                      <w:rFonts w:ascii="Arial" w:hAnsi="Arial" w:cs="Arial"/>
                      <w:sz w:val="16"/>
                      <w:szCs w:val="16"/>
                    </w:rPr>
                    <w:t>/m).</w:t>
                  </w:r>
                </w:p>
                <w:p w14:paraId="75A905E1" w14:textId="02ADF38E" w:rsidR="000E7DB8" w:rsidRPr="000E7DB8" w:rsidRDefault="000E7DB8" w:rsidP="00547BDA">
                  <w:pPr>
                    <w:pStyle w:val="Prrafodelista"/>
                    <w:numPr>
                      <w:ilvl w:val="0"/>
                      <w:numId w:val="6"/>
                    </w:numPr>
                    <w:ind w:left="288" w:hanging="211"/>
                    <w:jc w:val="both"/>
                    <w:rPr>
                      <w:rFonts w:ascii="Arial" w:hAnsi="Arial" w:cs="Arial"/>
                      <w:sz w:val="16"/>
                      <w:szCs w:val="16"/>
                    </w:rPr>
                  </w:pPr>
                  <w:r w:rsidRPr="000E7DB8">
                    <w:rPr>
                      <w:rFonts w:ascii="Arial" w:hAnsi="Arial" w:cs="Arial"/>
                      <w:sz w:val="16"/>
                      <w:szCs w:val="16"/>
                    </w:rPr>
                    <w:t>En el caso de la banda de FM, la máxima potencia de salida del transmisor, no debe produc</w:t>
                  </w:r>
                  <w:r w:rsidR="00ED731A">
                    <w:rPr>
                      <w:rFonts w:ascii="Arial" w:hAnsi="Arial" w:cs="Arial"/>
                      <w:sz w:val="16"/>
                      <w:szCs w:val="16"/>
                    </w:rPr>
                    <w:t>i</w:t>
                  </w:r>
                  <w:r w:rsidRPr="000E7DB8">
                    <w:rPr>
                      <w:rFonts w:ascii="Arial" w:hAnsi="Arial" w:cs="Arial"/>
                      <w:sz w:val="16"/>
                      <w:szCs w:val="16"/>
                    </w:rPr>
                    <w:t>r, en una distancia de 30 metros, más de 0.1 </w:t>
                  </w:r>
                  <w:proofErr w:type="spellStart"/>
                  <w:r w:rsidRPr="000E7DB8">
                    <w:rPr>
                      <w:rFonts w:ascii="Arial" w:hAnsi="Arial" w:cs="Arial"/>
                      <w:sz w:val="16"/>
                      <w:szCs w:val="16"/>
                    </w:rPr>
                    <w:t>millivolts</w:t>
                  </w:r>
                  <w:proofErr w:type="spellEnd"/>
                  <w:r w:rsidRPr="000E7DB8">
                    <w:rPr>
                      <w:rFonts w:ascii="Arial" w:hAnsi="Arial" w:cs="Arial"/>
                      <w:sz w:val="16"/>
                      <w:szCs w:val="16"/>
                    </w:rPr>
                    <w:t xml:space="preserve"> por metro (</w:t>
                  </w:r>
                  <w:proofErr w:type="spellStart"/>
                  <w:r w:rsidRPr="000E7DB8">
                    <w:rPr>
                      <w:rFonts w:ascii="Arial" w:hAnsi="Arial" w:cs="Arial"/>
                      <w:sz w:val="16"/>
                      <w:szCs w:val="16"/>
                    </w:rPr>
                    <w:t>mV</w:t>
                  </w:r>
                  <w:proofErr w:type="spellEnd"/>
                  <w:r w:rsidRPr="000E7DB8">
                    <w:rPr>
                      <w:rFonts w:ascii="Arial" w:hAnsi="Arial" w:cs="Arial"/>
                      <w:sz w:val="16"/>
                      <w:szCs w:val="16"/>
                    </w:rPr>
                    <w:t>/m).</w:t>
                  </w:r>
                </w:p>
              </w:tc>
            </w:tr>
            <w:tr w:rsidR="000E7DB8" w:rsidRPr="000E7DB8" w14:paraId="2080C633" w14:textId="77777777" w:rsidTr="00E50EFA">
              <w:tc>
                <w:tcPr>
                  <w:tcW w:w="2146" w:type="dxa"/>
                </w:tcPr>
                <w:p w14:paraId="4E9FA3F9"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Referencia jurídica de emisión oficial:</w:t>
                  </w:r>
                </w:p>
              </w:tc>
              <w:tc>
                <w:tcPr>
                  <w:tcW w:w="6456" w:type="dxa"/>
                </w:tcPr>
                <w:p w14:paraId="5D6255C1"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 xml:space="preserve">Comisión Canadiense de Radio-televisión y Telecomunicaciones. Política Regulatoria de Radiodifusión CRTC 2018-137. </w:t>
                  </w:r>
                  <w:r w:rsidRPr="00344160">
                    <w:rPr>
                      <w:rFonts w:ascii="Arial" w:hAnsi="Arial" w:cs="Arial"/>
                      <w:sz w:val="16"/>
                      <w:szCs w:val="16"/>
                      <w:shd w:val="clear" w:color="auto" w:fill="FFFFFF"/>
                    </w:rPr>
                    <w:t>27 de abril de 2018. Ottawa, Canadá.</w:t>
                  </w:r>
                </w:p>
              </w:tc>
            </w:tr>
            <w:tr w:rsidR="00E66DAA" w:rsidRPr="000E7DB8" w14:paraId="5035FA60" w14:textId="77777777" w:rsidTr="00E50EFA">
              <w:tc>
                <w:tcPr>
                  <w:tcW w:w="2146" w:type="dxa"/>
                </w:tcPr>
                <w:p w14:paraId="329A149F" w14:textId="0A1C5142" w:rsidR="00E66DAA" w:rsidRPr="000E7DB8" w:rsidRDefault="00E66DAA" w:rsidP="000E7DB8">
                  <w:pPr>
                    <w:jc w:val="both"/>
                    <w:rPr>
                      <w:rFonts w:ascii="Arial" w:hAnsi="Arial" w:cs="Arial"/>
                      <w:sz w:val="16"/>
                      <w:szCs w:val="16"/>
                    </w:rPr>
                  </w:pPr>
                  <w:r>
                    <w:rPr>
                      <w:rFonts w:ascii="Arial" w:hAnsi="Arial" w:cs="Arial"/>
                      <w:sz w:val="16"/>
                      <w:szCs w:val="16"/>
                    </w:rPr>
                    <w:t>Duración de la licencia:</w:t>
                  </w:r>
                </w:p>
              </w:tc>
              <w:tc>
                <w:tcPr>
                  <w:tcW w:w="6456" w:type="dxa"/>
                </w:tcPr>
                <w:p w14:paraId="5C15ED1B" w14:textId="063B3827" w:rsidR="00E66DAA" w:rsidRPr="000E7DB8" w:rsidRDefault="00E66DAA" w:rsidP="000E7DB8">
                  <w:pPr>
                    <w:jc w:val="both"/>
                    <w:rPr>
                      <w:rFonts w:ascii="Arial" w:hAnsi="Arial" w:cs="Arial"/>
                      <w:sz w:val="16"/>
                      <w:szCs w:val="16"/>
                    </w:rPr>
                  </w:pPr>
                  <w:r>
                    <w:rPr>
                      <w:rFonts w:ascii="Arial" w:hAnsi="Arial" w:cs="Arial"/>
                      <w:sz w:val="16"/>
                      <w:szCs w:val="16"/>
                    </w:rPr>
                    <w:t>Duración máxima de 60 días.</w:t>
                  </w:r>
                </w:p>
              </w:tc>
            </w:tr>
            <w:tr w:rsidR="000E7DB8" w:rsidRPr="000E7DB8" w14:paraId="6589C2EB" w14:textId="77777777" w:rsidTr="00E50EFA">
              <w:tc>
                <w:tcPr>
                  <w:tcW w:w="2146" w:type="dxa"/>
                </w:tcPr>
                <w:p w14:paraId="07405A63"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4AD842DC" w14:textId="77777777" w:rsidR="000E7DB8" w:rsidRPr="000E7DB8" w:rsidRDefault="009533BC" w:rsidP="000E7DB8">
                  <w:pPr>
                    <w:jc w:val="both"/>
                    <w:rPr>
                      <w:rFonts w:ascii="Arial" w:hAnsi="Arial" w:cs="Arial"/>
                      <w:sz w:val="16"/>
                      <w:szCs w:val="16"/>
                    </w:rPr>
                  </w:pPr>
                  <w:hyperlink r:id="rId17" w:history="1">
                    <w:r w:rsidR="000E7DB8" w:rsidRPr="00344160">
                      <w:rPr>
                        <w:rStyle w:val="Hipervnculo"/>
                        <w:rFonts w:ascii="Arial" w:hAnsi="Arial" w:cs="Arial"/>
                        <w:color w:val="auto"/>
                        <w:sz w:val="16"/>
                        <w:szCs w:val="16"/>
                      </w:rPr>
                      <w:t>https://crtc.gc.ca/eng/archive/2018/2018-137.htm</w:t>
                    </w:r>
                  </w:hyperlink>
                </w:p>
              </w:tc>
            </w:tr>
            <w:tr w:rsidR="000E7DB8" w:rsidRPr="000E7DB8" w14:paraId="13E11C45" w14:textId="77777777" w:rsidTr="00E50EFA">
              <w:tc>
                <w:tcPr>
                  <w:tcW w:w="2146" w:type="dxa"/>
                </w:tcPr>
                <w:p w14:paraId="710798C5"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4B7CB0E1"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Ley de Radiodifusión</w:t>
                  </w:r>
                </w:p>
                <w:p w14:paraId="099A9690" w14:textId="77777777" w:rsidR="000E7DB8" w:rsidRPr="000E7DB8" w:rsidRDefault="009533BC" w:rsidP="000E7DB8">
                  <w:pPr>
                    <w:jc w:val="both"/>
                    <w:rPr>
                      <w:rFonts w:ascii="Arial" w:hAnsi="Arial" w:cs="Arial"/>
                      <w:sz w:val="16"/>
                      <w:szCs w:val="16"/>
                    </w:rPr>
                  </w:pPr>
                  <w:hyperlink r:id="rId18" w:history="1">
                    <w:r w:rsidR="000E7DB8" w:rsidRPr="00344160">
                      <w:rPr>
                        <w:rStyle w:val="Hipervnculo"/>
                        <w:rFonts w:ascii="Arial" w:hAnsi="Arial" w:cs="Arial"/>
                        <w:color w:val="auto"/>
                        <w:sz w:val="16"/>
                        <w:szCs w:val="16"/>
                      </w:rPr>
                      <w:t>https://laws.justice.gc.ca/PDF/B-9.01.pdf</w:t>
                    </w:r>
                  </w:hyperlink>
                </w:p>
                <w:p w14:paraId="0A8EB83B"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Procedimientos y Reglas de Radiodifusión</w:t>
                  </w:r>
                </w:p>
                <w:p w14:paraId="203E5F77" w14:textId="77777777" w:rsidR="000E7DB8" w:rsidRPr="000E7DB8" w:rsidRDefault="009533BC" w:rsidP="000E7DB8">
                  <w:pPr>
                    <w:jc w:val="both"/>
                    <w:rPr>
                      <w:rFonts w:ascii="Arial" w:hAnsi="Arial" w:cs="Arial"/>
                      <w:sz w:val="16"/>
                      <w:szCs w:val="16"/>
                    </w:rPr>
                  </w:pPr>
                  <w:hyperlink r:id="rId19" w:anchor="fnb5-ref" w:history="1">
                    <w:r w:rsidR="000E7DB8" w:rsidRPr="00344160">
                      <w:rPr>
                        <w:rStyle w:val="Hipervnculo"/>
                        <w:rFonts w:ascii="Arial" w:hAnsi="Arial" w:cs="Arial"/>
                        <w:color w:val="auto"/>
                        <w:sz w:val="16"/>
                        <w:szCs w:val="16"/>
                      </w:rPr>
                      <w:t>https://www.ic.gc.ca/eic/site/smt-gst.nsf/eng/sf01326.html#fnb5-ref</w:t>
                    </w:r>
                  </w:hyperlink>
                </w:p>
              </w:tc>
            </w:tr>
          </w:tbl>
          <w:p w14:paraId="3E0633D8" w14:textId="0D9B4795" w:rsidR="000E7DB8" w:rsidRDefault="000E7DB8" w:rsidP="000E7DB8">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950FA4" w:rsidRPr="000E7DB8" w14:paraId="71EFADB2" w14:textId="77777777" w:rsidTr="00950FA4">
              <w:tc>
                <w:tcPr>
                  <w:tcW w:w="8602" w:type="dxa"/>
                  <w:gridSpan w:val="2"/>
                  <w:shd w:val="clear" w:color="auto" w:fill="A8D08D" w:themeFill="accent6" w:themeFillTint="99"/>
                </w:tcPr>
                <w:p w14:paraId="0E6FCBF2" w14:textId="61212084" w:rsidR="00950FA4" w:rsidRPr="000E7DB8" w:rsidRDefault="00833F78" w:rsidP="00950FA4">
                  <w:pPr>
                    <w:jc w:val="both"/>
                    <w:rPr>
                      <w:rFonts w:ascii="Arial" w:hAnsi="Arial" w:cs="Arial"/>
                      <w:b/>
                      <w:sz w:val="16"/>
                      <w:szCs w:val="16"/>
                    </w:rPr>
                  </w:pPr>
                  <w:r>
                    <w:rPr>
                      <w:rFonts w:ascii="Arial" w:hAnsi="Arial" w:cs="Arial"/>
                      <w:b/>
                      <w:sz w:val="16"/>
                      <w:szCs w:val="16"/>
                    </w:rPr>
                    <w:t>Caso 4</w:t>
                  </w:r>
                </w:p>
              </w:tc>
            </w:tr>
            <w:tr w:rsidR="00950FA4" w:rsidRPr="000E7DB8" w14:paraId="5C3753C6" w14:textId="77777777" w:rsidTr="00950FA4">
              <w:tc>
                <w:tcPr>
                  <w:tcW w:w="2146" w:type="dxa"/>
                </w:tcPr>
                <w:p w14:paraId="12E77B01"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55669A39"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Colombia</w:t>
                  </w:r>
                </w:p>
              </w:tc>
            </w:tr>
            <w:tr w:rsidR="00950FA4" w:rsidRPr="000E7DB8" w14:paraId="4A3BB4D5" w14:textId="77777777" w:rsidTr="00950FA4">
              <w:tc>
                <w:tcPr>
                  <w:tcW w:w="2146" w:type="dxa"/>
                </w:tcPr>
                <w:p w14:paraId="5195AF51"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76738ED7"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Resolución No. 000148 de 16/06/2020 “Por medio de la cual se adiciona el numeral 3.13 al Anexo 1 de la Resolución No. 105 de 2020 y se dictan otras disposiciones”.</w:t>
                  </w:r>
                </w:p>
              </w:tc>
            </w:tr>
            <w:tr w:rsidR="00950FA4" w:rsidRPr="000E7DB8" w14:paraId="0B873FED" w14:textId="77777777" w:rsidTr="00950FA4">
              <w:tc>
                <w:tcPr>
                  <w:tcW w:w="2146" w:type="dxa"/>
                </w:tcPr>
                <w:p w14:paraId="6F952A6A"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Principales resultados:</w:t>
                  </w:r>
                </w:p>
              </w:tc>
              <w:tc>
                <w:tcPr>
                  <w:tcW w:w="6456" w:type="dxa"/>
                </w:tcPr>
                <w:p w14:paraId="488918F2"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Aplicación permitida para espectro de uso libre:</w:t>
                  </w:r>
                </w:p>
                <w:p w14:paraId="4E8EE03E" w14:textId="77777777" w:rsidR="00950FA4" w:rsidRPr="000E7DB8" w:rsidRDefault="00950FA4" w:rsidP="00547BDA">
                  <w:pPr>
                    <w:pStyle w:val="Prrafodelista"/>
                    <w:numPr>
                      <w:ilvl w:val="0"/>
                      <w:numId w:val="6"/>
                    </w:numPr>
                    <w:ind w:left="288" w:hanging="211"/>
                    <w:jc w:val="both"/>
                    <w:rPr>
                      <w:rFonts w:ascii="Arial" w:hAnsi="Arial" w:cs="Arial"/>
                      <w:sz w:val="16"/>
                      <w:szCs w:val="16"/>
                    </w:rPr>
                  </w:pPr>
                  <w:r w:rsidRPr="000E7DB8">
                    <w:rPr>
                      <w:rFonts w:ascii="Arial" w:hAnsi="Arial" w:cs="Arial"/>
                      <w:sz w:val="16"/>
                      <w:szCs w:val="16"/>
                    </w:rPr>
                    <w:t>Transmisores de baja potencia para la emisión de eventos: Dispositivo transmisor de radiocomunicaciones que opera en la banda de frecuencias de 88 MHz a 108 MHz con una potencia radiada aparente (P.R.A) igual o menor de 1 W, y que puede ser usado para la emisión de eventos en un lugar determinado bajo las condiciones definidas por la ANE sin causar interferencias perjudiciales a las estaciones de un servicio primario o secundario.</w:t>
                  </w:r>
                </w:p>
                <w:p w14:paraId="5A3D8CAE" w14:textId="77777777" w:rsidR="00950FA4" w:rsidRPr="000E7DB8" w:rsidRDefault="00950FA4" w:rsidP="00547BDA">
                  <w:pPr>
                    <w:pStyle w:val="Prrafodelista"/>
                    <w:numPr>
                      <w:ilvl w:val="0"/>
                      <w:numId w:val="6"/>
                    </w:numPr>
                    <w:ind w:left="288" w:hanging="211"/>
                    <w:jc w:val="both"/>
                    <w:rPr>
                      <w:rFonts w:ascii="Arial" w:hAnsi="Arial" w:cs="Arial"/>
                      <w:sz w:val="16"/>
                      <w:szCs w:val="16"/>
                    </w:rPr>
                  </w:pPr>
                  <w:r w:rsidRPr="000E7DB8">
                    <w:rPr>
                      <w:rFonts w:ascii="Arial" w:hAnsi="Arial" w:cs="Arial"/>
                      <w:sz w:val="16"/>
                      <w:szCs w:val="16"/>
                    </w:rPr>
                    <w:t>Rango de frecuencias: 88 - 108 MHz</w:t>
                  </w:r>
                </w:p>
                <w:p w14:paraId="064AC71B" w14:textId="77777777" w:rsidR="00950FA4" w:rsidRPr="000E7DB8" w:rsidRDefault="00950FA4" w:rsidP="00547BDA">
                  <w:pPr>
                    <w:pStyle w:val="Prrafodelista"/>
                    <w:numPr>
                      <w:ilvl w:val="0"/>
                      <w:numId w:val="6"/>
                    </w:numPr>
                    <w:ind w:left="288" w:hanging="211"/>
                    <w:jc w:val="both"/>
                    <w:rPr>
                      <w:rFonts w:ascii="Arial" w:hAnsi="Arial" w:cs="Arial"/>
                      <w:sz w:val="16"/>
                      <w:szCs w:val="16"/>
                    </w:rPr>
                  </w:pPr>
                  <w:r w:rsidRPr="000E7DB8">
                    <w:rPr>
                      <w:rFonts w:ascii="Arial" w:hAnsi="Arial" w:cs="Arial"/>
                      <w:sz w:val="16"/>
                      <w:szCs w:val="16"/>
                    </w:rPr>
                    <w:t xml:space="preserve">Condiciones técnicas y operativas: P.R.A máxima de 1 W. Intensidad de campo eléctrico máxima de 66 </w:t>
                  </w:r>
                  <w:proofErr w:type="spellStart"/>
                  <w:r w:rsidRPr="000E7DB8">
                    <w:rPr>
                      <w:rFonts w:ascii="Arial" w:hAnsi="Arial" w:cs="Arial"/>
                      <w:sz w:val="16"/>
                      <w:szCs w:val="16"/>
                    </w:rPr>
                    <w:t>dBµV</w:t>
                  </w:r>
                  <w:proofErr w:type="spellEnd"/>
                  <w:r w:rsidRPr="000E7DB8">
                    <w:rPr>
                      <w:rFonts w:ascii="Arial" w:hAnsi="Arial" w:cs="Arial"/>
                      <w:sz w:val="16"/>
                      <w:szCs w:val="16"/>
                    </w:rPr>
                    <w:t>/m, medida a 350 m</w:t>
                  </w:r>
                </w:p>
                <w:p w14:paraId="7DC50CC1" w14:textId="77777777" w:rsidR="00950FA4" w:rsidRPr="000E7DB8" w:rsidRDefault="00950FA4" w:rsidP="00547BDA">
                  <w:pPr>
                    <w:pStyle w:val="Prrafodelista"/>
                    <w:numPr>
                      <w:ilvl w:val="0"/>
                      <w:numId w:val="6"/>
                    </w:numPr>
                    <w:ind w:left="288" w:hanging="211"/>
                    <w:jc w:val="both"/>
                    <w:rPr>
                      <w:rFonts w:ascii="Arial" w:hAnsi="Arial" w:cs="Arial"/>
                      <w:sz w:val="16"/>
                      <w:szCs w:val="16"/>
                    </w:rPr>
                  </w:pPr>
                  <w:r w:rsidRPr="000E7DB8">
                    <w:rPr>
                      <w:rFonts w:ascii="Arial" w:hAnsi="Arial" w:cs="Arial"/>
                      <w:sz w:val="16"/>
                      <w:szCs w:val="16"/>
                    </w:rPr>
                    <w:t>Observaciones: Ver sección 3.13, condiciones especiales de transmisores de baja potencia que utilizan el espectro atribuido al servicio de radiodifusión sonora para la emisión de eventos.</w:t>
                  </w:r>
                </w:p>
              </w:tc>
            </w:tr>
            <w:tr w:rsidR="00950FA4" w:rsidRPr="000E7DB8" w14:paraId="23F7405D" w14:textId="77777777" w:rsidTr="00950FA4">
              <w:tc>
                <w:tcPr>
                  <w:tcW w:w="2146" w:type="dxa"/>
                </w:tcPr>
                <w:p w14:paraId="5EAC2BA8"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Referencia jurídica de emisión oficial:</w:t>
                  </w:r>
                </w:p>
              </w:tc>
              <w:tc>
                <w:tcPr>
                  <w:tcW w:w="6456" w:type="dxa"/>
                </w:tcPr>
                <w:p w14:paraId="0E13AD97"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 xml:space="preserve">Diario Oficial, Año CLVI No. 51.347. Martes, 16 de junio de 2020. Bogotá, D.C., República de Colombia. </w:t>
                  </w:r>
                </w:p>
              </w:tc>
            </w:tr>
            <w:tr w:rsidR="00E66DAA" w:rsidRPr="000E7DB8" w14:paraId="307864AB" w14:textId="77777777" w:rsidTr="00950FA4">
              <w:tc>
                <w:tcPr>
                  <w:tcW w:w="2146" w:type="dxa"/>
                </w:tcPr>
                <w:p w14:paraId="627E6089" w14:textId="13281405" w:rsidR="00E66DAA" w:rsidRPr="000E7DB8" w:rsidRDefault="00E66DAA" w:rsidP="00950FA4">
                  <w:pPr>
                    <w:jc w:val="both"/>
                    <w:rPr>
                      <w:rFonts w:ascii="Arial" w:hAnsi="Arial" w:cs="Arial"/>
                      <w:sz w:val="16"/>
                      <w:szCs w:val="16"/>
                    </w:rPr>
                  </w:pPr>
                  <w:r>
                    <w:rPr>
                      <w:rFonts w:ascii="Arial" w:hAnsi="Arial" w:cs="Arial"/>
                      <w:sz w:val="16"/>
                      <w:szCs w:val="16"/>
                    </w:rPr>
                    <w:t>Duración de la licencia:</w:t>
                  </w:r>
                </w:p>
              </w:tc>
              <w:tc>
                <w:tcPr>
                  <w:tcW w:w="6456" w:type="dxa"/>
                </w:tcPr>
                <w:p w14:paraId="254A5A56" w14:textId="10821166" w:rsidR="00E66DAA" w:rsidRPr="000E7DB8" w:rsidRDefault="00E66DAA" w:rsidP="00950FA4">
                  <w:pPr>
                    <w:jc w:val="both"/>
                    <w:rPr>
                      <w:rFonts w:ascii="Arial" w:hAnsi="Arial" w:cs="Arial"/>
                      <w:sz w:val="16"/>
                      <w:szCs w:val="16"/>
                    </w:rPr>
                  </w:pPr>
                  <w:r>
                    <w:rPr>
                      <w:rFonts w:ascii="Arial" w:hAnsi="Arial" w:cs="Arial"/>
                      <w:sz w:val="16"/>
                      <w:szCs w:val="16"/>
                    </w:rPr>
                    <w:t>Duración máxima de 60</w:t>
                  </w:r>
                  <w:r w:rsidR="00685CCE">
                    <w:rPr>
                      <w:rFonts w:ascii="Arial" w:hAnsi="Arial" w:cs="Arial"/>
                      <w:sz w:val="16"/>
                      <w:szCs w:val="16"/>
                    </w:rPr>
                    <w:t xml:space="preserve"> (sesenta)</w:t>
                  </w:r>
                  <w:r>
                    <w:rPr>
                      <w:rFonts w:ascii="Arial" w:hAnsi="Arial" w:cs="Arial"/>
                      <w:sz w:val="16"/>
                      <w:szCs w:val="16"/>
                    </w:rPr>
                    <w:t xml:space="preserve"> días.</w:t>
                  </w:r>
                </w:p>
              </w:tc>
            </w:tr>
            <w:tr w:rsidR="00950FA4" w:rsidRPr="000E7DB8" w14:paraId="443219C3" w14:textId="77777777" w:rsidTr="00950FA4">
              <w:tc>
                <w:tcPr>
                  <w:tcW w:w="2146" w:type="dxa"/>
                </w:tcPr>
                <w:p w14:paraId="5F6D06B3"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74A6F5D6" w14:textId="77777777" w:rsidR="00950FA4" w:rsidRPr="000E7DB8" w:rsidRDefault="009533BC" w:rsidP="00950FA4">
                  <w:pPr>
                    <w:jc w:val="both"/>
                    <w:rPr>
                      <w:rFonts w:ascii="Arial" w:hAnsi="Arial" w:cs="Arial"/>
                      <w:sz w:val="16"/>
                      <w:szCs w:val="16"/>
                    </w:rPr>
                  </w:pPr>
                  <w:hyperlink r:id="rId20" w:history="1">
                    <w:r w:rsidR="00950FA4" w:rsidRPr="00344160">
                      <w:rPr>
                        <w:rStyle w:val="Hipervnculo"/>
                        <w:rFonts w:ascii="Arial" w:hAnsi="Arial" w:cs="Arial"/>
                        <w:color w:val="auto"/>
                        <w:sz w:val="16"/>
                        <w:szCs w:val="16"/>
                      </w:rPr>
                      <w:t>http://www.ane.gov.co/Documentos%20compartidos/ArchivosDescargables/noticias/Resoluci%C3%B3n%20148%20de%202020%20-%20Uso%20libre%20emisiones%20de%20eventos.pdf</w:t>
                    </w:r>
                  </w:hyperlink>
                </w:p>
              </w:tc>
            </w:tr>
            <w:tr w:rsidR="00950FA4" w:rsidRPr="000E7DB8" w14:paraId="5BDA5340" w14:textId="77777777" w:rsidTr="00950FA4">
              <w:tc>
                <w:tcPr>
                  <w:tcW w:w="2146" w:type="dxa"/>
                </w:tcPr>
                <w:p w14:paraId="511333F7"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68BD7AAC" w14:textId="77777777" w:rsidR="00950FA4" w:rsidRPr="000E7DB8" w:rsidRDefault="00950FA4" w:rsidP="00950FA4">
                  <w:pPr>
                    <w:jc w:val="both"/>
                    <w:rPr>
                      <w:rFonts w:ascii="Arial" w:hAnsi="Arial" w:cs="Arial"/>
                      <w:sz w:val="16"/>
                      <w:szCs w:val="16"/>
                    </w:rPr>
                  </w:pPr>
                  <w:r w:rsidRPr="000E7DB8">
                    <w:rPr>
                      <w:rFonts w:ascii="Arial" w:hAnsi="Arial" w:cs="Arial"/>
                      <w:sz w:val="16"/>
                      <w:szCs w:val="16"/>
                    </w:rPr>
                    <w:t>Resolución No. 000105 de 27/03/2020 "Por medio de la cual se actualiza el Cuadro Nacional de Atribución de Bandas de Frecuencias"</w:t>
                  </w:r>
                </w:p>
                <w:p w14:paraId="4818008F" w14:textId="77777777" w:rsidR="00950FA4" w:rsidRPr="000E7DB8" w:rsidRDefault="009533BC" w:rsidP="00950FA4">
                  <w:pPr>
                    <w:jc w:val="both"/>
                    <w:rPr>
                      <w:rFonts w:ascii="Arial" w:hAnsi="Arial" w:cs="Arial"/>
                      <w:sz w:val="16"/>
                      <w:szCs w:val="16"/>
                    </w:rPr>
                  </w:pPr>
                  <w:hyperlink r:id="rId21" w:history="1">
                    <w:r w:rsidR="00950FA4" w:rsidRPr="00344160">
                      <w:rPr>
                        <w:rStyle w:val="Hipervnculo"/>
                        <w:rFonts w:ascii="Arial" w:hAnsi="Arial" w:cs="Arial"/>
                        <w:color w:val="auto"/>
                        <w:sz w:val="16"/>
                        <w:szCs w:val="16"/>
                      </w:rPr>
                      <w:t>http://www.ane.gov.co/Documentos%20compartidos/ArchivosDescargables/noticias/RESOLUCI%C3%93N%20No%20000105%20DE%2027-03-2020(1).pdf</w:t>
                    </w:r>
                  </w:hyperlink>
                </w:p>
              </w:tc>
            </w:tr>
          </w:tbl>
          <w:p w14:paraId="7A182ED6" w14:textId="77777777" w:rsidR="00950FA4" w:rsidRPr="000E7DB8" w:rsidRDefault="00950FA4" w:rsidP="000E7DB8">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0E7DB8" w:rsidRPr="000E7DB8" w14:paraId="05C81AF3" w14:textId="77777777" w:rsidTr="000E7DB8">
              <w:tc>
                <w:tcPr>
                  <w:tcW w:w="8602" w:type="dxa"/>
                  <w:gridSpan w:val="2"/>
                  <w:shd w:val="clear" w:color="auto" w:fill="A8D08D" w:themeFill="accent6" w:themeFillTint="99"/>
                </w:tcPr>
                <w:p w14:paraId="0EFFC8D4" w14:textId="7AEAC70B" w:rsidR="000E7DB8" w:rsidRPr="000E7DB8" w:rsidRDefault="00950FA4" w:rsidP="00D13EA2">
                  <w:pPr>
                    <w:jc w:val="both"/>
                    <w:rPr>
                      <w:rFonts w:ascii="Arial" w:hAnsi="Arial" w:cs="Arial"/>
                      <w:b/>
                      <w:sz w:val="16"/>
                      <w:szCs w:val="16"/>
                    </w:rPr>
                  </w:pPr>
                  <w:r>
                    <w:rPr>
                      <w:rFonts w:ascii="Arial" w:hAnsi="Arial" w:cs="Arial"/>
                      <w:b/>
                      <w:sz w:val="16"/>
                      <w:szCs w:val="16"/>
                    </w:rPr>
                    <w:t xml:space="preserve">Caso </w:t>
                  </w:r>
                  <w:r w:rsidR="00833F78">
                    <w:rPr>
                      <w:rFonts w:ascii="Arial" w:hAnsi="Arial" w:cs="Arial"/>
                      <w:b/>
                      <w:sz w:val="16"/>
                      <w:szCs w:val="16"/>
                    </w:rPr>
                    <w:t>5</w:t>
                  </w:r>
                </w:p>
              </w:tc>
            </w:tr>
            <w:tr w:rsidR="000E7DB8" w:rsidRPr="000E7DB8" w14:paraId="08431F0F" w14:textId="77777777" w:rsidTr="00E50EFA">
              <w:tc>
                <w:tcPr>
                  <w:tcW w:w="2146" w:type="dxa"/>
                </w:tcPr>
                <w:p w14:paraId="68BE9D03"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739A79E4"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Estados Unidos de América</w:t>
                  </w:r>
                </w:p>
              </w:tc>
            </w:tr>
            <w:tr w:rsidR="000E7DB8" w:rsidRPr="000E7DB8" w14:paraId="68C7DCE6" w14:textId="77777777" w:rsidTr="00E50EFA">
              <w:tc>
                <w:tcPr>
                  <w:tcW w:w="2146" w:type="dxa"/>
                </w:tcPr>
                <w:p w14:paraId="120B466A"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5598FA51"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Formas permitidas de operación de radiodifusión de baja potencia</w:t>
                  </w:r>
                </w:p>
              </w:tc>
            </w:tr>
            <w:tr w:rsidR="000E7DB8" w:rsidRPr="000E7DB8" w14:paraId="594E6CD5" w14:textId="77777777" w:rsidTr="00E50EFA">
              <w:tc>
                <w:tcPr>
                  <w:tcW w:w="2146" w:type="dxa"/>
                </w:tcPr>
                <w:p w14:paraId="56725DD6"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Principales resultados:</w:t>
                  </w:r>
                </w:p>
              </w:tc>
              <w:tc>
                <w:tcPr>
                  <w:tcW w:w="6456" w:type="dxa"/>
                </w:tcPr>
                <w:p w14:paraId="7C86C55D" w14:textId="77777777" w:rsidR="000E7DB8" w:rsidRPr="000E7DB8" w:rsidRDefault="000E7DB8" w:rsidP="000E7DB8">
                  <w:pPr>
                    <w:jc w:val="both"/>
                    <w:rPr>
                      <w:rFonts w:ascii="Arial" w:hAnsi="Arial" w:cs="Arial"/>
                      <w:sz w:val="16"/>
                      <w:szCs w:val="16"/>
                    </w:rPr>
                  </w:pPr>
                  <w:r w:rsidRPr="00344160">
                    <w:rPr>
                      <w:rFonts w:ascii="Arial" w:hAnsi="Arial" w:cs="Arial"/>
                      <w:sz w:val="16"/>
                      <w:szCs w:val="16"/>
                    </w:rPr>
                    <w:t xml:space="preserve">La operación sin licencia en las bandas de radiodifusión de AM y FM está permitida para algunos dispositivos de extremadamente baja potencia cubiertos bajo la Parte 15 de las reglas de la Comisión Federal de Comunicaciones (Ver Título 47 del </w:t>
                  </w:r>
                  <w:r w:rsidRPr="000E7DB8">
                    <w:rPr>
                      <w:rFonts w:ascii="Arial" w:hAnsi="Arial" w:cs="Arial"/>
                      <w:sz w:val="16"/>
                      <w:szCs w:val="16"/>
                    </w:rPr>
                    <w:t>Código Federal de Regulación</w:t>
                  </w:r>
                  <w:r w:rsidRPr="00344160">
                    <w:rPr>
                      <w:rFonts w:ascii="Arial" w:hAnsi="Arial" w:cs="Arial"/>
                      <w:sz w:val="16"/>
                      <w:szCs w:val="16"/>
                    </w:rPr>
                    <w:t xml:space="preserve"> Sección 15.239 para FM y Secciones 15.207, 15.209, 15.219 y 15.221 para AM). Estos dispositivos están limitados a un radio efectivo de cobertura de aproximadamente 200 pies (61 metros). Sin embargo, estos dispositivos deben aceptar </w:t>
                  </w:r>
                  <w:r w:rsidRPr="00344160">
                    <w:rPr>
                      <w:rFonts w:ascii="Arial" w:hAnsi="Arial" w:cs="Arial"/>
                      <w:sz w:val="16"/>
                      <w:szCs w:val="16"/>
                    </w:rPr>
                    <w:lastRenderedPageBreak/>
                    <w:t xml:space="preserve">cualquier interferencia causada por cualquier otra operación, lo que podrá limitar el radio efectivo de cobertura. </w:t>
                  </w:r>
                </w:p>
              </w:tc>
            </w:tr>
            <w:tr w:rsidR="000E7DB8" w:rsidRPr="000E7DB8" w14:paraId="7B5EF5C7" w14:textId="77777777" w:rsidTr="00E50EFA">
              <w:tc>
                <w:tcPr>
                  <w:tcW w:w="2146" w:type="dxa"/>
                </w:tcPr>
                <w:p w14:paraId="30B1FE86"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lastRenderedPageBreak/>
                    <w:t>Referencia jurídica de emisión oficial:</w:t>
                  </w:r>
                </w:p>
              </w:tc>
              <w:tc>
                <w:tcPr>
                  <w:tcW w:w="6456" w:type="dxa"/>
                </w:tcPr>
                <w:p w14:paraId="377E17AC" w14:textId="77777777" w:rsidR="000E7DB8" w:rsidRPr="00344160" w:rsidRDefault="000E7DB8" w:rsidP="000E7DB8">
                  <w:pPr>
                    <w:jc w:val="both"/>
                    <w:rPr>
                      <w:rFonts w:ascii="Arial" w:hAnsi="Arial" w:cs="Arial"/>
                      <w:sz w:val="16"/>
                      <w:szCs w:val="16"/>
                    </w:rPr>
                  </w:pPr>
                  <w:r w:rsidRPr="000E7DB8">
                    <w:rPr>
                      <w:rFonts w:ascii="Arial" w:hAnsi="Arial" w:cs="Arial"/>
                      <w:sz w:val="16"/>
                      <w:szCs w:val="16"/>
                    </w:rPr>
                    <w:t>Comisión Federal de Comunicaciones. Notificación Pública del 24 de julio de 1991.</w:t>
                  </w:r>
                  <w:r w:rsidRPr="00344160">
                    <w:rPr>
                      <w:rFonts w:ascii="Arial" w:hAnsi="Arial" w:cs="Arial"/>
                      <w:sz w:val="16"/>
                      <w:szCs w:val="16"/>
                    </w:rPr>
                    <w:t> 202/632-0002. Washington, D.C.</w:t>
                  </w:r>
                </w:p>
              </w:tc>
            </w:tr>
            <w:tr w:rsidR="00E66DAA" w:rsidRPr="000E7DB8" w14:paraId="26798C26" w14:textId="77777777" w:rsidTr="00E50EFA">
              <w:tc>
                <w:tcPr>
                  <w:tcW w:w="2146" w:type="dxa"/>
                </w:tcPr>
                <w:p w14:paraId="267C47C3" w14:textId="17DEAA0B" w:rsidR="00E66DAA" w:rsidRPr="000E7DB8" w:rsidRDefault="00E66DAA" w:rsidP="000E7DB8">
                  <w:pPr>
                    <w:jc w:val="both"/>
                    <w:rPr>
                      <w:rFonts w:ascii="Arial" w:hAnsi="Arial" w:cs="Arial"/>
                      <w:sz w:val="16"/>
                      <w:szCs w:val="16"/>
                    </w:rPr>
                  </w:pPr>
                  <w:r>
                    <w:rPr>
                      <w:rFonts w:ascii="Arial" w:hAnsi="Arial" w:cs="Arial"/>
                      <w:sz w:val="16"/>
                      <w:szCs w:val="16"/>
                    </w:rPr>
                    <w:t>Duración de la licencia:</w:t>
                  </w:r>
                </w:p>
              </w:tc>
              <w:tc>
                <w:tcPr>
                  <w:tcW w:w="6456" w:type="dxa"/>
                </w:tcPr>
                <w:p w14:paraId="08D9CC26" w14:textId="4CB3FA06" w:rsidR="00E66DAA" w:rsidRPr="000E7DB8" w:rsidRDefault="00685CCE" w:rsidP="000E7DB8">
                  <w:pPr>
                    <w:jc w:val="both"/>
                    <w:rPr>
                      <w:rFonts w:ascii="Arial" w:hAnsi="Arial" w:cs="Arial"/>
                      <w:sz w:val="16"/>
                      <w:szCs w:val="16"/>
                    </w:rPr>
                  </w:pPr>
                  <w:r>
                    <w:rPr>
                      <w:rFonts w:ascii="Arial" w:hAnsi="Arial" w:cs="Arial"/>
                      <w:sz w:val="16"/>
                      <w:szCs w:val="16"/>
                    </w:rPr>
                    <w:t>6 (s</w:t>
                  </w:r>
                  <w:r w:rsidR="00E66DAA">
                    <w:rPr>
                      <w:rFonts w:ascii="Arial" w:hAnsi="Arial" w:cs="Arial"/>
                      <w:sz w:val="16"/>
                      <w:szCs w:val="16"/>
                    </w:rPr>
                    <w:t>eis</w:t>
                  </w:r>
                  <w:r>
                    <w:rPr>
                      <w:rFonts w:ascii="Arial" w:hAnsi="Arial" w:cs="Arial"/>
                      <w:sz w:val="16"/>
                      <w:szCs w:val="16"/>
                    </w:rPr>
                    <w:t>)</w:t>
                  </w:r>
                  <w:r w:rsidR="00E66DAA">
                    <w:rPr>
                      <w:rFonts w:ascii="Arial" w:hAnsi="Arial" w:cs="Arial"/>
                      <w:sz w:val="16"/>
                      <w:szCs w:val="16"/>
                    </w:rPr>
                    <w:t xml:space="preserve"> meses, prorrogable por hasta 180</w:t>
                  </w:r>
                  <w:r>
                    <w:rPr>
                      <w:rFonts w:ascii="Arial" w:hAnsi="Arial" w:cs="Arial"/>
                      <w:sz w:val="16"/>
                      <w:szCs w:val="16"/>
                    </w:rPr>
                    <w:t xml:space="preserve"> (ciento ochenta)</w:t>
                  </w:r>
                  <w:r w:rsidR="00E66DAA">
                    <w:rPr>
                      <w:rFonts w:ascii="Arial" w:hAnsi="Arial" w:cs="Arial"/>
                      <w:sz w:val="16"/>
                      <w:szCs w:val="16"/>
                    </w:rPr>
                    <w:t xml:space="preserve"> días</w:t>
                  </w:r>
                  <w:r w:rsidR="004524FB">
                    <w:rPr>
                      <w:rFonts w:ascii="Arial" w:hAnsi="Arial" w:cs="Arial"/>
                      <w:sz w:val="16"/>
                      <w:szCs w:val="16"/>
                    </w:rPr>
                    <w:t>, siempre que se demuestren las cusas extraordinarias por las que se solicita la prórroga.</w:t>
                  </w:r>
                </w:p>
              </w:tc>
            </w:tr>
            <w:tr w:rsidR="000E7DB8" w:rsidRPr="000E7DB8" w14:paraId="08BACD38" w14:textId="77777777" w:rsidTr="00E50EFA">
              <w:tc>
                <w:tcPr>
                  <w:tcW w:w="2146" w:type="dxa"/>
                </w:tcPr>
                <w:p w14:paraId="0507BA66"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14868C23" w14:textId="77777777" w:rsidR="000E7DB8" w:rsidRPr="00344160" w:rsidRDefault="009533BC" w:rsidP="000E7DB8">
                  <w:pPr>
                    <w:jc w:val="both"/>
                    <w:rPr>
                      <w:rFonts w:ascii="Arial" w:hAnsi="Arial" w:cs="Arial"/>
                      <w:sz w:val="16"/>
                      <w:szCs w:val="16"/>
                    </w:rPr>
                  </w:pPr>
                  <w:hyperlink r:id="rId22" w:history="1">
                    <w:r w:rsidR="000E7DB8" w:rsidRPr="00344160">
                      <w:rPr>
                        <w:rStyle w:val="Hipervnculo"/>
                        <w:rFonts w:ascii="Arial" w:hAnsi="Arial" w:cs="Arial"/>
                        <w:color w:val="auto"/>
                        <w:sz w:val="16"/>
                        <w:szCs w:val="16"/>
                      </w:rPr>
                      <w:t>https://web.archive.org/web/20110304112834/http://www.fcc.gov/ftp/Bureaus/Mass_Media/Databases/documents_collection/pn910724.pdf</w:t>
                    </w:r>
                  </w:hyperlink>
                </w:p>
              </w:tc>
            </w:tr>
            <w:tr w:rsidR="000E7DB8" w:rsidRPr="000E7DB8" w14:paraId="60F1D553" w14:textId="77777777" w:rsidTr="00E50EFA">
              <w:tc>
                <w:tcPr>
                  <w:tcW w:w="2146" w:type="dxa"/>
                </w:tcPr>
                <w:p w14:paraId="015FA128"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4CB63DC4"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Código Federal de Regulación. Título 47 – Telecomunicaciones, Capítulo I – Comisión Federal de Comunicaciones, Subcapítulo A – General, Parte 15 – Dispositivos de radiofrecuencia, Subparte C – Radiadores Intencionales</w:t>
                  </w:r>
                </w:p>
                <w:p w14:paraId="066C77ED" w14:textId="77777777" w:rsidR="000E7DB8" w:rsidRPr="000E7DB8" w:rsidRDefault="009533BC" w:rsidP="000E7DB8">
                  <w:pPr>
                    <w:jc w:val="both"/>
                    <w:rPr>
                      <w:rFonts w:ascii="Arial" w:hAnsi="Arial" w:cs="Arial"/>
                      <w:sz w:val="16"/>
                      <w:szCs w:val="16"/>
                    </w:rPr>
                  </w:pPr>
                  <w:hyperlink r:id="rId23" w:history="1">
                    <w:r w:rsidR="000E7DB8" w:rsidRPr="00344160">
                      <w:rPr>
                        <w:rStyle w:val="Hipervnculo"/>
                        <w:rFonts w:ascii="Arial" w:hAnsi="Arial" w:cs="Arial"/>
                        <w:color w:val="auto"/>
                        <w:sz w:val="16"/>
                        <w:szCs w:val="16"/>
                      </w:rPr>
                      <w:t>https://www.ecfr.gov/cgi-bin/text-idx?SID=727d3d2093b30f34b2a8470bdb8bec53&amp;mc=true&amp;node=pt47.1.15&amp;rgn=div5</w:t>
                    </w:r>
                  </w:hyperlink>
                </w:p>
                <w:p w14:paraId="0A41775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Radio de Baja Potencia – Información general</w:t>
                  </w:r>
                </w:p>
                <w:p w14:paraId="0C8D3ACD" w14:textId="77777777" w:rsidR="000E7DB8" w:rsidRPr="000E7DB8" w:rsidRDefault="009533BC" w:rsidP="000E7DB8">
                  <w:pPr>
                    <w:jc w:val="both"/>
                    <w:rPr>
                      <w:rFonts w:ascii="Arial" w:hAnsi="Arial" w:cs="Arial"/>
                      <w:sz w:val="16"/>
                      <w:szCs w:val="16"/>
                    </w:rPr>
                  </w:pPr>
                  <w:hyperlink r:id="rId24" w:history="1">
                    <w:r w:rsidR="000E7DB8" w:rsidRPr="00344160">
                      <w:rPr>
                        <w:rStyle w:val="Hipervnculo"/>
                        <w:rFonts w:ascii="Arial" w:hAnsi="Arial" w:cs="Arial"/>
                        <w:color w:val="auto"/>
                        <w:sz w:val="16"/>
                        <w:szCs w:val="16"/>
                      </w:rPr>
                      <w:t>https://www.fcc.gov/media/radio/low-power-radio-general-information</w:t>
                    </w:r>
                  </w:hyperlink>
                </w:p>
                <w:p w14:paraId="2115824C"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Boletín No. 63 de la Oficina de Ingeniería y Tecnología de la Comisión Federal de Comunicaciones: “Entendiendo la regulación de la Comisión Federal de Comunicaciones para Transmisores de Baja Potencia no licenciados.</w:t>
                  </w:r>
                </w:p>
                <w:p w14:paraId="51345D73" w14:textId="77777777" w:rsidR="000E7DB8" w:rsidRPr="000E7DB8" w:rsidRDefault="009533BC" w:rsidP="000E7DB8">
                  <w:pPr>
                    <w:jc w:val="both"/>
                    <w:rPr>
                      <w:rFonts w:ascii="Arial" w:hAnsi="Arial" w:cs="Arial"/>
                      <w:sz w:val="16"/>
                      <w:szCs w:val="16"/>
                    </w:rPr>
                  </w:pPr>
                  <w:hyperlink r:id="rId25" w:history="1">
                    <w:r w:rsidR="000E7DB8" w:rsidRPr="00344160">
                      <w:rPr>
                        <w:rStyle w:val="Hipervnculo"/>
                        <w:rFonts w:ascii="Arial" w:hAnsi="Arial" w:cs="Arial"/>
                        <w:color w:val="auto"/>
                        <w:sz w:val="16"/>
                        <w:szCs w:val="16"/>
                      </w:rPr>
                      <w:t>https://transition.fcc.gov/bureaus/oet/info/documents/bulletins/oet63/oet63rev.pdf</w:t>
                    </w:r>
                  </w:hyperlink>
                </w:p>
              </w:tc>
            </w:tr>
          </w:tbl>
          <w:p w14:paraId="16CEA54A" w14:textId="7B860F5E" w:rsidR="00950FA4" w:rsidRPr="000E7DB8" w:rsidRDefault="00950FA4" w:rsidP="000E7DB8">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0E7DB8" w:rsidRPr="000E7DB8" w14:paraId="5AC2C4FC" w14:textId="77777777" w:rsidTr="000E7DB8">
              <w:tc>
                <w:tcPr>
                  <w:tcW w:w="8602" w:type="dxa"/>
                  <w:gridSpan w:val="2"/>
                  <w:shd w:val="clear" w:color="auto" w:fill="A8D08D" w:themeFill="accent6" w:themeFillTint="99"/>
                </w:tcPr>
                <w:p w14:paraId="06C1FAE5" w14:textId="68CD6371" w:rsidR="000E7DB8" w:rsidRPr="000E7DB8" w:rsidRDefault="00833F78" w:rsidP="000E7DB8">
                  <w:pPr>
                    <w:jc w:val="both"/>
                    <w:rPr>
                      <w:rFonts w:ascii="Arial" w:hAnsi="Arial" w:cs="Arial"/>
                      <w:b/>
                      <w:sz w:val="16"/>
                      <w:szCs w:val="16"/>
                    </w:rPr>
                  </w:pPr>
                  <w:r>
                    <w:rPr>
                      <w:rFonts w:ascii="Arial" w:hAnsi="Arial" w:cs="Arial"/>
                      <w:b/>
                      <w:sz w:val="16"/>
                      <w:szCs w:val="16"/>
                    </w:rPr>
                    <w:t>Caso 6</w:t>
                  </w:r>
                </w:p>
              </w:tc>
            </w:tr>
            <w:tr w:rsidR="000E7DB8" w:rsidRPr="000E7DB8" w14:paraId="3C48152A" w14:textId="77777777" w:rsidTr="00E50EFA">
              <w:tc>
                <w:tcPr>
                  <w:tcW w:w="2146" w:type="dxa"/>
                </w:tcPr>
                <w:p w14:paraId="7D0BCE4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48F6B9F0"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Francia</w:t>
                  </w:r>
                </w:p>
              </w:tc>
            </w:tr>
            <w:tr w:rsidR="000E7DB8" w:rsidRPr="000E7DB8" w14:paraId="2E471AB2" w14:textId="77777777" w:rsidTr="00E50EFA">
              <w:tc>
                <w:tcPr>
                  <w:tcW w:w="2146" w:type="dxa"/>
                </w:tcPr>
                <w:p w14:paraId="3460B218"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7C9D0148" w14:textId="3F57CC6E" w:rsidR="000E7DB8" w:rsidRPr="000E7DB8" w:rsidRDefault="000E7DB8" w:rsidP="000E7DB8">
                  <w:pPr>
                    <w:jc w:val="both"/>
                    <w:rPr>
                      <w:rFonts w:ascii="Arial" w:hAnsi="Arial" w:cs="Arial"/>
                      <w:sz w:val="16"/>
                      <w:szCs w:val="16"/>
                    </w:rPr>
                  </w:pPr>
                  <w:r w:rsidRPr="000E7DB8">
                    <w:rPr>
                      <w:rFonts w:ascii="Arial" w:hAnsi="Arial" w:cs="Arial"/>
                      <w:sz w:val="16"/>
                      <w:szCs w:val="16"/>
                    </w:rPr>
                    <w:t>Ley no. 86-1067 del 30 de septiembre de 1986 sobre la libertad de comunicación (</w:t>
                  </w:r>
                  <w:proofErr w:type="spellStart"/>
                  <w:r w:rsidR="0071673C">
                    <w:fldChar w:fldCharType="begin"/>
                  </w:r>
                  <w:r w:rsidR="0071673C">
                    <w:instrText xml:space="preserve"> HYPERLINK "https://www.legifrance.gouv.fr/affichTexte.do;jsessionid=38BE4C779BE4F2CE8F8ACDBA7E3BFEC4.tplgfr25s_2?cidTexte=JORFTEXT000000512205&amp;dateTexte=20180717" </w:instrText>
                  </w:r>
                  <w:r w:rsidR="0071673C">
                    <w:fldChar w:fldCharType="separate"/>
                  </w:r>
                  <w:r w:rsidRPr="000E7DB8">
                    <w:rPr>
                      <w:rFonts w:ascii="Arial" w:hAnsi="Arial" w:cs="Arial"/>
                      <w:i/>
                      <w:sz w:val="16"/>
                      <w:szCs w:val="16"/>
                    </w:rPr>
                    <w:t>Loi</w:t>
                  </w:r>
                  <w:proofErr w:type="spellEnd"/>
                  <w:r w:rsidRPr="000E7DB8">
                    <w:rPr>
                      <w:rFonts w:ascii="Arial" w:hAnsi="Arial" w:cs="Arial"/>
                      <w:i/>
                      <w:sz w:val="16"/>
                      <w:szCs w:val="16"/>
                    </w:rPr>
                    <w:t xml:space="preserve"> </w:t>
                  </w:r>
                  <w:proofErr w:type="spellStart"/>
                  <w:r w:rsidRPr="000E7DB8">
                    <w:rPr>
                      <w:rFonts w:ascii="Arial" w:hAnsi="Arial" w:cs="Arial"/>
                      <w:i/>
                      <w:sz w:val="16"/>
                      <w:szCs w:val="16"/>
                    </w:rPr>
                    <w:t>n°</w:t>
                  </w:r>
                  <w:proofErr w:type="spellEnd"/>
                  <w:r w:rsidRPr="000E7DB8">
                    <w:rPr>
                      <w:rFonts w:ascii="Arial" w:hAnsi="Arial" w:cs="Arial"/>
                      <w:i/>
                      <w:sz w:val="16"/>
                      <w:szCs w:val="16"/>
                    </w:rPr>
                    <w:t xml:space="preserve"> 86-1067 du 30 </w:t>
                  </w:r>
                  <w:proofErr w:type="spellStart"/>
                  <w:r w:rsidRPr="000E7DB8">
                    <w:rPr>
                      <w:rFonts w:ascii="Arial" w:hAnsi="Arial" w:cs="Arial"/>
                      <w:i/>
                      <w:sz w:val="16"/>
                      <w:szCs w:val="16"/>
                    </w:rPr>
                    <w:t>septembre</w:t>
                  </w:r>
                  <w:proofErr w:type="spellEnd"/>
                  <w:r w:rsidRPr="000E7DB8">
                    <w:rPr>
                      <w:rFonts w:ascii="Arial" w:hAnsi="Arial" w:cs="Arial"/>
                      <w:i/>
                      <w:sz w:val="16"/>
                      <w:szCs w:val="16"/>
                    </w:rPr>
                    <w:t xml:space="preserve"> 1986 </w:t>
                  </w:r>
                  <w:proofErr w:type="spellStart"/>
                  <w:r w:rsidRPr="000E7DB8">
                    <w:rPr>
                      <w:rFonts w:ascii="Arial" w:hAnsi="Arial" w:cs="Arial"/>
                      <w:i/>
                      <w:sz w:val="16"/>
                      <w:szCs w:val="16"/>
                    </w:rPr>
                    <w:t>relative</w:t>
                  </w:r>
                  <w:proofErr w:type="spellEnd"/>
                  <w:r w:rsidRPr="000E7DB8">
                    <w:rPr>
                      <w:rFonts w:ascii="Arial" w:hAnsi="Arial" w:cs="Arial"/>
                      <w:i/>
                      <w:sz w:val="16"/>
                      <w:szCs w:val="16"/>
                    </w:rPr>
                    <w:t xml:space="preserve"> à la liberté de </w:t>
                  </w:r>
                  <w:proofErr w:type="spellStart"/>
                  <w:r w:rsidRPr="000E7DB8">
                    <w:rPr>
                      <w:rFonts w:ascii="Arial" w:hAnsi="Arial" w:cs="Arial"/>
                      <w:i/>
                      <w:sz w:val="16"/>
                      <w:szCs w:val="16"/>
                    </w:rPr>
                    <w:t>communication</w:t>
                  </w:r>
                  <w:proofErr w:type="spellEnd"/>
                  <w:r w:rsidRPr="000E7DB8">
                    <w:rPr>
                      <w:rFonts w:ascii="Arial" w:hAnsi="Arial" w:cs="Arial"/>
                      <w:i/>
                      <w:sz w:val="16"/>
                      <w:szCs w:val="16"/>
                    </w:rPr>
                    <w:t xml:space="preserve"> (</w:t>
                  </w:r>
                  <w:proofErr w:type="spellStart"/>
                  <w:r w:rsidRPr="000E7DB8">
                    <w:rPr>
                      <w:rFonts w:ascii="Arial" w:hAnsi="Arial" w:cs="Arial"/>
                      <w:i/>
                      <w:sz w:val="16"/>
                      <w:szCs w:val="16"/>
                    </w:rPr>
                    <w:t>Loi</w:t>
                  </w:r>
                  <w:proofErr w:type="spellEnd"/>
                  <w:r w:rsidRPr="000E7DB8">
                    <w:rPr>
                      <w:rFonts w:ascii="Arial" w:hAnsi="Arial" w:cs="Arial"/>
                      <w:i/>
                      <w:sz w:val="16"/>
                      <w:szCs w:val="16"/>
                    </w:rPr>
                    <w:t xml:space="preserve"> </w:t>
                  </w:r>
                  <w:proofErr w:type="spellStart"/>
                  <w:r w:rsidRPr="000E7DB8">
                    <w:rPr>
                      <w:rFonts w:ascii="Arial" w:hAnsi="Arial" w:cs="Arial"/>
                      <w:i/>
                      <w:sz w:val="16"/>
                      <w:szCs w:val="16"/>
                    </w:rPr>
                    <w:t>Léotard</w:t>
                  </w:r>
                  <w:proofErr w:type="spellEnd"/>
                  <w:r w:rsidRPr="000E7DB8">
                    <w:rPr>
                      <w:rFonts w:ascii="Arial" w:hAnsi="Arial" w:cs="Arial"/>
                      <w:sz w:val="16"/>
                      <w:szCs w:val="16"/>
                    </w:rPr>
                    <w:t>)</w:t>
                  </w:r>
                  <w:r w:rsidR="0071673C">
                    <w:rPr>
                      <w:rFonts w:ascii="Arial" w:hAnsi="Arial" w:cs="Arial"/>
                      <w:sz w:val="16"/>
                      <w:szCs w:val="16"/>
                    </w:rPr>
                    <w:fldChar w:fldCharType="end"/>
                  </w:r>
                </w:p>
              </w:tc>
            </w:tr>
            <w:tr w:rsidR="000E7DB8" w:rsidRPr="000E7DB8" w14:paraId="7AFDD2FE" w14:textId="77777777" w:rsidTr="00E50EFA">
              <w:tc>
                <w:tcPr>
                  <w:tcW w:w="2146" w:type="dxa"/>
                </w:tcPr>
                <w:p w14:paraId="78D7FC19"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Principales resultados:</w:t>
                  </w:r>
                </w:p>
              </w:tc>
              <w:tc>
                <w:tcPr>
                  <w:tcW w:w="6456" w:type="dxa"/>
                </w:tcPr>
                <w:p w14:paraId="10EF3855"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El Consejo Superior Audiovisual (</w:t>
                  </w:r>
                  <w:proofErr w:type="spellStart"/>
                  <w:r w:rsidRPr="000E7DB8">
                    <w:rPr>
                      <w:rFonts w:ascii="Arial" w:hAnsi="Arial" w:cs="Arial"/>
                      <w:i/>
                      <w:sz w:val="16"/>
                      <w:szCs w:val="16"/>
                    </w:rPr>
                    <w:t>Conseil</w:t>
                  </w:r>
                  <w:proofErr w:type="spellEnd"/>
                  <w:r w:rsidRPr="000E7DB8">
                    <w:rPr>
                      <w:rFonts w:ascii="Arial" w:hAnsi="Arial" w:cs="Arial"/>
                      <w:i/>
                      <w:sz w:val="16"/>
                      <w:szCs w:val="16"/>
                    </w:rPr>
                    <w:t xml:space="preserve"> </w:t>
                  </w:r>
                  <w:proofErr w:type="spellStart"/>
                  <w:r w:rsidRPr="000E7DB8">
                    <w:rPr>
                      <w:rFonts w:ascii="Arial" w:hAnsi="Arial" w:cs="Arial"/>
                      <w:i/>
                      <w:sz w:val="16"/>
                      <w:szCs w:val="16"/>
                    </w:rPr>
                    <w:t>supérieur</w:t>
                  </w:r>
                  <w:proofErr w:type="spellEnd"/>
                  <w:r w:rsidRPr="000E7DB8">
                    <w:rPr>
                      <w:rFonts w:ascii="Arial" w:hAnsi="Arial" w:cs="Arial"/>
                      <w:i/>
                      <w:sz w:val="16"/>
                      <w:szCs w:val="16"/>
                    </w:rPr>
                    <w:t xml:space="preserve"> de </w:t>
                  </w:r>
                  <w:proofErr w:type="spellStart"/>
                  <w:r w:rsidRPr="000E7DB8">
                    <w:rPr>
                      <w:rFonts w:ascii="Arial" w:hAnsi="Arial" w:cs="Arial"/>
                      <w:i/>
                      <w:sz w:val="16"/>
                      <w:szCs w:val="16"/>
                    </w:rPr>
                    <w:t>l'audiovisuel</w:t>
                  </w:r>
                  <w:proofErr w:type="spellEnd"/>
                  <w:r w:rsidRPr="000E7DB8">
                    <w:rPr>
                      <w:rFonts w:ascii="Arial" w:hAnsi="Arial" w:cs="Arial"/>
                      <w:sz w:val="16"/>
                      <w:szCs w:val="16"/>
                    </w:rPr>
                    <w:t>, CSA) es el órgano encargado de regular la radio y televisión en Francia.</w:t>
                  </w:r>
                </w:p>
                <w:p w14:paraId="4450C210" w14:textId="77777777" w:rsidR="000E7DB8" w:rsidRPr="000E7DB8" w:rsidRDefault="000E7DB8" w:rsidP="000E7DB8">
                  <w:pPr>
                    <w:jc w:val="both"/>
                    <w:rPr>
                      <w:rFonts w:ascii="Arial" w:hAnsi="Arial" w:cs="Arial"/>
                      <w:sz w:val="16"/>
                      <w:szCs w:val="16"/>
                    </w:rPr>
                  </w:pPr>
                </w:p>
                <w:p w14:paraId="6931A797"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 xml:space="preserve">Para la transmisión de servicios de radiodifusión se debe solicitar una autorización al CSA. Entre las autorizaciones para el uso de frecuencias de radiodifusión que otorga, se encuentra la relativa a la Autorización de Radio Temporal (ART) para eventos particulares como son: manifestaciones, eventos excepcionales o durante periodos donde incremente la afluencia turística. </w:t>
                  </w:r>
                </w:p>
                <w:p w14:paraId="30F74C82" w14:textId="77777777" w:rsidR="000E7DB8" w:rsidRPr="000E7DB8" w:rsidRDefault="000E7DB8" w:rsidP="000E7DB8">
                  <w:pPr>
                    <w:jc w:val="both"/>
                    <w:rPr>
                      <w:rFonts w:ascii="Arial" w:hAnsi="Arial" w:cs="Arial"/>
                      <w:sz w:val="16"/>
                      <w:szCs w:val="16"/>
                    </w:rPr>
                  </w:pPr>
                </w:p>
                <w:p w14:paraId="1A3EEC59"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La ART tiene una duración de nueves meses y no puede renovarse inmediatamente; asimismo, se requiere que la autorización se solicite al menos tres meses antes del inicio del evento.</w:t>
                  </w:r>
                </w:p>
              </w:tc>
            </w:tr>
            <w:tr w:rsidR="000E7DB8" w:rsidRPr="000E7DB8" w14:paraId="01C5B427" w14:textId="77777777" w:rsidTr="00E50EFA">
              <w:tc>
                <w:tcPr>
                  <w:tcW w:w="2146" w:type="dxa"/>
                </w:tcPr>
                <w:p w14:paraId="7694511B"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Referencia jurídica de emisión oficial:</w:t>
                  </w:r>
                </w:p>
              </w:tc>
              <w:tc>
                <w:tcPr>
                  <w:tcW w:w="6456" w:type="dxa"/>
                </w:tcPr>
                <w:p w14:paraId="32F87C4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Ley no. 86-1067 del 30 de septiembre de 1986 sobre la libertad de comunicación, artículo 28-3</w:t>
                  </w:r>
                </w:p>
              </w:tc>
            </w:tr>
            <w:tr w:rsidR="004524FB" w:rsidRPr="000E7DB8" w14:paraId="0503B4B8" w14:textId="77777777" w:rsidTr="00E50EFA">
              <w:tc>
                <w:tcPr>
                  <w:tcW w:w="2146" w:type="dxa"/>
                </w:tcPr>
                <w:p w14:paraId="5B761B5A" w14:textId="206D368B" w:rsidR="004524FB" w:rsidRPr="000E7DB8" w:rsidRDefault="004524FB" w:rsidP="000E7DB8">
                  <w:pPr>
                    <w:jc w:val="both"/>
                    <w:rPr>
                      <w:rFonts w:ascii="Arial" w:hAnsi="Arial" w:cs="Arial"/>
                      <w:sz w:val="16"/>
                      <w:szCs w:val="16"/>
                    </w:rPr>
                  </w:pPr>
                  <w:r>
                    <w:rPr>
                      <w:rFonts w:ascii="Arial" w:hAnsi="Arial" w:cs="Arial"/>
                      <w:sz w:val="16"/>
                      <w:szCs w:val="16"/>
                    </w:rPr>
                    <w:t>Duración de la licencia:</w:t>
                  </w:r>
                </w:p>
              </w:tc>
              <w:tc>
                <w:tcPr>
                  <w:tcW w:w="6456" w:type="dxa"/>
                </w:tcPr>
                <w:p w14:paraId="5D04321F" w14:textId="70580987" w:rsidR="004524FB" w:rsidRPr="000E7DB8" w:rsidRDefault="00685CCE" w:rsidP="000E7DB8">
                  <w:pPr>
                    <w:jc w:val="both"/>
                    <w:rPr>
                      <w:rFonts w:ascii="Arial" w:hAnsi="Arial" w:cs="Arial"/>
                      <w:sz w:val="16"/>
                      <w:szCs w:val="16"/>
                    </w:rPr>
                  </w:pPr>
                  <w:r>
                    <w:rPr>
                      <w:rFonts w:ascii="Arial" w:hAnsi="Arial" w:cs="Arial"/>
                      <w:sz w:val="16"/>
                      <w:szCs w:val="16"/>
                    </w:rPr>
                    <w:t>9 (n</w:t>
                  </w:r>
                  <w:r w:rsidR="004524FB">
                    <w:rPr>
                      <w:rFonts w:ascii="Arial" w:hAnsi="Arial" w:cs="Arial"/>
                      <w:sz w:val="16"/>
                      <w:szCs w:val="16"/>
                    </w:rPr>
                    <w:t>ueve</w:t>
                  </w:r>
                  <w:r>
                    <w:rPr>
                      <w:rFonts w:ascii="Arial" w:hAnsi="Arial" w:cs="Arial"/>
                      <w:sz w:val="16"/>
                      <w:szCs w:val="16"/>
                    </w:rPr>
                    <w:t>)</w:t>
                  </w:r>
                  <w:r w:rsidR="004524FB">
                    <w:rPr>
                      <w:rFonts w:ascii="Arial" w:hAnsi="Arial" w:cs="Arial"/>
                      <w:sz w:val="16"/>
                      <w:szCs w:val="16"/>
                    </w:rPr>
                    <w:t xml:space="preserve"> meses, no prorrogables.</w:t>
                  </w:r>
                </w:p>
              </w:tc>
            </w:tr>
            <w:tr w:rsidR="000E7DB8" w:rsidRPr="000E7DB8" w14:paraId="04F30056" w14:textId="77777777" w:rsidTr="00E50EFA">
              <w:tc>
                <w:tcPr>
                  <w:tcW w:w="2146" w:type="dxa"/>
                </w:tcPr>
                <w:p w14:paraId="189CDA4B"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546F2379" w14:textId="77777777" w:rsidR="000E7DB8" w:rsidRPr="00344160" w:rsidRDefault="009533BC" w:rsidP="000E7DB8">
                  <w:pPr>
                    <w:pStyle w:val="Textonotapie"/>
                    <w:rPr>
                      <w:rStyle w:val="Hipervnculo"/>
                      <w:rFonts w:ascii="Arial" w:hAnsi="Arial" w:cs="Arial"/>
                      <w:color w:val="auto"/>
                      <w:sz w:val="16"/>
                      <w:szCs w:val="16"/>
                    </w:rPr>
                  </w:pPr>
                  <w:hyperlink r:id="rId26" w:history="1">
                    <w:r w:rsidR="000E7DB8" w:rsidRPr="00344160">
                      <w:rPr>
                        <w:rStyle w:val="Hipervnculo"/>
                        <w:rFonts w:ascii="Arial" w:hAnsi="Arial" w:cs="Arial"/>
                        <w:color w:val="auto"/>
                        <w:sz w:val="16"/>
                        <w:szCs w:val="16"/>
                      </w:rPr>
                      <w:t>https://www.legifrance.gouv.fr/affichTexteArticle.do;jsessionid=8867DAFCBE11EBDA3A691F72FC79008D.tplgfr25s_2?idArticle=LEGIARTI000033745804&amp;cidTexte=LEGITEXT000006068930&amp;dateTexte=20180717</w:t>
                    </w:r>
                  </w:hyperlink>
                </w:p>
                <w:p w14:paraId="46B0BA97" w14:textId="77777777" w:rsidR="000E7DB8" w:rsidRPr="000E7DB8" w:rsidRDefault="009533BC" w:rsidP="000E7DB8">
                  <w:pPr>
                    <w:pStyle w:val="Textonotapie"/>
                    <w:jc w:val="both"/>
                    <w:rPr>
                      <w:rFonts w:ascii="Arial" w:hAnsi="Arial" w:cs="Arial"/>
                      <w:sz w:val="16"/>
                      <w:szCs w:val="16"/>
                    </w:rPr>
                  </w:pPr>
                  <w:hyperlink r:id="rId27" w:anchor=":~:text=Pour%20une%20autorisation%20temporaire%2C%20la,par%20t%C3%A9l%C3%A9phone%20ou%20par%20courrier" w:history="1">
                    <w:r w:rsidR="000E7DB8" w:rsidRPr="00344160">
                      <w:rPr>
                        <w:rStyle w:val="Hipervnculo"/>
                        <w:rFonts w:ascii="Arial" w:hAnsi="Arial" w:cs="Arial"/>
                        <w:color w:val="auto"/>
                        <w:sz w:val="16"/>
                        <w:szCs w:val="16"/>
                      </w:rPr>
                      <w:t>https://www.csa.fr/Reguler/Creation-et-regulation-d-une-radio/Les-appels-a-candidatures-pour-les-radios-FM/Autorisation-des-radios-temporaires#:~:text=Pour%20une%20autorisation%20temporaire%2C%20la,par%20t%C3%A9l%C3%A9phone%20ou%20par%20courrier</w:t>
                    </w:r>
                  </w:hyperlink>
                </w:p>
              </w:tc>
            </w:tr>
            <w:tr w:rsidR="000E7DB8" w:rsidRPr="000E7DB8" w14:paraId="7F5DD99E" w14:textId="77777777" w:rsidTr="00E50EFA">
              <w:tc>
                <w:tcPr>
                  <w:tcW w:w="2146" w:type="dxa"/>
                </w:tcPr>
                <w:p w14:paraId="79608FAC"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0874AEAD"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 xml:space="preserve">Mediante Deliberación del 10 de junio del 2020 </w:t>
                  </w:r>
                  <w:r w:rsidRPr="000E7DB8">
                    <w:rPr>
                      <w:rFonts w:ascii="Arial" w:hAnsi="Arial" w:cs="Arial"/>
                      <w:i/>
                      <w:sz w:val="16"/>
                      <w:szCs w:val="16"/>
                    </w:rPr>
                    <w:t>(</w:t>
                  </w:r>
                  <w:proofErr w:type="spellStart"/>
                  <w:r w:rsidRPr="000E7DB8">
                    <w:rPr>
                      <w:rFonts w:ascii="Arial" w:hAnsi="Arial" w:cs="Arial"/>
                      <w:bCs/>
                      <w:i/>
                      <w:sz w:val="16"/>
                      <w:szCs w:val="16"/>
                    </w:rPr>
                    <w:t>Délibération</w:t>
                  </w:r>
                  <w:proofErr w:type="spellEnd"/>
                  <w:r w:rsidRPr="000E7DB8">
                    <w:rPr>
                      <w:rFonts w:ascii="Arial" w:hAnsi="Arial" w:cs="Arial"/>
                      <w:bCs/>
                      <w:i/>
                      <w:sz w:val="16"/>
                      <w:szCs w:val="16"/>
                    </w:rPr>
                    <w:t xml:space="preserve"> du 10 </w:t>
                  </w:r>
                  <w:proofErr w:type="spellStart"/>
                  <w:r w:rsidRPr="000E7DB8">
                    <w:rPr>
                      <w:rFonts w:ascii="Arial" w:hAnsi="Arial" w:cs="Arial"/>
                      <w:bCs/>
                      <w:i/>
                      <w:sz w:val="16"/>
                      <w:szCs w:val="16"/>
                    </w:rPr>
                    <w:t>juin</w:t>
                  </w:r>
                  <w:proofErr w:type="spellEnd"/>
                  <w:r w:rsidRPr="000E7DB8">
                    <w:rPr>
                      <w:rFonts w:ascii="Arial" w:hAnsi="Arial" w:cs="Arial"/>
                      <w:bCs/>
                      <w:i/>
                      <w:sz w:val="16"/>
                      <w:szCs w:val="16"/>
                    </w:rPr>
                    <w:t xml:space="preserve"> 2020 </w:t>
                  </w:r>
                  <w:proofErr w:type="spellStart"/>
                  <w:r w:rsidRPr="000E7DB8">
                    <w:rPr>
                      <w:rFonts w:ascii="Arial" w:hAnsi="Arial" w:cs="Arial"/>
                      <w:bCs/>
                      <w:i/>
                      <w:sz w:val="16"/>
                      <w:szCs w:val="16"/>
                    </w:rPr>
                    <w:t>relative</w:t>
                  </w:r>
                  <w:proofErr w:type="spellEnd"/>
                  <w:r w:rsidRPr="000E7DB8">
                    <w:rPr>
                      <w:rFonts w:ascii="Arial" w:hAnsi="Arial" w:cs="Arial"/>
                      <w:bCs/>
                      <w:i/>
                      <w:sz w:val="16"/>
                      <w:szCs w:val="16"/>
                    </w:rPr>
                    <w:t xml:space="preserve"> à une </w:t>
                  </w:r>
                  <w:proofErr w:type="spellStart"/>
                  <w:r w:rsidRPr="000E7DB8">
                    <w:rPr>
                      <w:rFonts w:ascii="Arial" w:hAnsi="Arial" w:cs="Arial"/>
                      <w:bCs/>
                      <w:i/>
                      <w:sz w:val="16"/>
                      <w:szCs w:val="16"/>
                    </w:rPr>
                    <w:t>autorisation</w:t>
                  </w:r>
                  <w:proofErr w:type="spellEnd"/>
                  <w:r w:rsidRPr="000E7DB8">
                    <w:rPr>
                      <w:rFonts w:ascii="Arial" w:hAnsi="Arial" w:cs="Arial"/>
                      <w:bCs/>
                      <w:i/>
                      <w:sz w:val="16"/>
                      <w:szCs w:val="16"/>
                    </w:rPr>
                    <w:t xml:space="preserve"> </w:t>
                  </w:r>
                  <w:proofErr w:type="spellStart"/>
                  <w:r w:rsidRPr="000E7DB8">
                    <w:rPr>
                      <w:rFonts w:ascii="Arial" w:hAnsi="Arial" w:cs="Arial"/>
                      <w:bCs/>
                      <w:i/>
                      <w:sz w:val="16"/>
                      <w:szCs w:val="16"/>
                    </w:rPr>
                    <w:t>temporaire</w:t>
                  </w:r>
                  <w:proofErr w:type="spellEnd"/>
                  <w:r w:rsidRPr="000E7DB8">
                    <w:rPr>
                      <w:rFonts w:ascii="Arial" w:hAnsi="Arial" w:cs="Arial"/>
                      <w:bCs/>
                      <w:i/>
                      <w:sz w:val="16"/>
                      <w:szCs w:val="16"/>
                    </w:rPr>
                    <w:t xml:space="preserve"> </w:t>
                  </w:r>
                  <w:proofErr w:type="spellStart"/>
                  <w:r w:rsidRPr="000E7DB8">
                    <w:rPr>
                      <w:rFonts w:ascii="Arial" w:hAnsi="Arial" w:cs="Arial"/>
                      <w:bCs/>
                      <w:i/>
                      <w:sz w:val="16"/>
                      <w:szCs w:val="16"/>
                    </w:rPr>
                    <w:t>pour</w:t>
                  </w:r>
                  <w:proofErr w:type="spellEnd"/>
                  <w:r w:rsidRPr="000E7DB8">
                    <w:rPr>
                      <w:rFonts w:ascii="Arial" w:hAnsi="Arial" w:cs="Arial"/>
                      <w:bCs/>
                      <w:i/>
                      <w:sz w:val="16"/>
                      <w:szCs w:val="16"/>
                    </w:rPr>
                    <w:t xml:space="preserve"> </w:t>
                  </w:r>
                  <w:proofErr w:type="spellStart"/>
                  <w:r w:rsidRPr="000E7DB8">
                    <w:rPr>
                      <w:rFonts w:ascii="Arial" w:hAnsi="Arial" w:cs="Arial"/>
                      <w:bCs/>
                      <w:i/>
                      <w:sz w:val="16"/>
                      <w:szCs w:val="16"/>
                    </w:rPr>
                    <w:t>l'exploitation</w:t>
                  </w:r>
                  <w:proofErr w:type="spellEnd"/>
                  <w:r w:rsidRPr="000E7DB8">
                    <w:rPr>
                      <w:rFonts w:ascii="Arial" w:hAnsi="Arial" w:cs="Arial"/>
                      <w:bCs/>
                      <w:i/>
                      <w:sz w:val="16"/>
                      <w:szCs w:val="16"/>
                    </w:rPr>
                    <w:t xml:space="preserve"> </w:t>
                  </w:r>
                  <w:proofErr w:type="spellStart"/>
                  <w:r w:rsidRPr="000E7DB8">
                    <w:rPr>
                      <w:rFonts w:ascii="Arial" w:hAnsi="Arial" w:cs="Arial"/>
                      <w:bCs/>
                      <w:i/>
                      <w:sz w:val="16"/>
                      <w:szCs w:val="16"/>
                    </w:rPr>
                    <w:t>d'un</w:t>
                  </w:r>
                  <w:proofErr w:type="spellEnd"/>
                  <w:r w:rsidRPr="000E7DB8">
                    <w:rPr>
                      <w:rFonts w:ascii="Arial" w:hAnsi="Arial" w:cs="Arial"/>
                      <w:bCs/>
                      <w:i/>
                      <w:sz w:val="16"/>
                      <w:szCs w:val="16"/>
                    </w:rPr>
                    <w:t xml:space="preserve"> </w:t>
                  </w:r>
                  <w:proofErr w:type="spellStart"/>
                  <w:r w:rsidRPr="000E7DB8">
                    <w:rPr>
                      <w:rFonts w:ascii="Arial" w:hAnsi="Arial" w:cs="Arial"/>
                      <w:bCs/>
                      <w:i/>
                      <w:sz w:val="16"/>
                      <w:szCs w:val="16"/>
                    </w:rPr>
                    <w:t>service</w:t>
                  </w:r>
                  <w:proofErr w:type="spellEnd"/>
                  <w:r w:rsidRPr="000E7DB8">
                    <w:rPr>
                      <w:rFonts w:ascii="Arial" w:hAnsi="Arial" w:cs="Arial"/>
                      <w:bCs/>
                      <w:i/>
                      <w:sz w:val="16"/>
                      <w:szCs w:val="16"/>
                    </w:rPr>
                    <w:t xml:space="preserve"> de radio</w:t>
                  </w:r>
                  <w:r w:rsidRPr="000E7DB8">
                    <w:rPr>
                      <w:rFonts w:ascii="Arial" w:hAnsi="Arial" w:cs="Arial"/>
                      <w:bCs/>
                      <w:sz w:val="16"/>
                      <w:szCs w:val="16"/>
                    </w:rPr>
                    <w:t>)</w:t>
                  </w:r>
                  <w:r w:rsidRPr="000E7DB8">
                    <w:rPr>
                      <w:rFonts w:ascii="Arial" w:hAnsi="Arial" w:cs="Arial"/>
                      <w:sz w:val="16"/>
                      <w:szCs w:val="16"/>
                    </w:rPr>
                    <w:t xml:space="preserve">, el Comité territorial del sector de París de la CSA, otorgó a una empresa una ART para servicios de radiodifusión por vía hertziana terrestre para un evento “drive in”, disponible en el siguiente enlace: </w:t>
                  </w:r>
                  <w:hyperlink r:id="rId28" w:history="1">
                    <w:r w:rsidRPr="00344160">
                      <w:rPr>
                        <w:rStyle w:val="Hipervnculo"/>
                        <w:rFonts w:ascii="Arial" w:hAnsi="Arial" w:cs="Arial"/>
                        <w:color w:val="auto"/>
                        <w:sz w:val="16"/>
                        <w:szCs w:val="16"/>
                      </w:rPr>
                      <w:t>https://www.legifrance.gouv.fr/affichTexte.do?cidTexte=JORFTEXT000041999880&amp;categorieLien=id</w:t>
                    </w:r>
                  </w:hyperlink>
                </w:p>
              </w:tc>
            </w:tr>
          </w:tbl>
          <w:p w14:paraId="1A2939C5" w14:textId="0F5AC20B" w:rsidR="000F6BF2" w:rsidRDefault="000F6BF2" w:rsidP="000E7DB8">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0F6BF2" w:rsidRPr="000E7DB8" w14:paraId="4BDBE7F0" w14:textId="77777777" w:rsidTr="00EE5327">
              <w:tc>
                <w:tcPr>
                  <w:tcW w:w="8602" w:type="dxa"/>
                  <w:gridSpan w:val="2"/>
                  <w:shd w:val="clear" w:color="auto" w:fill="A8D08D" w:themeFill="accent6" w:themeFillTint="99"/>
                </w:tcPr>
                <w:p w14:paraId="2F6B8BB8" w14:textId="0D71C146" w:rsidR="000F6BF2" w:rsidRPr="000E7DB8" w:rsidRDefault="00833F78" w:rsidP="000F6BF2">
                  <w:pPr>
                    <w:jc w:val="both"/>
                    <w:rPr>
                      <w:rFonts w:ascii="Arial" w:hAnsi="Arial" w:cs="Arial"/>
                      <w:b/>
                      <w:sz w:val="16"/>
                      <w:szCs w:val="16"/>
                    </w:rPr>
                  </w:pPr>
                  <w:r>
                    <w:rPr>
                      <w:rFonts w:ascii="Arial" w:hAnsi="Arial" w:cs="Arial"/>
                      <w:b/>
                      <w:sz w:val="16"/>
                      <w:szCs w:val="16"/>
                    </w:rPr>
                    <w:t>Caso 7</w:t>
                  </w:r>
                </w:p>
              </w:tc>
            </w:tr>
            <w:tr w:rsidR="000F6BF2" w:rsidRPr="000E7DB8" w14:paraId="71EEE3E1" w14:textId="77777777" w:rsidTr="00EE5327">
              <w:tc>
                <w:tcPr>
                  <w:tcW w:w="2146" w:type="dxa"/>
                </w:tcPr>
                <w:p w14:paraId="4E5DB0B6" w14:textId="77777777" w:rsidR="000F6BF2" w:rsidRPr="000E7DB8" w:rsidRDefault="000F6BF2" w:rsidP="000F6BF2">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7B511DBD" w14:textId="4F7DDCD6" w:rsidR="000F6BF2" w:rsidRPr="000E7DB8" w:rsidRDefault="000F6BF2" w:rsidP="000F6BF2">
                  <w:pPr>
                    <w:jc w:val="both"/>
                    <w:rPr>
                      <w:rFonts w:ascii="Arial" w:hAnsi="Arial" w:cs="Arial"/>
                      <w:sz w:val="16"/>
                      <w:szCs w:val="16"/>
                    </w:rPr>
                  </w:pPr>
                  <w:r>
                    <w:rPr>
                      <w:rFonts w:ascii="Arial" w:hAnsi="Arial" w:cs="Arial"/>
                      <w:sz w:val="16"/>
                      <w:szCs w:val="16"/>
                    </w:rPr>
                    <w:t xml:space="preserve">Países Bajos </w:t>
                  </w:r>
                </w:p>
              </w:tc>
            </w:tr>
            <w:tr w:rsidR="000F6BF2" w:rsidRPr="000E7DB8" w14:paraId="7C386856" w14:textId="77777777" w:rsidTr="00EE5327">
              <w:tc>
                <w:tcPr>
                  <w:tcW w:w="2146" w:type="dxa"/>
                </w:tcPr>
                <w:p w14:paraId="74A91144" w14:textId="77777777" w:rsidR="000F6BF2" w:rsidRPr="000E7DB8" w:rsidRDefault="000F6BF2" w:rsidP="000F6BF2">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15085883" w14:textId="06FF347B" w:rsidR="000F6BF2" w:rsidRPr="000F6BF2" w:rsidRDefault="000F6BF2" w:rsidP="000F6BF2">
                  <w:pPr>
                    <w:jc w:val="both"/>
                    <w:rPr>
                      <w:rFonts w:ascii="Arial" w:hAnsi="Arial" w:cs="Arial"/>
                      <w:sz w:val="16"/>
                      <w:szCs w:val="16"/>
                    </w:rPr>
                  </w:pPr>
                </w:p>
              </w:tc>
            </w:tr>
            <w:tr w:rsidR="000F6BF2" w:rsidRPr="000E7DB8" w14:paraId="2E8A8268" w14:textId="77777777" w:rsidTr="00EE5327">
              <w:tc>
                <w:tcPr>
                  <w:tcW w:w="2146" w:type="dxa"/>
                </w:tcPr>
                <w:p w14:paraId="1B07A7C7" w14:textId="77777777" w:rsidR="000F6BF2" w:rsidRPr="000E7DB8" w:rsidRDefault="000F6BF2" w:rsidP="000F6BF2">
                  <w:pPr>
                    <w:jc w:val="both"/>
                    <w:rPr>
                      <w:rFonts w:ascii="Arial" w:hAnsi="Arial" w:cs="Arial"/>
                      <w:sz w:val="16"/>
                      <w:szCs w:val="16"/>
                    </w:rPr>
                  </w:pPr>
                  <w:r w:rsidRPr="000E7DB8">
                    <w:rPr>
                      <w:rFonts w:ascii="Arial" w:hAnsi="Arial" w:cs="Arial"/>
                      <w:sz w:val="16"/>
                      <w:szCs w:val="16"/>
                    </w:rPr>
                    <w:t>Principales resultados:</w:t>
                  </w:r>
                </w:p>
              </w:tc>
              <w:tc>
                <w:tcPr>
                  <w:tcW w:w="6456" w:type="dxa"/>
                </w:tcPr>
                <w:p w14:paraId="1AF7C828" w14:textId="77777777" w:rsidR="000F6BF2" w:rsidRPr="000F6BF2" w:rsidRDefault="000F6BF2" w:rsidP="00547BDA">
                  <w:pPr>
                    <w:pStyle w:val="Prrafodelista"/>
                    <w:numPr>
                      <w:ilvl w:val="0"/>
                      <w:numId w:val="18"/>
                    </w:numPr>
                    <w:ind w:left="292" w:hanging="284"/>
                    <w:jc w:val="both"/>
                    <w:rPr>
                      <w:rFonts w:ascii="Arial" w:hAnsi="Arial" w:cs="Arial"/>
                      <w:sz w:val="16"/>
                      <w:szCs w:val="16"/>
                    </w:rPr>
                  </w:pPr>
                  <w:r w:rsidRPr="000F6BF2">
                    <w:rPr>
                      <w:rFonts w:ascii="Arial" w:hAnsi="Arial" w:cs="Arial"/>
                      <w:sz w:val="16"/>
                      <w:szCs w:val="16"/>
                    </w:rPr>
                    <w:t xml:space="preserve">Durante los eventos, ciertos tipos de uso de frecuencias están sujetos a requisitos de licencia para evitar interferencias dañinas o averías del equipo. Antes y durante un evento, la Agencia de Radiocomunicaciones verifica si las personas tienen las licencias adecuadas y la configuración correcta en sus equipos de transmisión. </w:t>
                  </w:r>
                </w:p>
                <w:p w14:paraId="2EC661E0" w14:textId="77777777" w:rsidR="000F6BF2" w:rsidRPr="000F6BF2" w:rsidRDefault="000F6BF2" w:rsidP="00547BDA">
                  <w:pPr>
                    <w:pStyle w:val="Prrafodelista"/>
                    <w:numPr>
                      <w:ilvl w:val="0"/>
                      <w:numId w:val="18"/>
                    </w:numPr>
                    <w:ind w:left="292" w:hanging="284"/>
                    <w:jc w:val="both"/>
                    <w:rPr>
                      <w:rFonts w:ascii="Arial" w:hAnsi="Arial" w:cs="Arial"/>
                      <w:sz w:val="16"/>
                      <w:szCs w:val="16"/>
                    </w:rPr>
                  </w:pPr>
                  <w:r w:rsidRPr="000F6BF2">
                    <w:rPr>
                      <w:rFonts w:ascii="Arial" w:hAnsi="Arial" w:cs="Arial"/>
                      <w:sz w:val="16"/>
                      <w:szCs w:val="16"/>
                    </w:rPr>
                    <w:t xml:space="preserve">Se puede solicitar una licencia en los Países Bajos completando el formulario de solicitud Eventos y devolviéndolo por correo electrónico o fax. Después de solicitar una licencia, se asigna una o más frecuencias, según corresponda. </w:t>
                  </w:r>
                </w:p>
                <w:p w14:paraId="0BA5A2D3" w14:textId="77777777" w:rsidR="000F6BF2" w:rsidRPr="000F6BF2" w:rsidRDefault="000F6BF2" w:rsidP="00547BDA">
                  <w:pPr>
                    <w:pStyle w:val="Prrafodelista"/>
                    <w:numPr>
                      <w:ilvl w:val="0"/>
                      <w:numId w:val="18"/>
                    </w:numPr>
                    <w:ind w:left="292" w:hanging="284"/>
                    <w:jc w:val="both"/>
                    <w:rPr>
                      <w:rFonts w:ascii="Arial" w:hAnsi="Arial" w:cs="Arial"/>
                      <w:sz w:val="16"/>
                      <w:szCs w:val="16"/>
                    </w:rPr>
                  </w:pPr>
                  <w:r w:rsidRPr="000F6BF2">
                    <w:rPr>
                      <w:rFonts w:ascii="Arial" w:hAnsi="Arial" w:cs="Arial"/>
                      <w:sz w:val="16"/>
                      <w:szCs w:val="16"/>
                    </w:rPr>
                    <w:lastRenderedPageBreak/>
                    <w:t>Solicitud al menos 10 días hábiles antes del evento</w:t>
                  </w:r>
                </w:p>
                <w:p w14:paraId="6C6420F6" w14:textId="77777777" w:rsidR="000F6BF2" w:rsidRPr="000F6BF2" w:rsidRDefault="000F6BF2" w:rsidP="00547BDA">
                  <w:pPr>
                    <w:pStyle w:val="Prrafodelista"/>
                    <w:numPr>
                      <w:ilvl w:val="0"/>
                      <w:numId w:val="18"/>
                    </w:numPr>
                    <w:ind w:left="292" w:hanging="284"/>
                    <w:jc w:val="both"/>
                    <w:rPr>
                      <w:rFonts w:ascii="Arial" w:hAnsi="Arial" w:cs="Arial"/>
                      <w:sz w:val="16"/>
                      <w:szCs w:val="16"/>
                    </w:rPr>
                  </w:pPr>
                  <w:r w:rsidRPr="000F6BF2">
                    <w:rPr>
                      <w:rFonts w:ascii="Arial" w:hAnsi="Arial" w:cs="Arial"/>
                      <w:sz w:val="16"/>
                      <w:szCs w:val="16"/>
                    </w:rPr>
                    <w:t>Si las frecuencias se solicitan para más de un evento en el mismo lugar, se puede otorgar una licencia, y se deberá adjuntar una lista con el nombre y la fecha de los eventos.</w:t>
                  </w:r>
                </w:p>
                <w:p w14:paraId="10051886" w14:textId="585172EE" w:rsidR="000F6BF2" w:rsidRPr="000F6BF2" w:rsidRDefault="000F6BF2" w:rsidP="000F6BF2">
                  <w:pPr>
                    <w:contextualSpacing/>
                    <w:jc w:val="both"/>
                    <w:rPr>
                      <w:rFonts w:ascii="Arial" w:hAnsi="Arial" w:cs="Arial"/>
                      <w:sz w:val="16"/>
                      <w:szCs w:val="16"/>
                    </w:rPr>
                  </w:pPr>
                  <w:r w:rsidRPr="000F6BF2">
                    <w:rPr>
                      <w:rFonts w:ascii="Arial" w:hAnsi="Arial" w:cs="Arial"/>
                      <w:sz w:val="16"/>
                      <w:szCs w:val="16"/>
                    </w:rPr>
                    <w:t>En caso de múltiples eventos en diferentes ubicaciones, se deberá enviar un formulario de solicitud por separado para cada ubicación.</w:t>
                  </w:r>
                </w:p>
              </w:tc>
            </w:tr>
            <w:tr w:rsidR="000F6BF2" w:rsidRPr="000E7DB8" w14:paraId="56EA6277" w14:textId="77777777" w:rsidTr="00EE5327">
              <w:tc>
                <w:tcPr>
                  <w:tcW w:w="2146" w:type="dxa"/>
                </w:tcPr>
                <w:p w14:paraId="12B98C54" w14:textId="77777777" w:rsidR="000F6BF2" w:rsidRPr="000E7DB8" w:rsidRDefault="000F6BF2" w:rsidP="000F6BF2">
                  <w:pPr>
                    <w:jc w:val="both"/>
                    <w:rPr>
                      <w:rFonts w:ascii="Arial" w:hAnsi="Arial" w:cs="Arial"/>
                      <w:sz w:val="16"/>
                      <w:szCs w:val="16"/>
                    </w:rPr>
                  </w:pPr>
                  <w:r w:rsidRPr="000E7DB8">
                    <w:rPr>
                      <w:rFonts w:ascii="Arial" w:hAnsi="Arial" w:cs="Arial"/>
                      <w:sz w:val="16"/>
                      <w:szCs w:val="16"/>
                    </w:rPr>
                    <w:lastRenderedPageBreak/>
                    <w:t>Referencia jurídica de emisión oficial:</w:t>
                  </w:r>
                </w:p>
              </w:tc>
              <w:tc>
                <w:tcPr>
                  <w:tcW w:w="6456" w:type="dxa"/>
                </w:tcPr>
                <w:p w14:paraId="73491CFF" w14:textId="77FA4569" w:rsidR="000F6BF2" w:rsidRPr="000F6BF2" w:rsidRDefault="000F6BF2" w:rsidP="000F6BF2">
                  <w:pPr>
                    <w:jc w:val="both"/>
                    <w:rPr>
                      <w:rFonts w:ascii="Arial" w:hAnsi="Arial" w:cs="Arial"/>
                      <w:sz w:val="16"/>
                      <w:szCs w:val="16"/>
                    </w:rPr>
                  </w:pPr>
                </w:p>
              </w:tc>
            </w:tr>
            <w:tr w:rsidR="004524FB" w:rsidRPr="000E7DB8" w14:paraId="7B9EBE6A" w14:textId="77777777" w:rsidTr="00EE5327">
              <w:tc>
                <w:tcPr>
                  <w:tcW w:w="2146" w:type="dxa"/>
                </w:tcPr>
                <w:p w14:paraId="627867E2" w14:textId="34F75397" w:rsidR="004524FB" w:rsidRPr="000E7DB8" w:rsidRDefault="004524FB" w:rsidP="000F6BF2">
                  <w:pPr>
                    <w:jc w:val="both"/>
                    <w:rPr>
                      <w:rFonts w:ascii="Arial" w:hAnsi="Arial" w:cs="Arial"/>
                      <w:sz w:val="16"/>
                      <w:szCs w:val="16"/>
                    </w:rPr>
                  </w:pPr>
                  <w:r>
                    <w:rPr>
                      <w:rFonts w:ascii="Arial" w:hAnsi="Arial" w:cs="Arial"/>
                      <w:sz w:val="16"/>
                      <w:szCs w:val="16"/>
                    </w:rPr>
                    <w:t>Duración de la licencia:</w:t>
                  </w:r>
                </w:p>
              </w:tc>
              <w:tc>
                <w:tcPr>
                  <w:tcW w:w="6456" w:type="dxa"/>
                </w:tcPr>
                <w:p w14:paraId="40363BBE" w14:textId="57069C53" w:rsidR="004524FB" w:rsidRPr="000F6BF2" w:rsidRDefault="004524FB" w:rsidP="000F6BF2">
                  <w:pPr>
                    <w:jc w:val="both"/>
                    <w:rPr>
                      <w:rFonts w:ascii="Arial" w:hAnsi="Arial" w:cs="Arial"/>
                      <w:sz w:val="16"/>
                      <w:szCs w:val="16"/>
                    </w:rPr>
                  </w:pPr>
                  <w:r>
                    <w:rPr>
                      <w:rFonts w:ascii="Arial" w:hAnsi="Arial" w:cs="Arial"/>
                      <w:sz w:val="16"/>
                      <w:szCs w:val="16"/>
                    </w:rPr>
                    <w:t>Durante el tiempo que dure el evento.</w:t>
                  </w:r>
                </w:p>
              </w:tc>
            </w:tr>
            <w:tr w:rsidR="000F6BF2" w:rsidRPr="000E7DB8" w14:paraId="7D3D64B7" w14:textId="77777777" w:rsidTr="00EE5327">
              <w:tc>
                <w:tcPr>
                  <w:tcW w:w="2146" w:type="dxa"/>
                </w:tcPr>
                <w:p w14:paraId="78D04492" w14:textId="77777777" w:rsidR="000F6BF2" w:rsidRPr="000E7DB8" w:rsidRDefault="000F6BF2" w:rsidP="000F6BF2">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6E486D3B" w14:textId="62927677" w:rsidR="000F6BF2" w:rsidRPr="00D2758D" w:rsidRDefault="00D2758D" w:rsidP="000F6BF2">
                  <w:pPr>
                    <w:jc w:val="both"/>
                    <w:rPr>
                      <w:rFonts w:ascii="Arial" w:hAnsi="Arial" w:cs="Arial"/>
                      <w:sz w:val="16"/>
                      <w:szCs w:val="16"/>
                    </w:rPr>
                  </w:pPr>
                  <w:r w:rsidRPr="00B1353C">
                    <w:rPr>
                      <w:sz w:val="16"/>
                      <w:szCs w:val="16"/>
                    </w:rPr>
                    <w:t>https://www.rdi.nl/radiocommunications-agency</w:t>
                  </w:r>
                </w:p>
                <w:p w14:paraId="68E390F8" w14:textId="32E23B41" w:rsidR="000F6BF2" w:rsidRPr="000E7DB8" w:rsidRDefault="009533BC" w:rsidP="000F6BF2">
                  <w:pPr>
                    <w:jc w:val="both"/>
                    <w:rPr>
                      <w:rFonts w:ascii="Arial" w:hAnsi="Arial" w:cs="Arial"/>
                      <w:sz w:val="16"/>
                      <w:szCs w:val="16"/>
                    </w:rPr>
                  </w:pPr>
                  <w:hyperlink r:id="rId29" w:history="1">
                    <w:r w:rsidR="00D2758D" w:rsidRPr="00187B5C">
                      <w:rPr>
                        <w:rStyle w:val="Hipervnculo"/>
                        <w:rFonts w:ascii="Arial" w:hAnsi="Arial" w:cs="Arial"/>
                        <w:sz w:val="16"/>
                        <w:szCs w:val="16"/>
                      </w:rPr>
                      <w:t>https://www.rdi.nl/documenten/formulieren/2017/april/4/application-form-for-the-use-of-frequencies-during-events-in-the-netherlands</w:t>
                    </w:r>
                  </w:hyperlink>
                  <w:hyperlink r:id="rId30" w:history="1">
                    <w:r w:rsidR="000F6BF2" w:rsidRPr="000F6BF2">
                      <w:rPr>
                        <w:rStyle w:val="Hipervnculo"/>
                        <w:rFonts w:ascii="Arial" w:hAnsi="Arial" w:cs="Arial"/>
                        <w:sz w:val="16"/>
                        <w:szCs w:val="16"/>
                      </w:rPr>
                      <w:t>https://business.gov.nl/regulation/licences-using-radio-frequency/</w:t>
                    </w:r>
                  </w:hyperlink>
                </w:p>
              </w:tc>
            </w:tr>
            <w:tr w:rsidR="000F6BF2" w:rsidRPr="000E7DB8" w14:paraId="76BB846D" w14:textId="77777777" w:rsidTr="00EE5327">
              <w:tc>
                <w:tcPr>
                  <w:tcW w:w="2146" w:type="dxa"/>
                </w:tcPr>
                <w:p w14:paraId="374DAC87" w14:textId="77777777" w:rsidR="000F6BF2" w:rsidRPr="000E7DB8" w:rsidRDefault="000F6BF2" w:rsidP="000F6BF2">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39E08E2F" w14:textId="707627AE" w:rsidR="000F6BF2" w:rsidRPr="00344160" w:rsidRDefault="000F6BF2" w:rsidP="000F6BF2">
                  <w:pPr>
                    <w:jc w:val="both"/>
                    <w:rPr>
                      <w:rFonts w:ascii="Arial" w:hAnsi="Arial" w:cs="Arial"/>
                      <w:sz w:val="16"/>
                      <w:szCs w:val="16"/>
                      <w:u w:val="single"/>
                    </w:rPr>
                  </w:pPr>
                </w:p>
              </w:tc>
            </w:tr>
          </w:tbl>
          <w:p w14:paraId="7BE9634A" w14:textId="408A9699" w:rsidR="00950FA4" w:rsidRPr="000E7DB8" w:rsidRDefault="00950FA4" w:rsidP="000E7DB8">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0E7DB8" w:rsidRPr="000E7DB8" w14:paraId="3DFFCBE2" w14:textId="77777777" w:rsidTr="000E7DB8">
              <w:tc>
                <w:tcPr>
                  <w:tcW w:w="8602" w:type="dxa"/>
                  <w:gridSpan w:val="2"/>
                  <w:shd w:val="clear" w:color="auto" w:fill="A8D08D" w:themeFill="accent6" w:themeFillTint="99"/>
                </w:tcPr>
                <w:p w14:paraId="18C44E62" w14:textId="15EE95E3" w:rsidR="000E7DB8" w:rsidRPr="000E7DB8" w:rsidRDefault="00833F78" w:rsidP="000E7DB8">
                  <w:pPr>
                    <w:jc w:val="both"/>
                    <w:rPr>
                      <w:rFonts w:ascii="Arial" w:hAnsi="Arial" w:cs="Arial"/>
                      <w:b/>
                      <w:sz w:val="16"/>
                      <w:szCs w:val="16"/>
                    </w:rPr>
                  </w:pPr>
                  <w:r>
                    <w:rPr>
                      <w:rFonts w:ascii="Arial" w:hAnsi="Arial" w:cs="Arial"/>
                      <w:b/>
                      <w:sz w:val="16"/>
                      <w:szCs w:val="16"/>
                    </w:rPr>
                    <w:t>Caso 8</w:t>
                  </w:r>
                </w:p>
              </w:tc>
            </w:tr>
            <w:tr w:rsidR="000E7DB8" w:rsidRPr="000E7DB8" w14:paraId="0C121BE3" w14:textId="77777777" w:rsidTr="00E50EFA">
              <w:tc>
                <w:tcPr>
                  <w:tcW w:w="2146" w:type="dxa"/>
                </w:tcPr>
                <w:p w14:paraId="193D857B"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68367422"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Reino Unido</w:t>
                  </w:r>
                </w:p>
              </w:tc>
            </w:tr>
            <w:tr w:rsidR="000E7DB8" w:rsidRPr="000E7DB8" w14:paraId="44E8C1F8" w14:textId="77777777" w:rsidTr="00E50EFA">
              <w:tc>
                <w:tcPr>
                  <w:tcW w:w="2146" w:type="dxa"/>
                </w:tcPr>
                <w:p w14:paraId="2DC49DA5"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6AE09609"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 xml:space="preserve">Ley de Radiodifusión </w:t>
                  </w:r>
                  <w:r w:rsidRPr="000E7DB8">
                    <w:rPr>
                      <w:rFonts w:ascii="Arial" w:hAnsi="Arial" w:cs="Arial"/>
                      <w:i/>
                      <w:sz w:val="16"/>
                      <w:szCs w:val="16"/>
                    </w:rPr>
                    <w:t>(</w:t>
                  </w:r>
                  <w:proofErr w:type="spellStart"/>
                  <w:r w:rsidRPr="000E7DB8">
                    <w:rPr>
                      <w:rFonts w:ascii="Arial" w:hAnsi="Arial" w:cs="Arial"/>
                      <w:i/>
                      <w:sz w:val="16"/>
                      <w:szCs w:val="16"/>
                    </w:rPr>
                    <w:t>Broadcasting</w:t>
                  </w:r>
                  <w:proofErr w:type="spellEnd"/>
                  <w:r w:rsidRPr="000E7DB8">
                    <w:rPr>
                      <w:rFonts w:ascii="Arial" w:hAnsi="Arial" w:cs="Arial"/>
                      <w:i/>
                      <w:sz w:val="16"/>
                      <w:szCs w:val="16"/>
                    </w:rPr>
                    <w:t xml:space="preserve"> </w:t>
                  </w:r>
                  <w:proofErr w:type="spellStart"/>
                  <w:r w:rsidRPr="000E7DB8">
                    <w:rPr>
                      <w:rFonts w:ascii="Arial" w:hAnsi="Arial" w:cs="Arial"/>
                      <w:i/>
                      <w:sz w:val="16"/>
                      <w:szCs w:val="16"/>
                    </w:rPr>
                    <w:t>Act</w:t>
                  </w:r>
                  <w:proofErr w:type="spellEnd"/>
                  <w:r w:rsidRPr="000E7DB8">
                    <w:rPr>
                      <w:rFonts w:ascii="Arial" w:hAnsi="Arial" w:cs="Arial"/>
                      <w:i/>
                      <w:sz w:val="16"/>
                      <w:szCs w:val="16"/>
                    </w:rPr>
                    <w:t xml:space="preserve"> 1990)</w:t>
                  </w:r>
                </w:p>
              </w:tc>
            </w:tr>
            <w:tr w:rsidR="000E7DB8" w:rsidRPr="000E7DB8" w14:paraId="198DCF40" w14:textId="77777777" w:rsidTr="00E50EFA">
              <w:tc>
                <w:tcPr>
                  <w:tcW w:w="2146" w:type="dxa"/>
                </w:tcPr>
                <w:p w14:paraId="306613B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Principales resultados:</w:t>
                  </w:r>
                </w:p>
              </w:tc>
              <w:tc>
                <w:tcPr>
                  <w:tcW w:w="6456" w:type="dxa"/>
                </w:tcPr>
                <w:p w14:paraId="57105942" w14:textId="77777777" w:rsidR="000E7DB8" w:rsidRPr="000E7DB8" w:rsidRDefault="000E7DB8" w:rsidP="000E7DB8">
                  <w:pPr>
                    <w:contextualSpacing/>
                    <w:jc w:val="both"/>
                    <w:rPr>
                      <w:rFonts w:ascii="Arial" w:hAnsi="Arial" w:cs="Arial"/>
                      <w:sz w:val="16"/>
                      <w:szCs w:val="16"/>
                    </w:rPr>
                  </w:pPr>
                  <w:r w:rsidRPr="000E7DB8">
                    <w:rPr>
                      <w:rFonts w:ascii="Arial" w:hAnsi="Arial" w:cs="Arial"/>
                      <w:sz w:val="16"/>
                      <w:szCs w:val="16"/>
                    </w:rPr>
                    <w:t>La Oficina de Comunicaciones (</w:t>
                  </w:r>
                  <w:r w:rsidRPr="000E7DB8">
                    <w:rPr>
                      <w:rFonts w:ascii="Arial" w:hAnsi="Arial" w:cs="Arial"/>
                      <w:i/>
                      <w:sz w:val="16"/>
                      <w:szCs w:val="16"/>
                    </w:rPr>
                    <w:t xml:space="preserve">Office </w:t>
                  </w:r>
                  <w:proofErr w:type="spellStart"/>
                  <w:r w:rsidRPr="000E7DB8">
                    <w:rPr>
                      <w:rFonts w:ascii="Arial" w:hAnsi="Arial" w:cs="Arial"/>
                      <w:i/>
                      <w:sz w:val="16"/>
                      <w:szCs w:val="16"/>
                    </w:rPr>
                    <w:t>of</w:t>
                  </w:r>
                  <w:proofErr w:type="spellEnd"/>
                  <w:r w:rsidRPr="000E7DB8">
                    <w:rPr>
                      <w:rFonts w:ascii="Arial" w:hAnsi="Arial" w:cs="Arial"/>
                      <w:i/>
                      <w:sz w:val="16"/>
                      <w:szCs w:val="16"/>
                    </w:rPr>
                    <w:t xml:space="preserve"> </w:t>
                  </w:r>
                  <w:proofErr w:type="spellStart"/>
                  <w:r w:rsidRPr="000E7DB8">
                    <w:rPr>
                      <w:rFonts w:ascii="Arial" w:hAnsi="Arial" w:cs="Arial"/>
                      <w:i/>
                      <w:sz w:val="16"/>
                      <w:szCs w:val="16"/>
                    </w:rPr>
                    <w:t>Communications</w:t>
                  </w:r>
                  <w:proofErr w:type="spellEnd"/>
                  <w:r w:rsidRPr="000E7DB8">
                    <w:rPr>
                      <w:rFonts w:ascii="Arial" w:hAnsi="Arial" w:cs="Arial"/>
                      <w:sz w:val="16"/>
                      <w:szCs w:val="16"/>
                    </w:rPr>
                    <w:t xml:space="preserve">, OFCOM) es la entidad en el Reino Unido encargada de regular las comunicaciones, los sectores de televisión, radio y </w:t>
                  </w:r>
                  <w:r w:rsidRPr="008458BD">
                    <w:rPr>
                      <w:rFonts w:ascii="Arial" w:hAnsi="Arial" w:cs="Arial"/>
                      <w:i/>
                      <w:sz w:val="16"/>
                      <w:szCs w:val="16"/>
                    </w:rPr>
                    <w:t>video-</w:t>
                  </w:r>
                  <w:proofErr w:type="spellStart"/>
                  <w:r w:rsidRPr="008458BD">
                    <w:rPr>
                      <w:rFonts w:ascii="Arial" w:hAnsi="Arial" w:cs="Arial"/>
                      <w:i/>
                      <w:sz w:val="16"/>
                      <w:szCs w:val="16"/>
                    </w:rPr>
                    <w:t>on</w:t>
                  </w:r>
                  <w:proofErr w:type="spellEnd"/>
                  <w:r w:rsidRPr="008458BD">
                    <w:rPr>
                      <w:rFonts w:ascii="Arial" w:hAnsi="Arial" w:cs="Arial"/>
                      <w:i/>
                      <w:sz w:val="16"/>
                      <w:szCs w:val="16"/>
                    </w:rPr>
                    <w:t>-</w:t>
                  </w:r>
                  <w:proofErr w:type="spellStart"/>
                  <w:r w:rsidRPr="008458BD">
                    <w:rPr>
                      <w:rFonts w:ascii="Arial" w:hAnsi="Arial" w:cs="Arial"/>
                      <w:i/>
                      <w:sz w:val="16"/>
                      <w:szCs w:val="16"/>
                    </w:rPr>
                    <w:t>demand</w:t>
                  </w:r>
                  <w:proofErr w:type="spellEnd"/>
                  <w:r w:rsidRPr="000E7DB8">
                    <w:rPr>
                      <w:rFonts w:ascii="Arial" w:hAnsi="Arial" w:cs="Arial"/>
                      <w:sz w:val="16"/>
                      <w:szCs w:val="16"/>
                    </w:rPr>
                    <w:t xml:space="preserve">, líneas fijas de telecomunicaciones, teléfonos móviles, servicios postales y las ondas de radio sobre las que operan los dispositivos inalámbricos y, entre otros, otorga distintas licencias para la transmisión de servicios de radiodifusión. </w:t>
                  </w:r>
                </w:p>
                <w:p w14:paraId="293D0EC5" w14:textId="77777777" w:rsidR="000E7DB8" w:rsidRPr="000E7DB8" w:rsidRDefault="000E7DB8" w:rsidP="000E7DB8">
                  <w:pPr>
                    <w:contextualSpacing/>
                    <w:jc w:val="both"/>
                    <w:rPr>
                      <w:rFonts w:ascii="Arial" w:hAnsi="Arial" w:cs="Arial"/>
                      <w:sz w:val="16"/>
                      <w:szCs w:val="16"/>
                    </w:rPr>
                  </w:pPr>
                </w:p>
                <w:p w14:paraId="266C7495" w14:textId="77777777" w:rsidR="000E7DB8" w:rsidRPr="000E7DB8" w:rsidRDefault="000E7DB8" w:rsidP="000E7DB8">
                  <w:pPr>
                    <w:contextualSpacing/>
                    <w:jc w:val="both"/>
                    <w:rPr>
                      <w:rFonts w:ascii="Arial" w:hAnsi="Arial" w:cs="Arial"/>
                      <w:sz w:val="16"/>
                      <w:szCs w:val="16"/>
                    </w:rPr>
                  </w:pPr>
                  <w:r w:rsidRPr="000E7DB8">
                    <w:rPr>
                      <w:rFonts w:ascii="Arial" w:hAnsi="Arial" w:cs="Arial"/>
                      <w:sz w:val="16"/>
                      <w:szCs w:val="16"/>
                    </w:rPr>
                    <w:t xml:space="preserve">Actualmente, también está otorgando licencias para el uso de frecuencias del espectro en eventos relacionados con la exhibición de películas o servicios religiosos en </w:t>
                  </w:r>
                  <w:proofErr w:type="spellStart"/>
                  <w:r w:rsidRPr="000E7DB8">
                    <w:rPr>
                      <w:rFonts w:ascii="Arial" w:hAnsi="Arial" w:cs="Arial"/>
                      <w:sz w:val="16"/>
                      <w:szCs w:val="16"/>
                    </w:rPr>
                    <w:t>autocinemas</w:t>
                  </w:r>
                  <w:proofErr w:type="spellEnd"/>
                  <w:r w:rsidRPr="000E7DB8">
                    <w:rPr>
                      <w:rFonts w:ascii="Arial" w:hAnsi="Arial" w:cs="Arial"/>
                      <w:sz w:val="16"/>
                      <w:szCs w:val="16"/>
                    </w:rPr>
                    <w:t>, lo que permitirá escuchar a los asistentes el sonido de una película o cualquier otro audio en el radio del automóvil.</w:t>
                  </w:r>
                </w:p>
                <w:p w14:paraId="29C149E1" w14:textId="77777777" w:rsidR="000E7DB8" w:rsidRPr="000E7DB8" w:rsidRDefault="000E7DB8" w:rsidP="000E7DB8">
                  <w:pPr>
                    <w:contextualSpacing/>
                    <w:jc w:val="both"/>
                    <w:rPr>
                      <w:rFonts w:ascii="Arial" w:hAnsi="Arial" w:cs="Arial"/>
                      <w:sz w:val="16"/>
                      <w:szCs w:val="16"/>
                    </w:rPr>
                  </w:pPr>
                </w:p>
                <w:p w14:paraId="773BF6BB" w14:textId="77777777" w:rsidR="000E7DB8" w:rsidRPr="00344160" w:rsidRDefault="000E7DB8" w:rsidP="000E7DB8">
                  <w:pPr>
                    <w:contextualSpacing/>
                    <w:jc w:val="both"/>
                    <w:rPr>
                      <w:rFonts w:ascii="Arial" w:eastAsia="Times New Roman" w:hAnsi="Arial" w:cs="Arial"/>
                      <w:sz w:val="16"/>
                      <w:szCs w:val="16"/>
                      <w:lang w:val="es-ES"/>
                    </w:rPr>
                  </w:pPr>
                  <w:r w:rsidRPr="000E7DB8">
                    <w:rPr>
                      <w:rFonts w:ascii="Arial" w:hAnsi="Arial" w:cs="Arial"/>
                      <w:sz w:val="16"/>
                      <w:szCs w:val="16"/>
                    </w:rPr>
                    <w:t xml:space="preserve">Para lo anterior, se requiere obtener una Licencia de Servicio Restringido, la cual tiene distintas modalidades, como se señalan </w:t>
                  </w:r>
                  <w:r w:rsidRPr="00344160">
                    <w:rPr>
                      <w:rFonts w:ascii="Arial" w:eastAsia="Times New Roman" w:hAnsi="Arial" w:cs="Arial"/>
                      <w:sz w:val="16"/>
                      <w:szCs w:val="16"/>
                      <w:lang w:val="es-ES"/>
                    </w:rPr>
                    <w:t>a continuación:</w:t>
                  </w:r>
                </w:p>
                <w:p w14:paraId="52755466" w14:textId="77777777" w:rsidR="000E7DB8" w:rsidRPr="000E7DB8" w:rsidRDefault="000E7DB8" w:rsidP="000E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16"/>
                      <w:szCs w:val="16"/>
                    </w:rPr>
                  </w:pPr>
                </w:p>
                <w:p w14:paraId="7A33BF9E" w14:textId="77777777" w:rsidR="000E7DB8" w:rsidRPr="000E7DB8" w:rsidRDefault="000E7DB8" w:rsidP="00547BDA">
                  <w:pPr>
                    <w:pStyle w:val="Prrafodelista"/>
                    <w:numPr>
                      <w:ilvl w:val="0"/>
                      <w:numId w:val="12"/>
                    </w:numPr>
                    <w:ind w:left="315" w:hanging="283"/>
                    <w:jc w:val="both"/>
                    <w:rPr>
                      <w:rFonts w:ascii="Arial" w:hAnsi="Arial" w:cs="Arial"/>
                      <w:sz w:val="16"/>
                      <w:szCs w:val="16"/>
                    </w:rPr>
                  </w:pPr>
                  <w:r w:rsidRPr="000E7DB8">
                    <w:rPr>
                      <w:rFonts w:ascii="Arial" w:hAnsi="Arial" w:cs="Arial"/>
                      <w:sz w:val="16"/>
                      <w:szCs w:val="16"/>
                    </w:rPr>
                    <w:t xml:space="preserve">Licencia de Servicio Restringido a Corto Plazo (LSRCP): permite transmitir audio en radio analógica AM o FM en eventos, festivales religiosos o para transmisiones de prueba que sirve como preparación para solicitar una licencia a largo plazo. La LSRCP generalmente se otorgan por un máximo de 28 días consecutivos para uso comunitario a pequeña escala. El servicio está restringido tanto en cobertura como en duración. Esta licencia puede solicitarse cuando se tiene planeado llevar a cabo un evento único, como puede ser, el exhibir una película o varias películas en un </w:t>
                  </w:r>
                  <w:proofErr w:type="spellStart"/>
                  <w:r w:rsidRPr="000E7DB8">
                    <w:rPr>
                      <w:rFonts w:ascii="Arial" w:hAnsi="Arial" w:cs="Arial"/>
                      <w:sz w:val="16"/>
                      <w:szCs w:val="16"/>
                    </w:rPr>
                    <w:t>autocinema</w:t>
                  </w:r>
                  <w:proofErr w:type="spellEnd"/>
                  <w:r w:rsidRPr="000E7DB8">
                    <w:rPr>
                      <w:rFonts w:ascii="Arial" w:hAnsi="Arial" w:cs="Arial"/>
                      <w:sz w:val="16"/>
                      <w:szCs w:val="16"/>
                    </w:rPr>
                    <w:t xml:space="preserve"> durante un fin de semana o varios días dentro del periodo que otorga la licencia.</w:t>
                  </w:r>
                </w:p>
                <w:p w14:paraId="2E4B0630" w14:textId="02BFDA60" w:rsidR="000E7DB8" w:rsidRPr="000E7DB8" w:rsidRDefault="000E7DB8" w:rsidP="00547BDA">
                  <w:pPr>
                    <w:pStyle w:val="Prrafodelista"/>
                    <w:numPr>
                      <w:ilvl w:val="0"/>
                      <w:numId w:val="10"/>
                    </w:numPr>
                    <w:ind w:left="317" w:hanging="283"/>
                    <w:jc w:val="both"/>
                    <w:rPr>
                      <w:rFonts w:ascii="Arial" w:hAnsi="Arial" w:cs="Arial"/>
                      <w:sz w:val="16"/>
                      <w:szCs w:val="16"/>
                    </w:rPr>
                  </w:pPr>
                  <w:r w:rsidRPr="000E7DB8">
                    <w:rPr>
                      <w:rFonts w:ascii="Arial" w:hAnsi="Arial" w:cs="Arial"/>
                      <w:sz w:val="16"/>
                      <w:szCs w:val="16"/>
                    </w:rPr>
                    <w:t xml:space="preserve">Licencia de Servicio Restringido a Corto Plazo con Duración Extendida (LSRCPDE): se otorga para el uso de frecuencias por 28 días, pero en días no consecutivos durante un periodo no superior a doce meses, es decir, la LSRCPDE puede ser usada cuando se tiene planeado usar </w:t>
                  </w:r>
                  <w:r w:rsidR="00C56C4D">
                    <w:rPr>
                      <w:rFonts w:ascii="Arial" w:hAnsi="Arial" w:cs="Arial"/>
                      <w:sz w:val="16"/>
                      <w:szCs w:val="16"/>
                    </w:rPr>
                    <w:t>B</w:t>
                  </w:r>
                  <w:r w:rsidRPr="000E7DB8">
                    <w:rPr>
                      <w:rFonts w:ascii="Arial" w:hAnsi="Arial" w:cs="Arial"/>
                      <w:sz w:val="16"/>
                      <w:szCs w:val="16"/>
                    </w:rPr>
                    <w:t xml:space="preserve">andas de </w:t>
                  </w:r>
                  <w:r w:rsidR="00C56C4D">
                    <w:rPr>
                      <w:rFonts w:ascii="Arial" w:hAnsi="Arial" w:cs="Arial"/>
                      <w:sz w:val="16"/>
                      <w:szCs w:val="16"/>
                    </w:rPr>
                    <w:t>F</w:t>
                  </w:r>
                  <w:r w:rsidRPr="000E7DB8">
                    <w:rPr>
                      <w:rFonts w:ascii="Arial" w:hAnsi="Arial" w:cs="Arial"/>
                      <w:sz w:val="16"/>
                      <w:szCs w:val="16"/>
                    </w:rPr>
                    <w:t>recuencias en eventos periódicos, semanal o mensualmente, por ejemplo, servicios religiosos ofrecidos cada fin de semana.</w:t>
                  </w:r>
                </w:p>
                <w:p w14:paraId="0F392799" w14:textId="77777777" w:rsidR="000E7DB8" w:rsidRPr="000E7DB8" w:rsidRDefault="000E7DB8" w:rsidP="000E7DB8">
                  <w:pPr>
                    <w:rPr>
                      <w:rFonts w:ascii="Arial" w:hAnsi="Arial" w:cs="Arial"/>
                      <w:sz w:val="16"/>
                      <w:szCs w:val="16"/>
                    </w:rPr>
                  </w:pPr>
                </w:p>
                <w:p w14:paraId="1EB0C8FD"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El otorgamiento de LSRCP y LSRCPDE</w:t>
                  </w:r>
                  <w:r w:rsidRPr="000E7DB8">
                    <w:rPr>
                      <w:rStyle w:val="Refdenotaalpie"/>
                      <w:rFonts w:ascii="Arial" w:hAnsi="Arial" w:cs="Arial"/>
                      <w:sz w:val="16"/>
                      <w:szCs w:val="16"/>
                    </w:rPr>
                    <w:t xml:space="preserve"> </w:t>
                  </w:r>
                  <w:r w:rsidRPr="000E7DB8">
                    <w:rPr>
                      <w:rFonts w:ascii="Arial" w:hAnsi="Arial" w:cs="Arial"/>
                      <w:sz w:val="16"/>
                      <w:szCs w:val="16"/>
                    </w:rPr>
                    <w:t>está sujeto al orden de presentación de la misma, cuando existen varios solicitantes para la misma ubicación.</w:t>
                  </w:r>
                </w:p>
                <w:p w14:paraId="7F1B526B" w14:textId="77777777" w:rsidR="000E7DB8" w:rsidRPr="000E7DB8" w:rsidRDefault="000E7DB8" w:rsidP="000E7DB8">
                  <w:pPr>
                    <w:rPr>
                      <w:rFonts w:ascii="Arial" w:hAnsi="Arial" w:cs="Arial"/>
                      <w:sz w:val="16"/>
                      <w:szCs w:val="16"/>
                    </w:rPr>
                  </w:pPr>
                </w:p>
                <w:p w14:paraId="5635E222"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Se puede solicitar cualquier frecuencia de la banda FM o AM, sin embargo, el otorgamiento de la misma, estará sujeta a la disponibilidad.</w:t>
                  </w:r>
                </w:p>
                <w:p w14:paraId="6C311794" w14:textId="77777777" w:rsidR="000E7DB8" w:rsidRPr="000E7DB8" w:rsidRDefault="000E7DB8" w:rsidP="000E7DB8">
                  <w:pPr>
                    <w:rPr>
                      <w:rFonts w:ascii="Arial" w:hAnsi="Arial" w:cs="Arial"/>
                      <w:sz w:val="16"/>
                      <w:szCs w:val="16"/>
                    </w:rPr>
                  </w:pPr>
                </w:p>
                <w:p w14:paraId="326271D1" w14:textId="77777777" w:rsidR="000E7DB8" w:rsidRPr="000E7DB8" w:rsidRDefault="000E7DB8" w:rsidP="00547BDA">
                  <w:pPr>
                    <w:pStyle w:val="Prrafodelista"/>
                    <w:numPr>
                      <w:ilvl w:val="0"/>
                      <w:numId w:val="11"/>
                    </w:numPr>
                    <w:ind w:left="316" w:hanging="283"/>
                    <w:jc w:val="both"/>
                    <w:rPr>
                      <w:rFonts w:ascii="Arial" w:hAnsi="Arial" w:cs="Arial"/>
                      <w:sz w:val="16"/>
                      <w:szCs w:val="16"/>
                    </w:rPr>
                  </w:pPr>
                  <w:r w:rsidRPr="000E7DB8">
                    <w:rPr>
                      <w:rFonts w:ascii="Arial" w:hAnsi="Arial" w:cs="Arial"/>
                      <w:sz w:val="16"/>
                      <w:szCs w:val="16"/>
                    </w:rPr>
                    <w:t xml:space="preserve">Licencia de Servicio Restringido a Largo Plazo (LSRLP): se otorga por un periodo de cinco años para prestar servicios en un establecimiento que no cuente con población residente, por ejemplo, hospitales o centros de esparcimiento. </w:t>
                  </w:r>
                  <w:r w:rsidRPr="000E7DB8">
                    <w:rPr>
                      <w:rFonts w:ascii="Arial" w:hAnsi="Arial" w:cs="Arial"/>
                      <w:sz w:val="16"/>
                      <w:szCs w:val="16"/>
                    </w:rPr>
                    <w:br/>
                  </w:r>
                </w:p>
                <w:p w14:paraId="05B52BE2" w14:textId="77777777" w:rsidR="000E7DB8" w:rsidRPr="000E7DB8" w:rsidRDefault="000E7DB8" w:rsidP="000E7DB8">
                  <w:pPr>
                    <w:ind w:left="33"/>
                    <w:jc w:val="both"/>
                    <w:rPr>
                      <w:rFonts w:ascii="Arial" w:hAnsi="Arial" w:cs="Arial"/>
                      <w:sz w:val="16"/>
                      <w:szCs w:val="16"/>
                    </w:rPr>
                  </w:pPr>
                  <w:r w:rsidRPr="000E7DB8">
                    <w:rPr>
                      <w:rFonts w:ascii="Arial" w:hAnsi="Arial" w:cs="Arial"/>
                      <w:sz w:val="16"/>
                      <w:szCs w:val="16"/>
                    </w:rPr>
                    <w:t xml:space="preserve">El pago respecto de todas las licencias puede variar de acuerdo a la potencia a utilizarse, si se trata de una banda en FM o AM y del periodo por el que se solicita usar dicha banda. </w:t>
                  </w:r>
                </w:p>
                <w:p w14:paraId="12611F1F" w14:textId="77777777" w:rsidR="000E7DB8" w:rsidRPr="000E7DB8" w:rsidRDefault="000E7DB8" w:rsidP="000E7DB8">
                  <w:pPr>
                    <w:contextualSpacing/>
                    <w:jc w:val="both"/>
                    <w:rPr>
                      <w:rFonts w:ascii="Arial" w:hAnsi="Arial" w:cs="Arial"/>
                      <w:sz w:val="16"/>
                      <w:szCs w:val="16"/>
                    </w:rPr>
                  </w:pPr>
                </w:p>
                <w:p w14:paraId="32F3AD92" w14:textId="77777777" w:rsidR="000E7DB8" w:rsidRPr="000E7DB8" w:rsidRDefault="000E7DB8" w:rsidP="000E7DB8">
                  <w:pPr>
                    <w:contextualSpacing/>
                    <w:jc w:val="both"/>
                    <w:rPr>
                      <w:rFonts w:ascii="Arial" w:hAnsi="Arial" w:cs="Arial"/>
                      <w:sz w:val="16"/>
                      <w:szCs w:val="16"/>
                    </w:rPr>
                  </w:pPr>
                  <w:r w:rsidRPr="000E7DB8">
                    <w:rPr>
                      <w:rFonts w:ascii="Arial" w:hAnsi="Arial" w:cs="Arial"/>
                      <w:sz w:val="16"/>
                      <w:szCs w:val="16"/>
                    </w:rPr>
                    <w:t xml:space="preserve">Actualmente se está dando respuesta a las solicitudes de licencia en un plazo de dos semanas aproximadamente. </w:t>
                  </w:r>
                </w:p>
                <w:p w14:paraId="4956948D" w14:textId="77777777" w:rsidR="000E7DB8" w:rsidRPr="000E7DB8" w:rsidRDefault="000E7DB8" w:rsidP="000E7DB8">
                  <w:pPr>
                    <w:contextualSpacing/>
                    <w:jc w:val="both"/>
                    <w:rPr>
                      <w:rFonts w:ascii="Arial" w:hAnsi="Arial" w:cs="Arial"/>
                      <w:sz w:val="16"/>
                      <w:szCs w:val="16"/>
                    </w:rPr>
                  </w:pPr>
                </w:p>
              </w:tc>
            </w:tr>
            <w:tr w:rsidR="000E7DB8" w:rsidRPr="000E7DB8" w14:paraId="15CA22CA" w14:textId="77777777" w:rsidTr="00E50EFA">
              <w:tc>
                <w:tcPr>
                  <w:tcW w:w="2146" w:type="dxa"/>
                </w:tcPr>
                <w:p w14:paraId="70547E8C"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lastRenderedPageBreak/>
                    <w:t>Referencia jurídica de emisión oficial:</w:t>
                  </w:r>
                </w:p>
              </w:tc>
              <w:tc>
                <w:tcPr>
                  <w:tcW w:w="6456" w:type="dxa"/>
                </w:tcPr>
                <w:p w14:paraId="7487B8D1"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Ley de Radiodifusión</w:t>
                  </w:r>
                </w:p>
              </w:tc>
            </w:tr>
            <w:tr w:rsidR="004524FB" w:rsidRPr="000E7DB8" w14:paraId="1AC592E1" w14:textId="77777777" w:rsidTr="00E50EFA">
              <w:tc>
                <w:tcPr>
                  <w:tcW w:w="2146" w:type="dxa"/>
                </w:tcPr>
                <w:p w14:paraId="3A0FCD5C" w14:textId="6E297650" w:rsidR="004524FB" w:rsidRPr="000E7DB8" w:rsidRDefault="004524FB" w:rsidP="000E7DB8">
                  <w:pPr>
                    <w:jc w:val="both"/>
                    <w:rPr>
                      <w:rFonts w:ascii="Arial" w:hAnsi="Arial" w:cs="Arial"/>
                      <w:sz w:val="16"/>
                      <w:szCs w:val="16"/>
                    </w:rPr>
                  </w:pPr>
                  <w:r>
                    <w:rPr>
                      <w:rFonts w:ascii="Arial" w:hAnsi="Arial" w:cs="Arial"/>
                      <w:sz w:val="16"/>
                      <w:szCs w:val="16"/>
                    </w:rPr>
                    <w:t>Duración de la licencia:</w:t>
                  </w:r>
                </w:p>
              </w:tc>
              <w:tc>
                <w:tcPr>
                  <w:tcW w:w="6456" w:type="dxa"/>
                </w:tcPr>
                <w:p w14:paraId="0B4615F8" w14:textId="61835219" w:rsidR="004524FB" w:rsidRPr="000E7DB8" w:rsidRDefault="004524FB" w:rsidP="000E7DB8">
                  <w:pPr>
                    <w:jc w:val="both"/>
                    <w:rPr>
                      <w:rFonts w:ascii="Arial" w:hAnsi="Arial" w:cs="Arial"/>
                      <w:sz w:val="16"/>
                      <w:szCs w:val="16"/>
                    </w:rPr>
                  </w:pPr>
                  <w:r>
                    <w:rPr>
                      <w:rFonts w:ascii="Arial" w:hAnsi="Arial" w:cs="Arial"/>
                      <w:sz w:val="16"/>
                      <w:szCs w:val="16"/>
                    </w:rPr>
                    <w:t xml:space="preserve">28 </w:t>
                  </w:r>
                  <w:r w:rsidR="00685CCE">
                    <w:rPr>
                      <w:rFonts w:ascii="Arial" w:hAnsi="Arial" w:cs="Arial"/>
                      <w:sz w:val="16"/>
                      <w:szCs w:val="16"/>
                    </w:rPr>
                    <w:t xml:space="preserve">(veintiocho) </w:t>
                  </w:r>
                  <w:r>
                    <w:rPr>
                      <w:rFonts w:ascii="Arial" w:hAnsi="Arial" w:cs="Arial"/>
                      <w:sz w:val="16"/>
                      <w:szCs w:val="16"/>
                    </w:rPr>
                    <w:t xml:space="preserve">días, prorrogables por el tiempo que dure el evento, dentro de un período de </w:t>
                  </w:r>
                  <w:r w:rsidR="00685CCE">
                    <w:rPr>
                      <w:rFonts w:ascii="Arial" w:hAnsi="Arial" w:cs="Arial"/>
                      <w:sz w:val="16"/>
                      <w:szCs w:val="16"/>
                    </w:rPr>
                    <w:t>12 (</w:t>
                  </w:r>
                  <w:r>
                    <w:rPr>
                      <w:rFonts w:ascii="Arial" w:hAnsi="Arial" w:cs="Arial"/>
                      <w:sz w:val="16"/>
                      <w:szCs w:val="16"/>
                    </w:rPr>
                    <w:t>doce</w:t>
                  </w:r>
                  <w:r w:rsidR="00685CCE">
                    <w:rPr>
                      <w:rFonts w:ascii="Arial" w:hAnsi="Arial" w:cs="Arial"/>
                      <w:sz w:val="16"/>
                      <w:szCs w:val="16"/>
                    </w:rPr>
                    <w:t>)</w:t>
                  </w:r>
                  <w:r>
                    <w:rPr>
                      <w:rFonts w:ascii="Arial" w:hAnsi="Arial" w:cs="Arial"/>
                      <w:sz w:val="16"/>
                      <w:szCs w:val="16"/>
                    </w:rPr>
                    <w:t xml:space="preserve"> meses.</w:t>
                  </w:r>
                </w:p>
              </w:tc>
            </w:tr>
            <w:tr w:rsidR="000E7DB8" w:rsidRPr="000E7DB8" w14:paraId="244C8C44" w14:textId="77777777" w:rsidTr="00E50EFA">
              <w:tc>
                <w:tcPr>
                  <w:tcW w:w="2146" w:type="dxa"/>
                </w:tcPr>
                <w:p w14:paraId="06A5526A"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0F57545F" w14:textId="77777777" w:rsidR="000E7DB8" w:rsidRPr="000E7DB8" w:rsidRDefault="009533BC" w:rsidP="000E7DB8">
                  <w:pPr>
                    <w:jc w:val="both"/>
                    <w:rPr>
                      <w:rFonts w:ascii="Arial" w:hAnsi="Arial" w:cs="Arial"/>
                      <w:sz w:val="16"/>
                      <w:szCs w:val="16"/>
                    </w:rPr>
                  </w:pPr>
                  <w:hyperlink r:id="rId31" w:history="1">
                    <w:r w:rsidR="000E7DB8" w:rsidRPr="00344160">
                      <w:rPr>
                        <w:rStyle w:val="Hipervnculo"/>
                        <w:rFonts w:ascii="Arial" w:hAnsi="Arial" w:cs="Arial"/>
                        <w:color w:val="auto"/>
                        <w:sz w:val="16"/>
                        <w:szCs w:val="16"/>
                      </w:rPr>
                      <w:t>https://www.ofcom.org.uk/__data/assets/pdf_file/0023/197420/srsl-notes-of-guidance-june-20.pdf</w:t>
                    </w:r>
                  </w:hyperlink>
                  <w:r w:rsidR="000E7DB8" w:rsidRPr="000E7DB8">
                    <w:rPr>
                      <w:rFonts w:ascii="Arial" w:hAnsi="Arial" w:cs="Arial"/>
                      <w:sz w:val="16"/>
                      <w:szCs w:val="16"/>
                    </w:rPr>
                    <w:t xml:space="preserve"> </w:t>
                  </w:r>
                  <w:hyperlink r:id="rId32" w:history="1">
                    <w:r w:rsidR="000E7DB8" w:rsidRPr="00344160">
                      <w:rPr>
                        <w:rStyle w:val="Hipervnculo"/>
                        <w:rFonts w:ascii="Arial" w:hAnsi="Arial" w:cs="Arial"/>
                        <w:color w:val="auto"/>
                        <w:sz w:val="16"/>
                        <w:szCs w:val="16"/>
                      </w:rPr>
                      <w:t>https://www.ofcom.org.uk/__data/assets/pdf_file/0024/197421/different-types-of-rsls.pdf</w:t>
                    </w:r>
                  </w:hyperlink>
                </w:p>
              </w:tc>
            </w:tr>
            <w:tr w:rsidR="000E7DB8" w:rsidRPr="000E7DB8" w14:paraId="6865A93C" w14:textId="77777777" w:rsidTr="00E50EFA">
              <w:tc>
                <w:tcPr>
                  <w:tcW w:w="2146" w:type="dxa"/>
                </w:tcPr>
                <w:p w14:paraId="27ADD8AF" w14:textId="77777777" w:rsidR="000E7DB8" w:rsidRPr="000E7DB8" w:rsidRDefault="000E7DB8" w:rsidP="000E7DB8">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535E6C18" w14:textId="77777777" w:rsidR="000E7DB8" w:rsidRPr="00344160" w:rsidRDefault="009533BC" w:rsidP="000E7DB8">
                  <w:pPr>
                    <w:jc w:val="both"/>
                    <w:rPr>
                      <w:rFonts w:ascii="Arial" w:hAnsi="Arial" w:cs="Arial"/>
                      <w:sz w:val="16"/>
                      <w:szCs w:val="16"/>
                      <w:u w:val="single"/>
                    </w:rPr>
                  </w:pPr>
                  <w:hyperlink r:id="rId33" w:history="1">
                    <w:r w:rsidR="000E7DB8" w:rsidRPr="00344160">
                      <w:rPr>
                        <w:rStyle w:val="Hipervnculo"/>
                        <w:rFonts w:ascii="Arial" w:hAnsi="Arial" w:cs="Arial"/>
                        <w:color w:val="auto"/>
                        <w:sz w:val="16"/>
                        <w:szCs w:val="16"/>
                      </w:rPr>
                      <w:t>https://www.ofcom.org.uk/manage-your-licence/radio-broadcast-licensing/apply-for-a-radio-broadcast-licence</w:t>
                    </w:r>
                  </w:hyperlink>
                </w:p>
              </w:tc>
            </w:tr>
          </w:tbl>
          <w:p w14:paraId="1D109E67" w14:textId="0CCEFB8F" w:rsidR="009B7921" w:rsidRPr="000E7DB8" w:rsidRDefault="009B7921" w:rsidP="001A6F6F">
            <w:pPr>
              <w:jc w:val="both"/>
              <w:rPr>
                <w:rFonts w:ascii="Arial" w:hAnsi="Arial" w:cs="Arial"/>
                <w:sz w:val="16"/>
                <w:szCs w:val="16"/>
                <w:highlight w:val="yellow"/>
              </w:rPr>
            </w:pPr>
          </w:p>
        </w:tc>
      </w:tr>
      <w:tr w:rsidR="00780834" w:rsidRPr="00FD2100" w14:paraId="5774FB22" w14:textId="77777777" w:rsidTr="000E7DB8">
        <w:trPr>
          <w:trHeight w:val="46"/>
        </w:trPr>
        <w:tc>
          <w:tcPr>
            <w:tcW w:w="8828" w:type="dxa"/>
          </w:tcPr>
          <w:p w14:paraId="53BD983D" w14:textId="422486F6" w:rsidR="00780834" w:rsidRDefault="00780834" w:rsidP="001A6F6F">
            <w:pPr>
              <w:jc w:val="both"/>
              <w:rPr>
                <w:rFonts w:ascii="Arial" w:hAnsi="Arial" w:cs="Arial"/>
                <w:sz w:val="16"/>
                <w:szCs w:val="16"/>
              </w:rPr>
            </w:pPr>
          </w:p>
          <w:p w14:paraId="7879659D" w14:textId="3D66AF69" w:rsidR="00D01C9C" w:rsidRDefault="00D01C9C" w:rsidP="001A6F6F">
            <w:pPr>
              <w:jc w:val="both"/>
              <w:rPr>
                <w:rFonts w:ascii="Arial" w:hAnsi="Arial" w:cs="Arial"/>
                <w:sz w:val="16"/>
                <w:szCs w:val="16"/>
              </w:rPr>
            </w:pPr>
            <w:r>
              <w:rPr>
                <w:rFonts w:ascii="Arial" w:hAnsi="Arial" w:cs="Arial"/>
                <w:sz w:val="16"/>
                <w:szCs w:val="16"/>
              </w:rPr>
              <w:t xml:space="preserve">La experiencia internacional evidencia el constante requerimiento </w:t>
            </w:r>
            <w:r w:rsidR="00540612">
              <w:rPr>
                <w:rFonts w:ascii="Arial" w:hAnsi="Arial" w:cs="Arial"/>
                <w:sz w:val="16"/>
                <w:szCs w:val="16"/>
              </w:rPr>
              <w:t>de bandas de frecuencias del espectro radioeléctrico para la satisfacción de</w:t>
            </w:r>
            <w:r w:rsidRPr="00D01C9C">
              <w:rPr>
                <w:rFonts w:ascii="Arial" w:hAnsi="Arial" w:cs="Arial"/>
                <w:sz w:val="16"/>
                <w:szCs w:val="16"/>
              </w:rPr>
              <w:t xml:space="preserve"> necesidades específicas de comunicación, </w:t>
            </w:r>
            <w:r w:rsidR="00540612">
              <w:rPr>
                <w:rFonts w:ascii="Arial" w:hAnsi="Arial" w:cs="Arial"/>
                <w:sz w:val="16"/>
                <w:szCs w:val="16"/>
              </w:rPr>
              <w:t xml:space="preserve">a fin de </w:t>
            </w:r>
            <w:r w:rsidRPr="00D01C9C">
              <w:rPr>
                <w:rFonts w:ascii="Arial" w:hAnsi="Arial" w:cs="Arial"/>
                <w:sz w:val="16"/>
                <w:szCs w:val="16"/>
              </w:rPr>
              <w:t>resolver problemas de comunicación interna, brindar soluciones portátiles, automatización y monitoreo en tiempo real, para garantizar el funcionamiento correcto de dichos procesos, incluso</w:t>
            </w:r>
            <w:r w:rsidR="00540612">
              <w:rPr>
                <w:rFonts w:ascii="Arial" w:hAnsi="Arial" w:cs="Arial"/>
                <w:sz w:val="16"/>
                <w:szCs w:val="16"/>
              </w:rPr>
              <w:t xml:space="preserve">, el desarrollo de procesos más eficientes para la industria y el mercado. </w:t>
            </w:r>
            <w:r w:rsidRPr="00D01C9C">
              <w:rPr>
                <w:rFonts w:ascii="Arial" w:hAnsi="Arial" w:cs="Arial"/>
                <w:sz w:val="16"/>
                <w:szCs w:val="16"/>
              </w:rPr>
              <w:t xml:space="preserve"> </w:t>
            </w:r>
            <w:r w:rsidR="00540612">
              <w:rPr>
                <w:rFonts w:ascii="Arial" w:hAnsi="Arial" w:cs="Arial"/>
                <w:sz w:val="16"/>
                <w:szCs w:val="16"/>
              </w:rPr>
              <w:t>Este marco normativo internacional demuestra la viabilidad de</w:t>
            </w:r>
            <w:r w:rsidRPr="00D01C9C">
              <w:rPr>
                <w:rFonts w:ascii="Arial" w:hAnsi="Arial" w:cs="Arial"/>
                <w:sz w:val="16"/>
                <w:szCs w:val="16"/>
              </w:rPr>
              <w:t xml:space="preserve"> implementa</w:t>
            </w:r>
            <w:r w:rsidR="00540612">
              <w:rPr>
                <w:rFonts w:ascii="Arial" w:hAnsi="Arial" w:cs="Arial"/>
                <w:sz w:val="16"/>
                <w:szCs w:val="16"/>
              </w:rPr>
              <w:t xml:space="preserve">ción de mecanismos para el uso y aprovechamiento de bandas de frecuencias </w:t>
            </w:r>
            <w:r w:rsidRPr="00D01C9C">
              <w:rPr>
                <w:rFonts w:ascii="Arial" w:hAnsi="Arial" w:cs="Arial"/>
                <w:sz w:val="16"/>
                <w:szCs w:val="16"/>
              </w:rPr>
              <w:t xml:space="preserve">que son utilizadas para </w:t>
            </w:r>
            <w:r w:rsidR="00540612">
              <w:rPr>
                <w:rFonts w:ascii="Arial" w:hAnsi="Arial" w:cs="Arial"/>
                <w:sz w:val="16"/>
                <w:szCs w:val="16"/>
              </w:rPr>
              <w:t xml:space="preserve">la prestación de los servicios públicos de telecomunicaciones y radiodifusión y que repercuten socialmente en la atención de las necesidades actuales, por medio de procedimientos agiles, sistematizados y la autorización del órgano regulador.  </w:t>
            </w:r>
          </w:p>
          <w:p w14:paraId="0DD85D73" w14:textId="4085C524" w:rsidR="00540612" w:rsidRDefault="00540612" w:rsidP="001A6F6F">
            <w:pPr>
              <w:jc w:val="both"/>
              <w:rPr>
                <w:rFonts w:ascii="Arial" w:hAnsi="Arial" w:cs="Arial"/>
                <w:sz w:val="16"/>
                <w:szCs w:val="16"/>
              </w:rPr>
            </w:pPr>
          </w:p>
          <w:p w14:paraId="66E8D10A" w14:textId="77777777" w:rsidR="00540612" w:rsidRDefault="00540612" w:rsidP="001A6F6F">
            <w:pPr>
              <w:jc w:val="both"/>
              <w:rPr>
                <w:rFonts w:ascii="Arial" w:hAnsi="Arial" w:cs="Arial"/>
                <w:sz w:val="16"/>
                <w:szCs w:val="16"/>
              </w:rPr>
            </w:pPr>
          </w:p>
          <w:tbl>
            <w:tblPr>
              <w:tblStyle w:val="Tablaconcuadrcula"/>
              <w:tblW w:w="0" w:type="auto"/>
              <w:tblLayout w:type="fixed"/>
              <w:tblLook w:val="04A0" w:firstRow="1" w:lastRow="0" w:firstColumn="1" w:lastColumn="0" w:noHBand="0" w:noVBand="1"/>
            </w:tblPr>
            <w:tblGrid>
              <w:gridCol w:w="2146"/>
              <w:gridCol w:w="6456"/>
            </w:tblGrid>
            <w:tr w:rsidR="005F103C" w:rsidRPr="000E7DB8" w14:paraId="58F776F8" w14:textId="77777777" w:rsidTr="00264FC4">
              <w:tc>
                <w:tcPr>
                  <w:tcW w:w="8602" w:type="dxa"/>
                  <w:gridSpan w:val="2"/>
                  <w:shd w:val="clear" w:color="auto" w:fill="A8D08D" w:themeFill="accent6" w:themeFillTint="99"/>
                </w:tcPr>
                <w:p w14:paraId="2B864450" w14:textId="77777777" w:rsidR="005F103C" w:rsidRPr="000E7DB8" w:rsidRDefault="005F103C" w:rsidP="005F103C">
                  <w:pPr>
                    <w:jc w:val="both"/>
                    <w:rPr>
                      <w:rFonts w:ascii="Arial" w:hAnsi="Arial" w:cs="Arial"/>
                      <w:b/>
                      <w:sz w:val="16"/>
                      <w:szCs w:val="16"/>
                    </w:rPr>
                  </w:pPr>
                  <w:r>
                    <w:rPr>
                      <w:rFonts w:ascii="Arial" w:hAnsi="Arial" w:cs="Arial"/>
                      <w:b/>
                      <w:sz w:val="16"/>
                      <w:szCs w:val="16"/>
                    </w:rPr>
                    <w:t>Caso 9</w:t>
                  </w:r>
                </w:p>
              </w:tc>
            </w:tr>
            <w:tr w:rsidR="005F103C" w:rsidRPr="000E7DB8" w14:paraId="5AA1142D" w14:textId="77777777" w:rsidTr="00264FC4">
              <w:tc>
                <w:tcPr>
                  <w:tcW w:w="2146" w:type="dxa"/>
                </w:tcPr>
                <w:p w14:paraId="289BF3FE" w14:textId="77777777" w:rsidR="005F103C" w:rsidRPr="000E7DB8" w:rsidRDefault="005F103C" w:rsidP="005F103C">
                  <w:pPr>
                    <w:jc w:val="both"/>
                    <w:rPr>
                      <w:rFonts w:ascii="Arial" w:hAnsi="Arial" w:cs="Arial"/>
                      <w:sz w:val="16"/>
                      <w:szCs w:val="16"/>
                    </w:rPr>
                  </w:pPr>
                  <w:r w:rsidRPr="000E7DB8">
                    <w:rPr>
                      <w:rFonts w:ascii="Arial" w:hAnsi="Arial" w:cs="Arial"/>
                      <w:sz w:val="16"/>
                      <w:szCs w:val="16"/>
                    </w:rPr>
                    <w:t>País o región analizado:</w:t>
                  </w:r>
                </w:p>
              </w:tc>
              <w:tc>
                <w:tcPr>
                  <w:tcW w:w="6456" w:type="dxa"/>
                </w:tcPr>
                <w:p w14:paraId="01EC2055" w14:textId="77777777" w:rsidR="005F103C" w:rsidRPr="000E7DB8" w:rsidRDefault="005F103C" w:rsidP="005F103C">
                  <w:pPr>
                    <w:jc w:val="both"/>
                    <w:rPr>
                      <w:rFonts w:ascii="Arial" w:hAnsi="Arial" w:cs="Arial"/>
                      <w:sz w:val="16"/>
                      <w:szCs w:val="16"/>
                    </w:rPr>
                  </w:pPr>
                  <w:r>
                    <w:rPr>
                      <w:rFonts w:ascii="Arial" w:hAnsi="Arial" w:cs="Arial"/>
                      <w:sz w:val="16"/>
                      <w:szCs w:val="16"/>
                    </w:rPr>
                    <w:t>Unión Europea</w:t>
                  </w:r>
                </w:p>
              </w:tc>
            </w:tr>
            <w:tr w:rsidR="005F103C" w:rsidRPr="000E7DB8" w14:paraId="3CC60A1D" w14:textId="77777777" w:rsidTr="00264FC4">
              <w:tc>
                <w:tcPr>
                  <w:tcW w:w="2146" w:type="dxa"/>
                </w:tcPr>
                <w:p w14:paraId="708FDE22" w14:textId="77777777" w:rsidR="005F103C" w:rsidRPr="000E7DB8" w:rsidRDefault="005F103C" w:rsidP="005F103C">
                  <w:pPr>
                    <w:jc w:val="both"/>
                    <w:rPr>
                      <w:rFonts w:ascii="Arial" w:hAnsi="Arial" w:cs="Arial"/>
                      <w:sz w:val="16"/>
                      <w:szCs w:val="16"/>
                    </w:rPr>
                  </w:pPr>
                  <w:r w:rsidRPr="000E7DB8">
                    <w:rPr>
                      <w:rFonts w:ascii="Arial" w:hAnsi="Arial" w:cs="Arial"/>
                      <w:sz w:val="16"/>
                      <w:szCs w:val="16"/>
                    </w:rPr>
                    <w:t>Nombre de la regulación:</w:t>
                  </w:r>
                </w:p>
              </w:tc>
              <w:tc>
                <w:tcPr>
                  <w:tcW w:w="6456" w:type="dxa"/>
                </w:tcPr>
                <w:p w14:paraId="5A49C2C0" w14:textId="77777777" w:rsidR="005F103C" w:rsidRPr="00843461" w:rsidRDefault="005F103C" w:rsidP="005F103C">
                  <w:pPr>
                    <w:jc w:val="both"/>
                    <w:rPr>
                      <w:rFonts w:ascii="Arial" w:hAnsi="Arial" w:cs="Arial"/>
                      <w:sz w:val="16"/>
                      <w:szCs w:val="16"/>
                    </w:rPr>
                  </w:pPr>
                  <w:r w:rsidRPr="00843461">
                    <w:rPr>
                      <w:rFonts w:ascii="Arial" w:hAnsi="Arial" w:cs="Arial"/>
                      <w:sz w:val="16"/>
                      <w:szCs w:val="16"/>
                    </w:rPr>
                    <w:t>DECISIÓN No 768/2008/CE DEL PARLAMENTO EUROPEO Y DEL CONSEJO</w:t>
                  </w:r>
                </w:p>
                <w:p w14:paraId="5AC11817" w14:textId="77777777" w:rsidR="005F103C" w:rsidRPr="000E7DB8" w:rsidRDefault="005F103C" w:rsidP="005F103C">
                  <w:pPr>
                    <w:jc w:val="both"/>
                    <w:rPr>
                      <w:rFonts w:ascii="Arial" w:hAnsi="Arial" w:cs="Arial"/>
                      <w:sz w:val="16"/>
                      <w:szCs w:val="16"/>
                    </w:rPr>
                  </w:pPr>
                  <w:r w:rsidRPr="00843461">
                    <w:rPr>
                      <w:rFonts w:ascii="Arial" w:hAnsi="Arial" w:cs="Arial"/>
                      <w:sz w:val="16"/>
                      <w:szCs w:val="16"/>
                    </w:rPr>
                    <w:t>de 9 de julio de 2008</w:t>
                  </w:r>
                  <w:r w:rsidRPr="000E7DB8">
                    <w:rPr>
                      <w:rFonts w:ascii="Arial" w:hAnsi="Arial" w:cs="Arial"/>
                      <w:i/>
                      <w:sz w:val="16"/>
                      <w:szCs w:val="16"/>
                    </w:rPr>
                    <w:t>)</w:t>
                  </w:r>
                </w:p>
              </w:tc>
            </w:tr>
            <w:tr w:rsidR="005F103C" w:rsidRPr="000E7DB8" w14:paraId="422A81F9" w14:textId="77777777" w:rsidTr="00264FC4">
              <w:tc>
                <w:tcPr>
                  <w:tcW w:w="2146" w:type="dxa"/>
                </w:tcPr>
                <w:p w14:paraId="147ED99F" w14:textId="77777777" w:rsidR="005F103C" w:rsidRPr="000E7DB8" w:rsidRDefault="005F103C" w:rsidP="005F103C">
                  <w:pPr>
                    <w:jc w:val="both"/>
                    <w:rPr>
                      <w:rFonts w:ascii="Arial" w:hAnsi="Arial" w:cs="Arial"/>
                      <w:sz w:val="16"/>
                      <w:szCs w:val="16"/>
                    </w:rPr>
                  </w:pPr>
                  <w:r w:rsidRPr="000E7DB8">
                    <w:rPr>
                      <w:rFonts w:ascii="Arial" w:hAnsi="Arial" w:cs="Arial"/>
                      <w:sz w:val="16"/>
                      <w:szCs w:val="16"/>
                    </w:rPr>
                    <w:t>Principales resultados:</w:t>
                  </w:r>
                </w:p>
              </w:tc>
              <w:tc>
                <w:tcPr>
                  <w:tcW w:w="6456" w:type="dxa"/>
                </w:tcPr>
                <w:p w14:paraId="616F6F7E" w14:textId="77777777" w:rsidR="005F103C" w:rsidRDefault="005F103C" w:rsidP="005F103C">
                  <w:pPr>
                    <w:contextualSpacing/>
                    <w:jc w:val="both"/>
                    <w:rPr>
                      <w:rFonts w:ascii="Arial" w:hAnsi="Arial" w:cs="Arial"/>
                      <w:sz w:val="16"/>
                      <w:szCs w:val="16"/>
                    </w:rPr>
                  </w:pPr>
                  <w:r>
                    <w:rPr>
                      <w:rFonts w:ascii="Arial" w:hAnsi="Arial" w:cs="Arial"/>
                      <w:sz w:val="16"/>
                      <w:szCs w:val="16"/>
                    </w:rPr>
                    <w:t xml:space="preserve">El marcado CE, es una especie de pasaporte para los productos comercializados en la Unión Europea. Aquel producto que cuenta con dicho marcado, pude venderse libremente a través de los países miembros del Área Económica Europea (EEA, por sus siglas en inglés). </w:t>
                  </w:r>
                </w:p>
                <w:p w14:paraId="0B152099" w14:textId="77777777" w:rsidR="005F103C" w:rsidRDefault="005F103C" w:rsidP="005F103C">
                  <w:pPr>
                    <w:contextualSpacing/>
                    <w:jc w:val="both"/>
                    <w:rPr>
                      <w:rFonts w:ascii="Arial" w:hAnsi="Arial" w:cs="Arial"/>
                      <w:sz w:val="16"/>
                      <w:szCs w:val="16"/>
                    </w:rPr>
                  </w:pPr>
                </w:p>
                <w:p w14:paraId="44904FAB" w14:textId="77777777" w:rsidR="005F103C" w:rsidRDefault="005F103C" w:rsidP="005F103C">
                  <w:pPr>
                    <w:contextualSpacing/>
                    <w:jc w:val="both"/>
                    <w:rPr>
                      <w:rFonts w:ascii="Arial" w:hAnsi="Arial" w:cs="Arial"/>
                      <w:sz w:val="16"/>
                      <w:szCs w:val="16"/>
                    </w:rPr>
                  </w:pPr>
                  <w:r>
                    <w:rPr>
                      <w:rFonts w:ascii="Arial" w:hAnsi="Arial" w:cs="Arial"/>
                      <w:sz w:val="16"/>
                      <w:szCs w:val="16"/>
                    </w:rPr>
                    <w:t>El marcado CE beneficia a los fabricantes al reducir el número de regulaciones que deben cumplir para vender su producto en diferentes países, dando como resultado que el producto no tenga que ser evaluado individualmente para su comercialización en cada país en el que será vendido. Lo cual se puede traducir en procesos más eficientes para la industria y el mercado.</w:t>
                  </w:r>
                </w:p>
                <w:p w14:paraId="6F4D34E6" w14:textId="77777777" w:rsidR="005F103C" w:rsidRDefault="005F103C" w:rsidP="005F103C">
                  <w:pPr>
                    <w:contextualSpacing/>
                    <w:jc w:val="both"/>
                    <w:rPr>
                      <w:rFonts w:ascii="Arial" w:hAnsi="Arial" w:cs="Arial"/>
                      <w:sz w:val="16"/>
                      <w:szCs w:val="16"/>
                    </w:rPr>
                  </w:pPr>
                </w:p>
                <w:p w14:paraId="7FF35D54" w14:textId="77777777" w:rsidR="005F103C" w:rsidRDefault="005F103C" w:rsidP="005F103C">
                  <w:pPr>
                    <w:contextualSpacing/>
                    <w:jc w:val="both"/>
                    <w:rPr>
                      <w:rFonts w:ascii="Arial" w:hAnsi="Arial" w:cs="Arial"/>
                      <w:sz w:val="16"/>
                      <w:szCs w:val="16"/>
                    </w:rPr>
                  </w:pPr>
                  <w:r>
                    <w:rPr>
                      <w:rFonts w:ascii="Arial" w:hAnsi="Arial" w:cs="Arial"/>
                      <w:sz w:val="16"/>
                      <w:szCs w:val="16"/>
                    </w:rPr>
                    <w:t>El marcado CE es un estándar reconocido a nivel internacional, que indica que el fabricante ha diseñado su producto para cumplir con la legislación de la Unión Europea. Se ha convertido en un símbolo de excelencia, calidad, pruebas rigurosas y estricto cumplimiento a las leyes de seguridad y salud.</w:t>
                  </w:r>
                </w:p>
                <w:p w14:paraId="3650506F" w14:textId="77777777" w:rsidR="005F103C" w:rsidRPr="000E7DB8" w:rsidRDefault="005F103C" w:rsidP="005F103C">
                  <w:pPr>
                    <w:contextualSpacing/>
                    <w:jc w:val="both"/>
                    <w:rPr>
                      <w:rFonts w:ascii="Arial" w:hAnsi="Arial" w:cs="Arial"/>
                      <w:sz w:val="16"/>
                      <w:szCs w:val="16"/>
                    </w:rPr>
                  </w:pPr>
                </w:p>
              </w:tc>
            </w:tr>
            <w:tr w:rsidR="005F103C" w:rsidRPr="000E7DB8" w14:paraId="1C962CEC" w14:textId="77777777" w:rsidTr="00264FC4">
              <w:tc>
                <w:tcPr>
                  <w:tcW w:w="2146" w:type="dxa"/>
                </w:tcPr>
                <w:p w14:paraId="73C90A84" w14:textId="77777777" w:rsidR="005F103C" w:rsidRPr="000E7DB8" w:rsidRDefault="005F103C" w:rsidP="005F103C">
                  <w:pPr>
                    <w:jc w:val="both"/>
                    <w:rPr>
                      <w:rFonts w:ascii="Arial" w:hAnsi="Arial" w:cs="Arial"/>
                      <w:sz w:val="16"/>
                      <w:szCs w:val="16"/>
                    </w:rPr>
                  </w:pPr>
                  <w:r w:rsidRPr="000E7DB8">
                    <w:rPr>
                      <w:rFonts w:ascii="Arial" w:hAnsi="Arial" w:cs="Arial"/>
                      <w:sz w:val="16"/>
                      <w:szCs w:val="16"/>
                    </w:rPr>
                    <w:t>Referencia jurídica de emisión oficial:</w:t>
                  </w:r>
                </w:p>
              </w:tc>
              <w:tc>
                <w:tcPr>
                  <w:tcW w:w="6456" w:type="dxa"/>
                </w:tcPr>
                <w:p w14:paraId="02A55AB9" w14:textId="77777777" w:rsidR="005F103C" w:rsidRPr="000E7DB8" w:rsidRDefault="005F103C" w:rsidP="005F103C">
                  <w:pPr>
                    <w:jc w:val="both"/>
                    <w:rPr>
                      <w:rFonts w:ascii="Arial" w:hAnsi="Arial" w:cs="Arial"/>
                      <w:sz w:val="16"/>
                      <w:szCs w:val="16"/>
                    </w:rPr>
                  </w:pPr>
                  <w:r w:rsidRPr="00FC2B9C">
                    <w:rPr>
                      <w:rFonts w:ascii="Arial" w:hAnsi="Arial" w:cs="Arial"/>
                      <w:sz w:val="16"/>
                      <w:szCs w:val="16"/>
                    </w:rPr>
                    <w:t xml:space="preserve">Decisiones Adoptadas Conjuntamente </w:t>
                  </w:r>
                  <w:r>
                    <w:rPr>
                      <w:rFonts w:ascii="Arial" w:hAnsi="Arial" w:cs="Arial"/>
                      <w:sz w:val="16"/>
                      <w:szCs w:val="16"/>
                    </w:rPr>
                    <w:t>p</w:t>
                  </w:r>
                  <w:r w:rsidRPr="00FC2B9C">
                    <w:rPr>
                      <w:rFonts w:ascii="Arial" w:hAnsi="Arial" w:cs="Arial"/>
                      <w:sz w:val="16"/>
                      <w:szCs w:val="16"/>
                    </w:rPr>
                    <w:t xml:space="preserve">or </w:t>
                  </w:r>
                  <w:r>
                    <w:rPr>
                      <w:rFonts w:ascii="Arial" w:hAnsi="Arial" w:cs="Arial"/>
                      <w:sz w:val="16"/>
                      <w:szCs w:val="16"/>
                    </w:rPr>
                    <w:t>e</w:t>
                  </w:r>
                  <w:r w:rsidRPr="00FC2B9C">
                    <w:rPr>
                      <w:rFonts w:ascii="Arial" w:hAnsi="Arial" w:cs="Arial"/>
                      <w:sz w:val="16"/>
                      <w:szCs w:val="16"/>
                    </w:rPr>
                    <w:t>l Parlamento</w:t>
                  </w:r>
                  <w:r>
                    <w:rPr>
                      <w:rFonts w:ascii="Arial" w:hAnsi="Arial" w:cs="Arial"/>
                      <w:sz w:val="16"/>
                      <w:szCs w:val="16"/>
                    </w:rPr>
                    <w:t xml:space="preserve"> </w:t>
                  </w:r>
                  <w:r w:rsidRPr="00FC2B9C">
                    <w:rPr>
                      <w:rFonts w:ascii="Arial" w:hAnsi="Arial" w:cs="Arial"/>
                      <w:sz w:val="16"/>
                      <w:szCs w:val="16"/>
                    </w:rPr>
                    <w:t xml:space="preserve">Europeo </w:t>
                  </w:r>
                  <w:r>
                    <w:rPr>
                      <w:rFonts w:ascii="Arial" w:hAnsi="Arial" w:cs="Arial"/>
                      <w:sz w:val="16"/>
                      <w:szCs w:val="16"/>
                    </w:rPr>
                    <w:t>y</w:t>
                  </w:r>
                  <w:r w:rsidRPr="00FC2B9C">
                    <w:rPr>
                      <w:rFonts w:ascii="Arial" w:hAnsi="Arial" w:cs="Arial"/>
                      <w:sz w:val="16"/>
                      <w:szCs w:val="16"/>
                    </w:rPr>
                    <w:t xml:space="preserve"> </w:t>
                  </w:r>
                  <w:r>
                    <w:rPr>
                      <w:rFonts w:ascii="Arial" w:hAnsi="Arial" w:cs="Arial"/>
                      <w:sz w:val="16"/>
                      <w:szCs w:val="16"/>
                    </w:rPr>
                    <w:t>p</w:t>
                  </w:r>
                  <w:r w:rsidRPr="00FC2B9C">
                    <w:rPr>
                      <w:rFonts w:ascii="Arial" w:hAnsi="Arial" w:cs="Arial"/>
                      <w:sz w:val="16"/>
                      <w:szCs w:val="16"/>
                    </w:rPr>
                    <w:t xml:space="preserve">or </w:t>
                  </w:r>
                  <w:r>
                    <w:rPr>
                      <w:rFonts w:ascii="Arial" w:hAnsi="Arial" w:cs="Arial"/>
                      <w:sz w:val="16"/>
                      <w:szCs w:val="16"/>
                    </w:rPr>
                    <w:t>e</w:t>
                  </w:r>
                  <w:r w:rsidRPr="00FC2B9C">
                    <w:rPr>
                      <w:rFonts w:ascii="Arial" w:hAnsi="Arial" w:cs="Arial"/>
                      <w:sz w:val="16"/>
                      <w:szCs w:val="16"/>
                    </w:rPr>
                    <w:t>l Consejo</w:t>
                  </w:r>
                </w:p>
              </w:tc>
            </w:tr>
            <w:tr w:rsidR="005F103C" w:rsidRPr="000E7DB8" w14:paraId="21678BD8" w14:textId="77777777" w:rsidTr="00264FC4">
              <w:tc>
                <w:tcPr>
                  <w:tcW w:w="2146" w:type="dxa"/>
                </w:tcPr>
                <w:p w14:paraId="484618AD" w14:textId="77777777" w:rsidR="005F103C" w:rsidRPr="000E7DB8" w:rsidRDefault="005F103C" w:rsidP="005F103C">
                  <w:pPr>
                    <w:jc w:val="both"/>
                    <w:rPr>
                      <w:rFonts w:ascii="Arial" w:hAnsi="Arial" w:cs="Arial"/>
                      <w:sz w:val="16"/>
                      <w:szCs w:val="16"/>
                    </w:rPr>
                  </w:pPr>
                  <w:r>
                    <w:rPr>
                      <w:rFonts w:ascii="Arial" w:hAnsi="Arial" w:cs="Arial"/>
                      <w:sz w:val="16"/>
                      <w:szCs w:val="16"/>
                    </w:rPr>
                    <w:t>Duración de la licencia:</w:t>
                  </w:r>
                </w:p>
              </w:tc>
              <w:tc>
                <w:tcPr>
                  <w:tcW w:w="6456" w:type="dxa"/>
                </w:tcPr>
                <w:p w14:paraId="442D8581" w14:textId="77777777" w:rsidR="005F103C" w:rsidRPr="000E7DB8" w:rsidRDefault="005F103C" w:rsidP="005F103C">
                  <w:pPr>
                    <w:jc w:val="both"/>
                    <w:rPr>
                      <w:rFonts w:ascii="Arial" w:hAnsi="Arial" w:cs="Arial"/>
                      <w:sz w:val="16"/>
                      <w:szCs w:val="16"/>
                    </w:rPr>
                  </w:pPr>
                  <w:r w:rsidRPr="00FC2B9C">
                    <w:rPr>
                      <w:rFonts w:ascii="Arial" w:hAnsi="Arial" w:cs="Arial"/>
                      <w:sz w:val="16"/>
                      <w:szCs w:val="16"/>
                    </w:rPr>
                    <w:t>El marcado CE no tiene período de validez. No obstante, la declaración UE de conformidad que se requiere para el marcado CE debe mantenerse actualizada. Deberá actualizarse la versión de la declaración en caso de que cambie alguno de sus elementos. Los cambios pueden consistir, por ejemplo, en una modificación de la legislación, del producto o de los datos de contacto del fabricante o del representante autorizado.</w:t>
                  </w:r>
                </w:p>
              </w:tc>
            </w:tr>
            <w:tr w:rsidR="005F103C" w:rsidRPr="000E7DB8" w14:paraId="209E1AF7" w14:textId="77777777" w:rsidTr="00264FC4">
              <w:tc>
                <w:tcPr>
                  <w:tcW w:w="2146" w:type="dxa"/>
                </w:tcPr>
                <w:p w14:paraId="1C6C991D" w14:textId="77777777" w:rsidR="005F103C" w:rsidRPr="000E7DB8" w:rsidRDefault="005F103C" w:rsidP="005F103C">
                  <w:pPr>
                    <w:jc w:val="both"/>
                    <w:rPr>
                      <w:rFonts w:ascii="Arial" w:hAnsi="Arial" w:cs="Arial"/>
                      <w:sz w:val="16"/>
                      <w:szCs w:val="16"/>
                    </w:rPr>
                  </w:pPr>
                  <w:r w:rsidRPr="000E7DB8">
                    <w:rPr>
                      <w:rFonts w:ascii="Arial" w:hAnsi="Arial" w:cs="Arial"/>
                      <w:sz w:val="16"/>
                      <w:szCs w:val="16"/>
                    </w:rPr>
                    <w:t>Vínculos electrónicos de identificación:</w:t>
                  </w:r>
                </w:p>
              </w:tc>
              <w:tc>
                <w:tcPr>
                  <w:tcW w:w="6456" w:type="dxa"/>
                </w:tcPr>
                <w:p w14:paraId="0D3AB77E" w14:textId="77777777" w:rsidR="005F103C" w:rsidRPr="000E7DB8" w:rsidRDefault="009533BC" w:rsidP="005F103C">
                  <w:pPr>
                    <w:jc w:val="both"/>
                    <w:rPr>
                      <w:rFonts w:ascii="Arial" w:hAnsi="Arial" w:cs="Arial"/>
                      <w:sz w:val="16"/>
                      <w:szCs w:val="16"/>
                    </w:rPr>
                  </w:pPr>
                  <w:hyperlink r:id="rId34" w:history="1">
                    <w:r w:rsidR="005F103C" w:rsidRPr="004C5CD1">
                      <w:rPr>
                        <w:rStyle w:val="Hipervnculo"/>
                        <w:rFonts w:ascii="Arial" w:hAnsi="Arial" w:cs="Arial"/>
                        <w:sz w:val="16"/>
                        <w:szCs w:val="16"/>
                      </w:rPr>
                      <w:t>https://eur-lex.europa.eu/legal-content/ES/TXT/PDF/?uri=CELEX:32008D0768</w:t>
                    </w:r>
                  </w:hyperlink>
                  <w:r w:rsidR="005F103C">
                    <w:rPr>
                      <w:rFonts w:ascii="Arial" w:hAnsi="Arial" w:cs="Arial"/>
                      <w:sz w:val="16"/>
                      <w:szCs w:val="16"/>
                    </w:rPr>
                    <w:t xml:space="preserve"> </w:t>
                  </w:r>
                </w:p>
              </w:tc>
            </w:tr>
            <w:tr w:rsidR="005F103C" w:rsidRPr="000E7DB8" w14:paraId="1BACDAAA" w14:textId="77777777" w:rsidTr="00264FC4">
              <w:tc>
                <w:tcPr>
                  <w:tcW w:w="2146" w:type="dxa"/>
                </w:tcPr>
                <w:p w14:paraId="6C7D466D" w14:textId="77777777" w:rsidR="005F103C" w:rsidRPr="000E7DB8" w:rsidRDefault="005F103C" w:rsidP="005F103C">
                  <w:pPr>
                    <w:jc w:val="both"/>
                    <w:rPr>
                      <w:rFonts w:ascii="Arial" w:hAnsi="Arial" w:cs="Arial"/>
                      <w:sz w:val="16"/>
                      <w:szCs w:val="16"/>
                    </w:rPr>
                  </w:pPr>
                  <w:r w:rsidRPr="000E7DB8">
                    <w:rPr>
                      <w:rFonts w:ascii="Arial" w:hAnsi="Arial" w:cs="Arial"/>
                      <w:sz w:val="16"/>
                      <w:szCs w:val="16"/>
                    </w:rPr>
                    <w:t>Información adicional:</w:t>
                  </w:r>
                </w:p>
              </w:tc>
              <w:tc>
                <w:tcPr>
                  <w:tcW w:w="6456" w:type="dxa"/>
                </w:tcPr>
                <w:p w14:paraId="1D03B57E" w14:textId="77777777" w:rsidR="005F103C" w:rsidRDefault="009533BC" w:rsidP="005F103C">
                  <w:pPr>
                    <w:jc w:val="both"/>
                    <w:rPr>
                      <w:rFonts w:ascii="Arial" w:hAnsi="Arial" w:cs="Arial"/>
                      <w:sz w:val="16"/>
                      <w:szCs w:val="16"/>
                      <w:u w:val="single"/>
                    </w:rPr>
                  </w:pPr>
                  <w:hyperlink r:id="rId35" w:history="1">
                    <w:r w:rsidR="005F103C" w:rsidRPr="004C5CD1">
                      <w:rPr>
                        <w:rStyle w:val="Hipervnculo"/>
                        <w:rFonts w:ascii="Arial" w:hAnsi="Arial" w:cs="Arial"/>
                        <w:sz w:val="16"/>
                        <w:szCs w:val="16"/>
                      </w:rPr>
                      <w:t>https://cemarking.net/how-do-you-benefit-from-ce-marking/</w:t>
                    </w:r>
                  </w:hyperlink>
                </w:p>
                <w:p w14:paraId="325659D9" w14:textId="77777777" w:rsidR="005F103C" w:rsidRDefault="005F103C" w:rsidP="005F103C">
                  <w:pPr>
                    <w:jc w:val="both"/>
                    <w:rPr>
                      <w:rFonts w:ascii="Arial" w:hAnsi="Arial" w:cs="Arial"/>
                      <w:sz w:val="16"/>
                      <w:szCs w:val="16"/>
                      <w:u w:val="single"/>
                    </w:rPr>
                  </w:pPr>
                </w:p>
                <w:p w14:paraId="35C1A0B7" w14:textId="77777777" w:rsidR="005F103C" w:rsidRDefault="009533BC" w:rsidP="005F103C">
                  <w:pPr>
                    <w:jc w:val="both"/>
                    <w:rPr>
                      <w:rFonts w:ascii="Arial" w:hAnsi="Arial" w:cs="Arial"/>
                      <w:sz w:val="16"/>
                      <w:szCs w:val="16"/>
                      <w:u w:val="single"/>
                    </w:rPr>
                  </w:pPr>
                  <w:hyperlink r:id="rId36" w:anchor=":~:text=Streamlined%20product%20trading&amp;text=A%20CE%20mark%20acts%20as,EU%20health%20and%20safety%20requirements" w:history="1">
                    <w:r w:rsidR="005F103C" w:rsidRPr="004C5CD1">
                      <w:rPr>
                        <w:rStyle w:val="Hipervnculo"/>
                        <w:rFonts w:ascii="Arial" w:hAnsi="Arial" w:cs="Arial"/>
                        <w:sz w:val="16"/>
                        <w:szCs w:val="16"/>
                      </w:rPr>
                      <w:t>https://insights.titansolutions.ie/en/top-benefits-of-ce-certification-for-manufacturers#:~:text=Streamlined%20product%20trading&amp;text=A%20CE%20mark%20acts%20as,EU%20health%20and%20safety%20requirements</w:t>
                    </w:r>
                  </w:hyperlink>
                </w:p>
                <w:p w14:paraId="603F5FE0" w14:textId="77777777" w:rsidR="005F103C" w:rsidRDefault="005F103C" w:rsidP="005F103C">
                  <w:pPr>
                    <w:jc w:val="both"/>
                    <w:rPr>
                      <w:rFonts w:ascii="Arial" w:hAnsi="Arial" w:cs="Arial"/>
                      <w:sz w:val="16"/>
                      <w:szCs w:val="16"/>
                      <w:u w:val="single"/>
                    </w:rPr>
                  </w:pPr>
                </w:p>
                <w:p w14:paraId="7A4DF494" w14:textId="77777777" w:rsidR="005F103C" w:rsidRPr="00344160" w:rsidRDefault="009533BC" w:rsidP="005F103C">
                  <w:pPr>
                    <w:jc w:val="both"/>
                    <w:rPr>
                      <w:rFonts w:ascii="Arial" w:hAnsi="Arial" w:cs="Arial"/>
                      <w:sz w:val="16"/>
                      <w:szCs w:val="16"/>
                      <w:u w:val="single"/>
                    </w:rPr>
                  </w:pPr>
                  <w:hyperlink r:id="rId37" w:history="1">
                    <w:r w:rsidR="005F103C" w:rsidRPr="004C5CD1">
                      <w:rPr>
                        <w:rStyle w:val="Hipervnculo"/>
                        <w:rFonts w:ascii="Arial" w:hAnsi="Arial" w:cs="Arial"/>
                        <w:sz w:val="16"/>
                        <w:szCs w:val="16"/>
                      </w:rPr>
                      <w:t>https://www.eesc.europa.eu/es/tags/el-espacio-economico-europeo</w:t>
                    </w:r>
                  </w:hyperlink>
                  <w:r w:rsidR="005F103C">
                    <w:rPr>
                      <w:rFonts w:ascii="Arial" w:hAnsi="Arial" w:cs="Arial"/>
                      <w:sz w:val="16"/>
                      <w:szCs w:val="16"/>
                      <w:u w:val="single"/>
                    </w:rPr>
                    <w:t xml:space="preserve"> </w:t>
                  </w:r>
                </w:p>
              </w:tc>
            </w:tr>
          </w:tbl>
          <w:p w14:paraId="0E75C78C" w14:textId="4904AF15" w:rsidR="005F103C" w:rsidRPr="000E7DB8" w:rsidRDefault="005F103C" w:rsidP="001A6F6F">
            <w:pPr>
              <w:jc w:val="both"/>
              <w:rPr>
                <w:rFonts w:ascii="Arial" w:hAnsi="Arial" w:cs="Arial"/>
                <w:sz w:val="16"/>
                <w:szCs w:val="16"/>
              </w:rPr>
            </w:pPr>
          </w:p>
        </w:tc>
      </w:tr>
    </w:tbl>
    <w:p w14:paraId="0F6BFFCC" w14:textId="1A7E7CE5" w:rsidR="00DC156F" w:rsidRDefault="00DC156F" w:rsidP="001A6F6F">
      <w:pPr>
        <w:spacing w:after="0" w:line="240" w:lineRule="auto"/>
        <w:jc w:val="both"/>
        <w:rPr>
          <w:rFonts w:ascii="Arial" w:hAnsi="Arial" w:cs="Arial"/>
          <w:sz w:val="18"/>
          <w:szCs w:val="18"/>
        </w:rPr>
      </w:pPr>
    </w:p>
    <w:p w14:paraId="08BFAD7F" w14:textId="77777777" w:rsidR="009F2550" w:rsidRPr="005F7176" w:rsidRDefault="009F2550" w:rsidP="009F2550">
      <w:pPr>
        <w:shd w:val="clear" w:color="auto" w:fill="A8D08D" w:themeFill="accent6" w:themeFillTint="99"/>
        <w:spacing w:after="0" w:line="240" w:lineRule="auto"/>
        <w:jc w:val="both"/>
        <w:rPr>
          <w:rFonts w:ascii="Arial" w:hAnsi="Arial" w:cs="Arial"/>
          <w:b/>
          <w:sz w:val="18"/>
          <w:szCs w:val="18"/>
        </w:rPr>
      </w:pPr>
      <w:r w:rsidRPr="005F7176">
        <w:rPr>
          <w:rFonts w:ascii="Arial" w:hAnsi="Arial" w:cs="Arial"/>
          <w:b/>
          <w:sz w:val="18"/>
          <w:szCs w:val="18"/>
        </w:rPr>
        <w:t>II. IMPACTO DE LA PROPUESTA DE REGULACIÓN.</w:t>
      </w:r>
    </w:p>
    <w:tbl>
      <w:tblPr>
        <w:tblStyle w:val="Tablaconcuadrcula"/>
        <w:tblW w:w="0" w:type="auto"/>
        <w:tblLook w:val="04A0" w:firstRow="1" w:lastRow="0" w:firstColumn="1" w:lastColumn="0" w:noHBand="0" w:noVBand="1"/>
      </w:tblPr>
      <w:tblGrid>
        <w:gridCol w:w="8828"/>
      </w:tblGrid>
      <w:tr w:rsidR="009F2550" w:rsidRPr="005F7176" w14:paraId="646F318E" w14:textId="77777777" w:rsidTr="00D930BA">
        <w:trPr>
          <w:trHeight w:val="5709"/>
        </w:trPr>
        <w:tc>
          <w:tcPr>
            <w:tcW w:w="8828" w:type="dxa"/>
          </w:tcPr>
          <w:p w14:paraId="3C6FA180" w14:textId="77777777" w:rsidR="009F2550" w:rsidRPr="005F7176" w:rsidRDefault="009F2550" w:rsidP="009F2550">
            <w:pPr>
              <w:jc w:val="both"/>
              <w:rPr>
                <w:rFonts w:ascii="Arial" w:hAnsi="Arial" w:cs="Arial"/>
                <w:b/>
                <w:sz w:val="18"/>
                <w:szCs w:val="18"/>
              </w:rPr>
            </w:pPr>
            <w:r w:rsidRPr="005F7176">
              <w:rPr>
                <w:rFonts w:ascii="Arial" w:hAnsi="Arial" w:cs="Arial"/>
                <w:b/>
                <w:sz w:val="18"/>
                <w:szCs w:val="18"/>
              </w:rPr>
              <w:lastRenderedPageBreak/>
              <w:t>8.- Refiera los trámites que la regulación propuesta crea, modifica o elimina</w:t>
            </w:r>
            <w:r w:rsidRPr="005F7176">
              <w:rPr>
                <w:rFonts w:ascii="Arial" w:hAnsi="Arial" w:cs="Arial"/>
                <w:sz w:val="18"/>
                <w:szCs w:val="18"/>
                <w:vertAlign w:val="superscript"/>
              </w:rPr>
              <w:footnoteReference w:id="4"/>
            </w:r>
            <w:r w:rsidRPr="005F7176">
              <w:rPr>
                <w:rFonts w:ascii="Arial" w:hAnsi="Arial" w:cs="Arial"/>
                <w:b/>
                <w:sz w:val="18"/>
                <w:szCs w:val="18"/>
              </w:rPr>
              <w:t>.</w:t>
            </w:r>
          </w:p>
          <w:p w14:paraId="21938677" w14:textId="77777777" w:rsidR="009F2550" w:rsidRPr="005F7176" w:rsidRDefault="009F2550" w:rsidP="009F2550">
            <w:pPr>
              <w:jc w:val="both"/>
              <w:rPr>
                <w:rFonts w:ascii="Arial" w:hAnsi="Arial" w:cs="Arial"/>
                <w:sz w:val="18"/>
                <w:szCs w:val="18"/>
              </w:rPr>
            </w:pPr>
            <w:r w:rsidRPr="005F7176">
              <w:rPr>
                <w:rFonts w:ascii="Arial" w:hAnsi="Arial" w:cs="Arial"/>
                <w:sz w:val="18"/>
                <w:szCs w:val="18"/>
              </w:rPr>
              <w:t>Este apartado será llenado para cada uno de los trámites que la regulación propuesta origine en su contenido o modifique y elimine en un instrumento vigente. Agregue los apartados que considere necesarios.</w:t>
            </w:r>
          </w:p>
          <w:p w14:paraId="339A4A57" w14:textId="77777777" w:rsidR="009F2550" w:rsidRPr="005F7176" w:rsidRDefault="009F2550" w:rsidP="009F2550">
            <w:pPr>
              <w:jc w:val="both"/>
              <w:rPr>
                <w:rFonts w:ascii="Arial" w:hAnsi="Arial" w:cs="Arial"/>
                <w:sz w:val="18"/>
                <w:szCs w:val="18"/>
              </w:rPr>
            </w:pPr>
          </w:p>
          <w:p w14:paraId="4122AD8B" w14:textId="77777777" w:rsidR="009F2550" w:rsidRPr="005F7176" w:rsidRDefault="009F2550" w:rsidP="009F2550">
            <w:pPr>
              <w:jc w:val="both"/>
              <w:rPr>
                <w:rFonts w:ascii="Arial" w:hAnsi="Arial" w:cs="Arial"/>
                <w:b/>
                <w:sz w:val="18"/>
                <w:szCs w:val="18"/>
              </w:rPr>
            </w:pPr>
            <w:r w:rsidRPr="005F7176">
              <w:rPr>
                <w:rFonts w:ascii="Arial" w:hAnsi="Arial" w:cs="Arial"/>
                <w:b/>
                <w:sz w:val="18"/>
                <w:szCs w:val="18"/>
              </w:rPr>
              <w:t>Trámite 1</w:t>
            </w:r>
          </w:p>
          <w:p w14:paraId="6A688157" w14:textId="77777777" w:rsidR="009F2550" w:rsidRPr="005F7176" w:rsidRDefault="009F2550" w:rsidP="009F2550">
            <w:pPr>
              <w:jc w:val="both"/>
              <w:rPr>
                <w:rFonts w:ascii="Arial" w:hAnsi="Arial" w:cs="Arial"/>
                <w:sz w:val="18"/>
                <w:szCs w:val="18"/>
              </w:rPr>
            </w:pPr>
          </w:p>
          <w:tbl>
            <w:tblPr>
              <w:tblStyle w:val="Tablaconcuadrcula"/>
              <w:tblW w:w="0" w:type="auto"/>
              <w:tblLook w:val="04A0" w:firstRow="1" w:lastRow="0" w:firstColumn="1" w:lastColumn="0" w:noHBand="0" w:noVBand="1"/>
            </w:tblPr>
            <w:tblGrid>
              <w:gridCol w:w="2273"/>
              <w:gridCol w:w="2273"/>
            </w:tblGrid>
            <w:tr w:rsidR="009F2550" w:rsidRPr="005F7176" w14:paraId="1FFC0010" w14:textId="77777777" w:rsidTr="009F2550">
              <w:trPr>
                <w:trHeight w:val="270"/>
              </w:trPr>
              <w:tc>
                <w:tcPr>
                  <w:tcW w:w="2273" w:type="dxa"/>
                  <w:shd w:val="clear" w:color="auto" w:fill="A8D08D" w:themeFill="accent6" w:themeFillTint="99"/>
                </w:tcPr>
                <w:p w14:paraId="4636CA43" w14:textId="77777777" w:rsidR="009F2550" w:rsidRPr="005F7176" w:rsidRDefault="009F2550" w:rsidP="009F2550">
                  <w:pPr>
                    <w:ind w:left="171" w:right="179" w:hanging="171"/>
                    <w:jc w:val="center"/>
                    <w:rPr>
                      <w:rFonts w:ascii="Arial" w:hAnsi="Arial" w:cs="Arial"/>
                      <w:b/>
                      <w:sz w:val="18"/>
                      <w:szCs w:val="18"/>
                    </w:rPr>
                  </w:pPr>
                  <w:r w:rsidRPr="005F7176">
                    <w:rPr>
                      <w:rFonts w:ascii="Arial" w:hAnsi="Arial" w:cs="Arial"/>
                      <w:b/>
                      <w:sz w:val="18"/>
                      <w:szCs w:val="18"/>
                    </w:rPr>
                    <w:t>Acción</w:t>
                  </w:r>
                </w:p>
              </w:tc>
              <w:tc>
                <w:tcPr>
                  <w:tcW w:w="2273" w:type="dxa"/>
                  <w:shd w:val="clear" w:color="auto" w:fill="A8D08D" w:themeFill="accent6" w:themeFillTint="99"/>
                </w:tcPr>
                <w:p w14:paraId="3EFA3625" w14:textId="77777777" w:rsidR="009F2550" w:rsidRPr="005F7176" w:rsidRDefault="009F2550" w:rsidP="009F2550">
                  <w:pPr>
                    <w:ind w:left="171" w:right="179" w:hanging="171"/>
                    <w:jc w:val="center"/>
                    <w:rPr>
                      <w:rFonts w:ascii="Arial" w:hAnsi="Arial" w:cs="Arial"/>
                      <w:b/>
                      <w:sz w:val="18"/>
                      <w:szCs w:val="18"/>
                    </w:rPr>
                  </w:pPr>
                  <w:r w:rsidRPr="005F7176">
                    <w:rPr>
                      <w:rFonts w:ascii="Arial" w:hAnsi="Arial" w:cs="Arial"/>
                      <w:b/>
                      <w:sz w:val="18"/>
                      <w:szCs w:val="18"/>
                    </w:rPr>
                    <w:t>Tipo</w:t>
                  </w:r>
                </w:p>
              </w:tc>
            </w:tr>
            <w:tr w:rsidR="009F2550" w:rsidRPr="005F7176" w14:paraId="5F301349" w14:textId="77777777" w:rsidTr="009F2550">
              <w:trPr>
                <w:trHeight w:val="230"/>
              </w:trPr>
              <w:tc>
                <w:tcPr>
                  <w:tcW w:w="2273" w:type="dxa"/>
                  <w:shd w:val="clear" w:color="auto" w:fill="E2EFD9" w:themeFill="accent6" w:themeFillTint="33"/>
                </w:tcPr>
                <w:p w14:paraId="219B1864" w14:textId="2C07EBEE" w:rsidR="009F2550" w:rsidRPr="005F7176" w:rsidRDefault="00A56A75" w:rsidP="009F2550">
                  <w:pPr>
                    <w:ind w:right="179"/>
                    <w:jc w:val="both"/>
                    <w:rPr>
                      <w:rFonts w:ascii="Arial" w:hAnsi="Arial" w:cs="Arial"/>
                      <w:sz w:val="18"/>
                      <w:szCs w:val="18"/>
                    </w:rPr>
                  </w:pPr>
                  <w:r>
                    <w:rPr>
                      <w:rFonts w:ascii="Arial" w:hAnsi="Arial" w:cs="Arial"/>
                      <w:sz w:val="18"/>
                      <w:szCs w:val="18"/>
                    </w:rPr>
                    <w:t>Creación</w:t>
                  </w:r>
                </w:p>
              </w:tc>
              <w:tc>
                <w:tcPr>
                  <w:tcW w:w="2273" w:type="dxa"/>
                  <w:shd w:val="clear" w:color="auto" w:fill="E2EFD9" w:themeFill="accent6" w:themeFillTint="33"/>
                </w:tcPr>
                <w:sdt>
                  <w:sdtPr>
                    <w:rPr>
                      <w:rFonts w:ascii="Arial" w:hAnsi="Arial" w:cs="Arial"/>
                      <w:sz w:val="18"/>
                      <w:szCs w:val="18"/>
                    </w:rPr>
                    <w:alias w:val="Tipo "/>
                    <w:tag w:val="Tipo "/>
                    <w:id w:val="-504202037"/>
                    <w:placeholder>
                      <w:docPart w:val="FAE1E8D2788E4FA79057FE23086F8EBD"/>
                    </w:placeholder>
                    <w15:color w:val="339966"/>
                    <w:dropDownList>
                      <w:listItem w:value="Elija un elemento."/>
                      <w:listItem w:displayText="Trámite" w:value="Trámite"/>
                      <w:listItem w:displayText="Servicio" w:value="Servicio"/>
                    </w:dropDownList>
                  </w:sdtPr>
                  <w:sdtEndPr/>
                  <w:sdtContent>
                    <w:p w14:paraId="56037F1B" w14:textId="77777777" w:rsidR="009F2550" w:rsidRPr="005F7176" w:rsidRDefault="009F2550" w:rsidP="009F2550">
                      <w:pPr>
                        <w:ind w:left="171" w:right="179" w:hanging="171"/>
                        <w:jc w:val="both"/>
                        <w:rPr>
                          <w:rFonts w:ascii="Arial" w:hAnsi="Arial" w:cs="Arial"/>
                          <w:sz w:val="18"/>
                          <w:szCs w:val="18"/>
                        </w:rPr>
                      </w:pPr>
                      <w:r w:rsidRPr="005F7176">
                        <w:rPr>
                          <w:rFonts w:ascii="Arial" w:hAnsi="Arial" w:cs="Arial"/>
                          <w:sz w:val="18"/>
                          <w:szCs w:val="18"/>
                        </w:rPr>
                        <w:t>Trámite</w:t>
                      </w:r>
                    </w:p>
                  </w:sdtContent>
                </w:sdt>
              </w:tc>
            </w:tr>
          </w:tbl>
          <w:p w14:paraId="5260C79D" w14:textId="77777777" w:rsidR="009F2550" w:rsidRPr="005F7176" w:rsidRDefault="009F2550" w:rsidP="009F2550">
            <w:pPr>
              <w:ind w:left="171" w:right="179" w:hanging="171"/>
              <w:jc w:val="both"/>
              <w:rPr>
                <w:rFonts w:ascii="Arial" w:hAnsi="Arial" w:cs="Arial"/>
                <w:sz w:val="18"/>
                <w:szCs w:val="18"/>
              </w:rPr>
            </w:pPr>
          </w:p>
          <w:tbl>
            <w:tblPr>
              <w:tblStyle w:val="Tablaconcuadrcula1"/>
              <w:tblW w:w="8816" w:type="dxa"/>
              <w:tblCellMar>
                <w:top w:w="108" w:type="dxa"/>
                <w:bottom w:w="108" w:type="dxa"/>
              </w:tblCellMar>
              <w:tblLook w:val="04A0" w:firstRow="1" w:lastRow="0" w:firstColumn="1" w:lastColumn="0" w:noHBand="0" w:noVBand="1"/>
            </w:tblPr>
            <w:tblGrid>
              <w:gridCol w:w="8816"/>
            </w:tblGrid>
            <w:tr w:rsidR="009F2550" w:rsidRPr="005F7176" w14:paraId="4EFD9E9E" w14:textId="77777777" w:rsidTr="009F2550">
              <w:tc>
                <w:tcPr>
                  <w:tcW w:w="8816" w:type="dxa"/>
                </w:tcPr>
                <w:p w14:paraId="65D6A1AF" w14:textId="77777777" w:rsidR="009F2550" w:rsidRPr="005F7176" w:rsidRDefault="009F2550"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r w:rsidRPr="005F7176">
                    <w:rPr>
                      <w:rFonts w:ascii="Arial" w:eastAsia="Times New Roman" w:hAnsi="Arial" w:cs="Arial"/>
                      <w:color w:val="4D9D45"/>
                      <w:sz w:val="18"/>
                      <w:szCs w:val="18"/>
                      <w:bdr w:val="none" w:sz="0" w:space="0" w:color="auto" w:frame="1"/>
                      <w:lang w:eastAsia="es-MX"/>
                    </w:rPr>
                    <w:t>Nombre del trámite o servicio</w:t>
                  </w:r>
                </w:p>
                <w:p w14:paraId="760593A2" w14:textId="3752E778" w:rsidR="009F2550" w:rsidRPr="005F7176" w:rsidRDefault="009F2550" w:rsidP="009F2550">
                  <w:pPr>
                    <w:ind w:right="179"/>
                    <w:jc w:val="both"/>
                    <w:outlineLvl w:val="5"/>
                    <w:rPr>
                      <w:rFonts w:ascii="Arial" w:eastAsia="Times New Roman" w:hAnsi="Arial" w:cs="Arial"/>
                      <w:color w:val="C1D42F"/>
                      <w:sz w:val="18"/>
                      <w:szCs w:val="18"/>
                      <w:lang w:eastAsia="es-MX"/>
                    </w:rPr>
                  </w:pPr>
                  <w:r w:rsidRPr="00366B2B">
                    <w:rPr>
                      <w:rFonts w:ascii="Arial" w:eastAsia="Times New Roman" w:hAnsi="Arial" w:cs="Arial"/>
                      <w:sz w:val="18"/>
                      <w:szCs w:val="18"/>
                      <w:lang w:eastAsia="es-MX"/>
                    </w:rPr>
                    <w:t xml:space="preserve">Solicitud de </w:t>
                  </w:r>
                  <w:r w:rsidR="003E0D0C">
                    <w:rPr>
                      <w:rFonts w:ascii="Arial" w:eastAsia="Times New Roman" w:hAnsi="Arial" w:cs="Arial"/>
                      <w:sz w:val="18"/>
                      <w:szCs w:val="18"/>
                      <w:lang w:eastAsia="es-MX"/>
                    </w:rPr>
                    <w:t>prórroga de la A</w:t>
                  </w:r>
                  <w:r w:rsidRPr="00366B2B">
                    <w:rPr>
                      <w:rFonts w:ascii="Arial" w:eastAsia="Times New Roman" w:hAnsi="Arial" w:cs="Arial"/>
                      <w:sz w:val="18"/>
                      <w:szCs w:val="18"/>
                      <w:lang w:eastAsia="es-MX"/>
                    </w:rPr>
                    <w:t>utorización</w:t>
                  </w:r>
                  <w:r w:rsidR="003E0D0C">
                    <w:t xml:space="preserve"> </w:t>
                  </w:r>
                  <w:r w:rsidR="003E0D0C" w:rsidRPr="003E0D0C">
                    <w:rPr>
                      <w:rFonts w:ascii="Arial" w:eastAsia="Times New Roman" w:hAnsi="Arial" w:cs="Arial"/>
                      <w:sz w:val="18"/>
                      <w:szCs w:val="18"/>
                      <w:lang w:eastAsia="es-MX"/>
                    </w:rPr>
                    <w:t>de uso secundario para Instalaciones destinadas a actividades comerciales o industriales</w:t>
                  </w:r>
                  <w:r w:rsidR="006B6E02">
                    <w:rPr>
                      <w:rFonts w:ascii="Arial" w:eastAsia="Times New Roman" w:hAnsi="Arial" w:cs="Arial"/>
                      <w:sz w:val="18"/>
                      <w:szCs w:val="18"/>
                      <w:lang w:eastAsia="es-MX"/>
                    </w:rPr>
                    <w:t>.</w:t>
                  </w:r>
                </w:p>
              </w:tc>
            </w:tr>
            <w:tr w:rsidR="009F2550" w:rsidRPr="005F7176" w14:paraId="758471FE" w14:textId="77777777" w:rsidTr="009F2550">
              <w:tc>
                <w:tcPr>
                  <w:tcW w:w="8816" w:type="dxa"/>
                </w:tcPr>
                <w:p w14:paraId="72BAFB79" w14:textId="77777777" w:rsidR="009F2550" w:rsidRPr="005F7176" w:rsidRDefault="009533BC" w:rsidP="009F2550">
                  <w:pPr>
                    <w:shd w:val="clear" w:color="auto" w:fill="FFFFFF"/>
                    <w:ind w:right="179"/>
                    <w:jc w:val="both"/>
                    <w:outlineLvl w:val="3"/>
                    <w:rPr>
                      <w:rFonts w:ascii="Arial" w:eastAsia="Times New Roman" w:hAnsi="Arial" w:cs="Arial"/>
                      <w:sz w:val="18"/>
                      <w:szCs w:val="18"/>
                      <w:lang w:eastAsia="es-MX"/>
                    </w:rPr>
                  </w:pPr>
                  <w:hyperlink r:id="rId38" w:history="1">
                    <w:r w:rsidR="009F2550" w:rsidRPr="005F7176">
                      <w:rPr>
                        <w:rFonts w:ascii="Arial" w:eastAsia="Times New Roman" w:hAnsi="Arial" w:cs="Arial"/>
                        <w:color w:val="4D9D45"/>
                        <w:sz w:val="18"/>
                        <w:szCs w:val="18"/>
                        <w:bdr w:val="none" w:sz="0" w:space="0" w:color="auto" w:frame="1"/>
                        <w:lang w:eastAsia="es-MX"/>
                      </w:rPr>
                      <w:t>Fundamento Jurídico que le da origen al trámite o servicio</w:t>
                    </w:r>
                  </w:hyperlink>
                </w:p>
                <w:p w14:paraId="0A4E3644" w14:textId="7C152E5D" w:rsidR="009F2550" w:rsidRPr="005F7176" w:rsidRDefault="009F2550" w:rsidP="009F2550">
                  <w:pPr>
                    <w:ind w:right="179"/>
                    <w:jc w:val="both"/>
                    <w:outlineLvl w:val="5"/>
                    <w:rPr>
                      <w:rFonts w:ascii="Arial" w:eastAsia="Times New Roman" w:hAnsi="Arial" w:cs="Arial"/>
                      <w:color w:val="C1D42F"/>
                      <w:sz w:val="18"/>
                      <w:szCs w:val="18"/>
                      <w:lang w:eastAsia="es-MX"/>
                    </w:rPr>
                  </w:pPr>
                  <w:r w:rsidRPr="00366B2B">
                    <w:rPr>
                      <w:rFonts w:ascii="Arial" w:eastAsia="Times New Roman" w:hAnsi="Arial" w:cs="Arial"/>
                      <w:sz w:val="18"/>
                      <w:szCs w:val="18"/>
                      <w:lang w:eastAsia="es-MX"/>
                    </w:rPr>
                    <w:t xml:space="preserve">Artículo </w:t>
                  </w:r>
                  <w:r w:rsidR="003E0D0C">
                    <w:rPr>
                      <w:rFonts w:ascii="Arial" w:eastAsia="Times New Roman" w:hAnsi="Arial" w:cs="Arial"/>
                      <w:sz w:val="18"/>
                      <w:szCs w:val="18"/>
                      <w:lang w:eastAsia="es-MX"/>
                    </w:rPr>
                    <w:t xml:space="preserve">7, </w:t>
                  </w:r>
                  <w:r w:rsidR="00982093">
                    <w:rPr>
                      <w:rFonts w:ascii="Arial" w:eastAsia="Times New Roman" w:hAnsi="Arial" w:cs="Arial"/>
                      <w:sz w:val="18"/>
                      <w:szCs w:val="18"/>
                      <w:lang w:eastAsia="es-MX"/>
                    </w:rPr>
                    <w:t>fracción II</w:t>
                  </w:r>
                  <w:r w:rsidR="00962F70">
                    <w:rPr>
                      <w:rFonts w:ascii="Arial" w:eastAsia="Times New Roman" w:hAnsi="Arial" w:cs="Arial"/>
                      <w:sz w:val="18"/>
                      <w:szCs w:val="18"/>
                      <w:lang w:eastAsia="es-MX"/>
                    </w:rPr>
                    <w:t>,</w:t>
                  </w:r>
                  <w:r w:rsidR="00982093">
                    <w:rPr>
                      <w:rFonts w:ascii="Arial" w:eastAsia="Times New Roman" w:hAnsi="Arial" w:cs="Arial"/>
                      <w:sz w:val="18"/>
                      <w:szCs w:val="18"/>
                      <w:lang w:eastAsia="es-MX"/>
                    </w:rPr>
                    <w:t xml:space="preserve"> </w:t>
                  </w:r>
                  <w:r w:rsidR="003E0D0C">
                    <w:rPr>
                      <w:rFonts w:ascii="Arial" w:eastAsia="Times New Roman" w:hAnsi="Arial" w:cs="Arial"/>
                      <w:sz w:val="18"/>
                      <w:szCs w:val="18"/>
                      <w:lang w:eastAsia="es-MX"/>
                    </w:rPr>
                    <w:t>párrafos segundo</w:t>
                  </w:r>
                  <w:r w:rsidR="00982093">
                    <w:rPr>
                      <w:rFonts w:ascii="Arial" w:eastAsia="Times New Roman" w:hAnsi="Arial" w:cs="Arial"/>
                      <w:sz w:val="18"/>
                      <w:szCs w:val="18"/>
                      <w:lang w:eastAsia="es-MX"/>
                    </w:rPr>
                    <w:t xml:space="preserve"> y</w:t>
                  </w:r>
                  <w:r w:rsidR="003E0D0C">
                    <w:rPr>
                      <w:rFonts w:ascii="Arial" w:eastAsia="Times New Roman" w:hAnsi="Arial" w:cs="Arial"/>
                      <w:sz w:val="18"/>
                      <w:szCs w:val="18"/>
                      <w:lang w:eastAsia="es-MX"/>
                    </w:rPr>
                    <w:t xml:space="preserve"> tercero de l</w:t>
                  </w:r>
                  <w:r w:rsidRPr="00366B2B">
                    <w:rPr>
                      <w:rFonts w:ascii="Arial" w:eastAsia="Times New Roman" w:hAnsi="Arial" w:cs="Arial"/>
                      <w:sz w:val="18"/>
                      <w:szCs w:val="18"/>
                      <w:lang w:eastAsia="es-MX"/>
                    </w:rPr>
                    <w:t>os Lineamientos</w:t>
                  </w:r>
                  <w:r w:rsidR="008E59BD" w:rsidRPr="00366B2B">
                    <w:rPr>
                      <w:rFonts w:ascii="Arial" w:eastAsia="Times New Roman" w:hAnsi="Arial" w:cs="Arial"/>
                      <w:sz w:val="18"/>
                      <w:szCs w:val="18"/>
                      <w:lang w:eastAsia="es-MX"/>
                    </w:rPr>
                    <w:t xml:space="preserve"> para el otorgamiento de la Constancia de Autorización, para el uso y aprovechamiento de </w:t>
                  </w:r>
                  <w:r w:rsidR="009856AC">
                    <w:rPr>
                      <w:rFonts w:ascii="Arial" w:eastAsia="Times New Roman" w:hAnsi="Arial" w:cs="Arial"/>
                      <w:sz w:val="18"/>
                      <w:szCs w:val="18"/>
                      <w:lang w:eastAsia="es-MX"/>
                    </w:rPr>
                    <w:t>B</w:t>
                  </w:r>
                  <w:r w:rsidR="008E59BD" w:rsidRPr="00366B2B">
                    <w:rPr>
                      <w:rFonts w:ascii="Arial" w:eastAsia="Times New Roman" w:hAnsi="Arial" w:cs="Arial"/>
                      <w:sz w:val="18"/>
                      <w:szCs w:val="18"/>
                      <w:lang w:eastAsia="es-MX"/>
                    </w:rPr>
                    <w:t xml:space="preserve">andas de </w:t>
                  </w:r>
                  <w:r w:rsidR="009856AC">
                    <w:rPr>
                      <w:rFonts w:ascii="Arial" w:eastAsia="Times New Roman" w:hAnsi="Arial" w:cs="Arial"/>
                      <w:sz w:val="18"/>
                      <w:szCs w:val="18"/>
                      <w:lang w:eastAsia="es-MX"/>
                    </w:rPr>
                    <w:t>F</w:t>
                  </w:r>
                  <w:r w:rsidR="008E59BD" w:rsidRPr="00366B2B">
                    <w:rPr>
                      <w:rFonts w:ascii="Arial" w:eastAsia="Times New Roman" w:hAnsi="Arial" w:cs="Arial"/>
                      <w:sz w:val="18"/>
                      <w:szCs w:val="18"/>
                      <w:lang w:eastAsia="es-MX"/>
                    </w:rPr>
                    <w:t>recuencias del espectro radioeléctrico para uso secundario</w:t>
                  </w:r>
                  <w:r w:rsidR="00982093">
                    <w:rPr>
                      <w:rFonts w:ascii="Arial" w:eastAsia="Times New Roman" w:hAnsi="Arial" w:cs="Arial"/>
                      <w:sz w:val="18"/>
                      <w:szCs w:val="18"/>
                      <w:lang w:eastAsia="es-MX"/>
                    </w:rPr>
                    <w:t>.</w:t>
                  </w:r>
                </w:p>
              </w:tc>
            </w:tr>
            <w:tr w:rsidR="009F2550" w:rsidRPr="005F7176" w14:paraId="5303CA84" w14:textId="77777777" w:rsidTr="009F2550">
              <w:tc>
                <w:tcPr>
                  <w:tcW w:w="8816" w:type="dxa"/>
                </w:tcPr>
                <w:p w14:paraId="75160C50" w14:textId="77777777" w:rsidR="009F2550" w:rsidRPr="005F7176" w:rsidRDefault="009533BC" w:rsidP="009F2550">
                  <w:pPr>
                    <w:shd w:val="clear" w:color="auto" w:fill="FFFFFF"/>
                    <w:ind w:right="179"/>
                    <w:jc w:val="both"/>
                    <w:outlineLvl w:val="3"/>
                    <w:rPr>
                      <w:rFonts w:ascii="Arial" w:eastAsia="Times New Roman" w:hAnsi="Arial" w:cs="Arial"/>
                      <w:sz w:val="18"/>
                      <w:szCs w:val="18"/>
                      <w:lang w:eastAsia="es-MX"/>
                    </w:rPr>
                  </w:pPr>
                  <w:hyperlink r:id="rId39" w:history="1">
                    <w:r w:rsidR="009F2550" w:rsidRPr="005F7176">
                      <w:rPr>
                        <w:rFonts w:ascii="Arial" w:eastAsia="Times New Roman" w:hAnsi="Arial" w:cs="Arial"/>
                        <w:color w:val="4D9D45"/>
                        <w:sz w:val="18"/>
                        <w:szCs w:val="18"/>
                        <w:bdr w:val="none" w:sz="0" w:space="0" w:color="auto" w:frame="1"/>
                        <w:lang w:eastAsia="es-MX"/>
                      </w:rPr>
                      <w:t>Descripción del trámite o servicio</w:t>
                    </w:r>
                  </w:hyperlink>
                </w:p>
                <w:p w14:paraId="69E360C1" w14:textId="62BC50E5" w:rsidR="009F2550" w:rsidRPr="005F7176" w:rsidRDefault="009F2550" w:rsidP="008E59BD">
                  <w:p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 xml:space="preserve">La persona física o moral interesada en </w:t>
                  </w:r>
                  <w:r w:rsidR="003E0D0C">
                    <w:rPr>
                      <w:rFonts w:ascii="Arial" w:eastAsia="Times New Roman" w:hAnsi="Arial" w:cs="Arial"/>
                      <w:sz w:val="18"/>
                      <w:szCs w:val="18"/>
                      <w:lang w:eastAsia="es-MX"/>
                    </w:rPr>
                    <w:t>que le sea prorrogada la vigencia de la A</w:t>
                  </w:r>
                  <w:r w:rsidR="003E0D0C" w:rsidRPr="00366B2B">
                    <w:rPr>
                      <w:rFonts w:ascii="Arial" w:eastAsia="Times New Roman" w:hAnsi="Arial" w:cs="Arial"/>
                      <w:sz w:val="18"/>
                      <w:szCs w:val="18"/>
                      <w:lang w:eastAsia="es-MX"/>
                    </w:rPr>
                    <w:t>utorización</w:t>
                  </w:r>
                  <w:r w:rsidR="003E0D0C">
                    <w:t xml:space="preserve"> </w:t>
                  </w:r>
                  <w:r w:rsidR="003E0D0C" w:rsidRPr="003E0D0C">
                    <w:rPr>
                      <w:rFonts w:ascii="Arial" w:eastAsia="Times New Roman" w:hAnsi="Arial" w:cs="Arial"/>
                      <w:sz w:val="18"/>
                      <w:szCs w:val="18"/>
                      <w:lang w:eastAsia="es-MX"/>
                    </w:rPr>
                    <w:t>de uso secundario para Instalaciones destinadas a actividades comerciales o industriales</w:t>
                  </w:r>
                  <w:r w:rsidR="003E0D0C">
                    <w:rPr>
                      <w:rFonts w:ascii="Arial" w:eastAsia="Times New Roman" w:hAnsi="Arial" w:cs="Arial"/>
                      <w:sz w:val="18"/>
                      <w:szCs w:val="18"/>
                      <w:lang w:eastAsia="es-MX"/>
                    </w:rPr>
                    <w:t>.</w:t>
                  </w:r>
                </w:p>
              </w:tc>
            </w:tr>
            <w:tr w:rsidR="009F2550" w:rsidRPr="005F7176" w14:paraId="1F09BC47" w14:textId="77777777" w:rsidTr="009F2550">
              <w:tc>
                <w:tcPr>
                  <w:tcW w:w="8816" w:type="dxa"/>
                </w:tcPr>
                <w:p w14:paraId="537D1433" w14:textId="77777777" w:rsidR="009F2550" w:rsidRPr="005F7176" w:rsidRDefault="009533BC" w:rsidP="009F2550">
                  <w:pPr>
                    <w:shd w:val="clear" w:color="auto" w:fill="FFFFFF"/>
                    <w:ind w:right="179"/>
                    <w:jc w:val="both"/>
                    <w:outlineLvl w:val="3"/>
                    <w:rPr>
                      <w:rFonts w:ascii="Arial" w:eastAsia="Times New Roman" w:hAnsi="Arial" w:cs="Arial"/>
                      <w:sz w:val="18"/>
                      <w:szCs w:val="18"/>
                      <w:lang w:eastAsia="es-MX"/>
                    </w:rPr>
                  </w:pPr>
                  <w:hyperlink r:id="rId40" w:history="1">
                    <w:r w:rsidR="009F2550" w:rsidRPr="005F7176">
                      <w:rPr>
                        <w:rFonts w:ascii="Arial" w:eastAsia="Times New Roman" w:hAnsi="Arial" w:cs="Arial"/>
                        <w:color w:val="4D9D45"/>
                        <w:sz w:val="18"/>
                        <w:szCs w:val="18"/>
                        <w:bdr w:val="none" w:sz="0" w:space="0" w:color="auto" w:frame="1"/>
                        <w:lang w:eastAsia="es-MX"/>
                      </w:rPr>
                      <w:t>Casos en los que debe o puede realizarse el trámite o servicio</w:t>
                    </w:r>
                  </w:hyperlink>
                </w:p>
                <w:p w14:paraId="007CD81A" w14:textId="77777777" w:rsidR="009F2550" w:rsidRPr="00366B2B" w:rsidRDefault="009F2550" w:rsidP="009F2550">
                  <w:pPr>
                    <w:pStyle w:val="ng-binding"/>
                    <w:spacing w:after="0"/>
                    <w:ind w:right="179"/>
                    <w:rPr>
                      <w:rFonts w:ascii="Arial" w:hAnsi="Arial" w:cs="Arial"/>
                      <w:b/>
                      <w:bCs/>
                      <w:sz w:val="18"/>
                      <w:szCs w:val="18"/>
                      <w:lang w:val="es-ES"/>
                    </w:rPr>
                  </w:pPr>
                </w:p>
                <w:p w14:paraId="507AFC51" w14:textId="77777777" w:rsidR="009F2550" w:rsidRPr="00366B2B" w:rsidRDefault="009F2550" w:rsidP="009F2550">
                  <w:pPr>
                    <w:pStyle w:val="ng-binding"/>
                    <w:spacing w:after="0"/>
                    <w:ind w:right="179"/>
                    <w:rPr>
                      <w:rFonts w:ascii="Arial" w:hAnsi="Arial" w:cs="Arial"/>
                      <w:b/>
                      <w:bCs/>
                      <w:sz w:val="18"/>
                      <w:szCs w:val="18"/>
                      <w:lang w:val="es-ES"/>
                    </w:rPr>
                  </w:pPr>
                  <w:r w:rsidRPr="00366B2B">
                    <w:rPr>
                      <w:rFonts w:ascii="Arial" w:hAnsi="Arial" w:cs="Arial"/>
                      <w:b/>
                      <w:bCs/>
                      <w:sz w:val="18"/>
                      <w:szCs w:val="18"/>
                      <w:lang w:val="es-ES"/>
                    </w:rPr>
                    <w:t>¿Quién?</w:t>
                  </w:r>
                </w:p>
                <w:p w14:paraId="192E82FA" w14:textId="07C2108E" w:rsidR="009F2550" w:rsidRPr="00366B2B" w:rsidRDefault="008E59BD" w:rsidP="009F2550">
                  <w:pPr>
                    <w:pStyle w:val="ng-binding"/>
                    <w:spacing w:after="0"/>
                    <w:ind w:right="179"/>
                    <w:rPr>
                      <w:rFonts w:ascii="Arial" w:hAnsi="Arial" w:cs="Arial"/>
                      <w:sz w:val="18"/>
                      <w:szCs w:val="18"/>
                      <w:shd w:val="clear" w:color="auto" w:fill="FFFFFF"/>
                    </w:rPr>
                  </w:pPr>
                  <w:r w:rsidRPr="00366B2B">
                    <w:rPr>
                      <w:rFonts w:ascii="Arial" w:hAnsi="Arial" w:cs="Arial"/>
                      <w:sz w:val="18"/>
                      <w:szCs w:val="18"/>
                      <w:shd w:val="clear" w:color="auto" w:fill="FFFFFF"/>
                    </w:rPr>
                    <w:t xml:space="preserve">Personas físicas o morales interesadas en el uso secundario de las </w:t>
                  </w:r>
                  <w:r w:rsidR="009856AC">
                    <w:rPr>
                      <w:rFonts w:ascii="Arial" w:hAnsi="Arial" w:cs="Arial"/>
                      <w:sz w:val="18"/>
                      <w:szCs w:val="18"/>
                      <w:shd w:val="clear" w:color="auto" w:fill="FFFFFF"/>
                    </w:rPr>
                    <w:t>B</w:t>
                  </w:r>
                  <w:r w:rsidRPr="00366B2B">
                    <w:rPr>
                      <w:rFonts w:ascii="Arial" w:hAnsi="Arial" w:cs="Arial"/>
                      <w:sz w:val="18"/>
                      <w:szCs w:val="18"/>
                      <w:shd w:val="clear" w:color="auto" w:fill="FFFFFF"/>
                    </w:rPr>
                    <w:t xml:space="preserve">andas de </w:t>
                  </w:r>
                  <w:r w:rsidR="009856AC">
                    <w:rPr>
                      <w:rFonts w:ascii="Arial" w:hAnsi="Arial" w:cs="Arial"/>
                      <w:sz w:val="18"/>
                      <w:szCs w:val="18"/>
                      <w:shd w:val="clear" w:color="auto" w:fill="FFFFFF"/>
                    </w:rPr>
                    <w:t>F</w:t>
                  </w:r>
                  <w:r w:rsidRPr="00366B2B">
                    <w:rPr>
                      <w:rFonts w:ascii="Arial" w:hAnsi="Arial" w:cs="Arial"/>
                      <w:sz w:val="18"/>
                      <w:szCs w:val="18"/>
                      <w:shd w:val="clear" w:color="auto" w:fill="FFFFFF"/>
                    </w:rPr>
                    <w:t>recuencias del espectro radioeléctrico</w:t>
                  </w:r>
                  <w:r w:rsidR="003E0D0C" w:rsidRPr="003E0D0C">
                    <w:rPr>
                      <w:rFonts w:ascii="Arial" w:hAnsi="Arial" w:cs="Arial"/>
                      <w:sz w:val="18"/>
                      <w:szCs w:val="18"/>
                    </w:rPr>
                    <w:t xml:space="preserve"> </w:t>
                  </w:r>
                  <w:r w:rsidR="003E0D0C">
                    <w:rPr>
                      <w:rFonts w:ascii="Arial" w:hAnsi="Arial" w:cs="Arial"/>
                      <w:sz w:val="18"/>
                      <w:szCs w:val="18"/>
                    </w:rPr>
                    <w:t>p</w:t>
                  </w:r>
                  <w:r w:rsidR="003E0D0C" w:rsidRPr="003E0D0C">
                    <w:rPr>
                      <w:rFonts w:ascii="Arial" w:hAnsi="Arial" w:cs="Arial"/>
                      <w:sz w:val="18"/>
                      <w:szCs w:val="18"/>
                    </w:rPr>
                    <w:t>ara Instalaciones destinadas a actividades comerciales o industriales</w:t>
                  </w:r>
                  <w:r w:rsidRPr="00366B2B">
                    <w:rPr>
                      <w:rFonts w:ascii="Arial" w:hAnsi="Arial" w:cs="Arial"/>
                      <w:sz w:val="18"/>
                      <w:szCs w:val="18"/>
                      <w:shd w:val="clear" w:color="auto" w:fill="FFFFFF"/>
                    </w:rPr>
                    <w:t>, sin fines de lucro</w:t>
                  </w:r>
                  <w:r w:rsidR="003E0D0C">
                    <w:rPr>
                      <w:rFonts w:ascii="Arial" w:hAnsi="Arial" w:cs="Arial"/>
                      <w:sz w:val="18"/>
                      <w:szCs w:val="18"/>
                      <w:shd w:val="clear" w:color="auto" w:fill="FFFFFF"/>
                    </w:rPr>
                    <w:t>.</w:t>
                  </w:r>
                </w:p>
                <w:p w14:paraId="28635DB4" w14:textId="77777777" w:rsidR="009F2550" w:rsidRPr="00366B2B" w:rsidRDefault="009F2550" w:rsidP="009F2550">
                  <w:pPr>
                    <w:pStyle w:val="ng-binding"/>
                    <w:spacing w:after="0"/>
                    <w:ind w:right="179"/>
                    <w:rPr>
                      <w:rFonts w:ascii="Arial" w:hAnsi="Arial" w:cs="Arial"/>
                      <w:b/>
                      <w:bCs/>
                      <w:sz w:val="18"/>
                      <w:szCs w:val="18"/>
                      <w:lang w:val="es-ES"/>
                    </w:rPr>
                  </w:pPr>
                </w:p>
                <w:p w14:paraId="070E94AA" w14:textId="77777777" w:rsidR="009F2550" w:rsidRPr="00366B2B" w:rsidRDefault="009F2550" w:rsidP="009F2550">
                  <w:pPr>
                    <w:pStyle w:val="ng-binding"/>
                    <w:spacing w:after="0"/>
                    <w:ind w:right="179"/>
                    <w:rPr>
                      <w:rFonts w:ascii="Arial" w:hAnsi="Arial" w:cs="Arial"/>
                      <w:b/>
                      <w:bCs/>
                      <w:sz w:val="18"/>
                      <w:szCs w:val="18"/>
                      <w:lang w:val="es-ES"/>
                    </w:rPr>
                  </w:pPr>
                  <w:r w:rsidRPr="00366B2B">
                    <w:rPr>
                      <w:rFonts w:ascii="Arial" w:hAnsi="Arial" w:cs="Arial"/>
                      <w:b/>
                      <w:bCs/>
                      <w:sz w:val="18"/>
                      <w:szCs w:val="18"/>
                      <w:lang w:val="es-ES"/>
                    </w:rPr>
                    <w:t>¿Cuándo o en qué casos?</w:t>
                  </w:r>
                </w:p>
                <w:p w14:paraId="5EE1FF3D" w14:textId="26FAA8F0" w:rsidR="009F2550" w:rsidRPr="005F7176" w:rsidRDefault="009F2550" w:rsidP="00DE0263">
                  <w:pPr>
                    <w:pStyle w:val="ng-binding"/>
                    <w:spacing w:after="0"/>
                    <w:ind w:right="179"/>
                    <w:rPr>
                      <w:rFonts w:ascii="Arial" w:hAnsi="Arial" w:cs="Arial"/>
                      <w:color w:val="414042"/>
                      <w:sz w:val="18"/>
                      <w:szCs w:val="18"/>
                      <w:lang w:val="es-ES"/>
                    </w:rPr>
                  </w:pPr>
                  <w:r w:rsidRPr="00366B2B">
                    <w:rPr>
                      <w:rFonts w:ascii="Arial" w:hAnsi="Arial" w:cs="Arial"/>
                      <w:sz w:val="18"/>
                      <w:szCs w:val="18"/>
                      <w:shd w:val="clear" w:color="auto" w:fill="FFFFFF"/>
                    </w:rPr>
                    <w:t xml:space="preserve">Cuando se desee obtener </w:t>
                  </w:r>
                  <w:r w:rsidR="003E0D0C">
                    <w:rPr>
                      <w:rFonts w:ascii="Arial" w:hAnsi="Arial" w:cs="Arial"/>
                      <w:sz w:val="18"/>
                      <w:szCs w:val="18"/>
                      <w:shd w:val="clear" w:color="auto" w:fill="FFFFFF"/>
                    </w:rPr>
                    <w:t xml:space="preserve">la prórroga de la </w:t>
                  </w:r>
                  <w:r w:rsidR="003E0D0C">
                    <w:rPr>
                      <w:rFonts w:ascii="Arial" w:hAnsi="Arial" w:cs="Arial"/>
                      <w:sz w:val="18"/>
                      <w:szCs w:val="18"/>
                    </w:rPr>
                    <w:t>A</w:t>
                  </w:r>
                  <w:r w:rsidR="003E0D0C" w:rsidRPr="00366B2B">
                    <w:rPr>
                      <w:rFonts w:ascii="Arial" w:hAnsi="Arial" w:cs="Arial"/>
                      <w:sz w:val="18"/>
                      <w:szCs w:val="18"/>
                    </w:rPr>
                    <w:t>utorización</w:t>
                  </w:r>
                  <w:r w:rsidR="003E0D0C">
                    <w:t xml:space="preserve"> </w:t>
                  </w:r>
                  <w:r w:rsidR="003E0D0C" w:rsidRPr="003E0D0C">
                    <w:rPr>
                      <w:rFonts w:ascii="Arial" w:hAnsi="Arial" w:cs="Arial"/>
                      <w:sz w:val="18"/>
                      <w:szCs w:val="18"/>
                    </w:rPr>
                    <w:t>de uso secundario para Instalaciones destinadas a actividades comerciales o industriales</w:t>
                  </w:r>
                  <w:r w:rsidR="003E0D0C">
                    <w:rPr>
                      <w:rFonts w:ascii="Arial" w:hAnsi="Arial" w:cs="Arial"/>
                      <w:sz w:val="18"/>
                      <w:szCs w:val="18"/>
                    </w:rPr>
                    <w:t>.</w:t>
                  </w:r>
                </w:p>
              </w:tc>
            </w:tr>
            <w:tr w:rsidR="009F2550" w:rsidRPr="005F7176" w14:paraId="18B3426B" w14:textId="77777777" w:rsidTr="009F2550">
              <w:tc>
                <w:tcPr>
                  <w:tcW w:w="8816" w:type="dxa"/>
                </w:tcPr>
                <w:p w14:paraId="53889F99" w14:textId="77777777" w:rsidR="009F2550" w:rsidRPr="005F7176" w:rsidRDefault="009533BC" w:rsidP="009F2550">
                  <w:pPr>
                    <w:shd w:val="clear" w:color="auto" w:fill="FFFFFF"/>
                    <w:ind w:right="179"/>
                    <w:jc w:val="both"/>
                    <w:outlineLvl w:val="3"/>
                    <w:rPr>
                      <w:rFonts w:ascii="Arial" w:eastAsia="Times New Roman" w:hAnsi="Arial" w:cs="Arial"/>
                      <w:sz w:val="18"/>
                      <w:szCs w:val="18"/>
                      <w:lang w:eastAsia="es-MX"/>
                    </w:rPr>
                  </w:pPr>
                  <w:hyperlink r:id="rId41" w:history="1">
                    <w:r w:rsidR="009F2550" w:rsidRPr="005F7176">
                      <w:rPr>
                        <w:rFonts w:ascii="Arial" w:eastAsia="Times New Roman" w:hAnsi="Arial" w:cs="Arial"/>
                        <w:color w:val="4D9D45"/>
                        <w:sz w:val="18"/>
                        <w:szCs w:val="18"/>
                        <w:bdr w:val="none" w:sz="0" w:space="0" w:color="auto" w:frame="1"/>
                        <w:lang w:eastAsia="es-MX"/>
                      </w:rPr>
                      <w:t>Pasos que debe llevar a cabo el particular para la realización del trámite o servicio</w:t>
                    </w:r>
                  </w:hyperlink>
                </w:p>
                <w:p w14:paraId="3B5F8613" w14:textId="77777777" w:rsidR="009F2550" w:rsidRPr="00366B2B" w:rsidRDefault="009F2550" w:rsidP="009F2550">
                  <w:pPr>
                    <w:ind w:right="179"/>
                    <w:jc w:val="both"/>
                    <w:outlineLvl w:val="5"/>
                    <w:rPr>
                      <w:rFonts w:ascii="Arial" w:eastAsia="Times New Roman" w:hAnsi="Arial" w:cs="Arial"/>
                      <w:sz w:val="18"/>
                      <w:szCs w:val="18"/>
                      <w:lang w:eastAsia="es-MX"/>
                    </w:rPr>
                  </w:pPr>
                </w:p>
                <w:p w14:paraId="5AA76A68" w14:textId="3C8AB6A4" w:rsidR="009F2550" w:rsidRPr="00366B2B" w:rsidRDefault="009F2550" w:rsidP="00547BDA">
                  <w:pPr>
                    <w:pStyle w:val="Prrafodelista"/>
                    <w:numPr>
                      <w:ilvl w:val="0"/>
                      <w:numId w:val="21"/>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 xml:space="preserve">Presentar la solicitud de </w:t>
                  </w:r>
                  <w:r w:rsidR="003E0D0C">
                    <w:rPr>
                      <w:rFonts w:ascii="Arial" w:eastAsia="Times New Roman" w:hAnsi="Arial" w:cs="Arial"/>
                      <w:sz w:val="18"/>
                      <w:szCs w:val="18"/>
                      <w:lang w:eastAsia="es-MX"/>
                    </w:rPr>
                    <w:t>prórroga de la A</w:t>
                  </w:r>
                  <w:r w:rsidR="003E0D0C" w:rsidRPr="00366B2B">
                    <w:rPr>
                      <w:rFonts w:ascii="Arial" w:eastAsia="Times New Roman" w:hAnsi="Arial" w:cs="Arial"/>
                      <w:sz w:val="18"/>
                      <w:szCs w:val="18"/>
                      <w:lang w:eastAsia="es-MX"/>
                    </w:rPr>
                    <w:t>utorización</w:t>
                  </w:r>
                  <w:r w:rsidR="003E0D0C">
                    <w:t xml:space="preserve"> </w:t>
                  </w:r>
                  <w:r w:rsidR="003E0D0C" w:rsidRPr="003E0D0C">
                    <w:rPr>
                      <w:rFonts w:ascii="Arial" w:eastAsia="Times New Roman" w:hAnsi="Arial" w:cs="Arial"/>
                      <w:sz w:val="18"/>
                      <w:szCs w:val="18"/>
                      <w:lang w:eastAsia="es-MX"/>
                    </w:rPr>
                    <w:t>de uso secundario para Instalaciones destinadas a actividades comerciales o industriales</w:t>
                  </w:r>
                  <w:r w:rsidRPr="00366B2B">
                    <w:rPr>
                      <w:rFonts w:ascii="Arial" w:eastAsia="Times New Roman" w:hAnsi="Arial" w:cs="Arial"/>
                      <w:sz w:val="18"/>
                      <w:szCs w:val="18"/>
                      <w:lang w:eastAsia="es-MX"/>
                    </w:rPr>
                    <w:t xml:space="preserve">, </w:t>
                  </w:r>
                  <w:r w:rsidR="003E0D0C">
                    <w:rPr>
                      <w:rFonts w:ascii="Arial" w:eastAsia="Times New Roman" w:hAnsi="Arial" w:cs="Arial"/>
                      <w:sz w:val="18"/>
                      <w:szCs w:val="18"/>
                      <w:lang w:eastAsia="es-MX"/>
                    </w:rPr>
                    <w:t>de conformidad con el a</w:t>
                  </w:r>
                  <w:r w:rsidR="003E0D0C" w:rsidRPr="00366B2B">
                    <w:rPr>
                      <w:rFonts w:ascii="Arial" w:eastAsia="Times New Roman" w:hAnsi="Arial" w:cs="Arial"/>
                      <w:sz w:val="18"/>
                      <w:szCs w:val="18"/>
                      <w:lang w:eastAsia="es-MX"/>
                    </w:rPr>
                    <w:t xml:space="preserve">rtículo </w:t>
                  </w:r>
                  <w:r w:rsidR="003E0D0C">
                    <w:rPr>
                      <w:rFonts w:ascii="Arial" w:eastAsia="Times New Roman" w:hAnsi="Arial" w:cs="Arial"/>
                      <w:sz w:val="18"/>
                      <w:szCs w:val="18"/>
                      <w:lang w:eastAsia="es-MX"/>
                    </w:rPr>
                    <w:t>7,</w:t>
                  </w:r>
                  <w:r w:rsidR="00982093">
                    <w:rPr>
                      <w:rFonts w:ascii="Arial" w:eastAsia="Times New Roman" w:hAnsi="Arial" w:cs="Arial"/>
                      <w:sz w:val="18"/>
                      <w:szCs w:val="18"/>
                      <w:lang w:eastAsia="es-MX"/>
                    </w:rPr>
                    <w:t xml:space="preserve"> fracción II, </w:t>
                  </w:r>
                  <w:r w:rsidR="003E0D0C">
                    <w:rPr>
                      <w:rFonts w:ascii="Arial" w:eastAsia="Times New Roman" w:hAnsi="Arial" w:cs="Arial"/>
                      <w:sz w:val="18"/>
                      <w:szCs w:val="18"/>
                      <w:lang w:eastAsia="es-MX"/>
                    </w:rPr>
                    <w:t xml:space="preserve"> párrafos segundo</w:t>
                  </w:r>
                  <w:r w:rsidR="00982093">
                    <w:rPr>
                      <w:rFonts w:ascii="Arial" w:eastAsia="Times New Roman" w:hAnsi="Arial" w:cs="Arial"/>
                      <w:sz w:val="18"/>
                      <w:szCs w:val="18"/>
                      <w:lang w:eastAsia="es-MX"/>
                    </w:rPr>
                    <w:t xml:space="preserve"> y </w:t>
                  </w:r>
                  <w:r w:rsidR="003E0D0C">
                    <w:rPr>
                      <w:rFonts w:ascii="Arial" w:eastAsia="Times New Roman" w:hAnsi="Arial" w:cs="Arial"/>
                      <w:sz w:val="18"/>
                      <w:szCs w:val="18"/>
                      <w:lang w:eastAsia="es-MX"/>
                    </w:rPr>
                    <w:t>tercero de l</w:t>
                  </w:r>
                  <w:r w:rsidR="003E0D0C" w:rsidRPr="00366B2B">
                    <w:rPr>
                      <w:rFonts w:ascii="Arial" w:eastAsia="Times New Roman" w:hAnsi="Arial" w:cs="Arial"/>
                      <w:sz w:val="18"/>
                      <w:szCs w:val="18"/>
                      <w:lang w:eastAsia="es-MX"/>
                    </w:rPr>
                    <w:t xml:space="preserve">os Lineamientos para el otorgamiento de la Constancia de Autorización, para el uso y aprovechamiento de </w:t>
                  </w:r>
                  <w:r w:rsidR="009856AC">
                    <w:rPr>
                      <w:rFonts w:ascii="Arial" w:eastAsia="Times New Roman" w:hAnsi="Arial" w:cs="Arial"/>
                      <w:sz w:val="18"/>
                      <w:szCs w:val="18"/>
                      <w:lang w:eastAsia="es-MX"/>
                    </w:rPr>
                    <w:t>B</w:t>
                  </w:r>
                  <w:r w:rsidR="003E0D0C" w:rsidRPr="00366B2B">
                    <w:rPr>
                      <w:rFonts w:ascii="Arial" w:eastAsia="Times New Roman" w:hAnsi="Arial" w:cs="Arial"/>
                      <w:sz w:val="18"/>
                      <w:szCs w:val="18"/>
                      <w:lang w:eastAsia="es-MX"/>
                    </w:rPr>
                    <w:t xml:space="preserve">andas de </w:t>
                  </w:r>
                  <w:r w:rsidR="009856AC">
                    <w:rPr>
                      <w:rFonts w:ascii="Arial" w:eastAsia="Times New Roman" w:hAnsi="Arial" w:cs="Arial"/>
                      <w:sz w:val="18"/>
                      <w:szCs w:val="18"/>
                      <w:lang w:eastAsia="es-MX"/>
                    </w:rPr>
                    <w:t>F</w:t>
                  </w:r>
                  <w:r w:rsidR="003E0D0C" w:rsidRPr="00366B2B">
                    <w:rPr>
                      <w:rFonts w:ascii="Arial" w:eastAsia="Times New Roman" w:hAnsi="Arial" w:cs="Arial"/>
                      <w:sz w:val="18"/>
                      <w:szCs w:val="18"/>
                      <w:lang w:eastAsia="es-MX"/>
                    </w:rPr>
                    <w:t>recuencias del espectro radioeléctrico para uso secundario</w:t>
                  </w:r>
                  <w:r w:rsidR="00982093">
                    <w:rPr>
                      <w:rFonts w:ascii="Arial" w:eastAsia="Times New Roman" w:hAnsi="Arial" w:cs="Arial"/>
                      <w:sz w:val="18"/>
                      <w:szCs w:val="18"/>
                      <w:lang w:eastAsia="es-MX"/>
                    </w:rPr>
                    <w:t>.</w:t>
                  </w:r>
                </w:p>
                <w:p w14:paraId="63A9FA03" w14:textId="41E53123" w:rsidR="009F2550" w:rsidRPr="00365417" w:rsidRDefault="009F2550" w:rsidP="00547BDA">
                  <w:pPr>
                    <w:pStyle w:val="Prrafodelista"/>
                    <w:numPr>
                      <w:ilvl w:val="0"/>
                      <w:numId w:val="21"/>
                    </w:numPr>
                    <w:shd w:val="clear" w:color="auto" w:fill="FFFFFF"/>
                    <w:ind w:right="179"/>
                    <w:jc w:val="both"/>
                    <w:rPr>
                      <w:rFonts w:ascii="Arial" w:eastAsia="Times New Roman" w:hAnsi="Arial" w:cs="Arial"/>
                      <w:sz w:val="18"/>
                      <w:szCs w:val="18"/>
                      <w:lang w:eastAsia="es-MX"/>
                    </w:rPr>
                  </w:pPr>
                  <w:r w:rsidRPr="00365417">
                    <w:rPr>
                      <w:rFonts w:ascii="Arial" w:eastAsia="Times New Roman" w:hAnsi="Arial" w:cs="Arial"/>
                      <w:sz w:val="18"/>
                      <w:szCs w:val="18"/>
                      <w:lang w:eastAsia="es-MX"/>
                    </w:rPr>
                    <w:t xml:space="preserve">Pagar el </w:t>
                  </w:r>
                  <w:r w:rsidR="00E3063F" w:rsidRPr="00365417">
                    <w:rPr>
                      <w:rFonts w:ascii="Arial" w:eastAsia="Times New Roman" w:hAnsi="Arial" w:cs="Arial"/>
                      <w:sz w:val="18"/>
                      <w:szCs w:val="18"/>
                      <w:lang w:eastAsia="es-MX"/>
                    </w:rPr>
                    <w:t>aprovechamiento/</w:t>
                  </w:r>
                  <w:r w:rsidRPr="00365417">
                    <w:rPr>
                      <w:rFonts w:ascii="Arial" w:eastAsia="Times New Roman" w:hAnsi="Arial" w:cs="Arial"/>
                      <w:sz w:val="18"/>
                      <w:szCs w:val="18"/>
                      <w:lang w:eastAsia="es-MX"/>
                    </w:rPr>
                    <w:t>derecho por el estudio y, en su caso, la expedición de la</w:t>
                  </w:r>
                  <w:r w:rsidR="003E0D0C" w:rsidRPr="00365417">
                    <w:rPr>
                      <w:rFonts w:ascii="Arial" w:eastAsia="Times New Roman" w:hAnsi="Arial" w:cs="Arial"/>
                      <w:sz w:val="18"/>
                      <w:szCs w:val="18"/>
                      <w:lang w:eastAsia="es-MX"/>
                    </w:rPr>
                    <w:t xml:space="preserve"> prórroga de la </w:t>
                  </w:r>
                  <w:r w:rsidRPr="00365417">
                    <w:rPr>
                      <w:rFonts w:ascii="Arial" w:eastAsia="Times New Roman" w:hAnsi="Arial" w:cs="Arial"/>
                      <w:sz w:val="18"/>
                      <w:szCs w:val="18"/>
                      <w:lang w:eastAsia="es-MX"/>
                    </w:rPr>
                    <w:t xml:space="preserve">autorización para el uso y aprovechamiento de </w:t>
                  </w:r>
                  <w:r w:rsidR="00C56C4D">
                    <w:rPr>
                      <w:rFonts w:ascii="Arial" w:eastAsia="Times New Roman" w:hAnsi="Arial" w:cs="Arial"/>
                      <w:sz w:val="18"/>
                      <w:szCs w:val="18"/>
                      <w:lang w:eastAsia="es-MX"/>
                    </w:rPr>
                    <w:t>B</w:t>
                  </w:r>
                  <w:r w:rsidRPr="00365417">
                    <w:rPr>
                      <w:rFonts w:ascii="Arial" w:eastAsia="Times New Roman" w:hAnsi="Arial" w:cs="Arial"/>
                      <w:sz w:val="18"/>
                      <w:szCs w:val="18"/>
                      <w:lang w:eastAsia="es-MX"/>
                    </w:rPr>
                    <w:t xml:space="preserve">andas de </w:t>
                  </w:r>
                  <w:r w:rsidR="00C56C4D">
                    <w:rPr>
                      <w:rFonts w:ascii="Arial" w:eastAsia="Times New Roman" w:hAnsi="Arial" w:cs="Arial"/>
                      <w:sz w:val="18"/>
                      <w:szCs w:val="18"/>
                      <w:lang w:eastAsia="es-MX"/>
                    </w:rPr>
                    <w:t>F</w:t>
                  </w:r>
                  <w:r w:rsidRPr="00365417">
                    <w:rPr>
                      <w:rFonts w:ascii="Arial" w:eastAsia="Times New Roman" w:hAnsi="Arial" w:cs="Arial"/>
                      <w:sz w:val="18"/>
                      <w:szCs w:val="18"/>
                      <w:lang w:eastAsia="es-MX"/>
                    </w:rPr>
                    <w:t>recuencias del espectro radioeléctrico para uso secundario.</w:t>
                  </w:r>
                </w:p>
                <w:p w14:paraId="0AE923F4" w14:textId="216DE9DF" w:rsidR="009F2550" w:rsidRPr="00366B2B" w:rsidRDefault="009F2550" w:rsidP="00547BDA">
                  <w:pPr>
                    <w:pStyle w:val="Prrafodelista"/>
                    <w:numPr>
                      <w:ilvl w:val="0"/>
                      <w:numId w:val="21"/>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 xml:space="preserve">Cubrir el monto de la contraprestación por el uso y aprovechamiento de las </w:t>
                  </w:r>
                  <w:r w:rsidR="00C56C4D">
                    <w:rPr>
                      <w:rFonts w:ascii="Arial" w:eastAsia="Times New Roman" w:hAnsi="Arial" w:cs="Arial"/>
                      <w:sz w:val="18"/>
                      <w:szCs w:val="18"/>
                      <w:lang w:eastAsia="es-MX"/>
                    </w:rPr>
                    <w:t>B</w:t>
                  </w:r>
                  <w:r w:rsidRPr="00366B2B">
                    <w:rPr>
                      <w:rFonts w:ascii="Arial" w:eastAsia="Times New Roman" w:hAnsi="Arial" w:cs="Arial"/>
                      <w:sz w:val="18"/>
                      <w:szCs w:val="18"/>
                      <w:lang w:eastAsia="es-MX"/>
                    </w:rPr>
                    <w:t xml:space="preserve">andas de </w:t>
                  </w:r>
                  <w:r w:rsidR="00C56C4D">
                    <w:rPr>
                      <w:rFonts w:ascii="Arial" w:eastAsia="Times New Roman" w:hAnsi="Arial" w:cs="Arial"/>
                      <w:sz w:val="18"/>
                      <w:szCs w:val="18"/>
                      <w:lang w:eastAsia="es-MX"/>
                    </w:rPr>
                    <w:t>F</w:t>
                  </w:r>
                  <w:r w:rsidRPr="00366B2B">
                    <w:rPr>
                      <w:rFonts w:ascii="Arial" w:eastAsia="Times New Roman" w:hAnsi="Arial" w:cs="Arial"/>
                      <w:sz w:val="18"/>
                      <w:szCs w:val="18"/>
                      <w:lang w:eastAsia="es-MX"/>
                    </w:rPr>
                    <w:t xml:space="preserve">recuencias contenidas en la </w:t>
                  </w:r>
                  <w:r w:rsidR="003E0D0C">
                    <w:rPr>
                      <w:rFonts w:ascii="Arial" w:eastAsia="Times New Roman" w:hAnsi="Arial" w:cs="Arial"/>
                      <w:sz w:val="18"/>
                      <w:szCs w:val="18"/>
                      <w:lang w:eastAsia="es-MX"/>
                    </w:rPr>
                    <w:t xml:space="preserve">prórroga de la </w:t>
                  </w:r>
                  <w:r w:rsidRPr="00366B2B">
                    <w:rPr>
                      <w:rFonts w:ascii="Arial" w:eastAsia="Times New Roman" w:hAnsi="Arial" w:cs="Arial"/>
                      <w:sz w:val="18"/>
                      <w:szCs w:val="18"/>
                      <w:lang w:eastAsia="es-MX"/>
                    </w:rPr>
                    <w:t>autorización de uso secundario.</w:t>
                  </w:r>
                </w:p>
                <w:p w14:paraId="2D14F978" w14:textId="77777777" w:rsidR="009F2550" w:rsidRPr="005F7176" w:rsidRDefault="009F2550" w:rsidP="009F2550">
                  <w:pPr>
                    <w:pStyle w:val="Prrafodelista"/>
                    <w:shd w:val="clear" w:color="auto" w:fill="FFFFFF"/>
                    <w:ind w:right="179"/>
                    <w:jc w:val="both"/>
                    <w:rPr>
                      <w:rFonts w:ascii="Arial" w:eastAsia="Times New Roman" w:hAnsi="Arial" w:cs="Arial"/>
                      <w:sz w:val="18"/>
                      <w:szCs w:val="18"/>
                      <w:lang w:eastAsia="es-MX"/>
                    </w:rPr>
                  </w:pPr>
                </w:p>
              </w:tc>
            </w:tr>
            <w:tr w:rsidR="009F2550" w:rsidRPr="005F7176" w14:paraId="5D69DDC9" w14:textId="77777777" w:rsidTr="009F2550">
              <w:tc>
                <w:tcPr>
                  <w:tcW w:w="8816" w:type="dxa"/>
                </w:tcPr>
                <w:p w14:paraId="3007C3D6" w14:textId="77777777" w:rsidR="009F2550" w:rsidRPr="005F7176" w:rsidRDefault="009533BC" w:rsidP="009F2550">
                  <w:pPr>
                    <w:shd w:val="clear" w:color="auto" w:fill="FFFFFF"/>
                    <w:ind w:right="179"/>
                    <w:jc w:val="both"/>
                    <w:outlineLvl w:val="3"/>
                    <w:rPr>
                      <w:rFonts w:ascii="Arial" w:eastAsia="Times New Roman" w:hAnsi="Arial" w:cs="Arial"/>
                      <w:sz w:val="18"/>
                      <w:szCs w:val="18"/>
                      <w:lang w:eastAsia="es-MX"/>
                    </w:rPr>
                  </w:pPr>
                  <w:hyperlink r:id="rId42" w:history="1">
                    <w:r w:rsidR="009F2550" w:rsidRPr="005F7176">
                      <w:rPr>
                        <w:rFonts w:ascii="Arial" w:eastAsia="Times New Roman" w:hAnsi="Arial" w:cs="Arial"/>
                        <w:color w:val="4D9D45"/>
                        <w:sz w:val="18"/>
                        <w:szCs w:val="18"/>
                        <w:bdr w:val="none" w:sz="0" w:space="0" w:color="auto" w:frame="1"/>
                        <w:lang w:eastAsia="es-MX"/>
                      </w:rPr>
                      <w:t>Requisitos para la presentación del trámite o servicio</w:t>
                    </w:r>
                  </w:hyperlink>
                </w:p>
                <w:p w14:paraId="34F0AEBA" w14:textId="77777777" w:rsidR="009F2550" w:rsidRPr="00366B2B" w:rsidRDefault="009F2550" w:rsidP="009F2550">
                  <w:pPr>
                    <w:shd w:val="clear" w:color="auto" w:fill="FFFFFF"/>
                    <w:ind w:right="179"/>
                    <w:jc w:val="both"/>
                    <w:outlineLvl w:val="3"/>
                    <w:rPr>
                      <w:rFonts w:ascii="Arial" w:eastAsia="Times New Roman" w:hAnsi="Arial" w:cs="Arial"/>
                      <w:sz w:val="18"/>
                      <w:szCs w:val="18"/>
                      <w:lang w:eastAsia="es-MX"/>
                    </w:rPr>
                  </w:pPr>
                </w:p>
                <w:p w14:paraId="15CCB7D7" w14:textId="7A94241D" w:rsidR="009F2550" w:rsidRPr="00366B2B" w:rsidRDefault="009F2550" w:rsidP="004854F0">
                  <w:pPr>
                    <w:tabs>
                      <w:tab w:val="left" w:pos="5095"/>
                    </w:tabs>
                    <w:ind w:right="179"/>
                    <w:jc w:val="both"/>
                    <w:rPr>
                      <w:rFonts w:ascii="Arial" w:eastAsia="Times New Roman" w:hAnsi="Arial" w:cs="Arial"/>
                      <w:bCs/>
                      <w:sz w:val="18"/>
                      <w:szCs w:val="18"/>
                      <w:lang w:val="es-ES" w:eastAsia="es-MX"/>
                    </w:rPr>
                  </w:pPr>
                  <w:r w:rsidRPr="00366B2B">
                    <w:rPr>
                      <w:rFonts w:ascii="Arial" w:eastAsia="Times New Roman" w:hAnsi="Arial" w:cs="Arial"/>
                      <w:b/>
                      <w:bCs/>
                      <w:sz w:val="18"/>
                      <w:szCs w:val="18"/>
                      <w:lang w:val="es-ES" w:eastAsia="es-MX"/>
                    </w:rPr>
                    <w:t>Datos:</w:t>
                  </w:r>
                </w:p>
                <w:p w14:paraId="15F5B6C0" w14:textId="77777777" w:rsidR="00A25259" w:rsidRPr="00366B2B" w:rsidRDefault="00A25259" w:rsidP="009F2550">
                  <w:pPr>
                    <w:ind w:right="179"/>
                    <w:jc w:val="both"/>
                    <w:rPr>
                      <w:rFonts w:ascii="Arial" w:eastAsia="Times New Roman" w:hAnsi="Arial" w:cs="Arial"/>
                      <w:bCs/>
                      <w:sz w:val="18"/>
                      <w:szCs w:val="18"/>
                      <w:lang w:val="es-ES" w:eastAsia="es-MX"/>
                    </w:rPr>
                  </w:pPr>
                </w:p>
                <w:p w14:paraId="221AF92B" w14:textId="3E194116" w:rsidR="00E3063F" w:rsidRPr="00E3063F" w:rsidRDefault="00E3063F" w:rsidP="00E3063F">
                  <w:pPr>
                    <w:ind w:right="179"/>
                    <w:jc w:val="both"/>
                    <w:rPr>
                      <w:rFonts w:ascii="Arial" w:eastAsia="Times New Roman" w:hAnsi="Arial" w:cs="Arial"/>
                      <w:bCs/>
                      <w:sz w:val="18"/>
                      <w:szCs w:val="18"/>
                      <w:lang w:val="es-ES" w:eastAsia="es-MX"/>
                    </w:rPr>
                  </w:pPr>
                  <w:r>
                    <w:rPr>
                      <w:rFonts w:ascii="Arial" w:eastAsia="Times New Roman" w:hAnsi="Arial" w:cs="Arial"/>
                      <w:bCs/>
                      <w:sz w:val="18"/>
                      <w:szCs w:val="18"/>
                      <w:lang w:val="es-ES" w:eastAsia="es-MX"/>
                    </w:rPr>
                    <w:lastRenderedPageBreak/>
                    <w:t>La solicitud de prórroga con los datos necesarios para ubicar la Constancia de Autorización que se solicita prorrogar, además de la información siguiente:</w:t>
                  </w:r>
                </w:p>
                <w:p w14:paraId="4CAFED32" w14:textId="230C18AA" w:rsidR="00A25259" w:rsidRPr="00366B2B" w:rsidRDefault="00A25259" w:rsidP="009F2550">
                  <w:pPr>
                    <w:ind w:right="179"/>
                    <w:jc w:val="both"/>
                    <w:rPr>
                      <w:rFonts w:ascii="Arial" w:eastAsia="Times New Roman" w:hAnsi="Arial" w:cs="Arial"/>
                      <w:bCs/>
                      <w:sz w:val="18"/>
                      <w:szCs w:val="18"/>
                      <w:lang w:val="es-ES" w:eastAsia="es-MX"/>
                    </w:rPr>
                  </w:pPr>
                </w:p>
                <w:p w14:paraId="7611D1F9" w14:textId="5E276F6B" w:rsidR="00A25259" w:rsidRPr="00366B2B" w:rsidRDefault="00A25259" w:rsidP="00547BDA">
                  <w:pPr>
                    <w:pStyle w:val="Prrafodelista"/>
                    <w:numPr>
                      <w:ilvl w:val="2"/>
                      <w:numId w:val="22"/>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Lugar y fecha.</w:t>
                  </w:r>
                </w:p>
                <w:p w14:paraId="29EA576E" w14:textId="0CDA808F" w:rsidR="00A25259" w:rsidRPr="00366B2B" w:rsidRDefault="00A25259" w:rsidP="00547BDA">
                  <w:pPr>
                    <w:pStyle w:val="Prrafodelista"/>
                    <w:numPr>
                      <w:ilvl w:val="2"/>
                      <w:numId w:val="22"/>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Tipo de trámite: inicio de trámite, desahogo de prevención o alcance.</w:t>
                  </w:r>
                </w:p>
                <w:p w14:paraId="3582AEB0" w14:textId="3096873C" w:rsidR="00A25259" w:rsidRPr="00366B2B" w:rsidRDefault="00A25259" w:rsidP="00547BDA">
                  <w:pPr>
                    <w:pStyle w:val="Prrafodelista"/>
                    <w:numPr>
                      <w:ilvl w:val="2"/>
                      <w:numId w:val="22"/>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Modalidad del trámite: instalaciones destinadas a actividades comerciales o industriales.</w:t>
                  </w:r>
                </w:p>
                <w:p w14:paraId="06ED6E1B" w14:textId="302E1BC2" w:rsidR="00A25259" w:rsidRPr="00366B2B" w:rsidRDefault="00A25259" w:rsidP="00547BDA">
                  <w:pPr>
                    <w:pStyle w:val="Prrafodelista"/>
                    <w:numPr>
                      <w:ilvl w:val="2"/>
                      <w:numId w:val="22"/>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 xml:space="preserve">Servicio: Telecomunicaciones o radiodifusión sonora en banda FM </w:t>
                  </w:r>
                </w:p>
                <w:p w14:paraId="69B56AC6" w14:textId="692BBE44" w:rsidR="009F2550" w:rsidRDefault="00A25259" w:rsidP="00547BDA">
                  <w:pPr>
                    <w:pStyle w:val="Prrafodelista"/>
                    <w:numPr>
                      <w:ilvl w:val="2"/>
                      <w:numId w:val="22"/>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Nombre</w:t>
                  </w:r>
                  <w:r w:rsidR="009F2550" w:rsidRPr="00366B2B">
                    <w:rPr>
                      <w:rFonts w:ascii="Arial" w:eastAsia="Times New Roman" w:hAnsi="Arial" w:cs="Arial"/>
                      <w:bCs/>
                      <w:sz w:val="18"/>
                      <w:szCs w:val="18"/>
                      <w:lang w:val="es-ES" w:eastAsia="es-MX"/>
                    </w:rPr>
                    <w:t>, razón o denominación social y firma del interesado y, en su caso, de su representante legal.</w:t>
                  </w:r>
                </w:p>
                <w:p w14:paraId="4E2F2991" w14:textId="77777777" w:rsidR="00257613" w:rsidRPr="00366B2B" w:rsidRDefault="00257613" w:rsidP="00257613">
                  <w:pPr>
                    <w:pStyle w:val="Prrafodelista"/>
                    <w:ind w:left="771" w:right="179"/>
                    <w:jc w:val="both"/>
                    <w:rPr>
                      <w:rFonts w:ascii="Arial" w:eastAsia="Times New Roman" w:hAnsi="Arial" w:cs="Arial"/>
                      <w:bCs/>
                      <w:sz w:val="18"/>
                      <w:szCs w:val="18"/>
                      <w:lang w:val="es-ES" w:eastAsia="es-MX"/>
                    </w:rPr>
                  </w:pPr>
                </w:p>
                <w:p w14:paraId="789D5CFB" w14:textId="37EAB0C8" w:rsidR="00AE2D69" w:rsidRPr="00257613" w:rsidRDefault="00AE2D69" w:rsidP="00547BDA">
                  <w:pPr>
                    <w:pStyle w:val="Prrafodelista"/>
                    <w:numPr>
                      <w:ilvl w:val="3"/>
                      <w:numId w:val="17"/>
                    </w:numPr>
                    <w:ind w:left="489" w:right="179" w:hanging="285"/>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Datos generales del solicitante:</w:t>
                  </w:r>
                </w:p>
                <w:p w14:paraId="3FE554C1" w14:textId="2F31A8E7" w:rsidR="00AE2D69" w:rsidRPr="00366B2B" w:rsidRDefault="00AE2D69" w:rsidP="00547BDA">
                  <w:pPr>
                    <w:pStyle w:val="Prrafodelista"/>
                    <w:numPr>
                      <w:ilvl w:val="0"/>
                      <w:numId w:val="23"/>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Nombre, denominación o razón social</w:t>
                  </w:r>
                </w:p>
                <w:p w14:paraId="1F2971D3" w14:textId="30B8CB83" w:rsidR="00AE2D69" w:rsidRPr="00366B2B" w:rsidRDefault="00AE2D69" w:rsidP="00547BDA">
                  <w:pPr>
                    <w:pStyle w:val="Prrafodelista"/>
                    <w:numPr>
                      <w:ilvl w:val="0"/>
                      <w:numId w:val="23"/>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 xml:space="preserve">Representante legal: nombre, especificar su está acreditado ante el Instituto, o especificar el documento con que acredita su personalidad. </w:t>
                  </w:r>
                </w:p>
                <w:p w14:paraId="3C643196" w14:textId="4D9D061C" w:rsidR="00AE2D69" w:rsidRPr="00366B2B" w:rsidRDefault="00AE2D69" w:rsidP="00547BDA">
                  <w:pPr>
                    <w:pStyle w:val="Prrafodelista"/>
                    <w:numPr>
                      <w:ilvl w:val="0"/>
                      <w:numId w:val="23"/>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 xml:space="preserve">Domicilio para oír y recibir notificaciones en la Ciudad de México: Calle, número, colonia, demarcación territorial, código postal, correo electrónico, teléfono móvil. </w:t>
                  </w:r>
                </w:p>
                <w:p w14:paraId="174446C8" w14:textId="2D195EEE" w:rsidR="00AE2D69" w:rsidRDefault="00AE2D69" w:rsidP="00547BDA">
                  <w:pPr>
                    <w:pStyle w:val="Prrafodelista"/>
                    <w:numPr>
                      <w:ilvl w:val="0"/>
                      <w:numId w:val="23"/>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Autorizados: nombre(s)</w:t>
                  </w:r>
                </w:p>
                <w:p w14:paraId="415B9758" w14:textId="74FBCE11" w:rsidR="00E3063F" w:rsidRDefault="00E3063F" w:rsidP="00547BDA">
                  <w:pPr>
                    <w:pStyle w:val="Prrafodelista"/>
                    <w:numPr>
                      <w:ilvl w:val="0"/>
                      <w:numId w:val="23"/>
                    </w:numPr>
                    <w:ind w:right="179"/>
                    <w:jc w:val="both"/>
                    <w:rPr>
                      <w:rFonts w:ascii="Arial" w:eastAsia="Times New Roman" w:hAnsi="Arial" w:cs="Arial"/>
                      <w:bCs/>
                      <w:sz w:val="18"/>
                      <w:szCs w:val="18"/>
                      <w:lang w:val="es-ES" w:eastAsia="es-MX"/>
                    </w:rPr>
                  </w:pPr>
                  <w:r>
                    <w:rPr>
                      <w:rFonts w:ascii="Arial" w:eastAsia="Times New Roman" w:hAnsi="Arial" w:cs="Arial"/>
                      <w:bCs/>
                      <w:sz w:val="18"/>
                      <w:szCs w:val="18"/>
                      <w:lang w:val="es-ES" w:eastAsia="es-MX"/>
                    </w:rPr>
                    <w:t>Los hechos o razones que motivaron la petición.</w:t>
                  </w:r>
                </w:p>
                <w:p w14:paraId="7B1D4FDE" w14:textId="1C60CCB0" w:rsidR="00E3063F" w:rsidRDefault="00E3063F" w:rsidP="00547BDA">
                  <w:pPr>
                    <w:pStyle w:val="Prrafodelista"/>
                    <w:numPr>
                      <w:ilvl w:val="0"/>
                      <w:numId w:val="23"/>
                    </w:numPr>
                    <w:ind w:right="179"/>
                    <w:jc w:val="both"/>
                    <w:rPr>
                      <w:rFonts w:ascii="Arial" w:eastAsia="Times New Roman" w:hAnsi="Arial" w:cs="Arial"/>
                      <w:bCs/>
                      <w:sz w:val="18"/>
                      <w:szCs w:val="18"/>
                      <w:lang w:val="es-ES" w:eastAsia="es-MX"/>
                    </w:rPr>
                  </w:pPr>
                  <w:r>
                    <w:rPr>
                      <w:rFonts w:ascii="Arial" w:eastAsia="Times New Roman" w:hAnsi="Arial" w:cs="Arial"/>
                      <w:bCs/>
                      <w:sz w:val="18"/>
                      <w:szCs w:val="18"/>
                      <w:lang w:val="es-ES" w:eastAsia="es-MX"/>
                    </w:rPr>
                    <w:t>El órgano administrativo al que se dirigen.</w:t>
                  </w:r>
                </w:p>
                <w:p w14:paraId="48994CDC" w14:textId="0ED9CCA3" w:rsidR="00E3063F" w:rsidRPr="00E3063F" w:rsidRDefault="00E3063F" w:rsidP="00E3063F">
                  <w:pPr>
                    <w:ind w:left="360" w:right="179"/>
                    <w:jc w:val="both"/>
                    <w:rPr>
                      <w:rFonts w:ascii="Arial" w:eastAsia="Times New Roman" w:hAnsi="Arial" w:cs="Arial"/>
                      <w:bCs/>
                      <w:sz w:val="18"/>
                      <w:szCs w:val="18"/>
                      <w:lang w:val="es-ES" w:eastAsia="es-MX"/>
                    </w:rPr>
                  </w:pPr>
                </w:p>
                <w:p w14:paraId="7900AA87" w14:textId="77777777" w:rsidR="009F2550" w:rsidRPr="00366B2B" w:rsidRDefault="009F2550" w:rsidP="009F2550">
                  <w:pPr>
                    <w:ind w:right="179"/>
                    <w:jc w:val="both"/>
                    <w:rPr>
                      <w:rFonts w:ascii="Arial" w:eastAsia="Times New Roman" w:hAnsi="Arial" w:cs="Arial"/>
                      <w:bCs/>
                      <w:sz w:val="18"/>
                      <w:szCs w:val="18"/>
                      <w:lang w:val="es-ES" w:eastAsia="es-MX"/>
                    </w:rPr>
                  </w:pPr>
                </w:p>
                <w:p w14:paraId="299AE532" w14:textId="77777777" w:rsidR="009F2550" w:rsidRPr="00366B2B" w:rsidRDefault="009F2550" w:rsidP="009F2550">
                  <w:pPr>
                    <w:ind w:right="179"/>
                    <w:jc w:val="both"/>
                    <w:rPr>
                      <w:rFonts w:ascii="Arial" w:eastAsia="Times New Roman" w:hAnsi="Arial" w:cs="Arial"/>
                      <w:b/>
                      <w:bCs/>
                      <w:sz w:val="18"/>
                      <w:szCs w:val="18"/>
                      <w:lang w:val="es-ES" w:eastAsia="es-MX"/>
                    </w:rPr>
                  </w:pPr>
                  <w:r w:rsidRPr="00366B2B">
                    <w:rPr>
                      <w:rFonts w:ascii="Arial" w:eastAsia="Times New Roman" w:hAnsi="Arial" w:cs="Arial"/>
                      <w:b/>
                      <w:bCs/>
                      <w:sz w:val="18"/>
                      <w:szCs w:val="18"/>
                      <w:lang w:val="es-ES" w:eastAsia="es-MX"/>
                    </w:rPr>
                    <w:t>Fundamento Jurídico:</w:t>
                  </w:r>
                </w:p>
                <w:p w14:paraId="36577539" w14:textId="77777777" w:rsidR="009F2550" w:rsidRPr="00366B2B" w:rsidRDefault="009F2550" w:rsidP="009F2550">
                  <w:pPr>
                    <w:ind w:right="179"/>
                    <w:jc w:val="both"/>
                    <w:rPr>
                      <w:rFonts w:ascii="Arial" w:eastAsia="Times New Roman" w:hAnsi="Arial" w:cs="Arial"/>
                      <w:bCs/>
                      <w:sz w:val="18"/>
                      <w:szCs w:val="18"/>
                      <w:lang w:val="es-ES" w:eastAsia="es-MX"/>
                    </w:rPr>
                  </w:pPr>
                </w:p>
                <w:p w14:paraId="31A3B657" w14:textId="127997FC" w:rsidR="00212AA4" w:rsidRDefault="00E3063F" w:rsidP="009F2550">
                  <w:pPr>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 xml:space="preserve">Artículo </w:t>
                  </w:r>
                  <w:r>
                    <w:rPr>
                      <w:rFonts w:ascii="Arial" w:eastAsia="Times New Roman" w:hAnsi="Arial" w:cs="Arial"/>
                      <w:sz w:val="18"/>
                      <w:szCs w:val="18"/>
                      <w:lang w:eastAsia="es-MX"/>
                    </w:rPr>
                    <w:t>7,</w:t>
                  </w:r>
                  <w:r w:rsidR="00982093">
                    <w:rPr>
                      <w:rFonts w:ascii="Arial" w:eastAsia="Times New Roman" w:hAnsi="Arial" w:cs="Arial"/>
                      <w:sz w:val="18"/>
                      <w:szCs w:val="18"/>
                      <w:lang w:eastAsia="es-MX"/>
                    </w:rPr>
                    <w:t xml:space="preserve"> fracción II, </w:t>
                  </w:r>
                  <w:r>
                    <w:rPr>
                      <w:rFonts w:ascii="Arial" w:eastAsia="Times New Roman" w:hAnsi="Arial" w:cs="Arial"/>
                      <w:sz w:val="18"/>
                      <w:szCs w:val="18"/>
                      <w:lang w:eastAsia="es-MX"/>
                    </w:rPr>
                    <w:t>párrafos segundo</w:t>
                  </w:r>
                  <w:r w:rsidR="00982093">
                    <w:rPr>
                      <w:rFonts w:ascii="Arial" w:eastAsia="Times New Roman" w:hAnsi="Arial" w:cs="Arial"/>
                      <w:sz w:val="18"/>
                      <w:szCs w:val="18"/>
                      <w:lang w:eastAsia="es-MX"/>
                    </w:rPr>
                    <w:t xml:space="preserve"> y </w:t>
                  </w:r>
                  <w:r>
                    <w:rPr>
                      <w:rFonts w:ascii="Arial" w:eastAsia="Times New Roman" w:hAnsi="Arial" w:cs="Arial"/>
                      <w:sz w:val="18"/>
                      <w:szCs w:val="18"/>
                      <w:lang w:eastAsia="es-MX"/>
                    </w:rPr>
                    <w:t>tercero de l</w:t>
                  </w:r>
                  <w:r w:rsidRPr="00366B2B">
                    <w:rPr>
                      <w:rFonts w:ascii="Arial" w:eastAsia="Times New Roman" w:hAnsi="Arial" w:cs="Arial"/>
                      <w:sz w:val="18"/>
                      <w:szCs w:val="18"/>
                      <w:lang w:eastAsia="es-MX"/>
                    </w:rPr>
                    <w:t xml:space="preserve">os Lineamientos para el otorgamiento de la Constancia de Autorización, para el uso y aprovechamiento de </w:t>
                  </w:r>
                  <w:r w:rsidR="009856AC">
                    <w:rPr>
                      <w:rFonts w:ascii="Arial" w:eastAsia="Times New Roman" w:hAnsi="Arial" w:cs="Arial"/>
                      <w:sz w:val="18"/>
                      <w:szCs w:val="18"/>
                      <w:lang w:eastAsia="es-MX"/>
                    </w:rPr>
                    <w:t>B</w:t>
                  </w:r>
                  <w:r w:rsidRPr="00366B2B">
                    <w:rPr>
                      <w:rFonts w:ascii="Arial" w:eastAsia="Times New Roman" w:hAnsi="Arial" w:cs="Arial"/>
                      <w:sz w:val="18"/>
                      <w:szCs w:val="18"/>
                      <w:lang w:eastAsia="es-MX"/>
                    </w:rPr>
                    <w:t xml:space="preserve">andas de </w:t>
                  </w:r>
                  <w:r w:rsidR="009856AC">
                    <w:rPr>
                      <w:rFonts w:ascii="Arial" w:eastAsia="Times New Roman" w:hAnsi="Arial" w:cs="Arial"/>
                      <w:sz w:val="18"/>
                      <w:szCs w:val="18"/>
                      <w:lang w:eastAsia="es-MX"/>
                    </w:rPr>
                    <w:t>F</w:t>
                  </w:r>
                  <w:r w:rsidRPr="00366B2B">
                    <w:rPr>
                      <w:rFonts w:ascii="Arial" w:eastAsia="Times New Roman" w:hAnsi="Arial" w:cs="Arial"/>
                      <w:sz w:val="18"/>
                      <w:szCs w:val="18"/>
                      <w:lang w:eastAsia="es-MX"/>
                    </w:rPr>
                    <w:t>recuencias del espectro radioeléctrico para uso secundario</w:t>
                  </w:r>
                  <w:r w:rsidR="00982093">
                    <w:rPr>
                      <w:rFonts w:ascii="Arial" w:eastAsia="Times New Roman" w:hAnsi="Arial" w:cs="Arial"/>
                      <w:sz w:val="18"/>
                      <w:szCs w:val="18"/>
                      <w:lang w:eastAsia="es-MX"/>
                    </w:rPr>
                    <w:t>.</w:t>
                  </w:r>
                </w:p>
                <w:p w14:paraId="6F6E2B66" w14:textId="77777777" w:rsidR="00E3063F" w:rsidRPr="00366B2B" w:rsidRDefault="00E3063F" w:rsidP="009F2550">
                  <w:pPr>
                    <w:ind w:right="179"/>
                    <w:jc w:val="both"/>
                    <w:rPr>
                      <w:rFonts w:ascii="Arial" w:eastAsia="Times New Roman" w:hAnsi="Arial" w:cs="Arial"/>
                      <w:bCs/>
                      <w:sz w:val="18"/>
                      <w:szCs w:val="18"/>
                      <w:lang w:val="es-ES" w:eastAsia="es-MX"/>
                    </w:rPr>
                  </w:pPr>
                </w:p>
                <w:p w14:paraId="34604392" w14:textId="212E3DE1" w:rsidR="00212AA4" w:rsidRPr="00366B2B" w:rsidRDefault="00212AA4" w:rsidP="009F2550">
                  <w:p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En caso de resultar favorable la solicitud deberá hacer el pago de contraprestación correspondiente.</w:t>
                  </w:r>
                </w:p>
                <w:p w14:paraId="57832687" w14:textId="77777777" w:rsidR="009F2550" w:rsidRPr="005F7176" w:rsidRDefault="009F2550" w:rsidP="009F2550">
                  <w:pPr>
                    <w:ind w:right="179"/>
                    <w:jc w:val="both"/>
                    <w:rPr>
                      <w:rFonts w:ascii="Arial" w:eastAsia="Calibri" w:hAnsi="Arial" w:cs="Arial"/>
                      <w:color w:val="000000"/>
                      <w:sz w:val="18"/>
                      <w:szCs w:val="18"/>
                    </w:rPr>
                  </w:pPr>
                </w:p>
              </w:tc>
            </w:tr>
            <w:tr w:rsidR="009F2550" w:rsidRPr="005F7176" w14:paraId="4AF8FA2D" w14:textId="77777777" w:rsidTr="009F2550">
              <w:tc>
                <w:tcPr>
                  <w:tcW w:w="8816" w:type="dxa"/>
                </w:tcPr>
                <w:p w14:paraId="416E5291" w14:textId="77777777" w:rsidR="009F2550" w:rsidRPr="005F7176" w:rsidRDefault="009533BC"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43" w:history="1">
                    <w:r w:rsidR="009F2550" w:rsidRPr="005F7176">
                      <w:rPr>
                        <w:rFonts w:ascii="Arial" w:eastAsia="Times New Roman" w:hAnsi="Arial" w:cs="Arial"/>
                        <w:color w:val="4D9D45"/>
                        <w:sz w:val="18"/>
                        <w:szCs w:val="18"/>
                        <w:bdr w:val="none" w:sz="0" w:space="0" w:color="auto" w:frame="1"/>
                        <w:lang w:eastAsia="es-MX"/>
                      </w:rPr>
                      <w:t>Medios de presentación por los cuales debe o puede presentarse el trámite o servicio</w:t>
                    </w:r>
                  </w:hyperlink>
                </w:p>
                <w:p w14:paraId="406269C1" w14:textId="77777777" w:rsidR="009F2550" w:rsidRPr="005F7176" w:rsidRDefault="009F2550" w:rsidP="009F2550">
                  <w:pPr>
                    <w:shd w:val="clear" w:color="auto" w:fill="FFFFFF"/>
                    <w:ind w:right="179"/>
                    <w:jc w:val="both"/>
                    <w:outlineLvl w:val="3"/>
                    <w:rPr>
                      <w:rFonts w:ascii="Arial" w:eastAsia="Times New Roman" w:hAnsi="Arial" w:cs="Arial"/>
                      <w:sz w:val="18"/>
                      <w:szCs w:val="18"/>
                      <w:lang w:eastAsia="es-MX"/>
                    </w:rPr>
                  </w:pPr>
                </w:p>
                <w:p w14:paraId="68D93AD8" w14:textId="77777777" w:rsidR="00212AA4" w:rsidRDefault="00212AA4" w:rsidP="009F2550">
                  <w:pPr>
                    <w:pStyle w:val="NormalWeb"/>
                    <w:spacing w:before="0" w:beforeAutospacing="0" w:after="0" w:afterAutospacing="0"/>
                    <w:ind w:right="185"/>
                    <w:jc w:val="both"/>
                    <w:rPr>
                      <w:rFonts w:ascii="Arial" w:hAnsi="Arial" w:cs="Arial"/>
                      <w:sz w:val="18"/>
                      <w:szCs w:val="18"/>
                    </w:rPr>
                  </w:pPr>
                  <w:r w:rsidRPr="00212AA4">
                    <w:rPr>
                      <w:rFonts w:ascii="Arial" w:hAnsi="Arial" w:cs="Arial"/>
                      <w:b/>
                      <w:sz w:val="18"/>
                      <w:szCs w:val="18"/>
                    </w:rPr>
                    <w:t>Formato de solicitud</w:t>
                  </w:r>
                  <w:r>
                    <w:rPr>
                      <w:rFonts w:ascii="Arial" w:hAnsi="Arial" w:cs="Arial"/>
                      <w:sz w:val="18"/>
                      <w:szCs w:val="18"/>
                    </w:rPr>
                    <w:t>:</w:t>
                  </w:r>
                </w:p>
                <w:p w14:paraId="7CDA97A8" w14:textId="77777777" w:rsidR="005D5AAA" w:rsidRDefault="005D5AAA" w:rsidP="009F2550">
                  <w:pPr>
                    <w:pStyle w:val="NormalWeb"/>
                    <w:spacing w:before="0" w:beforeAutospacing="0" w:after="0" w:afterAutospacing="0"/>
                    <w:ind w:right="185"/>
                    <w:jc w:val="both"/>
                    <w:rPr>
                      <w:rFonts w:ascii="Arial" w:hAnsi="Arial" w:cs="Arial"/>
                      <w:sz w:val="18"/>
                      <w:szCs w:val="18"/>
                    </w:rPr>
                  </w:pPr>
                  <w:r w:rsidRPr="005D5AAA">
                    <w:rPr>
                      <w:rFonts w:ascii="Arial" w:hAnsi="Arial" w:cs="Arial"/>
                      <w:sz w:val="18"/>
                      <w:szCs w:val="18"/>
                    </w:rPr>
                    <w:t>Formato de Trámite para el otorgamiento, modificación o prórroga de la Autorización, para el uso y aprovechamiento de bandas de frecuencias del espectro radioeléctrico para uso secundario</w:t>
                  </w:r>
                  <w:r>
                    <w:rPr>
                      <w:rFonts w:ascii="Arial" w:hAnsi="Arial" w:cs="Arial"/>
                      <w:sz w:val="18"/>
                      <w:szCs w:val="18"/>
                    </w:rPr>
                    <w:t>.</w:t>
                  </w:r>
                </w:p>
                <w:p w14:paraId="267F5542" w14:textId="15C68B4C" w:rsidR="00982093" w:rsidRPr="005F7176" w:rsidRDefault="005D5AAA" w:rsidP="009F2550">
                  <w:pPr>
                    <w:pStyle w:val="NormalWeb"/>
                    <w:spacing w:before="0" w:beforeAutospacing="0" w:after="0" w:afterAutospacing="0"/>
                    <w:ind w:right="185"/>
                    <w:jc w:val="both"/>
                    <w:rPr>
                      <w:rFonts w:ascii="Arial" w:hAnsi="Arial" w:cs="Arial"/>
                      <w:sz w:val="18"/>
                      <w:szCs w:val="18"/>
                    </w:rPr>
                  </w:pPr>
                  <w:r w:rsidRPr="005D5AAA">
                    <w:rPr>
                      <w:rFonts w:ascii="Arial" w:hAnsi="Arial" w:cs="Arial"/>
                      <w:sz w:val="18"/>
                      <w:szCs w:val="18"/>
                    </w:rPr>
                    <w:t xml:space="preserve"> </w:t>
                  </w:r>
                </w:p>
                <w:p w14:paraId="77733297" w14:textId="3BB8261A" w:rsidR="009F2550" w:rsidRDefault="009F2550" w:rsidP="009F2550">
                  <w:pPr>
                    <w:pStyle w:val="ng-binding"/>
                    <w:spacing w:after="0"/>
                    <w:rPr>
                      <w:rFonts w:ascii="Arial" w:hAnsi="Arial" w:cs="Arial"/>
                      <w:b/>
                      <w:bCs/>
                      <w:sz w:val="18"/>
                      <w:szCs w:val="18"/>
                      <w:shd w:val="clear" w:color="auto" w:fill="FFFFFF"/>
                    </w:rPr>
                  </w:pPr>
                  <w:r w:rsidRPr="005F7176">
                    <w:rPr>
                      <w:rFonts w:ascii="Arial" w:hAnsi="Arial" w:cs="Arial"/>
                      <w:b/>
                      <w:bCs/>
                      <w:sz w:val="18"/>
                      <w:szCs w:val="18"/>
                      <w:shd w:val="clear" w:color="auto" w:fill="FFFFFF"/>
                    </w:rPr>
                    <w:t>Fundamento Jurídico:</w:t>
                  </w:r>
                </w:p>
                <w:p w14:paraId="6379993F" w14:textId="69AADAD2" w:rsidR="009F2550" w:rsidRPr="00212AA4" w:rsidRDefault="00E3063F" w:rsidP="00E269A8">
                  <w:pPr>
                    <w:pStyle w:val="ng-binding"/>
                    <w:ind w:right="177"/>
                    <w:rPr>
                      <w:rFonts w:ascii="Arial" w:hAnsi="Arial" w:cs="Arial"/>
                      <w:bCs/>
                      <w:sz w:val="18"/>
                      <w:szCs w:val="18"/>
                      <w:shd w:val="clear" w:color="auto" w:fill="FFFFFF"/>
                    </w:rPr>
                  </w:pPr>
                  <w:r w:rsidRPr="00366B2B">
                    <w:rPr>
                      <w:rFonts w:ascii="Arial" w:hAnsi="Arial" w:cs="Arial"/>
                      <w:sz w:val="18"/>
                      <w:szCs w:val="18"/>
                    </w:rPr>
                    <w:t xml:space="preserve">Artículo </w:t>
                  </w:r>
                  <w:r w:rsidR="00982093">
                    <w:rPr>
                      <w:rFonts w:ascii="Arial" w:hAnsi="Arial" w:cs="Arial"/>
                      <w:sz w:val="18"/>
                      <w:szCs w:val="18"/>
                    </w:rPr>
                    <w:t>12</w:t>
                  </w:r>
                  <w:r>
                    <w:rPr>
                      <w:rFonts w:ascii="Arial" w:hAnsi="Arial" w:cs="Arial"/>
                      <w:sz w:val="18"/>
                      <w:szCs w:val="18"/>
                    </w:rPr>
                    <w:t xml:space="preserve"> de l</w:t>
                  </w:r>
                  <w:r w:rsidRPr="00366B2B">
                    <w:rPr>
                      <w:rFonts w:ascii="Arial" w:hAnsi="Arial" w:cs="Arial"/>
                      <w:sz w:val="18"/>
                      <w:szCs w:val="18"/>
                    </w:rPr>
                    <w:t xml:space="preserve">os Lineamientos para el otorgamiento de la Constancia de Autorización, para el uso y aprovechamiento de </w:t>
                  </w:r>
                  <w:r w:rsidR="009856AC">
                    <w:rPr>
                      <w:rFonts w:ascii="Arial" w:hAnsi="Arial" w:cs="Arial"/>
                      <w:sz w:val="18"/>
                      <w:szCs w:val="18"/>
                    </w:rPr>
                    <w:t>B</w:t>
                  </w:r>
                  <w:r w:rsidRPr="00366B2B">
                    <w:rPr>
                      <w:rFonts w:ascii="Arial" w:hAnsi="Arial" w:cs="Arial"/>
                      <w:sz w:val="18"/>
                      <w:szCs w:val="18"/>
                    </w:rPr>
                    <w:t xml:space="preserve">andas de </w:t>
                  </w:r>
                  <w:r w:rsidR="009856AC">
                    <w:rPr>
                      <w:rFonts w:ascii="Arial" w:hAnsi="Arial" w:cs="Arial"/>
                      <w:sz w:val="18"/>
                      <w:szCs w:val="18"/>
                    </w:rPr>
                    <w:t>F</w:t>
                  </w:r>
                  <w:r w:rsidRPr="00366B2B">
                    <w:rPr>
                      <w:rFonts w:ascii="Arial" w:hAnsi="Arial" w:cs="Arial"/>
                      <w:sz w:val="18"/>
                      <w:szCs w:val="18"/>
                    </w:rPr>
                    <w:t>recuencias del espectro radioeléctrico para uso secundario, publicados en el Diario Oficial de la Federación el 23 de abril de 2018</w:t>
                  </w:r>
                  <w:r>
                    <w:rPr>
                      <w:rFonts w:ascii="Arial" w:hAnsi="Arial" w:cs="Arial"/>
                      <w:sz w:val="18"/>
                      <w:szCs w:val="18"/>
                    </w:rPr>
                    <w:t>, con su respectiva modificación publicada en el mismo medio de difusión el 20 de noviembre de 2020.</w:t>
                  </w:r>
                </w:p>
              </w:tc>
            </w:tr>
            <w:tr w:rsidR="009F2550" w:rsidRPr="005F7176" w14:paraId="665B81CF" w14:textId="77777777" w:rsidTr="009F2550">
              <w:tc>
                <w:tcPr>
                  <w:tcW w:w="8816" w:type="dxa"/>
                </w:tcPr>
                <w:p w14:paraId="4CA26697" w14:textId="77777777" w:rsidR="009F2550" w:rsidRPr="005F7176" w:rsidRDefault="009533BC"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44" w:history="1">
                    <w:r w:rsidR="009F2550" w:rsidRPr="005F7176">
                      <w:rPr>
                        <w:rFonts w:ascii="Arial" w:eastAsia="Times New Roman" w:hAnsi="Arial" w:cs="Arial"/>
                        <w:color w:val="4D9D45"/>
                        <w:sz w:val="18"/>
                        <w:szCs w:val="18"/>
                        <w:bdr w:val="none" w:sz="0" w:space="0" w:color="auto" w:frame="1"/>
                        <w:lang w:eastAsia="es-MX"/>
                      </w:rPr>
                      <w:t>El formato correspondiente, en su caso, y su fecha de publicación en el Diario Oficial de la Federación</w:t>
                    </w:r>
                  </w:hyperlink>
                </w:p>
                <w:p w14:paraId="371BBC50" w14:textId="13802054" w:rsidR="00982093" w:rsidRDefault="005D5AAA" w:rsidP="00982093">
                  <w:pPr>
                    <w:pStyle w:val="NormalWeb"/>
                    <w:spacing w:before="0" w:beforeAutospacing="0" w:after="0" w:afterAutospacing="0"/>
                    <w:ind w:right="185"/>
                    <w:jc w:val="both"/>
                    <w:rPr>
                      <w:rFonts w:ascii="Arial" w:hAnsi="Arial" w:cs="Arial"/>
                      <w:sz w:val="18"/>
                      <w:szCs w:val="18"/>
                    </w:rPr>
                  </w:pPr>
                  <w:r w:rsidRPr="005D5AAA">
                    <w:rPr>
                      <w:rFonts w:ascii="Arial" w:hAnsi="Arial" w:cs="Arial"/>
                      <w:sz w:val="18"/>
                      <w:szCs w:val="18"/>
                    </w:rPr>
                    <w:t>Formato de Trámite para el otorgamiento, modificación o prórroga de la Autorización, para el uso y aprovechamiento de bandas de frecuencias del espectro radioeléctrico para uso secundario</w:t>
                  </w:r>
                  <w:r w:rsidR="00982093">
                    <w:rPr>
                      <w:rFonts w:ascii="Arial" w:hAnsi="Arial" w:cs="Arial"/>
                      <w:sz w:val="18"/>
                      <w:szCs w:val="18"/>
                    </w:rPr>
                    <w:t>, publicado el 20 de noviembre de 2020.</w:t>
                  </w:r>
                </w:p>
                <w:p w14:paraId="4585716D" w14:textId="3DFC01DD" w:rsidR="00982093" w:rsidRDefault="009533BC" w:rsidP="00982093">
                  <w:pPr>
                    <w:pStyle w:val="NormalWeb"/>
                    <w:spacing w:before="0" w:beforeAutospacing="0" w:after="0" w:afterAutospacing="0"/>
                    <w:ind w:right="185"/>
                    <w:jc w:val="both"/>
                    <w:rPr>
                      <w:rFonts w:ascii="Arial" w:hAnsi="Arial" w:cs="Arial"/>
                      <w:sz w:val="18"/>
                      <w:szCs w:val="18"/>
                    </w:rPr>
                  </w:pPr>
                  <w:hyperlink r:id="rId45" w:history="1">
                    <w:r w:rsidR="00982093" w:rsidRPr="00757725">
                      <w:rPr>
                        <w:rStyle w:val="Hipervnculo"/>
                        <w:rFonts w:ascii="Arial" w:hAnsi="Arial" w:cs="Arial"/>
                        <w:sz w:val="18"/>
                        <w:szCs w:val="18"/>
                      </w:rPr>
                      <w:t>https://www.dof.gob.mx/nota_detalle.php?codigo=5605481&amp;fecha=20/11/2020</w:t>
                    </w:r>
                  </w:hyperlink>
                </w:p>
                <w:p w14:paraId="0D468B52" w14:textId="2283D8AA" w:rsidR="009F2550" w:rsidRPr="00212AA4" w:rsidRDefault="009F2550" w:rsidP="00212AA4">
                  <w:pPr>
                    <w:ind w:right="179"/>
                    <w:jc w:val="both"/>
                    <w:rPr>
                      <w:rFonts w:ascii="Arial" w:eastAsia="Times New Roman" w:hAnsi="Arial" w:cs="Arial"/>
                      <w:b/>
                      <w:bCs/>
                      <w:color w:val="414042"/>
                      <w:sz w:val="18"/>
                      <w:szCs w:val="18"/>
                      <w:lang w:eastAsia="es-MX"/>
                    </w:rPr>
                  </w:pPr>
                </w:p>
              </w:tc>
            </w:tr>
            <w:tr w:rsidR="009F2550" w:rsidRPr="005F7176" w14:paraId="530CF651" w14:textId="77777777" w:rsidTr="009F2550">
              <w:tc>
                <w:tcPr>
                  <w:tcW w:w="8816" w:type="dxa"/>
                </w:tcPr>
                <w:p w14:paraId="5F8FC4CE" w14:textId="77777777" w:rsidR="009F2550" w:rsidRPr="005F7176" w:rsidRDefault="009533BC" w:rsidP="009F2550">
                  <w:pPr>
                    <w:shd w:val="clear" w:color="auto" w:fill="FFFFFF"/>
                    <w:ind w:right="179"/>
                    <w:jc w:val="both"/>
                    <w:outlineLvl w:val="3"/>
                    <w:rPr>
                      <w:rFonts w:ascii="Arial" w:eastAsia="Times New Roman" w:hAnsi="Arial" w:cs="Arial"/>
                      <w:sz w:val="18"/>
                      <w:szCs w:val="18"/>
                      <w:lang w:eastAsia="es-MX"/>
                    </w:rPr>
                  </w:pPr>
                  <w:hyperlink r:id="rId46" w:history="1">
                    <w:r w:rsidR="009F2550" w:rsidRPr="005F7176">
                      <w:rPr>
                        <w:rFonts w:ascii="Arial" w:eastAsia="Times New Roman" w:hAnsi="Arial" w:cs="Arial"/>
                        <w:color w:val="4D9D45"/>
                        <w:sz w:val="18"/>
                        <w:szCs w:val="18"/>
                        <w:bdr w:val="none" w:sz="0" w:space="0" w:color="auto" w:frame="1"/>
                        <w:lang w:eastAsia="es-MX"/>
                      </w:rPr>
                      <w:t>Lugar en donde se deberá iniciar o presentar el trámite o servicio, así como los horarios de atención</w:t>
                    </w:r>
                  </w:hyperlink>
                </w:p>
                <w:p w14:paraId="297DEE2D" w14:textId="77777777" w:rsidR="009F2550" w:rsidRPr="005F7176" w:rsidRDefault="009F2550" w:rsidP="009F2550">
                  <w:pPr>
                    <w:pStyle w:val="NormalWeb"/>
                    <w:shd w:val="clear" w:color="auto" w:fill="FFFFFF"/>
                    <w:spacing w:before="0" w:beforeAutospacing="0" w:after="0" w:afterAutospacing="0"/>
                    <w:jc w:val="both"/>
                    <w:rPr>
                      <w:rFonts w:ascii="Arial" w:hAnsi="Arial" w:cs="Arial"/>
                      <w:sz w:val="18"/>
                      <w:szCs w:val="18"/>
                    </w:rPr>
                  </w:pPr>
                  <w:r w:rsidRPr="005F7176">
                    <w:rPr>
                      <w:rFonts w:ascii="Arial" w:hAnsi="Arial" w:cs="Arial"/>
                      <w:sz w:val="18"/>
                      <w:szCs w:val="18"/>
                    </w:rPr>
                    <w:t>Oficialía de Partes Común del Instituto Federal de Telecomunicaciones.</w:t>
                  </w:r>
                </w:p>
                <w:p w14:paraId="5F26F7EE" w14:textId="6E823FB0" w:rsidR="009F2550" w:rsidRPr="005F7176" w:rsidRDefault="009F2550" w:rsidP="009F2550">
                  <w:pPr>
                    <w:pStyle w:val="NormalWeb"/>
                    <w:shd w:val="clear" w:color="auto" w:fill="FFFFFF"/>
                    <w:spacing w:before="0" w:beforeAutospacing="0" w:after="0" w:afterAutospacing="0"/>
                    <w:ind w:right="179"/>
                    <w:jc w:val="both"/>
                    <w:rPr>
                      <w:rFonts w:ascii="Arial" w:hAnsi="Arial" w:cs="Arial"/>
                      <w:sz w:val="18"/>
                      <w:szCs w:val="18"/>
                    </w:rPr>
                  </w:pPr>
                  <w:r w:rsidRPr="005F7176">
                    <w:rPr>
                      <w:rFonts w:ascii="Arial" w:hAnsi="Arial" w:cs="Arial"/>
                      <w:sz w:val="18"/>
                      <w:szCs w:val="18"/>
                    </w:rPr>
                    <w:t xml:space="preserve">Insurgentes Sur 1143, Planta Baja, </w:t>
                  </w:r>
                  <w:r w:rsidR="00E17EDA">
                    <w:rPr>
                      <w:rFonts w:ascii="Arial" w:hAnsi="Arial" w:cs="Arial"/>
                      <w:sz w:val="18"/>
                      <w:szCs w:val="18"/>
                    </w:rPr>
                    <w:t>c</w:t>
                  </w:r>
                  <w:r w:rsidRPr="005F7176">
                    <w:rPr>
                      <w:rFonts w:ascii="Arial" w:hAnsi="Arial" w:cs="Arial"/>
                      <w:sz w:val="18"/>
                      <w:szCs w:val="18"/>
                    </w:rPr>
                    <w:t xml:space="preserve">olonia Noche Buena, </w:t>
                  </w:r>
                  <w:r w:rsidR="00E17EDA">
                    <w:rPr>
                      <w:rFonts w:ascii="Arial" w:hAnsi="Arial" w:cs="Arial"/>
                      <w:sz w:val="18"/>
                      <w:szCs w:val="18"/>
                    </w:rPr>
                    <w:t>d</w:t>
                  </w:r>
                  <w:r w:rsidRPr="005F7176">
                    <w:rPr>
                      <w:rFonts w:ascii="Arial" w:hAnsi="Arial" w:cs="Arial"/>
                      <w:sz w:val="18"/>
                      <w:szCs w:val="18"/>
                    </w:rPr>
                    <w:t xml:space="preserve">emarcación </w:t>
                  </w:r>
                  <w:r w:rsidR="00E17EDA">
                    <w:rPr>
                      <w:rFonts w:ascii="Arial" w:hAnsi="Arial" w:cs="Arial"/>
                      <w:sz w:val="18"/>
                      <w:szCs w:val="18"/>
                    </w:rPr>
                    <w:t>t</w:t>
                  </w:r>
                  <w:r w:rsidRPr="005F7176">
                    <w:rPr>
                      <w:rFonts w:ascii="Arial" w:hAnsi="Arial" w:cs="Arial"/>
                      <w:sz w:val="18"/>
                      <w:szCs w:val="18"/>
                    </w:rPr>
                    <w:t>erritorial Benito Juárez, Código Postal 03720, Ciudad de México, México.</w:t>
                  </w:r>
                </w:p>
                <w:p w14:paraId="75025F84" w14:textId="5F50059E" w:rsidR="009F2550" w:rsidRPr="005F7176" w:rsidRDefault="00DC70B6" w:rsidP="009F2550">
                  <w:pPr>
                    <w:pStyle w:val="NormalWeb"/>
                    <w:shd w:val="clear" w:color="auto" w:fill="FFFFFF"/>
                    <w:spacing w:before="0" w:beforeAutospacing="0" w:after="0" w:afterAutospacing="0"/>
                    <w:jc w:val="both"/>
                    <w:rPr>
                      <w:rFonts w:ascii="Arial" w:hAnsi="Arial" w:cs="Arial"/>
                      <w:sz w:val="18"/>
                      <w:szCs w:val="18"/>
                    </w:rPr>
                  </w:pPr>
                  <w:r>
                    <w:rPr>
                      <w:rFonts w:ascii="Arial" w:hAnsi="Arial" w:cs="Arial"/>
                      <w:sz w:val="18"/>
                      <w:szCs w:val="18"/>
                    </w:rPr>
                    <w:t>Teléfonos: 50 15 40 00 o</w:t>
                  </w:r>
                  <w:r w:rsidR="009F2550" w:rsidRPr="005F7176">
                    <w:rPr>
                      <w:rFonts w:ascii="Arial" w:hAnsi="Arial" w:cs="Arial"/>
                      <w:sz w:val="18"/>
                      <w:szCs w:val="18"/>
                    </w:rPr>
                    <w:t xml:space="preserve"> 01 (800) 200 01 20</w:t>
                  </w:r>
                </w:p>
                <w:p w14:paraId="77174708" w14:textId="77777777" w:rsidR="009F2550" w:rsidRPr="005F7176" w:rsidRDefault="009F2550" w:rsidP="009F2550">
                  <w:pPr>
                    <w:pStyle w:val="NormalWeb"/>
                    <w:shd w:val="clear" w:color="auto" w:fill="FFFFFF"/>
                    <w:spacing w:before="0" w:beforeAutospacing="0" w:after="0" w:afterAutospacing="0"/>
                    <w:ind w:right="179"/>
                    <w:jc w:val="both"/>
                    <w:rPr>
                      <w:rFonts w:ascii="Arial" w:hAnsi="Arial" w:cs="Arial"/>
                      <w:color w:val="414042"/>
                      <w:sz w:val="18"/>
                      <w:szCs w:val="18"/>
                      <w:lang w:val="es-ES"/>
                    </w:rPr>
                  </w:pPr>
                  <w:r w:rsidRPr="005F7176">
                    <w:rPr>
                      <w:rFonts w:ascii="Arial" w:hAnsi="Arial" w:cs="Arial"/>
                      <w:sz w:val="18"/>
                      <w:szCs w:val="18"/>
                    </w:rPr>
                    <w:t>Horarios de atención: de lunes a jueves de las 9:00 a las 18:30 horas y el viernes de las 9:00 a las 15:00 horas.</w:t>
                  </w:r>
                </w:p>
              </w:tc>
            </w:tr>
            <w:tr w:rsidR="009F2550" w:rsidRPr="005F7176" w14:paraId="7A88E163" w14:textId="77777777" w:rsidTr="009F2550">
              <w:tc>
                <w:tcPr>
                  <w:tcW w:w="8816" w:type="dxa"/>
                </w:tcPr>
                <w:p w14:paraId="3352575F" w14:textId="77777777" w:rsidR="009F2550" w:rsidRPr="005F7176" w:rsidRDefault="009533BC"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47" w:history="1">
                    <w:r w:rsidR="009F2550" w:rsidRPr="005F7176">
                      <w:rPr>
                        <w:rFonts w:ascii="Arial" w:eastAsia="Times New Roman" w:hAnsi="Arial" w:cs="Arial"/>
                        <w:color w:val="4D9D45"/>
                        <w:sz w:val="18"/>
                        <w:szCs w:val="18"/>
                        <w:bdr w:val="none" w:sz="0" w:space="0" w:color="auto" w:frame="1"/>
                        <w:lang w:eastAsia="es-MX"/>
                      </w:rPr>
                      <w:t>Monto de las contraprestaciones, derechos o aprovechamientos aplicables, en su caso, o la forma de determinar dicho monto y fundamento jurídico que da origen a estos</w:t>
                    </w:r>
                  </w:hyperlink>
                </w:p>
                <w:p w14:paraId="78EE9819" w14:textId="77777777" w:rsidR="009F2550" w:rsidRPr="005F7176" w:rsidRDefault="009F2550" w:rsidP="009F2550">
                  <w:pPr>
                    <w:shd w:val="clear" w:color="auto" w:fill="FFFFFF"/>
                    <w:ind w:right="179"/>
                    <w:jc w:val="both"/>
                    <w:outlineLvl w:val="3"/>
                    <w:rPr>
                      <w:rFonts w:ascii="Arial" w:eastAsia="Times New Roman" w:hAnsi="Arial" w:cs="Arial"/>
                      <w:sz w:val="18"/>
                      <w:szCs w:val="18"/>
                      <w:lang w:eastAsia="es-MX"/>
                    </w:rPr>
                  </w:pPr>
                </w:p>
                <w:p w14:paraId="744DE6F2" w14:textId="77777777" w:rsidR="009F2550" w:rsidRPr="005F7176" w:rsidRDefault="009F2550" w:rsidP="009F2550">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Monto</w:t>
                  </w:r>
                </w:p>
                <w:p w14:paraId="579BBAC0" w14:textId="65F8A818" w:rsidR="00A80E35" w:rsidRDefault="009F2550" w:rsidP="009F2550">
                  <w:pPr>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Por el estudio de la solicitud y, en su caso, expedición de la</w:t>
                  </w:r>
                  <w:r w:rsidR="00A80E35">
                    <w:rPr>
                      <w:rFonts w:ascii="Arial" w:eastAsia="Times New Roman" w:hAnsi="Arial" w:cs="Arial"/>
                      <w:sz w:val="18"/>
                      <w:szCs w:val="18"/>
                      <w:lang w:eastAsia="es-MX"/>
                    </w:rPr>
                    <w:t xml:space="preserve"> prórroga de la vigencia de la </w:t>
                  </w:r>
                  <w:r w:rsidRPr="005F7176">
                    <w:rPr>
                      <w:rFonts w:ascii="Arial" w:eastAsia="Times New Roman" w:hAnsi="Arial" w:cs="Arial"/>
                      <w:sz w:val="18"/>
                      <w:szCs w:val="18"/>
                      <w:lang w:eastAsia="es-MX"/>
                    </w:rPr>
                    <w:t xml:space="preserve">constancia de autorización para el uso y aprovechamiento de </w:t>
                  </w:r>
                  <w:r w:rsidR="00C56C4D">
                    <w:rPr>
                      <w:rFonts w:ascii="Arial" w:eastAsia="Times New Roman" w:hAnsi="Arial" w:cs="Arial"/>
                      <w:sz w:val="18"/>
                      <w:szCs w:val="18"/>
                      <w:lang w:eastAsia="es-MX"/>
                    </w:rPr>
                    <w:t>B</w:t>
                  </w:r>
                  <w:r w:rsidRPr="005F7176">
                    <w:rPr>
                      <w:rFonts w:ascii="Arial" w:eastAsia="Times New Roman" w:hAnsi="Arial" w:cs="Arial"/>
                      <w:sz w:val="18"/>
                      <w:szCs w:val="18"/>
                      <w:lang w:eastAsia="es-MX"/>
                    </w:rPr>
                    <w:t xml:space="preserve">andas de </w:t>
                  </w:r>
                  <w:r w:rsidR="00C56C4D">
                    <w:rPr>
                      <w:rFonts w:ascii="Arial" w:eastAsia="Times New Roman" w:hAnsi="Arial" w:cs="Arial"/>
                      <w:sz w:val="18"/>
                      <w:szCs w:val="18"/>
                      <w:lang w:eastAsia="es-MX"/>
                    </w:rPr>
                    <w:t>F</w:t>
                  </w:r>
                  <w:r w:rsidRPr="005F7176">
                    <w:rPr>
                      <w:rFonts w:ascii="Arial" w:eastAsia="Times New Roman" w:hAnsi="Arial" w:cs="Arial"/>
                      <w:sz w:val="18"/>
                      <w:szCs w:val="18"/>
                      <w:lang w:eastAsia="es-MX"/>
                    </w:rPr>
                    <w:t xml:space="preserve">recuencias del espectro radioeléctrico para uso </w:t>
                  </w:r>
                  <w:r w:rsidRPr="00B8148E">
                    <w:rPr>
                      <w:rFonts w:ascii="Arial" w:eastAsia="Times New Roman" w:hAnsi="Arial" w:cs="Arial"/>
                      <w:sz w:val="18"/>
                      <w:szCs w:val="18"/>
                      <w:lang w:eastAsia="es-MX"/>
                    </w:rPr>
                    <w:t xml:space="preserve">secundario, se pagará el </w:t>
                  </w:r>
                  <w:r w:rsidR="00A80E35" w:rsidRPr="00B8148E">
                    <w:rPr>
                      <w:rFonts w:ascii="Arial" w:eastAsia="Times New Roman" w:hAnsi="Arial" w:cs="Arial"/>
                      <w:sz w:val="18"/>
                      <w:szCs w:val="18"/>
                      <w:lang w:eastAsia="es-MX"/>
                    </w:rPr>
                    <w:t>aprovechamiento/</w:t>
                  </w:r>
                  <w:r w:rsidRPr="00B8148E">
                    <w:rPr>
                      <w:rFonts w:ascii="Arial" w:eastAsia="Times New Roman" w:hAnsi="Arial" w:cs="Arial"/>
                      <w:sz w:val="18"/>
                      <w:szCs w:val="18"/>
                      <w:lang w:eastAsia="es-MX"/>
                    </w:rPr>
                    <w:t xml:space="preserve">derecho conforme a la cuota </w:t>
                  </w:r>
                  <w:r w:rsidR="00A80E35" w:rsidRPr="00B8148E">
                    <w:rPr>
                      <w:rFonts w:ascii="Arial" w:eastAsia="Times New Roman" w:hAnsi="Arial" w:cs="Arial"/>
                      <w:sz w:val="18"/>
                      <w:szCs w:val="18"/>
                      <w:lang w:eastAsia="es-MX"/>
                    </w:rPr>
                    <w:t>vigente en el momento de su actualización.</w:t>
                  </w:r>
                  <w:r w:rsidR="00A80E35">
                    <w:rPr>
                      <w:rFonts w:ascii="Arial" w:eastAsia="Times New Roman" w:hAnsi="Arial" w:cs="Arial"/>
                      <w:sz w:val="18"/>
                      <w:szCs w:val="18"/>
                      <w:lang w:eastAsia="es-MX"/>
                    </w:rPr>
                    <w:t xml:space="preserve"> </w:t>
                  </w:r>
                </w:p>
                <w:p w14:paraId="2E2E42A2" w14:textId="77777777" w:rsidR="00A80E35" w:rsidRDefault="00A80E35" w:rsidP="009F2550">
                  <w:pPr>
                    <w:ind w:right="173"/>
                    <w:jc w:val="both"/>
                    <w:rPr>
                      <w:rFonts w:ascii="Arial" w:eastAsia="Times New Roman" w:hAnsi="Arial" w:cs="Arial"/>
                      <w:sz w:val="18"/>
                      <w:szCs w:val="18"/>
                      <w:lang w:eastAsia="es-MX"/>
                    </w:rPr>
                  </w:pPr>
                </w:p>
                <w:p w14:paraId="3B204DF9" w14:textId="0C582FCB" w:rsidR="009F2550" w:rsidRPr="005F7176" w:rsidRDefault="009F2550" w:rsidP="009F2550">
                  <w:pPr>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Por su parte, el monto de la contraprestación se determina durante el trámite, en función del proyecto presentado en cada caso.</w:t>
                  </w:r>
                </w:p>
                <w:p w14:paraId="615C15A8" w14:textId="7F9ECE08" w:rsidR="009F2550" w:rsidRDefault="009F2550" w:rsidP="009F2550">
                  <w:pPr>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Determinado el monto de la contraprestación por parte del Instituto Federal de Telecomunicaciones, el interesado deberá realizar el pago dentro de los diez días hábiles siguientes a la fecha de notificación del oficio correspondiente.</w:t>
                  </w:r>
                </w:p>
                <w:p w14:paraId="0A52FA80" w14:textId="77777777" w:rsidR="00212AA4" w:rsidRPr="005F7176" w:rsidRDefault="00212AA4" w:rsidP="009F2550">
                  <w:pPr>
                    <w:ind w:right="173"/>
                    <w:jc w:val="both"/>
                    <w:rPr>
                      <w:rFonts w:ascii="Arial" w:eastAsia="Times New Roman" w:hAnsi="Arial" w:cs="Arial"/>
                      <w:sz w:val="18"/>
                      <w:szCs w:val="18"/>
                      <w:lang w:eastAsia="es-MX"/>
                    </w:rPr>
                  </w:pPr>
                </w:p>
                <w:p w14:paraId="24B7C3D2" w14:textId="77777777" w:rsidR="009F2550" w:rsidRPr="005F7176" w:rsidRDefault="009F2550" w:rsidP="009F2550">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07F0472F" w14:textId="0F559E3A" w:rsidR="009F2550" w:rsidRPr="005F7176" w:rsidRDefault="009F2550" w:rsidP="009F2550">
                  <w:pPr>
                    <w:ind w:right="185"/>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 xml:space="preserve">Artículo </w:t>
                  </w:r>
                  <w:r w:rsidR="00A80E35">
                    <w:rPr>
                      <w:rFonts w:ascii="Arial" w:eastAsia="Times New Roman" w:hAnsi="Arial" w:cs="Arial"/>
                      <w:sz w:val="18"/>
                      <w:szCs w:val="18"/>
                      <w:lang w:eastAsia="es-MX"/>
                    </w:rPr>
                    <w:t>7</w:t>
                  </w:r>
                  <w:r w:rsidRPr="005F7176">
                    <w:rPr>
                      <w:rFonts w:ascii="Arial" w:eastAsia="Times New Roman" w:hAnsi="Arial" w:cs="Arial"/>
                      <w:sz w:val="18"/>
                      <w:szCs w:val="18"/>
                      <w:lang w:eastAsia="es-MX"/>
                    </w:rPr>
                    <w:t xml:space="preserve"> de los Lineamientos</w:t>
                  </w:r>
                  <w:r w:rsidR="00A80E35">
                    <w:rPr>
                      <w:rFonts w:ascii="Arial" w:eastAsia="Times New Roman" w:hAnsi="Arial" w:cs="Arial"/>
                      <w:sz w:val="18"/>
                      <w:szCs w:val="18"/>
                      <w:lang w:eastAsia="es-MX"/>
                    </w:rPr>
                    <w:t xml:space="preserve"> </w:t>
                  </w:r>
                  <w:r w:rsidR="008C1240">
                    <w:rPr>
                      <w:rFonts w:ascii="Arial" w:eastAsia="Times New Roman" w:hAnsi="Arial" w:cs="Arial"/>
                      <w:sz w:val="18"/>
                      <w:szCs w:val="18"/>
                      <w:lang w:eastAsia="es-MX"/>
                    </w:rPr>
                    <w:t>de</w:t>
                  </w:r>
                  <w:r w:rsidR="00A80E35">
                    <w:rPr>
                      <w:rFonts w:ascii="Arial" w:eastAsia="Times New Roman" w:hAnsi="Arial" w:cs="Arial"/>
                      <w:sz w:val="18"/>
                      <w:szCs w:val="18"/>
                      <w:lang w:eastAsia="es-MX"/>
                    </w:rPr>
                    <w:t xml:space="preserve"> Uso Secundario</w:t>
                  </w:r>
                  <w:r>
                    <w:rPr>
                      <w:rFonts w:ascii="Arial" w:eastAsia="Times New Roman" w:hAnsi="Arial" w:cs="Arial"/>
                      <w:sz w:val="18"/>
                      <w:szCs w:val="18"/>
                      <w:lang w:eastAsia="es-MX"/>
                    </w:rPr>
                    <w:t>.</w:t>
                  </w:r>
                </w:p>
                <w:p w14:paraId="27E79697" w14:textId="77777777" w:rsidR="009F2550" w:rsidRPr="005F7176" w:rsidRDefault="009F2550" w:rsidP="009F2550">
                  <w:pPr>
                    <w:shd w:val="clear" w:color="auto" w:fill="FFFFFF"/>
                    <w:ind w:right="179"/>
                    <w:jc w:val="both"/>
                    <w:outlineLvl w:val="3"/>
                    <w:rPr>
                      <w:rFonts w:ascii="Arial" w:eastAsia="Times New Roman" w:hAnsi="Arial" w:cs="Arial"/>
                      <w:sz w:val="18"/>
                      <w:szCs w:val="18"/>
                      <w:lang w:eastAsia="es-MX"/>
                    </w:rPr>
                  </w:pPr>
                </w:p>
              </w:tc>
            </w:tr>
            <w:tr w:rsidR="009F2550" w:rsidRPr="005F7176" w14:paraId="25E78933" w14:textId="77777777" w:rsidTr="009F2550">
              <w:tc>
                <w:tcPr>
                  <w:tcW w:w="8816" w:type="dxa"/>
                </w:tcPr>
                <w:p w14:paraId="703B9E8E" w14:textId="77777777" w:rsidR="009F2550" w:rsidRPr="005F7176" w:rsidRDefault="009533BC" w:rsidP="009F2550">
                  <w:pPr>
                    <w:shd w:val="clear" w:color="auto" w:fill="FFFFFF"/>
                    <w:ind w:right="179"/>
                    <w:jc w:val="both"/>
                    <w:outlineLvl w:val="3"/>
                    <w:rPr>
                      <w:rFonts w:ascii="Arial" w:eastAsia="Times New Roman" w:hAnsi="Arial" w:cs="Arial"/>
                      <w:sz w:val="18"/>
                      <w:szCs w:val="18"/>
                      <w:lang w:eastAsia="es-MX"/>
                    </w:rPr>
                  </w:pPr>
                  <w:hyperlink r:id="rId48" w:history="1">
                    <w:r w:rsidR="009F2550" w:rsidRPr="005F7176">
                      <w:rPr>
                        <w:rFonts w:ascii="Arial" w:eastAsia="Times New Roman" w:hAnsi="Arial" w:cs="Arial"/>
                        <w:color w:val="4D9D45"/>
                        <w:sz w:val="18"/>
                        <w:szCs w:val="18"/>
                        <w:bdr w:val="none" w:sz="0" w:space="0" w:color="auto" w:frame="1"/>
                        <w:lang w:eastAsia="es-MX"/>
                      </w:rPr>
                      <w:t>Tipo de resolución, respuesta o decisión que puede obtenerse al concluir el trámite o servicio y su vigencia</w:t>
                    </w:r>
                  </w:hyperlink>
                </w:p>
                <w:p w14:paraId="3A3E96B6" w14:textId="77777777" w:rsidR="009F2550" w:rsidRPr="005F7176" w:rsidRDefault="009F2550" w:rsidP="009F2550">
                  <w:pPr>
                    <w:tabs>
                      <w:tab w:val="left" w:pos="7655"/>
                    </w:tabs>
                    <w:ind w:right="179"/>
                    <w:contextualSpacing/>
                    <w:jc w:val="both"/>
                    <w:rPr>
                      <w:rFonts w:ascii="Arial" w:eastAsia="Calibri" w:hAnsi="Arial" w:cs="Arial"/>
                      <w:color w:val="414042"/>
                      <w:sz w:val="18"/>
                      <w:szCs w:val="18"/>
                    </w:rPr>
                  </w:pPr>
                </w:p>
                <w:p w14:paraId="0E2897F7" w14:textId="145C2808" w:rsidR="009F2550" w:rsidRDefault="009F2550" w:rsidP="009F2550">
                  <w:pPr>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 xml:space="preserve">La </w:t>
                  </w:r>
                  <w:r w:rsidR="00A80E35">
                    <w:rPr>
                      <w:rFonts w:ascii="Arial" w:eastAsia="Times New Roman" w:hAnsi="Arial" w:cs="Arial"/>
                      <w:sz w:val="18"/>
                      <w:szCs w:val="18"/>
                      <w:lang w:eastAsia="es-MX"/>
                    </w:rPr>
                    <w:t xml:space="preserve">prórroga de la vigencia de la </w:t>
                  </w:r>
                  <w:r w:rsidRPr="005F7176">
                    <w:rPr>
                      <w:rFonts w:ascii="Arial" w:eastAsia="Times New Roman" w:hAnsi="Arial" w:cs="Arial"/>
                      <w:sz w:val="18"/>
                      <w:szCs w:val="18"/>
                      <w:lang w:eastAsia="es-MX"/>
                    </w:rPr>
                    <w:t xml:space="preserve">autorización de uso secundario para </w:t>
                  </w:r>
                  <w:r w:rsidR="00212AA4">
                    <w:rPr>
                      <w:rFonts w:ascii="Arial" w:eastAsia="Times New Roman" w:hAnsi="Arial" w:cs="Arial"/>
                      <w:sz w:val="18"/>
                      <w:szCs w:val="18"/>
                      <w:lang w:eastAsia="es-MX"/>
                    </w:rPr>
                    <w:t xml:space="preserve">instalaciones destinadas a actividades comerciales o industriales de hasta </w:t>
                  </w:r>
                  <w:r w:rsidR="009E2E8D">
                    <w:rPr>
                      <w:rFonts w:ascii="Arial" w:eastAsia="Times New Roman" w:hAnsi="Arial" w:cs="Arial"/>
                      <w:sz w:val="18"/>
                      <w:szCs w:val="18"/>
                      <w:lang w:eastAsia="es-MX"/>
                    </w:rPr>
                    <w:t>siete</w:t>
                  </w:r>
                  <w:r w:rsidR="007C6015">
                    <w:rPr>
                      <w:rFonts w:ascii="Arial" w:eastAsia="Times New Roman" w:hAnsi="Arial" w:cs="Arial"/>
                      <w:sz w:val="18"/>
                      <w:szCs w:val="18"/>
                      <w:lang w:eastAsia="es-MX"/>
                    </w:rPr>
                    <w:t xml:space="preserve"> años.</w:t>
                  </w:r>
                </w:p>
                <w:p w14:paraId="0EB5A0A3" w14:textId="77777777" w:rsidR="00212AA4" w:rsidRPr="005F7176" w:rsidRDefault="00212AA4" w:rsidP="009F2550">
                  <w:pPr>
                    <w:ind w:right="173"/>
                    <w:jc w:val="both"/>
                    <w:rPr>
                      <w:rFonts w:ascii="Arial" w:eastAsia="Times New Roman" w:hAnsi="Arial" w:cs="Arial"/>
                      <w:sz w:val="18"/>
                      <w:szCs w:val="18"/>
                      <w:lang w:eastAsia="es-MX"/>
                    </w:rPr>
                  </w:pPr>
                </w:p>
                <w:p w14:paraId="465A9C06" w14:textId="77777777" w:rsidR="009F2550" w:rsidRPr="005F7176" w:rsidRDefault="009F2550" w:rsidP="009F2550">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172BED45" w14:textId="420B3E1B" w:rsidR="007C6015" w:rsidRPr="00A80E35" w:rsidRDefault="009F2550" w:rsidP="009F2550">
                  <w:pPr>
                    <w:ind w:right="173"/>
                    <w:jc w:val="both"/>
                    <w:rPr>
                      <w:rFonts w:ascii="Arial" w:eastAsia="Times New Roman" w:hAnsi="Arial" w:cs="Arial"/>
                      <w:bCs/>
                      <w:sz w:val="18"/>
                      <w:szCs w:val="18"/>
                      <w:lang w:eastAsia="es-MX"/>
                    </w:rPr>
                  </w:pPr>
                  <w:r w:rsidRPr="005F7176">
                    <w:rPr>
                      <w:rFonts w:ascii="Arial" w:eastAsia="Times New Roman" w:hAnsi="Arial" w:cs="Arial"/>
                      <w:sz w:val="18"/>
                      <w:szCs w:val="18"/>
                      <w:lang w:eastAsia="es-MX"/>
                    </w:rPr>
                    <w:t>Artícu</w:t>
                  </w:r>
                  <w:r w:rsidRPr="00DC70B6">
                    <w:rPr>
                      <w:rFonts w:ascii="Arial" w:eastAsia="Times New Roman" w:hAnsi="Arial" w:cs="Arial"/>
                      <w:sz w:val="18"/>
                      <w:szCs w:val="18"/>
                      <w:lang w:eastAsia="es-MX"/>
                    </w:rPr>
                    <w:t>lo 7</w:t>
                  </w:r>
                  <w:r w:rsidR="007C6015" w:rsidRPr="00DC70B6">
                    <w:rPr>
                      <w:rFonts w:ascii="Arial" w:eastAsia="Times New Roman" w:hAnsi="Arial" w:cs="Arial"/>
                      <w:sz w:val="18"/>
                      <w:szCs w:val="18"/>
                      <w:lang w:eastAsia="es-MX"/>
                    </w:rPr>
                    <w:t xml:space="preserve"> de los Lineamientos </w:t>
                  </w:r>
                  <w:r w:rsidR="00141C20">
                    <w:rPr>
                      <w:rFonts w:ascii="Arial" w:eastAsia="Times New Roman" w:hAnsi="Arial" w:cs="Arial"/>
                      <w:bCs/>
                      <w:sz w:val="18"/>
                      <w:szCs w:val="18"/>
                      <w:lang w:eastAsia="es-MX"/>
                    </w:rPr>
                    <w:t>de</w:t>
                  </w:r>
                  <w:r w:rsidR="00A80E35">
                    <w:rPr>
                      <w:rFonts w:ascii="Arial" w:eastAsia="Times New Roman" w:hAnsi="Arial" w:cs="Arial"/>
                      <w:bCs/>
                      <w:sz w:val="18"/>
                      <w:szCs w:val="18"/>
                      <w:lang w:eastAsia="es-MX"/>
                    </w:rPr>
                    <w:t xml:space="preserve"> Uso Secundario</w:t>
                  </w:r>
                  <w:r w:rsidR="007C6015" w:rsidRPr="00DC70B6">
                    <w:rPr>
                      <w:rFonts w:ascii="Arial" w:eastAsia="Times New Roman" w:hAnsi="Arial" w:cs="Arial"/>
                      <w:bCs/>
                      <w:sz w:val="18"/>
                      <w:szCs w:val="18"/>
                      <w:lang w:eastAsia="es-MX"/>
                    </w:rPr>
                    <w:t>.</w:t>
                  </w:r>
                </w:p>
                <w:p w14:paraId="7D75A929" w14:textId="77777777" w:rsidR="009F2550" w:rsidRPr="005F7176" w:rsidRDefault="009F2550" w:rsidP="009F2550">
                  <w:pPr>
                    <w:ind w:right="179"/>
                    <w:jc w:val="both"/>
                    <w:rPr>
                      <w:rFonts w:ascii="Arial" w:eastAsia="Times New Roman" w:hAnsi="Arial" w:cs="Arial"/>
                      <w:sz w:val="18"/>
                      <w:szCs w:val="18"/>
                      <w:lang w:eastAsia="es-MX"/>
                    </w:rPr>
                  </w:pPr>
                </w:p>
              </w:tc>
            </w:tr>
            <w:tr w:rsidR="009F2550" w:rsidRPr="005F7176" w14:paraId="78C29D29" w14:textId="77777777" w:rsidTr="009F2550">
              <w:tc>
                <w:tcPr>
                  <w:tcW w:w="8816" w:type="dxa"/>
                </w:tcPr>
                <w:p w14:paraId="3E873462" w14:textId="77777777" w:rsidR="009F2550" w:rsidRPr="005F7176" w:rsidRDefault="009533BC"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49" w:history="1">
                    <w:r w:rsidR="009F2550" w:rsidRPr="005F7176">
                      <w:rPr>
                        <w:rFonts w:ascii="Arial" w:eastAsia="Times New Roman" w:hAnsi="Arial" w:cs="Arial"/>
                        <w:color w:val="4D9D45"/>
                        <w:sz w:val="18"/>
                        <w:szCs w:val="18"/>
                        <w:bdr w:val="none" w:sz="0" w:space="0" w:color="auto" w:frame="1"/>
                        <w:lang w:eastAsia="es-MX"/>
                      </w:rPr>
                      <w:t>Plazo máximo de resolución a cargo del Instituto del trámite o servicio y, en su caso, la aplicación de la afirmativa o negativa ficta, de conformidad con la normatividad aplicable</w:t>
                    </w:r>
                  </w:hyperlink>
                </w:p>
                <w:p w14:paraId="63F158AF" w14:textId="77777777" w:rsidR="009F2550" w:rsidRPr="005F7176" w:rsidRDefault="009F2550" w:rsidP="009F2550">
                  <w:pPr>
                    <w:shd w:val="clear" w:color="auto" w:fill="FFFFFF"/>
                    <w:ind w:right="179"/>
                    <w:jc w:val="both"/>
                    <w:outlineLvl w:val="3"/>
                    <w:rPr>
                      <w:rFonts w:ascii="Arial" w:eastAsia="Times New Roman" w:hAnsi="Arial" w:cs="Arial"/>
                      <w:sz w:val="18"/>
                      <w:szCs w:val="18"/>
                      <w:lang w:eastAsia="es-MX"/>
                    </w:rPr>
                  </w:pPr>
                </w:p>
                <w:p w14:paraId="3CE41D8C" w14:textId="4B79DA6D" w:rsidR="009F2550" w:rsidRPr="00DC70B6" w:rsidRDefault="00982093" w:rsidP="009F2550">
                  <w:pPr>
                    <w:pStyle w:val="text-justify"/>
                    <w:shd w:val="clear" w:color="auto" w:fill="FFFFFF"/>
                    <w:spacing w:before="0" w:beforeAutospacing="0" w:after="0" w:afterAutospacing="0"/>
                    <w:jc w:val="both"/>
                    <w:rPr>
                      <w:rFonts w:ascii="Arial" w:hAnsi="Arial" w:cs="Arial"/>
                      <w:sz w:val="18"/>
                      <w:szCs w:val="18"/>
                    </w:rPr>
                  </w:pPr>
                  <w:r>
                    <w:rPr>
                      <w:rFonts w:ascii="Arial" w:hAnsi="Arial" w:cs="Arial"/>
                      <w:sz w:val="18"/>
                      <w:szCs w:val="18"/>
                    </w:rPr>
                    <w:t>90</w:t>
                  </w:r>
                  <w:r w:rsidR="009F2550" w:rsidRPr="00DC70B6">
                    <w:rPr>
                      <w:rFonts w:ascii="Arial" w:hAnsi="Arial" w:cs="Arial"/>
                      <w:sz w:val="18"/>
                      <w:szCs w:val="18"/>
                    </w:rPr>
                    <w:t xml:space="preserve"> día(s) hábil(es)</w:t>
                  </w:r>
                  <w:r w:rsidR="0066441D">
                    <w:rPr>
                      <w:rFonts w:ascii="Arial" w:hAnsi="Arial" w:cs="Arial"/>
                      <w:sz w:val="18"/>
                      <w:szCs w:val="18"/>
                    </w:rPr>
                    <w:t xml:space="preserve"> siguientes a la presentación de la solicitud.</w:t>
                  </w:r>
                </w:p>
                <w:p w14:paraId="164E53E3" w14:textId="77777777" w:rsidR="009F2550" w:rsidRPr="00DC70B6" w:rsidRDefault="009F2550" w:rsidP="009F2550">
                  <w:pPr>
                    <w:pStyle w:val="ng-binding"/>
                    <w:spacing w:after="0"/>
                    <w:rPr>
                      <w:rFonts w:ascii="Arial" w:hAnsi="Arial" w:cs="Arial"/>
                      <w:b/>
                      <w:bCs/>
                      <w:sz w:val="18"/>
                      <w:szCs w:val="18"/>
                      <w:shd w:val="clear" w:color="auto" w:fill="FFFFFF"/>
                    </w:rPr>
                  </w:pPr>
                  <w:r w:rsidRPr="00DC70B6">
                    <w:rPr>
                      <w:rFonts w:ascii="Arial" w:hAnsi="Arial" w:cs="Arial"/>
                      <w:b/>
                      <w:bCs/>
                      <w:sz w:val="18"/>
                      <w:szCs w:val="18"/>
                      <w:shd w:val="clear" w:color="auto" w:fill="FFFFFF"/>
                    </w:rPr>
                    <w:t>Fundamento Jurídico:</w:t>
                  </w:r>
                </w:p>
                <w:p w14:paraId="55F4DEA4" w14:textId="0652CFF1" w:rsidR="009F2550" w:rsidRPr="00DC70B6" w:rsidRDefault="009F2550" w:rsidP="009F2550">
                  <w:pPr>
                    <w:pStyle w:val="NormalWeb"/>
                    <w:spacing w:before="0" w:beforeAutospacing="0" w:after="0" w:afterAutospacing="0"/>
                    <w:ind w:right="185"/>
                    <w:jc w:val="both"/>
                    <w:rPr>
                      <w:rFonts w:ascii="Arial" w:hAnsi="Arial" w:cs="Arial"/>
                      <w:sz w:val="18"/>
                      <w:szCs w:val="18"/>
                    </w:rPr>
                  </w:pPr>
                  <w:r w:rsidRPr="00DC70B6">
                    <w:rPr>
                      <w:rFonts w:ascii="Arial" w:hAnsi="Arial" w:cs="Arial"/>
                      <w:sz w:val="18"/>
                      <w:szCs w:val="18"/>
                    </w:rPr>
                    <w:t xml:space="preserve">Artículo </w:t>
                  </w:r>
                  <w:r w:rsidR="00A80E35">
                    <w:rPr>
                      <w:rFonts w:ascii="Arial" w:hAnsi="Arial" w:cs="Arial"/>
                      <w:sz w:val="18"/>
                      <w:szCs w:val="18"/>
                    </w:rPr>
                    <w:t>7</w:t>
                  </w:r>
                  <w:r w:rsidRPr="00DC70B6">
                    <w:rPr>
                      <w:rFonts w:ascii="Arial" w:hAnsi="Arial" w:cs="Arial"/>
                      <w:sz w:val="18"/>
                      <w:szCs w:val="18"/>
                    </w:rPr>
                    <w:t xml:space="preserve"> de los Lineamientos.</w:t>
                  </w:r>
                </w:p>
                <w:p w14:paraId="2E0E15BE" w14:textId="77777777" w:rsidR="009F2550" w:rsidRPr="00DC70B6" w:rsidRDefault="009F2550" w:rsidP="009F2550">
                  <w:pPr>
                    <w:pStyle w:val="NormalWeb"/>
                    <w:spacing w:before="0" w:beforeAutospacing="0" w:after="0" w:afterAutospacing="0"/>
                    <w:ind w:right="185"/>
                    <w:jc w:val="both"/>
                    <w:rPr>
                      <w:rFonts w:ascii="Arial" w:hAnsi="Arial" w:cs="Arial"/>
                      <w:b/>
                      <w:bCs/>
                      <w:sz w:val="18"/>
                      <w:szCs w:val="18"/>
                      <w:shd w:val="clear" w:color="auto" w:fill="FFFFFF"/>
                    </w:rPr>
                  </w:pPr>
                  <w:r w:rsidRPr="00DC70B6">
                    <w:rPr>
                      <w:rFonts w:ascii="Arial" w:hAnsi="Arial" w:cs="Arial"/>
                      <w:b/>
                      <w:sz w:val="18"/>
                      <w:szCs w:val="18"/>
                    </w:rPr>
                    <w:t>¿A</w:t>
                  </w:r>
                  <w:r w:rsidRPr="00DC70B6">
                    <w:rPr>
                      <w:rFonts w:ascii="Arial" w:hAnsi="Arial" w:cs="Arial"/>
                      <w:b/>
                      <w:bCs/>
                      <w:sz w:val="18"/>
                      <w:szCs w:val="18"/>
                      <w:shd w:val="clear" w:color="auto" w:fill="FFFFFF"/>
                    </w:rPr>
                    <w:t>plica la afirmativa o negativa ficta?</w:t>
                  </w:r>
                </w:p>
                <w:p w14:paraId="6D64DD88" w14:textId="5C16FCA5" w:rsidR="009F2550" w:rsidRPr="00DC70B6" w:rsidRDefault="000A12CA" w:rsidP="009F2550">
                  <w:pPr>
                    <w:pStyle w:val="text-justify"/>
                    <w:shd w:val="clear" w:color="auto" w:fill="FFFFFF"/>
                    <w:spacing w:before="0" w:beforeAutospacing="0" w:after="0" w:afterAutospacing="0"/>
                    <w:jc w:val="both"/>
                    <w:rPr>
                      <w:rFonts w:ascii="Arial" w:hAnsi="Arial" w:cs="Arial"/>
                      <w:sz w:val="18"/>
                      <w:szCs w:val="18"/>
                    </w:rPr>
                  </w:pPr>
                  <w:r>
                    <w:rPr>
                      <w:rFonts w:ascii="Arial" w:hAnsi="Arial" w:cs="Arial"/>
                      <w:sz w:val="18"/>
                      <w:szCs w:val="18"/>
                    </w:rPr>
                    <w:t xml:space="preserve">Negativa </w:t>
                  </w:r>
                  <w:r w:rsidR="00A80E35">
                    <w:rPr>
                      <w:rFonts w:ascii="Arial" w:hAnsi="Arial" w:cs="Arial"/>
                      <w:sz w:val="18"/>
                      <w:szCs w:val="18"/>
                    </w:rPr>
                    <w:t>ficta</w:t>
                  </w:r>
                </w:p>
                <w:p w14:paraId="47410C1E" w14:textId="77777777" w:rsidR="007C6015" w:rsidRPr="00DC70B6" w:rsidRDefault="007C6015" w:rsidP="009F2550">
                  <w:pPr>
                    <w:pStyle w:val="text-justify"/>
                    <w:shd w:val="clear" w:color="auto" w:fill="FFFFFF"/>
                    <w:spacing w:before="0" w:beforeAutospacing="0" w:after="0" w:afterAutospacing="0"/>
                    <w:jc w:val="both"/>
                    <w:rPr>
                      <w:rFonts w:ascii="Arial" w:hAnsi="Arial" w:cs="Arial"/>
                      <w:sz w:val="18"/>
                      <w:szCs w:val="18"/>
                    </w:rPr>
                  </w:pPr>
                </w:p>
                <w:p w14:paraId="51939D7F" w14:textId="77777777" w:rsidR="009F2550" w:rsidRPr="00DC70B6" w:rsidRDefault="009F2550" w:rsidP="009F2550">
                  <w:pPr>
                    <w:pStyle w:val="ng-binding"/>
                    <w:spacing w:after="0"/>
                    <w:rPr>
                      <w:rFonts w:ascii="Arial" w:hAnsi="Arial" w:cs="Arial"/>
                      <w:b/>
                      <w:bCs/>
                      <w:sz w:val="18"/>
                      <w:szCs w:val="18"/>
                      <w:shd w:val="clear" w:color="auto" w:fill="FFFFFF"/>
                    </w:rPr>
                  </w:pPr>
                  <w:r w:rsidRPr="00DC70B6">
                    <w:rPr>
                      <w:rFonts w:ascii="Arial" w:hAnsi="Arial" w:cs="Arial"/>
                      <w:b/>
                      <w:bCs/>
                      <w:sz w:val="18"/>
                      <w:szCs w:val="18"/>
                      <w:shd w:val="clear" w:color="auto" w:fill="FFFFFF"/>
                    </w:rPr>
                    <w:t>Fundamento Jurídico:</w:t>
                  </w:r>
                </w:p>
                <w:p w14:paraId="23816FF7" w14:textId="445A78E9" w:rsidR="009F2550" w:rsidRDefault="009F2550" w:rsidP="00A80E35">
                  <w:pPr>
                    <w:pStyle w:val="NormalWeb"/>
                    <w:spacing w:before="0" w:beforeAutospacing="0" w:after="0" w:afterAutospacing="0"/>
                    <w:rPr>
                      <w:rFonts w:ascii="Arial" w:hAnsi="Arial" w:cs="Arial"/>
                      <w:sz w:val="18"/>
                      <w:szCs w:val="18"/>
                    </w:rPr>
                  </w:pPr>
                  <w:r w:rsidRPr="00DC70B6">
                    <w:rPr>
                      <w:rFonts w:ascii="Arial" w:hAnsi="Arial" w:cs="Arial"/>
                      <w:sz w:val="18"/>
                      <w:szCs w:val="18"/>
                    </w:rPr>
                    <w:t xml:space="preserve">Artículo </w:t>
                  </w:r>
                  <w:r w:rsidR="00A80E35">
                    <w:rPr>
                      <w:rFonts w:ascii="Arial" w:hAnsi="Arial" w:cs="Arial"/>
                      <w:sz w:val="18"/>
                      <w:szCs w:val="18"/>
                    </w:rPr>
                    <w:t>7</w:t>
                  </w:r>
                  <w:r w:rsidRPr="00DC70B6">
                    <w:rPr>
                      <w:rFonts w:ascii="Arial" w:hAnsi="Arial" w:cs="Arial"/>
                      <w:sz w:val="18"/>
                      <w:szCs w:val="18"/>
                    </w:rPr>
                    <w:t xml:space="preserve"> de los Lineamientos</w:t>
                  </w:r>
                  <w:r w:rsidR="000A12CA">
                    <w:rPr>
                      <w:rFonts w:ascii="Arial" w:hAnsi="Arial" w:cs="Arial"/>
                      <w:sz w:val="18"/>
                      <w:szCs w:val="18"/>
                    </w:rPr>
                    <w:t xml:space="preserve"> </w:t>
                  </w:r>
                  <w:r w:rsidR="00141C20">
                    <w:rPr>
                      <w:rFonts w:ascii="Arial" w:hAnsi="Arial" w:cs="Arial"/>
                      <w:sz w:val="18"/>
                      <w:szCs w:val="18"/>
                    </w:rPr>
                    <w:t>de</w:t>
                  </w:r>
                  <w:r w:rsidR="000A12CA">
                    <w:rPr>
                      <w:rFonts w:ascii="Arial" w:hAnsi="Arial" w:cs="Arial"/>
                      <w:sz w:val="18"/>
                      <w:szCs w:val="18"/>
                    </w:rPr>
                    <w:t xml:space="preserve"> Uso Secundario</w:t>
                  </w:r>
                  <w:r w:rsidRPr="00DC70B6">
                    <w:rPr>
                      <w:rFonts w:ascii="Arial" w:hAnsi="Arial" w:cs="Arial"/>
                      <w:sz w:val="18"/>
                      <w:szCs w:val="18"/>
                    </w:rPr>
                    <w:t>.</w:t>
                  </w:r>
                </w:p>
                <w:p w14:paraId="5BFC4A7E" w14:textId="0187243D" w:rsidR="000A12CA" w:rsidRPr="005F7176" w:rsidRDefault="000A12CA" w:rsidP="00A80E35">
                  <w:pPr>
                    <w:pStyle w:val="NormalWeb"/>
                    <w:spacing w:before="0" w:beforeAutospacing="0" w:after="0" w:afterAutospacing="0"/>
                    <w:rPr>
                      <w:rFonts w:ascii="Arial" w:hAnsi="Arial" w:cs="Arial"/>
                      <w:color w:val="414042"/>
                      <w:sz w:val="18"/>
                      <w:szCs w:val="18"/>
                      <w:lang w:val="es-ES"/>
                    </w:rPr>
                  </w:pPr>
                  <w:r w:rsidRPr="000A12CA">
                    <w:rPr>
                      <w:rFonts w:ascii="Arial" w:hAnsi="Arial" w:cs="Arial"/>
                      <w:color w:val="414042"/>
                      <w:sz w:val="18"/>
                      <w:szCs w:val="18"/>
                      <w:lang w:val="es-ES"/>
                    </w:rPr>
                    <w:t>Artículo 17 de la Ley Federal de Procedimiento Administrativo</w:t>
                  </w:r>
                </w:p>
              </w:tc>
            </w:tr>
            <w:tr w:rsidR="009F2550" w:rsidRPr="005F7176" w14:paraId="6FF2EAA2" w14:textId="77777777" w:rsidTr="009F2550">
              <w:tc>
                <w:tcPr>
                  <w:tcW w:w="8816" w:type="dxa"/>
                </w:tcPr>
                <w:p w14:paraId="5D14227B" w14:textId="77777777" w:rsidR="009F2550" w:rsidRPr="005F7176" w:rsidRDefault="009533BC"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50" w:history="1">
                    <w:r w:rsidR="009F2550" w:rsidRPr="005F7176">
                      <w:rPr>
                        <w:rFonts w:ascii="Arial" w:eastAsia="Times New Roman" w:hAnsi="Arial" w:cs="Arial"/>
                        <w:color w:val="4D9D45"/>
                        <w:sz w:val="18"/>
                        <w:szCs w:val="18"/>
                        <w:bdr w:val="none" w:sz="0" w:space="0" w:color="auto" w:frame="1"/>
                        <w:lang w:eastAsia="es-MX"/>
                      </w:rPr>
                      <w:t>Plazo para efectuar la prevención de los interesados ante la falta de información o requisitos</w:t>
                    </w:r>
                  </w:hyperlink>
                </w:p>
                <w:p w14:paraId="687BBACC" w14:textId="77777777" w:rsidR="009F2550" w:rsidRPr="005F7176" w:rsidRDefault="009F2550"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p>
                <w:p w14:paraId="6DBA1673" w14:textId="179A765C" w:rsidR="009F2550" w:rsidRDefault="0050064C" w:rsidP="009F2550">
                  <w:pPr>
                    <w:shd w:val="clear" w:color="auto" w:fill="FFFFFF"/>
                    <w:jc w:val="both"/>
                    <w:rPr>
                      <w:rFonts w:ascii="Arial" w:eastAsia="Times New Roman" w:hAnsi="Arial" w:cs="Arial"/>
                      <w:sz w:val="18"/>
                      <w:szCs w:val="18"/>
                      <w:lang w:eastAsia="es-MX"/>
                    </w:rPr>
                  </w:pPr>
                  <w:r w:rsidRPr="00EB18A0">
                    <w:rPr>
                      <w:rFonts w:ascii="Arial" w:eastAsia="Times New Roman" w:hAnsi="Arial" w:cs="Arial"/>
                      <w:sz w:val="18"/>
                      <w:szCs w:val="18"/>
                      <w:lang w:eastAsia="es-MX"/>
                    </w:rPr>
                    <w:t>3</w:t>
                  </w:r>
                  <w:r w:rsidR="009F2550" w:rsidRPr="00EB18A0">
                    <w:rPr>
                      <w:rFonts w:ascii="Arial" w:eastAsia="Times New Roman" w:hAnsi="Arial" w:cs="Arial"/>
                      <w:sz w:val="18"/>
                      <w:szCs w:val="18"/>
                      <w:lang w:eastAsia="es-MX"/>
                    </w:rPr>
                    <w:t>0</w:t>
                  </w:r>
                  <w:r w:rsidR="00DE0263" w:rsidRPr="00EB18A0">
                    <w:rPr>
                      <w:rStyle w:val="Refdecomentario"/>
                    </w:rPr>
                    <w:t xml:space="preserve"> </w:t>
                  </w:r>
                  <w:r w:rsidR="009F2550" w:rsidRPr="00EB18A0">
                    <w:rPr>
                      <w:rFonts w:ascii="Arial" w:eastAsia="Times New Roman" w:hAnsi="Arial" w:cs="Arial"/>
                      <w:sz w:val="18"/>
                      <w:szCs w:val="18"/>
                      <w:lang w:eastAsia="es-MX"/>
                    </w:rPr>
                    <w:t>día(s) hábil(es)</w:t>
                  </w:r>
                </w:p>
                <w:p w14:paraId="56C16B43" w14:textId="2A23DF60" w:rsidR="007C6015" w:rsidRDefault="007C6015" w:rsidP="009F2550">
                  <w:pPr>
                    <w:shd w:val="clear" w:color="auto" w:fill="FFFFFF"/>
                    <w:jc w:val="both"/>
                    <w:rPr>
                      <w:rFonts w:ascii="Arial" w:eastAsia="Times New Roman" w:hAnsi="Arial" w:cs="Arial"/>
                      <w:sz w:val="18"/>
                      <w:szCs w:val="18"/>
                      <w:lang w:eastAsia="es-MX"/>
                    </w:rPr>
                  </w:pPr>
                </w:p>
                <w:p w14:paraId="16FC1AAA" w14:textId="77777777" w:rsidR="009F2550" w:rsidRPr="005F7176" w:rsidRDefault="009F2550" w:rsidP="009F2550">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609799FD" w14:textId="77777777" w:rsidR="009F2550" w:rsidRPr="005F7176" w:rsidRDefault="009F2550" w:rsidP="009F2550">
                  <w:pPr>
                    <w:rPr>
                      <w:rFonts w:ascii="Arial" w:eastAsia="Times New Roman" w:hAnsi="Arial" w:cs="Arial"/>
                      <w:sz w:val="18"/>
                      <w:szCs w:val="18"/>
                      <w:lang w:eastAsia="es-MX"/>
                    </w:rPr>
                  </w:pPr>
                  <w:r w:rsidRPr="005F7176">
                    <w:rPr>
                      <w:rFonts w:ascii="Arial" w:eastAsia="Times New Roman" w:hAnsi="Arial" w:cs="Arial"/>
                      <w:sz w:val="18"/>
                      <w:szCs w:val="18"/>
                      <w:lang w:eastAsia="es-MX"/>
                    </w:rPr>
                    <w:t>Artículo 17-A, segundo párrafo de la Ley Federal de Procedimiento Administrativo.</w:t>
                  </w:r>
                </w:p>
                <w:p w14:paraId="32FB5B86" w14:textId="77777777" w:rsidR="009F2550" w:rsidRPr="005F7176" w:rsidRDefault="009F2550" w:rsidP="009F2550">
                  <w:pPr>
                    <w:ind w:right="179"/>
                    <w:jc w:val="both"/>
                    <w:rPr>
                      <w:rFonts w:ascii="Arial" w:eastAsia="Times New Roman" w:hAnsi="Arial" w:cs="Arial"/>
                      <w:color w:val="414042"/>
                      <w:sz w:val="18"/>
                      <w:szCs w:val="18"/>
                      <w:lang w:val="es-ES" w:eastAsia="es-MX"/>
                    </w:rPr>
                  </w:pPr>
                </w:p>
              </w:tc>
            </w:tr>
            <w:tr w:rsidR="009F2550" w:rsidRPr="005F7176" w14:paraId="4AD3191E" w14:textId="77777777" w:rsidTr="009F2550">
              <w:tc>
                <w:tcPr>
                  <w:tcW w:w="8816" w:type="dxa"/>
                </w:tcPr>
                <w:p w14:paraId="55204994" w14:textId="77777777" w:rsidR="009F2550" w:rsidRPr="005F7176" w:rsidRDefault="009533BC" w:rsidP="009F2550">
                  <w:pPr>
                    <w:shd w:val="clear" w:color="auto" w:fill="FFFFFF"/>
                    <w:ind w:right="179"/>
                    <w:jc w:val="both"/>
                    <w:outlineLvl w:val="3"/>
                    <w:rPr>
                      <w:rFonts w:ascii="Arial" w:eastAsia="Times New Roman" w:hAnsi="Arial" w:cs="Arial"/>
                      <w:sz w:val="18"/>
                      <w:szCs w:val="18"/>
                      <w:lang w:eastAsia="es-MX"/>
                    </w:rPr>
                  </w:pPr>
                  <w:hyperlink r:id="rId51" w:history="1">
                    <w:r w:rsidR="009F2550" w:rsidRPr="005F7176">
                      <w:rPr>
                        <w:rFonts w:ascii="Arial" w:eastAsia="Times New Roman" w:hAnsi="Arial" w:cs="Arial"/>
                        <w:color w:val="4D9D45"/>
                        <w:sz w:val="18"/>
                        <w:szCs w:val="18"/>
                        <w:bdr w:val="none" w:sz="0" w:space="0" w:color="auto" w:frame="1"/>
                        <w:lang w:eastAsia="es-MX"/>
                      </w:rPr>
                      <w:t>Plazo con el que cuenta el interesado para cumplir con la prevención</w:t>
                    </w:r>
                  </w:hyperlink>
                </w:p>
                <w:p w14:paraId="52B38F00" w14:textId="61224906" w:rsidR="009F2550" w:rsidRDefault="009F2550" w:rsidP="00DC70B6">
                  <w:pPr>
                    <w:jc w:val="both"/>
                    <w:rPr>
                      <w:rFonts w:ascii="Arial" w:eastAsia="Times New Roman" w:hAnsi="Arial" w:cs="Arial"/>
                      <w:sz w:val="18"/>
                      <w:szCs w:val="18"/>
                      <w:lang w:eastAsia="es-MX"/>
                    </w:rPr>
                  </w:pPr>
                  <w:r w:rsidRPr="00EC6741">
                    <w:rPr>
                      <w:rFonts w:ascii="Arial" w:eastAsia="Times New Roman" w:hAnsi="Arial" w:cs="Arial"/>
                      <w:sz w:val="18"/>
                      <w:szCs w:val="18"/>
                      <w:lang w:eastAsia="es-MX"/>
                    </w:rPr>
                    <w:t>10 día(s) hábil(es)</w:t>
                  </w:r>
                </w:p>
                <w:p w14:paraId="7B5842D8" w14:textId="75D1468E" w:rsidR="007C6015" w:rsidRDefault="007C6015" w:rsidP="009F2550">
                  <w:pPr>
                    <w:shd w:val="clear" w:color="auto" w:fill="FFFFFF"/>
                    <w:jc w:val="both"/>
                    <w:rPr>
                      <w:rFonts w:ascii="Arial" w:eastAsia="Times New Roman" w:hAnsi="Arial" w:cs="Arial"/>
                      <w:sz w:val="18"/>
                      <w:szCs w:val="18"/>
                      <w:lang w:eastAsia="es-MX"/>
                    </w:rPr>
                  </w:pPr>
                </w:p>
                <w:p w14:paraId="788CADD8" w14:textId="77333824" w:rsidR="000A12CA" w:rsidRDefault="000A12CA" w:rsidP="00E45060">
                  <w:pPr>
                    <w:shd w:val="clear" w:color="auto" w:fill="FFFFFF"/>
                    <w:ind w:right="177"/>
                    <w:jc w:val="both"/>
                    <w:rPr>
                      <w:rFonts w:ascii="Arial" w:eastAsia="Times New Roman" w:hAnsi="Arial" w:cs="Arial"/>
                      <w:sz w:val="18"/>
                      <w:szCs w:val="18"/>
                      <w:lang w:eastAsia="es-MX"/>
                    </w:rPr>
                  </w:pPr>
                  <w:r w:rsidRPr="000A12CA">
                    <w:rPr>
                      <w:rFonts w:ascii="Arial" w:eastAsia="Times New Roman" w:hAnsi="Arial" w:cs="Arial"/>
                      <w:sz w:val="18"/>
                      <w:szCs w:val="18"/>
                      <w:lang w:eastAsia="es-MX"/>
                    </w:rPr>
                    <w:t>Transcurrido dicho plazo a partir de la notificación correspondiente, sin que se haya desahogado la prevención, el Instituto desechará el trámite o servicio. Situación por la cual, el interesado deberá presentar nuevamente una solicitud</w:t>
                  </w:r>
                </w:p>
                <w:p w14:paraId="02FDB498" w14:textId="77777777" w:rsidR="000A12CA" w:rsidRPr="005F7176" w:rsidRDefault="000A12CA" w:rsidP="009F2550">
                  <w:pPr>
                    <w:shd w:val="clear" w:color="auto" w:fill="FFFFFF"/>
                    <w:jc w:val="both"/>
                    <w:rPr>
                      <w:rFonts w:ascii="Arial" w:eastAsia="Times New Roman" w:hAnsi="Arial" w:cs="Arial"/>
                      <w:sz w:val="18"/>
                      <w:szCs w:val="18"/>
                      <w:lang w:eastAsia="es-MX"/>
                    </w:rPr>
                  </w:pPr>
                </w:p>
                <w:p w14:paraId="4D81E3D7" w14:textId="77777777" w:rsidR="009F2550" w:rsidRPr="005F7176" w:rsidRDefault="009F2550" w:rsidP="009F2550">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0B0E9E14" w14:textId="77777777" w:rsidR="009F2550" w:rsidRPr="005F7176" w:rsidRDefault="009F2550" w:rsidP="009F2550">
                  <w:pPr>
                    <w:rPr>
                      <w:rFonts w:ascii="Arial" w:hAnsi="Arial" w:cs="Arial"/>
                      <w:color w:val="414042"/>
                      <w:sz w:val="18"/>
                      <w:szCs w:val="18"/>
                      <w:lang w:val="es-ES"/>
                    </w:rPr>
                  </w:pPr>
                  <w:r w:rsidRPr="005F7176">
                    <w:rPr>
                      <w:rFonts w:ascii="Arial" w:eastAsia="Times New Roman" w:hAnsi="Arial" w:cs="Arial"/>
                      <w:sz w:val="18"/>
                      <w:szCs w:val="18"/>
                      <w:lang w:eastAsia="es-MX"/>
                    </w:rPr>
                    <w:lastRenderedPageBreak/>
                    <w:t>Artículo 17-A, primer párrafo, de la Ley Federal de Procedimiento Administrativo.</w:t>
                  </w:r>
                </w:p>
              </w:tc>
            </w:tr>
            <w:tr w:rsidR="009F2550" w:rsidRPr="005F7176" w14:paraId="6632379B" w14:textId="77777777" w:rsidTr="009F2550">
              <w:tc>
                <w:tcPr>
                  <w:tcW w:w="8816" w:type="dxa"/>
                </w:tcPr>
                <w:p w14:paraId="1F77620D" w14:textId="77777777" w:rsidR="009F2550" w:rsidRPr="005F7176" w:rsidRDefault="009533BC"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52" w:history="1">
                    <w:r w:rsidR="009F2550" w:rsidRPr="005F7176">
                      <w:rPr>
                        <w:rFonts w:ascii="Arial" w:eastAsia="Times New Roman" w:hAnsi="Arial" w:cs="Arial"/>
                        <w:color w:val="4D9D45"/>
                        <w:sz w:val="18"/>
                        <w:szCs w:val="18"/>
                        <w:bdr w:val="none" w:sz="0" w:space="0" w:color="auto" w:frame="1"/>
                        <w:lang w:eastAsia="es-MX"/>
                      </w:rPr>
                      <w:t>Criterios que puede utilizar el Instituto para resolver el trámite o servicio</w:t>
                    </w:r>
                  </w:hyperlink>
                </w:p>
                <w:p w14:paraId="41F95182" w14:textId="77777777" w:rsidR="009F2550" w:rsidRPr="005F7176" w:rsidRDefault="009F2550" w:rsidP="009F2550">
                  <w:pPr>
                    <w:shd w:val="clear" w:color="auto" w:fill="FFFFFF"/>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El Instituto Federal de Telecomunicaciones tomará en cuenta que toda la información que se presente esté debidamente integrada y completa.</w:t>
                  </w:r>
                </w:p>
                <w:p w14:paraId="14B8B854" w14:textId="5E4E9DF3" w:rsidR="009F2550" w:rsidRDefault="009F2550" w:rsidP="009F2550">
                  <w:pPr>
                    <w:shd w:val="clear" w:color="auto" w:fill="FFFFFF"/>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 xml:space="preserve">Previo a la emisión de la </w:t>
                  </w:r>
                  <w:r w:rsidR="00A80E35">
                    <w:rPr>
                      <w:rFonts w:ascii="Arial" w:eastAsia="Times New Roman" w:hAnsi="Arial" w:cs="Arial"/>
                      <w:sz w:val="18"/>
                      <w:szCs w:val="18"/>
                      <w:lang w:eastAsia="es-MX"/>
                    </w:rPr>
                    <w:t xml:space="preserve">prórroga de la vigencia de la </w:t>
                  </w:r>
                  <w:r w:rsidRPr="005F7176">
                    <w:rPr>
                      <w:rFonts w:ascii="Arial" w:eastAsia="Times New Roman" w:hAnsi="Arial" w:cs="Arial"/>
                      <w:sz w:val="18"/>
                      <w:szCs w:val="18"/>
                      <w:lang w:eastAsia="es-MX"/>
                    </w:rPr>
                    <w:t>Constancia de Autorización de uso secundario, el Instituto Federal de Telecomunicaciones verificará la realización del pago de la contraprestación que para tal efecto le haya sido determinada al interesado.</w:t>
                  </w:r>
                </w:p>
                <w:p w14:paraId="595F1CAC" w14:textId="77777777" w:rsidR="007C6015" w:rsidRPr="005F7176" w:rsidRDefault="007C6015" w:rsidP="009F2550">
                  <w:pPr>
                    <w:shd w:val="clear" w:color="auto" w:fill="FFFFFF"/>
                    <w:ind w:right="173"/>
                    <w:jc w:val="both"/>
                    <w:rPr>
                      <w:rFonts w:ascii="Arial" w:eastAsia="Times New Roman" w:hAnsi="Arial" w:cs="Arial"/>
                      <w:sz w:val="18"/>
                      <w:szCs w:val="18"/>
                      <w:lang w:eastAsia="es-MX"/>
                    </w:rPr>
                  </w:pPr>
                </w:p>
                <w:p w14:paraId="0D8428AA" w14:textId="77777777" w:rsidR="009F2550" w:rsidRPr="005F7176" w:rsidRDefault="009F2550" w:rsidP="009F2550">
                  <w:pPr>
                    <w:shd w:val="clear" w:color="auto" w:fill="FFFFFF"/>
                    <w:jc w:val="both"/>
                    <w:rPr>
                      <w:rFonts w:ascii="Arial" w:eastAsia="Times New Roman" w:hAnsi="Arial" w:cs="Arial"/>
                      <w:b/>
                      <w:bCs/>
                      <w:sz w:val="18"/>
                      <w:szCs w:val="18"/>
                      <w:lang w:eastAsia="es-MX"/>
                    </w:rPr>
                  </w:pPr>
                  <w:r w:rsidRPr="005F7176">
                    <w:rPr>
                      <w:rFonts w:ascii="Arial" w:eastAsia="Times New Roman" w:hAnsi="Arial" w:cs="Arial"/>
                      <w:b/>
                      <w:bCs/>
                      <w:sz w:val="18"/>
                      <w:szCs w:val="18"/>
                      <w:lang w:eastAsia="es-MX"/>
                    </w:rPr>
                    <w:t>Fundamento Jurídico:</w:t>
                  </w:r>
                </w:p>
                <w:p w14:paraId="2218B370" w14:textId="3C6AE389" w:rsidR="009F2550" w:rsidRPr="00366B2B" w:rsidRDefault="007C6015" w:rsidP="009F2550">
                  <w:pPr>
                    <w:shd w:val="clear" w:color="auto" w:fill="FFFFFF"/>
                    <w:ind w:right="173"/>
                    <w:jc w:val="both"/>
                    <w:rPr>
                      <w:rFonts w:ascii="Arial" w:eastAsia="Times New Roman" w:hAnsi="Arial" w:cs="Arial"/>
                      <w:sz w:val="18"/>
                      <w:szCs w:val="18"/>
                      <w:lang w:eastAsia="es-MX"/>
                    </w:rPr>
                  </w:pPr>
                  <w:r>
                    <w:rPr>
                      <w:rFonts w:ascii="Arial" w:eastAsia="Times New Roman" w:hAnsi="Arial" w:cs="Arial"/>
                      <w:sz w:val="18"/>
                      <w:szCs w:val="18"/>
                      <w:lang w:eastAsia="es-MX"/>
                    </w:rPr>
                    <w:t xml:space="preserve">Artículos </w:t>
                  </w:r>
                  <w:r w:rsidR="00A80E35">
                    <w:rPr>
                      <w:rFonts w:ascii="Arial" w:eastAsia="Times New Roman" w:hAnsi="Arial" w:cs="Arial"/>
                      <w:sz w:val="18"/>
                      <w:szCs w:val="18"/>
                      <w:lang w:eastAsia="es-MX"/>
                    </w:rPr>
                    <w:t>7 de los</w:t>
                  </w:r>
                  <w:r w:rsidR="009F2550" w:rsidRPr="005F7176">
                    <w:rPr>
                      <w:rFonts w:ascii="Arial" w:eastAsia="Times New Roman" w:hAnsi="Arial" w:cs="Arial"/>
                      <w:sz w:val="18"/>
                      <w:szCs w:val="18"/>
                      <w:lang w:eastAsia="es-MX"/>
                    </w:rPr>
                    <w:t xml:space="preserve"> </w:t>
                  </w:r>
                  <w:r w:rsidRPr="00366B2B">
                    <w:rPr>
                      <w:rFonts w:ascii="Arial" w:eastAsia="Times New Roman" w:hAnsi="Arial" w:cs="Arial"/>
                      <w:sz w:val="18"/>
                      <w:szCs w:val="18"/>
                      <w:lang w:eastAsia="es-MX"/>
                    </w:rPr>
                    <w:t xml:space="preserve">Lineamientos </w:t>
                  </w:r>
                  <w:r w:rsidRPr="00366B2B">
                    <w:rPr>
                      <w:rFonts w:ascii="Arial" w:eastAsia="Times New Roman" w:hAnsi="Arial" w:cs="Arial"/>
                      <w:bCs/>
                      <w:sz w:val="18"/>
                      <w:szCs w:val="18"/>
                      <w:lang w:eastAsia="es-MX"/>
                    </w:rPr>
                    <w:t xml:space="preserve">para el otorgamiento de la Constancia de Autorización, para el uso y aprovechamiento de </w:t>
                  </w:r>
                  <w:r w:rsidR="000735E3">
                    <w:rPr>
                      <w:rFonts w:ascii="Arial" w:eastAsia="Times New Roman" w:hAnsi="Arial" w:cs="Arial"/>
                      <w:bCs/>
                      <w:sz w:val="18"/>
                      <w:szCs w:val="18"/>
                      <w:lang w:eastAsia="es-MX"/>
                    </w:rPr>
                    <w:t>B</w:t>
                  </w:r>
                  <w:r w:rsidRPr="00366B2B">
                    <w:rPr>
                      <w:rFonts w:ascii="Arial" w:eastAsia="Times New Roman" w:hAnsi="Arial" w:cs="Arial"/>
                      <w:bCs/>
                      <w:sz w:val="18"/>
                      <w:szCs w:val="18"/>
                      <w:lang w:eastAsia="es-MX"/>
                    </w:rPr>
                    <w:t xml:space="preserve">andas de </w:t>
                  </w:r>
                  <w:r w:rsidR="000735E3">
                    <w:rPr>
                      <w:rFonts w:ascii="Arial" w:eastAsia="Times New Roman" w:hAnsi="Arial" w:cs="Arial"/>
                      <w:bCs/>
                      <w:sz w:val="18"/>
                      <w:szCs w:val="18"/>
                      <w:lang w:eastAsia="es-MX"/>
                    </w:rPr>
                    <w:t>F</w:t>
                  </w:r>
                  <w:r w:rsidRPr="00366B2B">
                    <w:rPr>
                      <w:rFonts w:ascii="Arial" w:eastAsia="Times New Roman" w:hAnsi="Arial" w:cs="Arial"/>
                      <w:bCs/>
                      <w:sz w:val="18"/>
                      <w:szCs w:val="18"/>
                      <w:lang w:eastAsia="es-MX"/>
                    </w:rPr>
                    <w:t>recuencias del espectro radioeléctrico para uso secundario.</w:t>
                  </w:r>
                </w:p>
                <w:p w14:paraId="28A89393" w14:textId="77777777" w:rsidR="009F2550" w:rsidRPr="005F7176" w:rsidRDefault="009F2550" w:rsidP="009F2550">
                  <w:pPr>
                    <w:ind w:right="179"/>
                    <w:jc w:val="both"/>
                    <w:rPr>
                      <w:rFonts w:ascii="Arial" w:eastAsia="Times New Roman" w:hAnsi="Arial" w:cs="Arial"/>
                      <w:color w:val="C1D42F"/>
                      <w:sz w:val="18"/>
                      <w:szCs w:val="18"/>
                      <w:lang w:val="es-ES" w:eastAsia="es-MX"/>
                    </w:rPr>
                  </w:pPr>
                </w:p>
              </w:tc>
            </w:tr>
            <w:tr w:rsidR="009F2550" w:rsidRPr="005F7176" w14:paraId="348587CC" w14:textId="77777777" w:rsidTr="009F2550">
              <w:tc>
                <w:tcPr>
                  <w:tcW w:w="8816" w:type="dxa"/>
                </w:tcPr>
                <w:p w14:paraId="2F8C20E8" w14:textId="77777777" w:rsidR="009F2550" w:rsidRPr="005F7176" w:rsidRDefault="009533BC"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53" w:history="1">
                    <w:r w:rsidR="009F2550" w:rsidRPr="005F7176">
                      <w:rPr>
                        <w:rFonts w:ascii="Arial" w:eastAsia="Times New Roman" w:hAnsi="Arial" w:cs="Arial"/>
                        <w:color w:val="4D9D45"/>
                        <w:sz w:val="18"/>
                        <w:szCs w:val="18"/>
                        <w:bdr w:val="none" w:sz="0" w:space="0" w:color="auto" w:frame="1"/>
                        <w:lang w:eastAsia="es-MX"/>
                      </w:rPr>
                      <w:t>¿El trámite o servicio requiere de alguna inspección o verificación? Si es afirmativa la respuesta, se detallan los objetivos que persigue</w:t>
                    </w:r>
                  </w:hyperlink>
                </w:p>
                <w:p w14:paraId="2DD737D4" w14:textId="77777777" w:rsidR="009F2550" w:rsidRPr="005F7176" w:rsidRDefault="009F2550" w:rsidP="009F2550">
                  <w:pPr>
                    <w:ind w:right="179"/>
                    <w:jc w:val="both"/>
                    <w:outlineLvl w:val="5"/>
                    <w:rPr>
                      <w:rFonts w:ascii="Arial" w:eastAsia="Times New Roman" w:hAnsi="Arial" w:cs="Arial"/>
                      <w:sz w:val="18"/>
                      <w:szCs w:val="18"/>
                      <w:lang w:eastAsia="es-MX"/>
                    </w:rPr>
                  </w:pPr>
                  <w:r w:rsidRPr="00366B2B">
                    <w:rPr>
                      <w:rFonts w:ascii="Arial" w:eastAsia="Times New Roman" w:hAnsi="Arial" w:cs="Arial"/>
                      <w:sz w:val="18"/>
                      <w:szCs w:val="18"/>
                      <w:lang w:eastAsia="es-MX"/>
                    </w:rPr>
                    <w:t>No se requiere de inspección o verificación.</w:t>
                  </w:r>
                </w:p>
              </w:tc>
            </w:tr>
            <w:tr w:rsidR="009F2550" w:rsidRPr="005F7176" w14:paraId="35A5D404" w14:textId="77777777" w:rsidTr="009F2550">
              <w:tc>
                <w:tcPr>
                  <w:tcW w:w="8816" w:type="dxa"/>
                </w:tcPr>
                <w:p w14:paraId="01B77767" w14:textId="77777777" w:rsidR="009F2550" w:rsidRPr="005F7176" w:rsidRDefault="009533BC" w:rsidP="009F2550">
                  <w:pPr>
                    <w:shd w:val="clear" w:color="auto" w:fill="FFFFFF"/>
                    <w:ind w:right="179"/>
                    <w:jc w:val="both"/>
                    <w:outlineLvl w:val="3"/>
                    <w:rPr>
                      <w:rFonts w:ascii="Arial" w:eastAsia="Times New Roman" w:hAnsi="Arial" w:cs="Arial"/>
                      <w:sz w:val="18"/>
                      <w:szCs w:val="18"/>
                      <w:lang w:eastAsia="es-MX"/>
                    </w:rPr>
                  </w:pPr>
                  <w:hyperlink r:id="rId54" w:history="1">
                    <w:r w:rsidR="009F2550" w:rsidRPr="005F7176">
                      <w:rPr>
                        <w:rFonts w:ascii="Arial" w:eastAsia="Times New Roman" w:hAnsi="Arial" w:cs="Arial"/>
                        <w:color w:val="4D9D45"/>
                        <w:sz w:val="18"/>
                        <w:szCs w:val="18"/>
                        <w:bdr w:val="none" w:sz="0" w:space="0" w:color="auto" w:frame="1"/>
                        <w:lang w:eastAsia="es-MX"/>
                      </w:rPr>
                      <w:t>Información que deberá conservar para fines de acreditación, inspección y verificación con motivo del trámite o servicio</w:t>
                    </w:r>
                  </w:hyperlink>
                </w:p>
                <w:p w14:paraId="766C592C" w14:textId="77777777" w:rsidR="009F2550" w:rsidRPr="005F7176" w:rsidRDefault="009F2550" w:rsidP="009F2550">
                  <w:pPr>
                    <w:shd w:val="clear" w:color="auto" w:fill="FFFFFF"/>
                    <w:ind w:right="179"/>
                    <w:jc w:val="both"/>
                    <w:outlineLvl w:val="3"/>
                    <w:rPr>
                      <w:rFonts w:ascii="Arial" w:eastAsia="Times New Roman" w:hAnsi="Arial" w:cs="Arial"/>
                      <w:sz w:val="18"/>
                      <w:szCs w:val="18"/>
                      <w:lang w:eastAsia="es-MX"/>
                    </w:rPr>
                  </w:pPr>
                  <w:r w:rsidRPr="00366B2B">
                    <w:rPr>
                      <w:rFonts w:ascii="Arial" w:eastAsia="Times New Roman" w:hAnsi="Arial" w:cs="Arial"/>
                      <w:sz w:val="18"/>
                      <w:szCs w:val="18"/>
                      <w:lang w:eastAsia="es-MX"/>
                    </w:rPr>
                    <w:t xml:space="preserve">No aplica </w:t>
                  </w:r>
                </w:p>
              </w:tc>
            </w:tr>
            <w:tr w:rsidR="009F2550" w:rsidRPr="005F7176" w14:paraId="7DCDF173" w14:textId="77777777" w:rsidTr="009F2550">
              <w:tc>
                <w:tcPr>
                  <w:tcW w:w="8816" w:type="dxa"/>
                </w:tcPr>
                <w:p w14:paraId="35C35E91" w14:textId="77777777" w:rsidR="009F2550" w:rsidRPr="005F7176" w:rsidRDefault="009533BC" w:rsidP="009F2550">
                  <w:pPr>
                    <w:shd w:val="clear" w:color="auto" w:fill="FFFFFF"/>
                    <w:ind w:right="179"/>
                    <w:jc w:val="both"/>
                    <w:outlineLvl w:val="3"/>
                    <w:rPr>
                      <w:rFonts w:ascii="Arial" w:eastAsia="Times New Roman" w:hAnsi="Arial" w:cs="Arial"/>
                      <w:sz w:val="18"/>
                      <w:szCs w:val="18"/>
                      <w:lang w:eastAsia="es-MX"/>
                    </w:rPr>
                  </w:pPr>
                  <w:hyperlink r:id="rId55" w:history="1">
                    <w:r w:rsidR="009F2550" w:rsidRPr="005F7176">
                      <w:rPr>
                        <w:rFonts w:ascii="Arial" w:eastAsia="Times New Roman" w:hAnsi="Arial" w:cs="Arial"/>
                        <w:color w:val="4D9D45"/>
                        <w:sz w:val="18"/>
                        <w:szCs w:val="18"/>
                        <w:bdr w:val="none" w:sz="0" w:space="0" w:color="auto" w:frame="1"/>
                        <w:lang w:eastAsia="es-MX"/>
                      </w:rPr>
                      <w:t>Datos generales del responsable del trámite que podrá atender y resolver dudas, consultas o inquietudes sobre su trámite o servicio</w:t>
                    </w:r>
                  </w:hyperlink>
                </w:p>
                <w:p w14:paraId="179A296A" w14:textId="7C29034C" w:rsidR="00FF2BDC" w:rsidRDefault="00FF2BDC" w:rsidP="009F2550">
                  <w:pPr>
                    <w:shd w:val="clear" w:color="auto" w:fill="FFFFFF"/>
                    <w:ind w:right="179"/>
                    <w:jc w:val="both"/>
                    <w:outlineLvl w:val="3"/>
                    <w:rPr>
                      <w:rFonts w:ascii="Arial" w:eastAsia="Times New Roman" w:hAnsi="Arial" w:cs="Arial"/>
                      <w:sz w:val="18"/>
                      <w:szCs w:val="18"/>
                      <w:lang w:eastAsia="es-MX"/>
                    </w:rPr>
                  </w:pPr>
                </w:p>
                <w:p w14:paraId="2C9015D8" w14:textId="77777777" w:rsidR="009F2550" w:rsidRPr="005F7176" w:rsidRDefault="009F2550" w:rsidP="00E2157A">
                  <w:pPr>
                    <w:pStyle w:val="NormalWeb"/>
                    <w:spacing w:before="0" w:beforeAutospacing="0" w:after="0" w:afterAutospacing="0"/>
                    <w:ind w:left="771"/>
                    <w:rPr>
                      <w:rFonts w:ascii="Arial" w:hAnsi="Arial" w:cs="Arial"/>
                      <w:sz w:val="18"/>
                      <w:szCs w:val="18"/>
                    </w:rPr>
                  </w:pPr>
                  <w:r w:rsidRPr="005F7176">
                    <w:rPr>
                      <w:rStyle w:val="Textoennegrita"/>
                      <w:rFonts w:ascii="Arial" w:hAnsi="Arial" w:cs="Arial"/>
                      <w:sz w:val="18"/>
                      <w:szCs w:val="18"/>
                    </w:rPr>
                    <w:t>Nombre del responsable:</w:t>
                  </w:r>
                  <w:r w:rsidRPr="005F7176">
                    <w:rPr>
                      <w:rFonts w:ascii="Arial" w:hAnsi="Arial" w:cs="Arial"/>
                      <w:sz w:val="18"/>
                      <w:szCs w:val="18"/>
                    </w:rPr>
                    <w:t> Álvaro Guzmán Gutiérrez</w:t>
                  </w:r>
                </w:p>
                <w:p w14:paraId="389D0C10" w14:textId="77777777" w:rsidR="00A80E35" w:rsidRDefault="009F2550" w:rsidP="00E2157A">
                  <w:pPr>
                    <w:pStyle w:val="NormalWeb"/>
                    <w:spacing w:before="0" w:beforeAutospacing="0" w:after="0" w:afterAutospacing="0"/>
                    <w:ind w:left="771"/>
                    <w:rPr>
                      <w:rFonts w:ascii="Arial" w:hAnsi="Arial" w:cs="Arial"/>
                      <w:sz w:val="18"/>
                      <w:szCs w:val="18"/>
                    </w:rPr>
                  </w:pPr>
                  <w:r w:rsidRPr="005F7176">
                    <w:rPr>
                      <w:rStyle w:val="Textoennegrita"/>
                      <w:rFonts w:ascii="Arial" w:hAnsi="Arial" w:cs="Arial"/>
                      <w:sz w:val="18"/>
                      <w:szCs w:val="18"/>
                    </w:rPr>
                    <w:t>Cargo:</w:t>
                  </w:r>
                  <w:r w:rsidRPr="005F7176">
                    <w:rPr>
                      <w:rFonts w:ascii="Arial" w:hAnsi="Arial" w:cs="Arial"/>
                      <w:sz w:val="18"/>
                      <w:szCs w:val="18"/>
                    </w:rPr>
                    <w:t> </w:t>
                  </w:r>
                  <w:r w:rsidR="00A80E35">
                    <w:rPr>
                      <w:rFonts w:ascii="Arial" w:hAnsi="Arial" w:cs="Arial"/>
                      <w:sz w:val="18"/>
                      <w:szCs w:val="18"/>
                    </w:rPr>
                    <w:t xml:space="preserve">Titular de la Unidad de Concesiones y Servicios </w:t>
                  </w:r>
                </w:p>
                <w:p w14:paraId="35724029" w14:textId="3191920F" w:rsidR="009F2550" w:rsidRPr="005F7176" w:rsidRDefault="009533BC" w:rsidP="00E2157A">
                  <w:pPr>
                    <w:pStyle w:val="NormalWeb"/>
                    <w:spacing w:before="0" w:beforeAutospacing="0" w:after="0" w:afterAutospacing="0"/>
                    <w:ind w:left="771"/>
                    <w:rPr>
                      <w:rFonts w:ascii="Arial" w:hAnsi="Arial" w:cs="Arial"/>
                      <w:sz w:val="18"/>
                      <w:szCs w:val="18"/>
                    </w:rPr>
                  </w:pPr>
                  <w:hyperlink r:id="rId56" w:history="1">
                    <w:r w:rsidR="009F2550" w:rsidRPr="005F7176">
                      <w:rPr>
                        <w:rStyle w:val="Hipervnculo"/>
                        <w:rFonts w:ascii="Arial" w:hAnsi="Arial" w:cs="Arial"/>
                        <w:sz w:val="18"/>
                        <w:szCs w:val="18"/>
                      </w:rPr>
                      <w:t>alvaro.guzman@ift.org.mx</w:t>
                    </w:r>
                  </w:hyperlink>
                </w:p>
                <w:p w14:paraId="7B143A4F" w14:textId="77777777" w:rsidR="009F2550" w:rsidRPr="005F7176" w:rsidRDefault="009F2550" w:rsidP="00E2157A">
                  <w:pPr>
                    <w:pStyle w:val="NormalWeb"/>
                    <w:spacing w:before="0" w:beforeAutospacing="0" w:after="0" w:afterAutospacing="0"/>
                    <w:ind w:left="771"/>
                    <w:rPr>
                      <w:rFonts w:ascii="Arial" w:hAnsi="Arial" w:cs="Arial"/>
                      <w:sz w:val="18"/>
                      <w:szCs w:val="18"/>
                    </w:rPr>
                  </w:pPr>
                  <w:r w:rsidRPr="005F7176">
                    <w:rPr>
                      <w:rStyle w:val="Textoennegrita"/>
                      <w:rFonts w:ascii="Arial" w:hAnsi="Arial" w:cs="Arial"/>
                      <w:sz w:val="18"/>
                      <w:szCs w:val="18"/>
                    </w:rPr>
                    <w:t>Dirección de la unidad administrativa:</w:t>
                  </w:r>
                </w:p>
                <w:p w14:paraId="357D5D68" w14:textId="6562419A" w:rsidR="00A80E35" w:rsidRPr="005F7176" w:rsidRDefault="00A80E35" w:rsidP="00A80E35">
                  <w:pPr>
                    <w:pStyle w:val="NormalWeb"/>
                    <w:shd w:val="clear" w:color="auto" w:fill="FFFFFF"/>
                    <w:spacing w:before="0" w:beforeAutospacing="0" w:after="0" w:afterAutospacing="0"/>
                    <w:ind w:left="759" w:right="179"/>
                    <w:jc w:val="both"/>
                    <w:rPr>
                      <w:rFonts w:ascii="Arial" w:hAnsi="Arial" w:cs="Arial"/>
                      <w:sz w:val="18"/>
                      <w:szCs w:val="18"/>
                    </w:rPr>
                  </w:pPr>
                  <w:r w:rsidRPr="005F7176">
                    <w:rPr>
                      <w:rFonts w:ascii="Arial" w:hAnsi="Arial" w:cs="Arial"/>
                      <w:sz w:val="18"/>
                      <w:szCs w:val="18"/>
                    </w:rPr>
                    <w:t xml:space="preserve">Insurgentes Sur 1143, Planta Baja, </w:t>
                  </w:r>
                  <w:r w:rsidR="00982093">
                    <w:rPr>
                      <w:rFonts w:ascii="Arial" w:hAnsi="Arial" w:cs="Arial"/>
                      <w:sz w:val="18"/>
                      <w:szCs w:val="18"/>
                    </w:rPr>
                    <w:t>c</w:t>
                  </w:r>
                  <w:r w:rsidRPr="005F7176">
                    <w:rPr>
                      <w:rFonts w:ascii="Arial" w:hAnsi="Arial" w:cs="Arial"/>
                      <w:sz w:val="18"/>
                      <w:szCs w:val="18"/>
                    </w:rPr>
                    <w:t xml:space="preserve">olonia Noche Buena, </w:t>
                  </w:r>
                  <w:r w:rsidR="00982093">
                    <w:rPr>
                      <w:rFonts w:ascii="Arial" w:hAnsi="Arial" w:cs="Arial"/>
                      <w:sz w:val="18"/>
                      <w:szCs w:val="18"/>
                    </w:rPr>
                    <w:t>d</w:t>
                  </w:r>
                  <w:r w:rsidRPr="005F7176">
                    <w:rPr>
                      <w:rFonts w:ascii="Arial" w:hAnsi="Arial" w:cs="Arial"/>
                      <w:sz w:val="18"/>
                      <w:szCs w:val="18"/>
                    </w:rPr>
                    <w:t xml:space="preserve">emarcación </w:t>
                  </w:r>
                  <w:r w:rsidR="00982093">
                    <w:rPr>
                      <w:rFonts w:ascii="Arial" w:hAnsi="Arial" w:cs="Arial"/>
                      <w:sz w:val="18"/>
                      <w:szCs w:val="18"/>
                    </w:rPr>
                    <w:t>t</w:t>
                  </w:r>
                  <w:r w:rsidRPr="005F7176">
                    <w:rPr>
                      <w:rFonts w:ascii="Arial" w:hAnsi="Arial" w:cs="Arial"/>
                      <w:sz w:val="18"/>
                      <w:szCs w:val="18"/>
                    </w:rPr>
                    <w:t>erritorial Benito Juárez, Código Postal 03720, Ciudad de México, México.</w:t>
                  </w:r>
                </w:p>
                <w:p w14:paraId="7B143301" w14:textId="33D9ECE5" w:rsidR="009F2550" w:rsidRDefault="009F2550" w:rsidP="00E2157A">
                  <w:pPr>
                    <w:pStyle w:val="NormalWeb"/>
                    <w:spacing w:before="0" w:beforeAutospacing="0" w:after="0" w:afterAutospacing="0"/>
                    <w:ind w:left="771"/>
                    <w:rPr>
                      <w:rFonts w:ascii="Arial" w:hAnsi="Arial" w:cs="Arial"/>
                      <w:sz w:val="18"/>
                      <w:szCs w:val="18"/>
                    </w:rPr>
                  </w:pPr>
                  <w:r w:rsidRPr="005F7176">
                    <w:rPr>
                      <w:rFonts w:ascii="Arial" w:hAnsi="Arial" w:cs="Arial"/>
                      <w:sz w:val="18"/>
                      <w:szCs w:val="18"/>
                    </w:rPr>
                    <w:t>Teléfonos: (55) 5015 4106</w:t>
                  </w:r>
                </w:p>
                <w:p w14:paraId="50F5B92E" w14:textId="77777777" w:rsidR="009F2550" w:rsidRPr="005F7176" w:rsidRDefault="009F2550" w:rsidP="009F2550">
                  <w:pPr>
                    <w:ind w:right="179"/>
                    <w:jc w:val="both"/>
                    <w:rPr>
                      <w:rFonts w:ascii="Arial" w:eastAsia="Times New Roman" w:hAnsi="Arial" w:cs="Arial"/>
                      <w:color w:val="414042"/>
                      <w:sz w:val="18"/>
                      <w:szCs w:val="18"/>
                      <w:lang w:val="es-ES" w:eastAsia="es-MX"/>
                    </w:rPr>
                  </w:pPr>
                </w:p>
              </w:tc>
            </w:tr>
            <w:tr w:rsidR="009F2550" w:rsidRPr="005F7176" w14:paraId="2E5D1F6B" w14:textId="77777777" w:rsidTr="009F2550">
              <w:tc>
                <w:tcPr>
                  <w:tcW w:w="8816" w:type="dxa"/>
                </w:tcPr>
                <w:p w14:paraId="60B4BD84" w14:textId="77777777" w:rsidR="009F2550" w:rsidRPr="005F7176" w:rsidRDefault="009533BC" w:rsidP="009F2550">
                  <w:pPr>
                    <w:shd w:val="clear" w:color="auto" w:fill="FFFFFF"/>
                    <w:ind w:right="179"/>
                    <w:jc w:val="both"/>
                    <w:outlineLvl w:val="3"/>
                    <w:rPr>
                      <w:rFonts w:ascii="Arial" w:eastAsia="Times New Roman" w:hAnsi="Arial" w:cs="Arial"/>
                      <w:sz w:val="18"/>
                      <w:szCs w:val="18"/>
                      <w:lang w:eastAsia="es-MX"/>
                    </w:rPr>
                  </w:pPr>
                  <w:hyperlink r:id="rId57" w:history="1">
                    <w:r w:rsidR="009F2550" w:rsidRPr="005F7176">
                      <w:rPr>
                        <w:rFonts w:ascii="Arial" w:eastAsia="Times New Roman" w:hAnsi="Arial" w:cs="Arial"/>
                        <w:color w:val="4D9D45"/>
                        <w:sz w:val="18"/>
                        <w:szCs w:val="18"/>
                        <w:bdr w:val="none" w:sz="0" w:space="0" w:color="auto" w:frame="1"/>
                        <w:lang w:eastAsia="es-MX"/>
                      </w:rPr>
                      <w:t>En su caso, las excepciones previstas en la normatividad aplicable</w:t>
                    </w:r>
                  </w:hyperlink>
                </w:p>
                <w:p w14:paraId="10D74ACC" w14:textId="77777777" w:rsidR="009F2550" w:rsidRPr="005F7176" w:rsidRDefault="009F2550" w:rsidP="009F2550">
                  <w:pPr>
                    <w:shd w:val="clear" w:color="auto" w:fill="FFFFFF"/>
                    <w:ind w:right="179"/>
                    <w:jc w:val="both"/>
                    <w:outlineLvl w:val="3"/>
                    <w:rPr>
                      <w:rFonts w:ascii="Arial" w:eastAsia="Times New Roman" w:hAnsi="Arial" w:cs="Arial"/>
                      <w:sz w:val="18"/>
                      <w:szCs w:val="18"/>
                      <w:lang w:eastAsia="es-MX"/>
                    </w:rPr>
                  </w:pPr>
                  <w:r w:rsidRPr="00366B2B">
                    <w:rPr>
                      <w:rFonts w:ascii="Arial" w:hAnsi="Arial" w:cs="Arial"/>
                      <w:sz w:val="18"/>
                      <w:szCs w:val="18"/>
                      <w:lang w:val="es-ES"/>
                    </w:rPr>
                    <w:t>No aplica</w:t>
                  </w:r>
                </w:p>
              </w:tc>
            </w:tr>
            <w:tr w:rsidR="009F2550" w:rsidRPr="005F7176" w14:paraId="0B893D95" w14:textId="77777777" w:rsidTr="009F2550">
              <w:tc>
                <w:tcPr>
                  <w:tcW w:w="8816" w:type="dxa"/>
                </w:tcPr>
                <w:p w14:paraId="458B2543" w14:textId="77777777" w:rsidR="009F2550" w:rsidRPr="005F7176" w:rsidRDefault="009533BC" w:rsidP="009F2550">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58" w:history="1">
                    <w:r w:rsidR="009F2550" w:rsidRPr="005F7176">
                      <w:rPr>
                        <w:rFonts w:ascii="Arial" w:eastAsia="Times New Roman" w:hAnsi="Arial" w:cs="Arial"/>
                        <w:color w:val="4D9D45"/>
                        <w:sz w:val="18"/>
                        <w:szCs w:val="18"/>
                        <w:bdr w:val="none" w:sz="0" w:space="0" w:color="auto" w:frame="1"/>
                        <w:lang w:eastAsia="es-MX"/>
                      </w:rPr>
                      <w:t>Datos del Órgano Interno de Control del Instituto y de la Autoridad en Materia de Mejora Regulatoria, en caso de que algún interesado requiera presentar alguna queja, denuncia o protesta ciudadana, según sea el caso, a propósito de su trámite o servicio</w:t>
                    </w:r>
                  </w:hyperlink>
                </w:p>
                <w:p w14:paraId="06214992" w14:textId="77777777" w:rsidR="009F2550" w:rsidRPr="00366B2B" w:rsidRDefault="009F2550" w:rsidP="009F2550">
                  <w:pPr>
                    <w:shd w:val="clear" w:color="auto" w:fill="FFFFFF"/>
                    <w:ind w:right="179"/>
                    <w:jc w:val="both"/>
                    <w:outlineLvl w:val="3"/>
                    <w:rPr>
                      <w:rFonts w:ascii="Arial" w:eastAsia="Times New Roman" w:hAnsi="Arial" w:cs="Arial"/>
                      <w:sz w:val="18"/>
                      <w:szCs w:val="18"/>
                      <w:lang w:eastAsia="es-MX"/>
                    </w:rPr>
                  </w:pPr>
                </w:p>
                <w:p w14:paraId="46100B6E" w14:textId="77777777" w:rsidR="009F2550" w:rsidRPr="00366B2B" w:rsidRDefault="009F2550" w:rsidP="009F2550">
                  <w:p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Para hacer del conocimiento del Órgano Interno de Control (OIC), a través de la Dirección General Adjunta de Denuncias e Investigaciones, hechos que pueden implicar una presunta responsabilidad por actos u omisiones de las Servidoras y / o Servidores Públicos del Instituto Federal de Telecomunicaciones en el desempeño de su empleo, cargo o comisión, en el marco de la Ley General de Responsabilidades Administrativas, puedes presentar tu denuncia en las siguientes formas:</w:t>
                  </w:r>
                </w:p>
                <w:p w14:paraId="709346F0" w14:textId="77777777" w:rsidR="009F2550" w:rsidRPr="00366B2B" w:rsidRDefault="009F2550" w:rsidP="009F2550">
                  <w:pPr>
                    <w:shd w:val="clear" w:color="auto" w:fill="FFFFFF"/>
                    <w:ind w:right="179"/>
                    <w:jc w:val="both"/>
                    <w:rPr>
                      <w:rFonts w:ascii="Arial" w:eastAsia="Times New Roman" w:hAnsi="Arial" w:cs="Arial"/>
                      <w:sz w:val="18"/>
                      <w:szCs w:val="18"/>
                      <w:lang w:eastAsia="es-MX"/>
                    </w:rPr>
                  </w:pPr>
                </w:p>
                <w:p w14:paraId="5D154611" w14:textId="77777777" w:rsidR="009F2550" w:rsidRPr="00366B2B" w:rsidRDefault="009F2550" w:rsidP="00547BDA">
                  <w:pPr>
                    <w:numPr>
                      <w:ilvl w:val="0"/>
                      <w:numId w:val="20"/>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Por correspondencia,</w:t>
                  </w:r>
                </w:p>
                <w:p w14:paraId="142DF523" w14:textId="77777777" w:rsidR="009F2550" w:rsidRPr="00366B2B" w:rsidRDefault="009F2550" w:rsidP="00547BDA">
                  <w:pPr>
                    <w:numPr>
                      <w:ilvl w:val="0"/>
                      <w:numId w:val="20"/>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Mediante escrito presentado en la Oficialía de Partes del OIC, o bien,</w:t>
                  </w:r>
                </w:p>
                <w:p w14:paraId="4221F5F7" w14:textId="77777777" w:rsidR="009F2550" w:rsidRPr="00366B2B" w:rsidRDefault="009F2550" w:rsidP="00547BDA">
                  <w:pPr>
                    <w:numPr>
                      <w:ilvl w:val="0"/>
                      <w:numId w:val="20"/>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Personalmente en las oficinas ubicadas en la siguiente dirección:</w:t>
                  </w:r>
                </w:p>
                <w:p w14:paraId="2BE5CBB0" w14:textId="77777777" w:rsidR="009F2550" w:rsidRPr="00366B2B" w:rsidRDefault="009F2550" w:rsidP="009F2550">
                  <w:pPr>
                    <w:shd w:val="clear" w:color="auto" w:fill="FFFFFF"/>
                    <w:ind w:right="179"/>
                    <w:jc w:val="both"/>
                    <w:rPr>
                      <w:rFonts w:ascii="Arial" w:eastAsia="Times New Roman" w:hAnsi="Arial" w:cs="Arial"/>
                      <w:sz w:val="18"/>
                      <w:szCs w:val="18"/>
                      <w:lang w:eastAsia="es-MX"/>
                    </w:rPr>
                  </w:pPr>
                </w:p>
                <w:p w14:paraId="29C3F94D" w14:textId="3535B846" w:rsidR="009F2550" w:rsidRPr="00366B2B" w:rsidRDefault="00A80E35" w:rsidP="00A80E35">
                  <w:pPr>
                    <w:pStyle w:val="NormalWeb"/>
                    <w:shd w:val="clear" w:color="auto" w:fill="FFFFFF"/>
                    <w:spacing w:before="0" w:beforeAutospacing="0" w:after="0" w:afterAutospacing="0"/>
                    <w:ind w:right="179"/>
                    <w:jc w:val="both"/>
                    <w:rPr>
                      <w:rFonts w:ascii="Arial" w:hAnsi="Arial" w:cs="Arial"/>
                      <w:sz w:val="18"/>
                      <w:szCs w:val="18"/>
                    </w:rPr>
                  </w:pPr>
                  <w:r w:rsidRPr="005F7176">
                    <w:rPr>
                      <w:rFonts w:ascii="Arial" w:hAnsi="Arial" w:cs="Arial"/>
                      <w:sz w:val="18"/>
                      <w:szCs w:val="18"/>
                    </w:rPr>
                    <w:t>Insurgentes Sur 1143, Planta Baja, Colonia Noche Buena, Demarcación Territorial Benito Juárez, Código Postal 03720, Ciudad de México</w:t>
                  </w:r>
                  <w:r w:rsidR="009F2550" w:rsidRPr="00366B2B">
                    <w:rPr>
                      <w:rFonts w:ascii="Arial" w:hAnsi="Arial" w:cs="Arial"/>
                      <w:sz w:val="18"/>
                      <w:szCs w:val="18"/>
                    </w:rPr>
                    <w:t>. De lunes a jueves de 9:00 a 18:30 horas y viernes de 9:00 a 15:00 horas.</w:t>
                  </w:r>
                </w:p>
                <w:p w14:paraId="5E3FDB0F" w14:textId="77777777" w:rsidR="009F2550" w:rsidRPr="00366B2B" w:rsidRDefault="009F2550" w:rsidP="009F2550">
                  <w:pPr>
                    <w:shd w:val="clear" w:color="auto" w:fill="FFFFFF"/>
                    <w:ind w:right="179"/>
                    <w:jc w:val="both"/>
                    <w:rPr>
                      <w:rFonts w:ascii="Arial" w:eastAsia="Times New Roman" w:hAnsi="Arial" w:cs="Arial"/>
                      <w:sz w:val="18"/>
                      <w:szCs w:val="18"/>
                      <w:lang w:eastAsia="es-MX"/>
                    </w:rPr>
                  </w:pPr>
                </w:p>
                <w:p w14:paraId="52C3B15B" w14:textId="77777777" w:rsidR="009F2550" w:rsidRPr="005F7176" w:rsidRDefault="009F2550" w:rsidP="00547BDA">
                  <w:pPr>
                    <w:numPr>
                      <w:ilvl w:val="0"/>
                      <w:numId w:val="19"/>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Por correo electrónico a la cuenta: </w:t>
                  </w:r>
                  <w:hyperlink r:id="rId59" w:history="1">
                    <w:r w:rsidRPr="005F7176">
                      <w:rPr>
                        <w:rStyle w:val="Hipervnculo"/>
                        <w:rFonts w:ascii="Arial" w:eastAsia="Times New Roman" w:hAnsi="Arial" w:cs="Arial"/>
                        <w:color w:val="337AB7"/>
                        <w:sz w:val="18"/>
                        <w:szCs w:val="18"/>
                        <w:lang w:eastAsia="es-MX"/>
                      </w:rPr>
                      <w:t>denuncias.oic@ift.org.mx</w:t>
                    </w:r>
                  </w:hyperlink>
                </w:p>
                <w:p w14:paraId="3877C0E8" w14:textId="77777777" w:rsidR="009F2550" w:rsidRPr="00366B2B" w:rsidRDefault="009F2550" w:rsidP="00547BDA">
                  <w:pPr>
                    <w:numPr>
                      <w:ilvl w:val="0"/>
                      <w:numId w:val="19"/>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Vía telefónica, al número: 5550154000, extensión 2082.</w:t>
                  </w:r>
                </w:p>
                <w:p w14:paraId="65305DBE" w14:textId="77777777" w:rsidR="009F2550" w:rsidRPr="005F7176" w:rsidRDefault="009F2550" w:rsidP="00547BDA">
                  <w:pPr>
                    <w:numPr>
                      <w:ilvl w:val="0"/>
                      <w:numId w:val="19"/>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lastRenderedPageBreak/>
                    <w:t>A través de la página Web del Instituto Federal de Telecomunicaciones, en el </w:t>
                  </w:r>
                  <w:hyperlink r:id="rId60" w:history="1">
                    <w:r w:rsidRPr="005F7176">
                      <w:rPr>
                        <w:rStyle w:val="Hipervnculo"/>
                        <w:rFonts w:ascii="Arial" w:eastAsia="Times New Roman" w:hAnsi="Arial" w:cs="Arial"/>
                        <w:color w:val="337AB7"/>
                        <w:sz w:val="18"/>
                        <w:szCs w:val="18"/>
                        <w:lang w:eastAsia="es-MX"/>
                      </w:rPr>
                      <w:t>Formulario de presentación de denuncias contra las servidoras y los servidores públicos</w:t>
                    </w:r>
                  </w:hyperlink>
                  <w:r w:rsidRPr="005F7176">
                    <w:rPr>
                      <w:rFonts w:ascii="Arial" w:eastAsia="Times New Roman" w:hAnsi="Arial" w:cs="Arial"/>
                      <w:color w:val="414042"/>
                      <w:sz w:val="18"/>
                      <w:szCs w:val="18"/>
                      <w:lang w:eastAsia="es-MX"/>
                    </w:rPr>
                    <w:t>.</w:t>
                  </w:r>
                </w:p>
              </w:tc>
            </w:tr>
            <w:tr w:rsidR="009F2550" w:rsidRPr="005F7176" w14:paraId="0CB8A881" w14:textId="77777777" w:rsidTr="009F2550">
              <w:tc>
                <w:tcPr>
                  <w:tcW w:w="8816" w:type="dxa"/>
                </w:tcPr>
                <w:p w14:paraId="2B0C44C3" w14:textId="77777777" w:rsidR="009F2550" w:rsidRPr="005F7176" w:rsidRDefault="009533BC" w:rsidP="009F2550">
                  <w:pPr>
                    <w:shd w:val="clear" w:color="auto" w:fill="FFFFFF"/>
                    <w:jc w:val="both"/>
                    <w:outlineLvl w:val="3"/>
                    <w:rPr>
                      <w:rFonts w:ascii="Arial" w:eastAsia="Times New Roman" w:hAnsi="Arial" w:cs="Arial"/>
                      <w:color w:val="4D9D45"/>
                      <w:sz w:val="18"/>
                      <w:szCs w:val="18"/>
                      <w:bdr w:val="none" w:sz="0" w:space="0" w:color="auto" w:frame="1"/>
                      <w:lang w:eastAsia="es-MX"/>
                    </w:rPr>
                  </w:pPr>
                  <w:hyperlink r:id="rId61" w:history="1">
                    <w:r w:rsidR="009F2550" w:rsidRPr="005F7176">
                      <w:rPr>
                        <w:rFonts w:ascii="Arial" w:eastAsia="Times New Roman" w:hAnsi="Arial" w:cs="Arial"/>
                        <w:color w:val="4D9D45"/>
                        <w:sz w:val="18"/>
                        <w:szCs w:val="18"/>
                        <w:bdr w:val="none" w:sz="0" w:space="0" w:color="auto" w:frame="1"/>
                        <w:lang w:eastAsia="es-MX"/>
                      </w:rPr>
                      <w:t>Información adicional que se considere pueda ser de utilidad, orientación y apoyo para los interesados</w:t>
                    </w:r>
                  </w:hyperlink>
                </w:p>
                <w:p w14:paraId="10B6B932" w14:textId="77777777" w:rsidR="009F2550" w:rsidRPr="005F7176" w:rsidRDefault="009F2550" w:rsidP="009F2550">
                  <w:pPr>
                    <w:shd w:val="clear" w:color="auto" w:fill="FFFFFF"/>
                    <w:jc w:val="both"/>
                    <w:outlineLvl w:val="3"/>
                    <w:rPr>
                      <w:rFonts w:ascii="Arial" w:eastAsia="Times New Roman" w:hAnsi="Arial" w:cs="Arial"/>
                      <w:color w:val="4D9D45"/>
                      <w:sz w:val="18"/>
                      <w:szCs w:val="18"/>
                      <w:bdr w:val="none" w:sz="0" w:space="0" w:color="auto" w:frame="1"/>
                      <w:lang w:eastAsia="es-MX"/>
                    </w:rPr>
                  </w:pPr>
                </w:p>
                <w:p w14:paraId="4CEB6A29" w14:textId="77777777" w:rsidR="009F2550" w:rsidRPr="005F7176" w:rsidRDefault="009F2550" w:rsidP="00511506">
                  <w:pPr>
                    <w:pStyle w:val="NormalWeb"/>
                    <w:shd w:val="clear" w:color="auto" w:fill="FFFFFF"/>
                    <w:spacing w:before="0" w:beforeAutospacing="0" w:after="0" w:afterAutospacing="0"/>
                    <w:ind w:right="319"/>
                    <w:jc w:val="both"/>
                    <w:rPr>
                      <w:rFonts w:ascii="Arial" w:hAnsi="Arial" w:cs="Arial"/>
                      <w:sz w:val="18"/>
                      <w:szCs w:val="18"/>
                    </w:rPr>
                  </w:pPr>
                  <w:r w:rsidRPr="005F7176">
                    <w:rPr>
                      <w:rFonts w:ascii="Arial" w:hAnsi="Arial" w:cs="Arial"/>
                      <w:sz w:val="18"/>
                      <w:szCs w:val="18"/>
                    </w:rPr>
                    <w:t>Se recomienda que las solicitudes se sometan con la debida antelación, tomando en consideración que existe un plazo máximo de respuesta para este trámite.</w:t>
                  </w:r>
                </w:p>
                <w:p w14:paraId="7E548D2B" w14:textId="1EB546CC" w:rsidR="009F2550" w:rsidRPr="005F7176" w:rsidRDefault="009F2550" w:rsidP="00511506">
                  <w:pPr>
                    <w:pStyle w:val="NormalWeb"/>
                    <w:shd w:val="clear" w:color="auto" w:fill="FFFFFF"/>
                    <w:spacing w:before="0" w:beforeAutospacing="0" w:after="0" w:afterAutospacing="0"/>
                    <w:ind w:right="319"/>
                    <w:jc w:val="both"/>
                    <w:rPr>
                      <w:rFonts w:ascii="Arial" w:hAnsi="Arial" w:cs="Arial"/>
                      <w:sz w:val="18"/>
                      <w:szCs w:val="18"/>
                    </w:rPr>
                  </w:pPr>
                  <w:r w:rsidRPr="005F7176">
                    <w:rPr>
                      <w:rFonts w:ascii="Arial" w:hAnsi="Arial" w:cs="Arial"/>
                      <w:sz w:val="18"/>
                      <w:szCs w:val="18"/>
                    </w:rPr>
                    <w:t xml:space="preserve">El autorizado, en ningún caso, podrá arrendar, dar en prenda o fideicomiso, enajenar, gravar, hipotecar u otorgar a título gratuito, total o parcialmente, los derechos respecto al uso secundario de las </w:t>
                  </w:r>
                  <w:r w:rsidR="00C56C4D">
                    <w:rPr>
                      <w:rFonts w:ascii="Arial" w:hAnsi="Arial" w:cs="Arial"/>
                      <w:sz w:val="18"/>
                      <w:szCs w:val="18"/>
                    </w:rPr>
                    <w:t>B</w:t>
                  </w:r>
                  <w:r w:rsidRPr="005F7176">
                    <w:rPr>
                      <w:rFonts w:ascii="Arial" w:hAnsi="Arial" w:cs="Arial"/>
                      <w:sz w:val="18"/>
                      <w:szCs w:val="18"/>
                    </w:rPr>
                    <w:t xml:space="preserve">andas de </w:t>
                  </w:r>
                  <w:r w:rsidR="00C56C4D">
                    <w:rPr>
                      <w:rFonts w:ascii="Arial" w:hAnsi="Arial" w:cs="Arial"/>
                      <w:sz w:val="18"/>
                      <w:szCs w:val="18"/>
                    </w:rPr>
                    <w:t>F</w:t>
                  </w:r>
                  <w:r w:rsidRPr="005F7176">
                    <w:rPr>
                      <w:rFonts w:ascii="Arial" w:hAnsi="Arial" w:cs="Arial"/>
                      <w:sz w:val="18"/>
                      <w:szCs w:val="18"/>
                    </w:rPr>
                    <w:t>recuencias del espectro radioeléctrico.</w:t>
                  </w:r>
                </w:p>
              </w:tc>
            </w:tr>
            <w:tr w:rsidR="009F2550" w:rsidRPr="005F7176" w14:paraId="24E8B370" w14:textId="77777777" w:rsidTr="009F2550">
              <w:tc>
                <w:tcPr>
                  <w:tcW w:w="8816" w:type="dxa"/>
                </w:tcPr>
                <w:p w14:paraId="23251656" w14:textId="77777777" w:rsidR="009F2550" w:rsidRPr="005F7176" w:rsidRDefault="009533BC" w:rsidP="009F2550">
                  <w:pPr>
                    <w:shd w:val="clear" w:color="auto" w:fill="FFFFFF"/>
                    <w:jc w:val="both"/>
                    <w:outlineLvl w:val="3"/>
                    <w:rPr>
                      <w:rFonts w:ascii="Arial" w:eastAsia="Times New Roman" w:hAnsi="Arial" w:cs="Arial"/>
                      <w:sz w:val="18"/>
                      <w:szCs w:val="18"/>
                      <w:lang w:eastAsia="es-MX"/>
                    </w:rPr>
                  </w:pPr>
                  <w:hyperlink r:id="rId62" w:history="1">
                    <w:r w:rsidR="009F2550" w:rsidRPr="005F7176">
                      <w:rPr>
                        <w:rFonts w:ascii="Arial" w:eastAsia="Times New Roman" w:hAnsi="Arial" w:cs="Arial"/>
                        <w:color w:val="4D9D45"/>
                        <w:sz w:val="18"/>
                        <w:szCs w:val="18"/>
                        <w:bdr w:val="none" w:sz="0" w:space="0" w:color="auto" w:frame="1"/>
                        <w:lang w:eastAsia="es-MX"/>
                      </w:rPr>
                      <w:t>Modalidades con las que cuenta el trámite o servicio</w:t>
                    </w:r>
                  </w:hyperlink>
                </w:p>
                <w:p w14:paraId="392B6767" w14:textId="77777777" w:rsidR="009F2550" w:rsidRDefault="009F2550" w:rsidP="009F2550">
                  <w:pPr>
                    <w:jc w:val="both"/>
                    <w:outlineLvl w:val="5"/>
                    <w:rPr>
                      <w:rFonts w:ascii="Arial" w:eastAsia="Times New Roman" w:hAnsi="Arial" w:cs="Arial"/>
                      <w:color w:val="C1D42F"/>
                      <w:sz w:val="18"/>
                      <w:szCs w:val="18"/>
                      <w:lang w:eastAsia="es-MX"/>
                    </w:rPr>
                  </w:pPr>
                </w:p>
                <w:p w14:paraId="60D6A0EE" w14:textId="22E3B2E1" w:rsidR="00AB2A8E" w:rsidRPr="005F7176" w:rsidRDefault="00AB2A8E" w:rsidP="007B1E33">
                  <w:pPr>
                    <w:ind w:right="177"/>
                    <w:jc w:val="both"/>
                    <w:outlineLvl w:val="5"/>
                    <w:rPr>
                      <w:rFonts w:ascii="Arial" w:eastAsia="Times New Roman" w:hAnsi="Arial" w:cs="Arial"/>
                      <w:color w:val="C1D42F"/>
                      <w:sz w:val="18"/>
                      <w:szCs w:val="18"/>
                      <w:lang w:eastAsia="es-MX"/>
                    </w:rPr>
                  </w:pPr>
                  <w:r w:rsidRPr="00AB2A8E">
                    <w:rPr>
                      <w:rFonts w:ascii="Arial" w:eastAsia="Times New Roman" w:hAnsi="Arial" w:cs="Arial"/>
                      <w:sz w:val="18"/>
                      <w:szCs w:val="18"/>
                      <w:lang w:eastAsia="es-MX"/>
                    </w:rPr>
                    <w:t>Oficialía de Partes del Instituto</w:t>
                  </w:r>
                  <w:r w:rsidR="00012144">
                    <w:rPr>
                      <w:rFonts w:ascii="Arial" w:eastAsia="Times New Roman" w:hAnsi="Arial" w:cs="Arial"/>
                      <w:sz w:val="18"/>
                      <w:szCs w:val="18"/>
                      <w:lang w:eastAsia="es-MX"/>
                    </w:rPr>
                    <w:t xml:space="preserve"> mediante la presentación del </w:t>
                  </w:r>
                  <w:r w:rsidR="00012144" w:rsidRPr="00D11376">
                    <w:rPr>
                      <w:rFonts w:ascii="Arial" w:hAnsi="Arial" w:cs="Arial"/>
                      <w:sz w:val="18"/>
                      <w:szCs w:val="18"/>
                    </w:rPr>
                    <w:t>“</w:t>
                  </w:r>
                  <w:r w:rsidR="005D5AAA" w:rsidRPr="005D5AAA">
                    <w:rPr>
                      <w:rFonts w:ascii="Arial" w:hAnsi="Arial" w:cs="Arial"/>
                      <w:i/>
                      <w:sz w:val="18"/>
                      <w:szCs w:val="18"/>
                    </w:rPr>
                    <w:t>Formato de Trámite para el otorgamiento, modificación o prórroga de la Autorización, para el uso y aprovechamiento de bandas de frecuencias del espectro radioeléctrico para uso secundario</w:t>
                  </w:r>
                  <w:r w:rsidR="00012144" w:rsidRPr="00D11376">
                    <w:rPr>
                      <w:rFonts w:ascii="Arial" w:hAnsi="Arial" w:cs="Arial"/>
                      <w:sz w:val="18"/>
                      <w:szCs w:val="18"/>
                    </w:rPr>
                    <w:t>”</w:t>
                  </w:r>
                </w:p>
              </w:tc>
            </w:tr>
          </w:tbl>
          <w:p w14:paraId="0E389586" w14:textId="5890F222" w:rsidR="009F2550" w:rsidRDefault="009F2550" w:rsidP="009F2550">
            <w:pPr>
              <w:jc w:val="both"/>
              <w:rPr>
                <w:rFonts w:ascii="Arial" w:hAnsi="Arial" w:cs="Arial"/>
                <w:sz w:val="18"/>
                <w:szCs w:val="18"/>
              </w:rPr>
            </w:pPr>
          </w:p>
          <w:p w14:paraId="1EF888E6" w14:textId="4245FF01" w:rsidR="006D683A" w:rsidRPr="005F7176" w:rsidRDefault="006D683A" w:rsidP="006D683A">
            <w:pPr>
              <w:jc w:val="both"/>
              <w:rPr>
                <w:rFonts w:ascii="Arial" w:hAnsi="Arial" w:cs="Arial"/>
                <w:b/>
                <w:sz w:val="18"/>
                <w:szCs w:val="18"/>
              </w:rPr>
            </w:pPr>
            <w:r w:rsidRPr="005F7176">
              <w:rPr>
                <w:rFonts w:ascii="Arial" w:hAnsi="Arial" w:cs="Arial"/>
                <w:b/>
                <w:sz w:val="18"/>
                <w:szCs w:val="18"/>
              </w:rPr>
              <w:t xml:space="preserve">Trámite </w:t>
            </w:r>
            <w:r>
              <w:rPr>
                <w:rFonts w:ascii="Arial" w:hAnsi="Arial" w:cs="Arial"/>
                <w:b/>
                <w:sz w:val="18"/>
                <w:szCs w:val="18"/>
              </w:rPr>
              <w:t>2</w:t>
            </w:r>
          </w:p>
          <w:p w14:paraId="3FA89D4C" w14:textId="77777777" w:rsidR="006D683A" w:rsidRPr="005F7176" w:rsidRDefault="006D683A" w:rsidP="006D683A">
            <w:pPr>
              <w:jc w:val="both"/>
              <w:rPr>
                <w:rFonts w:ascii="Arial" w:hAnsi="Arial" w:cs="Arial"/>
                <w:sz w:val="18"/>
                <w:szCs w:val="18"/>
              </w:rPr>
            </w:pPr>
          </w:p>
          <w:tbl>
            <w:tblPr>
              <w:tblStyle w:val="Tablaconcuadrcula"/>
              <w:tblW w:w="0" w:type="auto"/>
              <w:tblLook w:val="04A0" w:firstRow="1" w:lastRow="0" w:firstColumn="1" w:lastColumn="0" w:noHBand="0" w:noVBand="1"/>
            </w:tblPr>
            <w:tblGrid>
              <w:gridCol w:w="2273"/>
              <w:gridCol w:w="2273"/>
            </w:tblGrid>
            <w:tr w:rsidR="006D683A" w:rsidRPr="005F7176" w14:paraId="1AC5468A" w14:textId="77777777" w:rsidTr="00146A79">
              <w:trPr>
                <w:trHeight w:val="270"/>
              </w:trPr>
              <w:tc>
                <w:tcPr>
                  <w:tcW w:w="2273" w:type="dxa"/>
                  <w:shd w:val="clear" w:color="auto" w:fill="A8D08D" w:themeFill="accent6" w:themeFillTint="99"/>
                </w:tcPr>
                <w:p w14:paraId="42A739DC" w14:textId="77777777" w:rsidR="006D683A" w:rsidRPr="005F7176" w:rsidRDefault="006D683A" w:rsidP="006D683A">
                  <w:pPr>
                    <w:ind w:left="171" w:right="179" w:hanging="171"/>
                    <w:jc w:val="center"/>
                    <w:rPr>
                      <w:rFonts w:ascii="Arial" w:hAnsi="Arial" w:cs="Arial"/>
                      <w:b/>
                      <w:sz w:val="18"/>
                      <w:szCs w:val="18"/>
                    </w:rPr>
                  </w:pPr>
                  <w:r w:rsidRPr="005F7176">
                    <w:rPr>
                      <w:rFonts w:ascii="Arial" w:hAnsi="Arial" w:cs="Arial"/>
                      <w:b/>
                      <w:sz w:val="18"/>
                      <w:szCs w:val="18"/>
                    </w:rPr>
                    <w:t>Acción</w:t>
                  </w:r>
                </w:p>
              </w:tc>
              <w:tc>
                <w:tcPr>
                  <w:tcW w:w="2273" w:type="dxa"/>
                  <w:shd w:val="clear" w:color="auto" w:fill="A8D08D" w:themeFill="accent6" w:themeFillTint="99"/>
                </w:tcPr>
                <w:p w14:paraId="2463912E" w14:textId="77777777" w:rsidR="006D683A" w:rsidRPr="005F7176" w:rsidRDefault="006D683A" w:rsidP="006D683A">
                  <w:pPr>
                    <w:ind w:left="171" w:right="179" w:hanging="171"/>
                    <w:jc w:val="center"/>
                    <w:rPr>
                      <w:rFonts w:ascii="Arial" w:hAnsi="Arial" w:cs="Arial"/>
                      <w:b/>
                      <w:sz w:val="18"/>
                      <w:szCs w:val="18"/>
                    </w:rPr>
                  </w:pPr>
                  <w:r w:rsidRPr="005F7176">
                    <w:rPr>
                      <w:rFonts w:ascii="Arial" w:hAnsi="Arial" w:cs="Arial"/>
                      <w:b/>
                      <w:sz w:val="18"/>
                      <w:szCs w:val="18"/>
                    </w:rPr>
                    <w:t>Tipo</w:t>
                  </w:r>
                </w:p>
              </w:tc>
            </w:tr>
            <w:tr w:rsidR="006D683A" w:rsidRPr="005F7176" w14:paraId="7C02B92F" w14:textId="77777777" w:rsidTr="00146A79">
              <w:trPr>
                <w:trHeight w:val="230"/>
              </w:trPr>
              <w:tc>
                <w:tcPr>
                  <w:tcW w:w="2273" w:type="dxa"/>
                  <w:shd w:val="clear" w:color="auto" w:fill="E2EFD9" w:themeFill="accent6" w:themeFillTint="33"/>
                </w:tcPr>
                <w:p w14:paraId="1D2FD1C9" w14:textId="2E788277" w:rsidR="006D683A" w:rsidRPr="005F7176" w:rsidRDefault="006D683A" w:rsidP="006D683A">
                  <w:pPr>
                    <w:ind w:right="179"/>
                    <w:jc w:val="both"/>
                    <w:rPr>
                      <w:rFonts w:ascii="Arial" w:hAnsi="Arial" w:cs="Arial"/>
                      <w:sz w:val="18"/>
                      <w:szCs w:val="18"/>
                    </w:rPr>
                  </w:pPr>
                  <w:r>
                    <w:rPr>
                      <w:rFonts w:ascii="Arial" w:hAnsi="Arial" w:cs="Arial"/>
                      <w:sz w:val="18"/>
                      <w:szCs w:val="18"/>
                    </w:rPr>
                    <w:t xml:space="preserve">Modificación del trámite </w:t>
                  </w:r>
                  <w:r w:rsidRPr="006D683A">
                    <w:rPr>
                      <w:rFonts w:ascii="Arial" w:hAnsi="Arial" w:cs="Arial"/>
                      <w:sz w:val="18"/>
                      <w:szCs w:val="18"/>
                    </w:rPr>
                    <w:t>UCS-02-02</w:t>
                  </w:r>
                  <w:r w:rsidR="00C65D85">
                    <w:rPr>
                      <w:rFonts w:ascii="Arial" w:hAnsi="Arial" w:cs="Arial"/>
                      <w:sz w:val="18"/>
                      <w:szCs w:val="18"/>
                    </w:rPr>
                    <w:t>0, Modalidades B y D</w:t>
                  </w:r>
                </w:p>
              </w:tc>
              <w:tc>
                <w:tcPr>
                  <w:tcW w:w="2273" w:type="dxa"/>
                  <w:shd w:val="clear" w:color="auto" w:fill="E2EFD9" w:themeFill="accent6" w:themeFillTint="33"/>
                </w:tcPr>
                <w:sdt>
                  <w:sdtPr>
                    <w:rPr>
                      <w:rFonts w:ascii="Arial" w:hAnsi="Arial" w:cs="Arial"/>
                      <w:sz w:val="18"/>
                      <w:szCs w:val="18"/>
                    </w:rPr>
                    <w:alias w:val="Tipo "/>
                    <w:tag w:val="Tipo "/>
                    <w:id w:val="382520465"/>
                    <w:placeholder>
                      <w:docPart w:val="F6F8F6D3626B4933976D2E94E8985AC9"/>
                    </w:placeholder>
                    <w15:color w:val="339966"/>
                    <w:dropDownList>
                      <w:listItem w:value="Elija un elemento."/>
                      <w:listItem w:displayText="Trámite" w:value="Trámite"/>
                      <w:listItem w:displayText="Servicio" w:value="Servicio"/>
                    </w:dropDownList>
                  </w:sdtPr>
                  <w:sdtEndPr/>
                  <w:sdtContent>
                    <w:p w14:paraId="4E8FC198" w14:textId="77777777" w:rsidR="006D683A" w:rsidRPr="005F7176" w:rsidRDefault="006D683A" w:rsidP="006D683A">
                      <w:pPr>
                        <w:ind w:left="171" w:right="179" w:hanging="171"/>
                        <w:jc w:val="both"/>
                        <w:rPr>
                          <w:rFonts w:ascii="Arial" w:hAnsi="Arial" w:cs="Arial"/>
                          <w:sz w:val="18"/>
                          <w:szCs w:val="18"/>
                        </w:rPr>
                      </w:pPr>
                      <w:r w:rsidRPr="005F7176">
                        <w:rPr>
                          <w:rFonts w:ascii="Arial" w:hAnsi="Arial" w:cs="Arial"/>
                          <w:sz w:val="18"/>
                          <w:szCs w:val="18"/>
                        </w:rPr>
                        <w:t>Trámite</w:t>
                      </w:r>
                    </w:p>
                  </w:sdtContent>
                </w:sdt>
              </w:tc>
            </w:tr>
          </w:tbl>
          <w:p w14:paraId="0F873F88" w14:textId="77777777" w:rsidR="006D683A" w:rsidRPr="005F7176" w:rsidRDefault="006D683A" w:rsidP="006D683A">
            <w:pPr>
              <w:ind w:left="171" w:right="179" w:hanging="171"/>
              <w:jc w:val="both"/>
              <w:rPr>
                <w:rFonts w:ascii="Arial" w:hAnsi="Arial" w:cs="Arial"/>
                <w:sz w:val="18"/>
                <w:szCs w:val="18"/>
              </w:rPr>
            </w:pPr>
          </w:p>
          <w:tbl>
            <w:tblPr>
              <w:tblStyle w:val="Tablaconcuadrcula1"/>
              <w:tblW w:w="8816" w:type="dxa"/>
              <w:tblCellMar>
                <w:top w:w="108" w:type="dxa"/>
                <w:bottom w:w="108" w:type="dxa"/>
              </w:tblCellMar>
              <w:tblLook w:val="04A0" w:firstRow="1" w:lastRow="0" w:firstColumn="1" w:lastColumn="0" w:noHBand="0" w:noVBand="1"/>
            </w:tblPr>
            <w:tblGrid>
              <w:gridCol w:w="8816"/>
            </w:tblGrid>
            <w:tr w:rsidR="006D683A" w:rsidRPr="005F7176" w14:paraId="69D93CD9" w14:textId="77777777" w:rsidTr="00146A79">
              <w:tc>
                <w:tcPr>
                  <w:tcW w:w="8816" w:type="dxa"/>
                </w:tcPr>
                <w:p w14:paraId="529CF6D5" w14:textId="77777777" w:rsidR="006D683A" w:rsidRPr="005F7176" w:rsidRDefault="006D683A"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r w:rsidRPr="005F7176">
                    <w:rPr>
                      <w:rFonts w:ascii="Arial" w:eastAsia="Times New Roman" w:hAnsi="Arial" w:cs="Arial"/>
                      <w:color w:val="4D9D45"/>
                      <w:sz w:val="18"/>
                      <w:szCs w:val="18"/>
                      <w:bdr w:val="none" w:sz="0" w:space="0" w:color="auto" w:frame="1"/>
                      <w:lang w:eastAsia="es-MX"/>
                    </w:rPr>
                    <w:t>Nombre del trámite o servicio</w:t>
                  </w:r>
                </w:p>
                <w:p w14:paraId="6AB62C95" w14:textId="49A8912E" w:rsidR="00A56A75" w:rsidRPr="005F7176" w:rsidRDefault="00A56A75" w:rsidP="006D683A">
                  <w:pPr>
                    <w:ind w:right="179"/>
                    <w:jc w:val="both"/>
                    <w:outlineLvl w:val="5"/>
                    <w:rPr>
                      <w:rFonts w:ascii="Arial" w:eastAsia="Times New Roman" w:hAnsi="Arial" w:cs="Arial"/>
                      <w:color w:val="C1D42F"/>
                      <w:sz w:val="18"/>
                      <w:szCs w:val="18"/>
                      <w:lang w:eastAsia="es-MX"/>
                    </w:rPr>
                  </w:pPr>
                  <w:r w:rsidRPr="00B1353C">
                    <w:rPr>
                      <w:rFonts w:ascii="Arial" w:eastAsia="Times New Roman" w:hAnsi="Arial" w:cs="Arial"/>
                      <w:sz w:val="18"/>
                      <w:szCs w:val="18"/>
                      <w:lang w:eastAsia="es-MX"/>
                    </w:rPr>
                    <w:t xml:space="preserve">Solicitud de </w:t>
                  </w:r>
                  <w:r w:rsidR="00264FC4" w:rsidRPr="00B1353C">
                    <w:rPr>
                      <w:rFonts w:ascii="Arial" w:eastAsia="Times New Roman" w:hAnsi="Arial" w:cs="Arial"/>
                      <w:sz w:val="18"/>
                      <w:szCs w:val="18"/>
                      <w:lang w:eastAsia="es-MX"/>
                    </w:rPr>
                    <w:t xml:space="preserve">modificación </w:t>
                  </w:r>
                  <w:r w:rsidR="004B502B" w:rsidRPr="00B1353C">
                    <w:rPr>
                      <w:rFonts w:ascii="Arial" w:eastAsia="Times New Roman" w:hAnsi="Arial" w:cs="Arial"/>
                      <w:sz w:val="18"/>
                      <w:szCs w:val="18"/>
                      <w:lang w:eastAsia="es-MX"/>
                    </w:rPr>
                    <w:t>de la Autorización para Uso Secundario</w:t>
                  </w:r>
                  <w:r w:rsidR="004B502B">
                    <w:t>.</w:t>
                  </w:r>
                </w:p>
              </w:tc>
            </w:tr>
            <w:tr w:rsidR="006D683A" w:rsidRPr="005F7176" w14:paraId="06BBC08B" w14:textId="77777777" w:rsidTr="00146A79">
              <w:tc>
                <w:tcPr>
                  <w:tcW w:w="8816" w:type="dxa"/>
                </w:tcPr>
                <w:p w14:paraId="4E00402D" w14:textId="77777777" w:rsidR="006D683A" w:rsidRPr="005F7176" w:rsidRDefault="009533BC" w:rsidP="006D683A">
                  <w:pPr>
                    <w:shd w:val="clear" w:color="auto" w:fill="FFFFFF"/>
                    <w:ind w:right="179"/>
                    <w:jc w:val="both"/>
                    <w:outlineLvl w:val="3"/>
                    <w:rPr>
                      <w:rFonts w:ascii="Arial" w:eastAsia="Times New Roman" w:hAnsi="Arial" w:cs="Arial"/>
                      <w:sz w:val="18"/>
                      <w:szCs w:val="18"/>
                      <w:lang w:eastAsia="es-MX"/>
                    </w:rPr>
                  </w:pPr>
                  <w:hyperlink r:id="rId63" w:history="1">
                    <w:r w:rsidR="006D683A" w:rsidRPr="005F7176">
                      <w:rPr>
                        <w:rFonts w:ascii="Arial" w:eastAsia="Times New Roman" w:hAnsi="Arial" w:cs="Arial"/>
                        <w:color w:val="4D9D45"/>
                        <w:sz w:val="18"/>
                        <w:szCs w:val="18"/>
                        <w:bdr w:val="none" w:sz="0" w:space="0" w:color="auto" w:frame="1"/>
                        <w:lang w:eastAsia="es-MX"/>
                      </w:rPr>
                      <w:t>Fundamento Jurídico que le da origen al trámite o servicio</w:t>
                    </w:r>
                  </w:hyperlink>
                </w:p>
                <w:p w14:paraId="7AAAD509" w14:textId="62D676F0" w:rsidR="006D683A" w:rsidRPr="005F7176" w:rsidRDefault="006D683A" w:rsidP="006D683A">
                  <w:pPr>
                    <w:ind w:right="179"/>
                    <w:jc w:val="both"/>
                    <w:outlineLvl w:val="5"/>
                    <w:rPr>
                      <w:rFonts w:ascii="Arial" w:eastAsia="Times New Roman" w:hAnsi="Arial" w:cs="Arial"/>
                      <w:color w:val="C1D42F"/>
                      <w:sz w:val="18"/>
                      <w:szCs w:val="18"/>
                      <w:lang w:eastAsia="es-MX"/>
                    </w:rPr>
                  </w:pPr>
                  <w:r w:rsidRPr="00366B2B">
                    <w:rPr>
                      <w:rFonts w:ascii="Arial" w:eastAsia="Times New Roman" w:hAnsi="Arial" w:cs="Arial"/>
                      <w:sz w:val="18"/>
                      <w:szCs w:val="18"/>
                      <w:lang w:eastAsia="es-MX"/>
                    </w:rPr>
                    <w:t xml:space="preserve">Artículo </w:t>
                  </w:r>
                  <w:r>
                    <w:rPr>
                      <w:rFonts w:ascii="Arial" w:eastAsia="Times New Roman" w:hAnsi="Arial" w:cs="Arial"/>
                      <w:sz w:val="18"/>
                      <w:szCs w:val="18"/>
                      <w:lang w:eastAsia="es-MX"/>
                    </w:rPr>
                    <w:t>11, párrafo</w:t>
                  </w:r>
                  <w:r w:rsidR="001462AB">
                    <w:rPr>
                      <w:rFonts w:ascii="Arial" w:eastAsia="Times New Roman" w:hAnsi="Arial" w:cs="Arial"/>
                      <w:sz w:val="18"/>
                      <w:szCs w:val="18"/>
                      <w:lang w:eastAsia="es-MX"/>
                    </w:rPr>
                    <w:t xml:space="preserve"> </w:t>
                  </w:r>
                  <w:r>
                    <w:rPr>
                      <w:rFonts w:ascii="Arial" w:eastAsia="Times New Roman" w:hAnsi="Arial" w:cs="Arial"/>
                      <w:sz w:val="18"/>
                      <w:szCs w:val="18"/>
                      <w:lang w:eastAsia="es-MX"/>
                    </w:rPr>
                    <w:t>segundo</w:t>
                  </w:r>
                  <w:r w:rsidR="00AA6056">
                    <w:rPr>
                      <w:rFonts w:ascii="Arial" w:eastAsia="Times New Roman" w:hAnsi="Arial" w:cs="Arial"/>
                      <w:sz w:val="18"/>
                      <w:szCs w:val="18"/>
                      <w:lang w:eastAsia="es-MX"/>
                    </w:rPr>
                    <w:t xml:space="preserve">, 15 y 15 bis </w:t>
                  </w:r>
                  <w:r>
                    <w:rPr>
                      <w:rFonts w:ascii="Arial" w:eastAsia="Times New Roman" w:hAnsi="Arial" w:cs="Arial"/>
                      <w:sz w:val="18"/>
                      <w:szCs w:val="18"/>
                      <w:lang w:eastAsia="es-MX"/>
                    </w:rPr>
                    <w:t>de l</w:t>
                  </w:r>
                  <w:r w:rsidRPr="00366B2B">
                    <w:rPr>
                      <w:rFonts w:ascii="Arial" w:eastAsia="Times New Roman" w:hAnsi="Arial" w:cs="Arial"/>
                      <w:sz w:val="18"/>
                      <w:szCs w:val="18"/>
                      <w:lang w:eastAsia="es-MX"/>
                    </w:rPr>
                    <w:t>os Lineamientos para el otorgamiento de la Constancia de Autorización, para el uso y aprovechamiento de bandas de frecuencias del espectro radioeléctrico para uso secundario</w:t>
                  </w:r>
                  <w:r>
                    <w:rPr>
                      <w:rFonts w:ascii="Arial" w:eastAsia="Times New Roman" w:hAnsi="Arial" w:cs="Arial"/>
                      <w:sz w:val="18"/>
                      <w:szCs w:val="18"/>
                      <w:lang w:eastAsia="es-MX"/>
                    </w:rPr>
                    <w:t>.</w:t>
                  </w:r>
                </w:p>
              </w:tc>
            </w:tr>
            <w:tr w:rsidR="006D683A" w:rsidRPr="005F7176" w14:paraId="0A66C88A" w14:textId="77777777" w:rsidTr="00146A79">
              <w:tc>
                <w:tcPr>
                  <w:tcW w:w="8816" w:type="dxa"/>
                </w:tcPr>
                <w:p w14:paraId="6BD65B27" w14:textId="77777777" w:rsidR="006D683A" w:rsidRPr="005F7176" w:rsidRDefault="009533BC" w:rsidP="006D683A">
                  <w:pPr>
                    <w:shd w:val="clear" w:color="auto" w:fill="FFFFFF"/>
                    <w:ind w:right="179"/>
                    <w:jc w:val="both"/>
                    <w:outlineLvl w:val="3"/>
                    <w:rPr>
                      <w:rFonts w:ascii="Arial" w:eastAsia="Times New Roman" w:hAnsi="Arial" w:cs="Arial"/>
                      <w:sz w:val="18"/>
                      <w:szCs w:val="18"/>
                      <w:lang w:eastAsia="es-MX"/>
                    </w:rPr>
                  </w:pPr>
                  <w:hyperlink r:id="rId64" w:history="1">
                    <w:r w:rsidR="006D683A" w:rsidRPr="005F7176">
                      <w:rPr>
                        <w:rFonts w:ascii="Arial" w:eastAsia="Times New Roman" w:hAnsi="Arial" w:cs="Arial"/>
                        <w:color w:val="4D9D45"/>
                        <w:sz w:val="18"/>
                        <w:szCs w:val="18"/>
                        <w:bdr w:val="none" w:sz="0" w:space="0" w:color="auto" w:frame="1"/>
                        <w:lang w:eastAsia="es-MX"/>
                      </w:rPr>
                      <w:t>Descripción del trámite o servicio</w:t>
                    </w:r>
                  </w:hyperlink>
                </w:p>
                <w:p w14:paraId="1973CC06" w14:textId="3697F6F6" w:rsidR="006D683A" w:rsidRPr="005F7176" w:rsidRDefault="0043547A" w:rsidP="006D683A">
                  <w:pPr>
                    <w:shd w:val="clear" w:color="auto" w:fill="FFFFFF"/>
                    <w:ind w:right="179"/>
                    <w:jc w:val="both"/>
                    <w:rPr>
                      <w:rFonts w:ascii="Arial" w:eastAsia="Times New Roman" w:hAnsi="Arial" w:cs="Arial"/>
                      <w:sz w:val="18"/>
                      <w:szCs w:val="18"/>
                      <w:lang w:eastAsia="es-MX"/>
                    </w:rPr>
                  </w:pPr>
                  <w:r w:rsidRPr="0043547A">
                    <w:rPr>
                      <w:rFonts w:ascii="Arial" w:eastAsia="Times New Roman" w:hAnsi="Arial" w:cs="Arial"/>
                      <w:sz w:val="18"/>
                      <w:szCs w:val="18"/>
                      <w:lang w:eastAsia="es-MX"/>
                    </w:rPr>
                    <w:t xml:space="preserve">En la modificación de </w:t>
                  </w:r>
                  <w:r w:rsidR="00AA6056">
                    <w:rPr>
                      <w:rFonts w:ascii="Arial" w:eastAsia="Times New Roman" w:hAnsi="Arial" w:cs="Arial"/>
                      <w:sz w:val="18"/>
                      <w:szCs w:val="18"/>
                      <w:lang w:eastAsia="es-MX"/>
                    </w:rPr>
                    <w:t>la</w:t>
                  </w:r>
                  <w:r w:rsidRPr="0043547A">
                    <w:rPr>
                      <w:rFonts w:ascii="Arial" w:eastAsia="Times New Roman" w:hAnsi="Arial" w:cs="Arial"/>
                      <w:sz w:val="18"/>
                      <w:szCs w:val="18"/>
                      <w:lang w:eastAsia="es-MX"/>
                    </w:rPr>
                    <w:t xml:space="preserve"> Autorización, para </w:t>
                  </w:r>
                  <w:r w:rsidR="00AA6056">
                    <w:rPr>
                      <w:rFonts w:ascii="Arial" w:eastAsia="Times New Roman" w:hAnsi="Arial" w:cs="Arial"/>
                      <w:sz w:val="18"/>
                      <w:szCs w:val="18"/>
                      <w:lang w:eastAsia="es-MX"/>
                    </w:rPr>
                    <w:t xml:space="preserve">el </w:t>
                  </w:r>
                  <w:r w:rsidRPr="0043547A">
                    <w:rPr>
                      <w:rFonts w:ascii="Arial" w:eastAsia="Times New Roman" w:hAnsi="Arial" w:cs="Arial"/>
                      <w:sz w:val="18"/>
                      <w:szCs w:val="18"/>
                      <w:lang w:eastAsia="es-MX"/>
                    </w:rPr>
                    <w:t xml:space="preserve">uso y aprovechamiento de </w:t>
                  </w:r>
                  <w:r w:rsidR="00C56C4D">
                    <w:rPr>
                      <w:rFonts w:ascii="Arial" w:eastAsia="Times New Roman" w:hAnsi="Arial" w:cs="Arial"/>
                      <w:sz w:val="18"/>
                      <w:szCs w:val="18"/>
                      <w:lang w:eastAsia="es-MX"/>
                    </w:rPr>
                    <w:t>B</w:t>
                  </w:r>
                  <w:r w:rsidRPr="0043547A">
                    <w:rPr>
                      <w:rFonts w:ascii="Arial" w:eastAsia="Times New Roman" w:hAnsi="Arial" w:cs="Arial"/>
                      <w:sz w:val="18"/>
                      <w:szCs w:val="18"/>
                      <w:lang w:eastAsia="es-MX"/>
                    </w:rPr>
                    <w:t xml:space="preserve">andas de </w:t>
                  </w:r>
                  <w:r w:rsidR="00C56C4D">
                    <w:rPr>
                      <w:rFonts w:ascii="Arial" w:eastAsia="Times New Roman" w:hAnsi="Arial" w:cs="Arial"/>
                      <w:sz w:val="18"/>
                      <w:szCs w:val="18"/>
                      <w:lang w:eastAsia="es-MX"/>
                    </w:rPr>
                    <w:t>F</w:t>
                  </w:r>
                  <w:r w:rsidRPr="0043547A">
                    <w:rPr>
                      <w:rFonts w:ascii="Arial" w:eastAsia="Times New Roman" w:hAnsi="Arial" w:cs="Arial"/>
                      <w:sz w:val="18"/>
                      <w:szCs w:val="18"/>
                      <w:lang w:eastAsia="es-MX"/>
                    </w:rPr>
                    <w:t>recuencias del espectro radioeléctrico para uso secundario</w:t>
                  </w:r>
                  <w:r w:rsidR="00AA6056">
                    <w:rPr>
                      <w:rFonts w:ascii="Arial" w:eastAsia="Times New Roman" w:hAnsi="Arial" w:cs="Arial"/>
                      <w:sz w:val="18"/>
                      <w:szCs w:val="18"/>
                      <w:lang w:eastAsia="es-MX"/>
                    </w:rPr>
                    <w:t>, e</w:t>
                  </w:r>
                  <w:r w:rsidR="00AA6056" w:rsidRPr="00AA6056">
                    <w:rPr>
                      <w:rFonts w:ascii="Arial" w:eastAsia="Times New Roman" w:hAnsi="Arial" w:cs="Arial"/>
                      <w:sz w:val="18"/>
                      <w:szCs w:val="18"/>
                      <w:lang w:eastAsia="es-MX"/>
                    </w:rPr>
                    <w:t>n caso de ampliación o modificación parcial del Emplazamiento, frecuencias o parámetros técnicos</w:t>
                  </w:r>
                  <w:r w:rsidR="00AA6056">
                    <w:rPr>
                      <w:rFonts w:ascii="Arial" w:eastAsia="Times New Roman" w:hAnsi="Arial" w:cs="Arial"/>
                      <w:sz w:val="18"/>
                      <w:szCs w:val="18"/>
                      <w:lang w:eastAsia="es-MX"/>
                    </w:rPr>
                    <w:t xml:space="preserve">, así como, </w:t>
                  </w:r>
                  <w:r w:rsidR="00AA6056" w:rsidRPr="00AA6056">
                    <w:rPr>
                      <w:rFonts w:ascii="Arial" w:eastAsia="Times New Roman" w:hAnsi="Arial" w:cs="Arial"/>
                      <w:sz w:val="18"/>
                      <w:szCs w:val="18"/>
                      <w:lang w:eastAsia="es-MX"/>
                    </w:rPr>
                    <w:t xml:space="preserve">modificación de </w:t>
                  </w:r>
                  <w:r w:rsidR="00AA6056">
                    <w:rPr>
                      <w:rFonts w:ascii="Arial" w:eastAsia="Times New Roman" w:hAnsi="Arial" w:cs="Arial"/>
                      <w:sz w:val="18"/>
                      <w:szCs w:val="18"/>
                      <w:lang w:eastAsia="es-MX"/>
                    </w:rPr>
                    <w:t>la</w:t>
                  </w:r>
                  <w:r w:rsidR="00AA6056" w:rsidRPr="00AA6056">
                    <w:rPr>
                      <w:rFonts w:ascii="Arial" w:eastAsia="Times New Roman" w:hAnsi="Arial" w:cs="Arial"/>
                      <w:sz w:val="18"/>
                      <w:szCs w:val="18"/>
                      <w:lang w:eastAsia="es-MX"/>
                    </w:rPr>
                    <w:t xml:space="preserve"> Autorización de uso secundario respecto de los requisitos dispuestos en las fracciones I y II, incisos a) y b) del artículo 15 </w:t>
                  </w:r>
                  <w:r w:rsidR="00AA6056">
                    <w:rPr>
                      <w:rFonts w:ascii="Arial" w:eastAsia="Times New Roman" w:hAnsi="Arial" w:cs="Arial"/>
                      <w:sz w:val="18"/>
                      <w:szCs w:val="18"/>
                      <w:lang w:eastAsia="es-MX"/>
                    </w:rPr>
                    <w:t xml:space="preserve">de los </w:t>
                  </w:r>
                  <w:r w:rsidR="00AA6056" w:rsidRPr="00366B2B">
                    <w:rPr>
                      <w:rFonts w:ascii="Arial" w:eastAsia="Times New Roman" w:hAnsi="Arial" w:cs="Arial"/>
                      <w:sz w:val="18"/>
                      <w:szCs w:val="18"/>
                      <w:lang w:eastAsia="es-MX"/>
                    </w:rPr>
                    <w:t>Lineamientos para el otorgamiento de la Constancia de Autorización, para el uso y aprovechamiento de bandas de frecuencias del espectro radioeléctrico para uso secundario</w:t>
                  </w:r>
                  <w:r w:rsidR="00AA6056">
                    <w:rPr>
                      <w:rFonts w:ascii="Arial" w:eastAsia="Times New Roman" w:hAnsi="Arial" w:cs="Arial"/>
                      <w:sz w:val="18"/>
                      <w:szCs w:val="18"/>
                      <w:lang w:eastAsia="es-MX"/>
                    </w:rPr>
                    <w:t xml:space="preserve">. </w:t>
                  </w:r>
                </w:p>
              </w:tc>
            </w:tr>
            <w:tr w:rsidR="006D683A" w:rsidRPr="005F7176" w14:paraId="1CC2F823" w14:textId="77777777" w:rsidTr="00146A79">
              <w:tc>
                <w:tcPr>
                  <w:tcW w:w="8816" w:type="dxa"/>
                </w:tcPr>
                <w:p w14:paraId="24281F1D" w14:textId="77777777" w:rsidR="006D683A" w:rsidRPr="005F7176" w:rsidRDefault="009533BC" w:rsidP="006D683A">
                  <w:pPr>
                    <w:shd w:val="clear" w:color="auto" w:fill="FFFFFF"/>
                    <w:ind w:right="179"/>
                    <w:jc w:val="both"/>
                    <w:outlineLvl w:val="3"/>
                    <w:rPr>
                      <w:rFonts w:ascii="Arial" w:eastAsia="Times New Roman" w:hAnsi="Arial" w:cs="Arial"/>
                      <w:sz w:val="18"/>
                      <w:szCs w:val="18"/>
                      <w:lang w:eastAsia="es-MX"/>
                    </w:rPr>
                  </w:pPr>
                  <w:hyperlink r:id="rId65" w:history="1">
                    <w:r w:rsidR="006D683A" w:rsidRPr="005F7176">
                      <w:rPr>
                        <w:rFonts w:ascii="Arial" w:eastAsia="Times New Roman" w:hAnsi="Arial" w:cs="Arial"/>
                        <w:color w:val="4D9D45"/>
                        <w:sz w:val="18"/>
                        <w:szCs w:val="18"/>
                        <w:bdr w:val="none" w:sz="0" w:space="0" w:color="auto" w:frame="1"/>
                        <w:lang w:eastAsia="es-MX"/>
                      </w:rPr>
                      <w:t>Casos en los que debe o puede realizarse el trámite o servicio</w:t>
                    </w:r>
                  </w:hyperlink>
                </w:p>
                <w:p w14:paraId="323E723A" w14:textId="77777777" w:rsidR="006D683A" w:rsidRPr="00366B2B" w:rsidRDefault="006D683A" w:rsidP="006D683A">
                  <w:pPr>
                    <w:pStyle w:val="ng-binding"/>
                    <w:spacing w:after="0"/>
                    <w:ind w:right="179"/>
                    <w:rPr>
                      <w:rFonts w:ascii="Arial" w:hAnsi="Arial" w:cs="Arial"/>
                      <w:b/>
                      <w:bCs/>
                      <w:sz w:val="18"/>
                      <w:szCs w:val="18"/>
                      <w:lang w:val="es-ES"/>
                    </w:rPr>
                  </w:pPr>
                </w:p>
                <w:p w14:paraId="20B0FAFB" w14:textId="77777777" w:rsidR="006D683A" w:rsidRPr="00366B2B" w:rsidRDefault="006D683A" w:rsidP="006D683A">
                  <w:pPr>
                    <w:pStyle w:val="ng-binding"/>
                    <w:spacing w:after="0"/>
                    <w:ind w:right="179"/>
                    <w:rPr>
                      <w:rFonts w:ascii="Arial" w:hAnsi="Arial" w:cs="Arial"/>
                      <w:b/>
                      <w:bCs/>
                      <w:sz w:val="18"/>
                      <w:szCs w:val="18"/>
                      <w:lang w:val="es-ES"/>
                    </w:rPr>
                  </w:pPr>
                  <w:r w:rsidRPr="00366B2B">
                    <w:rPr>
                      <w:rFonts w:ascii="Arial" w:hAnsi="Arial" w:cs="Arial"/>
                      <w:b/>
                      <w:bCs/>
                      <w:sz w:val="18"/>
                      <w:szCs w:val="18"/>
                      <w:lang w:val="es-ES"/>
                    </w:rPr>
                    <w:t>¿Quién?</w:t>
                  </w:r>
                </w:p>
                <w:p w14:paraId="50B35DF5" w14:textId="63274538" w:rsidR="006D683A" w:rsidRDefault="0043547A" w:rsidP="006D683A">
                  <w:pPr>
                    <w:pStyle w:val="ng-binding"/>
                    <w:spacing w:after="0"/>
                    <w:ind w:right="179"/>
                    <w:rPr>
                      <w:rFonts w:ascii="Arial" w:hAnsi="Arial" w:cs="Arial"/>
                      <w:sz w:val="18"/>
                      <w:szCs w:val="18"/>
                      <w:shd w:val="clear" w:color="auto" w:fill="FFFFFF"/>
                    </w:rPr>
                  </w:pPr>
                  <w:r w:rsidRPr="0043547A">
                    <w:rPr>
                      <w:rFonts w:ascii="Arial" w:hAnsi="Arial" w:cs="Arial"/>
                      <w:sz w:val="18"/>
                      <w:szCs w:val="18"/>
                      <w:shd w:val="clear" w:color="auto" w:fill="FFFFFF"/>
                    </w:rPr>
                    <w:t xml:space="preserve">Personas físicas o morales titulares de una Constancia de Autorización vigente, para el uso y aprovechamiento de </w:t>
                  </w:r>
                  <w:r w:rsidR="009856AC">
                    <w:rPr>
                      <w:rFonts w:ascii="Arial" w:hAnsi="Arial" w:cs="Arial"/>
                      <w:sz w:val="18"/>
                      <w:szCs w:val="18"/>
                      <w:shd w:val="clear" w:color="auto" w:fill="FFFFFF"/>
                    </w:rPr>
                    <w:t>B</w:t>
                  </w:r>
                  <w:r w:rsidRPr="0043547A">
                    <w:rPr>
                      <w:rFonts w:ascii="Arial" w:hAnsi="Arial" w:cs="Arial"/>
                      <w:sz w:val="18"/>
                      <w:szCs w:val="18"/>
                      <w:shd w:val="clear" w:color="auto" w:fill="FFFFFF"/>
                    </w:rPr>
                    <w:t xml:space="preserve">andas de </w:t>
                  </w:r>
                  <w:r w:rsidR="009856AC">
                    <w:rPr>
                      <w:rFonts w:ascii="Arial" w:hAnsi="Arial" w:cs="Arial"/>
                      <w:sz w:val="18"/>
                      <w:szCs w:val="18"/>
                      <w:shd w:val="clear" w:color="auto" w:fill="FFFFFF"/>
                    </w:rPr>
                    <w:t>F</w:t>
                  </w:r>
                  <w:r w:rsidRPr="0043547A">
                    <w:rPr>
                      <w:rFonts w:ascii="Arial" w:hAnsi="Arial" w:cs="Arial"/>
                      <w:sz w:val="18"/>
                      <w:szCs w:val="18"/>
                      <w:shd w:val="clear" w:color="auto" w:fill="FFFFFF"/>
                    </w:rPr>
                    <w:t>recuencias del espectro radioeléctrico para uso secundario.</w:t>
                  </w:r>
                </w:p>
                <w:p w14:paraId="00BA4582" w14:textId="77777777" w:rsidR="0043547A" w:rsidRPr="00366B2B" w:rsidRDefault="0043547A" w:rsidP="006D683A">
                  <w:pPr>
                    <w:pStyle w:val="ng-binding"/>
                    <w:spacing w:after="0"/>
                    <w:ind w:right="179"/>
                    <w:rPr>
                      <w:rFonts w:ascii="Arial" w:hAnsi="Arial" w:cs="Arial"/>
                      <w:b/>
                      <w:bCs/>
                      <w:sz w:val="18"/>
                      <w:szCs w:val="18"/>
                      <w:lang w:val="es-ES"/>
                    </w:rPr>
                  </w:pPr>
                </w:p>
                <w:p w14:paraId="0C286C94" w14:textId="77777777" w:rsidR="006D683A" w:rsidRPr="00366B2B" w:rsidRDefault="006D683A" w:rsidP="006D683A">
                  <w:pPr>
                    <w:pStyle w:val="ng-binding"/>
                    <w:spacing w:after="0"/>
                    <w:ind w:right="179"/>
                    <w:rPr>
                      <w:rFonts w:ascii="Arial" w:hAnsi="Arial" w:cs="Arial"/>
                      <w:b/>
                      <w:bCs/>
                      <w:sz w:val="18"/>
                      <w:szCs w:val="18"/>
                      <w:lang w:val="es-ES"/>
                    </w:rPr>
                  </w:pPr>
                  <w:r w:rsidRPr="00366B2B">
                    <w:rPr>
                      <w:rFonts w:ascii="Arial" w:hAnsi="Arial" w:cs="Arial"/>
                      <w:b/>
                      <w:bCs/>
                      <w:sz w:val="18"/>
                      <w:szCs w:val="18"/>
                      <w:lang w:val="es-ES"/>
                    </w:rPr>
                    <w:t>¿Cuándo o en qué casos?</w:t>
                  </w:r>
                </w:p>
                <w:p w14:paraId="05DA24D0" w14:textId="7EEA1C2C" w:rsidR="006D683A" w:rsidRPr="005F7176" w:rsidRDefault="0043547A" w:rsidP="006D683A">
                  <w:pPr>
                    <w:pStyle w:val="ng-binding"/>
                    <w:spacing w:after="0"/>
                    <w:ind w:right="179"/>
                    <w:rPr>
                      <w:rFonts w:ascii="Arial" w:hAnsi="Arial" w:cs="Arial"/>
                      <w:color w:val="414042"/>
                      <w:sz w:val="18"/>
                      <w:szCs w:val="18"/>
                      <w:lang w:val="es-ES"/>
                    </w:rPr>
                  </w:pPr>
                  <w:r>
                    <w:rPr>
                      <w:rFonts w:ascii="Arial" w:eastAsiaTheme="minorHAnsi" w:hAnsi="Arial" w:cs="Arial"/>
                      <w:sz w:val="18"/>
                      <w:szCs w:val="18"/>
                    </w:rPr>
                    <w:t xml:space="preserve">Cuando de desee ampliar o modificar </w:t>
                  </w:r>
                  <w:r w:rsidRPr="00D11376">
                    <w:rPr>
                      <w:rFonts w:ascii="Arial" w:eastAsiaTheme="minorHAnsi" w:hAnsi="Arial" w:cs="Arial"/>
                      <w:sz w:val="18"/>
                      <w:szCs w:val="18"/>
                    </w:rPr>
                    <w:t>parcial</w:t>
                  </w:r>
                  <w:r>
                    <w:rPr>
                      <w:rFonts w:ascii="Arial" w:eastAsiaTheme="minorHAnsi" w:hAnsi="Arial" w:cs="Arial"/>
                      <w:sz w:val="18"/>
                      <w:szCs w:val="18"/>
                    </w:rPr>
                    <w:t>mente</w:t>
                  </w:r>
                  <w:r w:rsidRPr="00D11376">
                    <w:rPr>
                      <w:rFonts w:ascii="Arial" w:eastAsiaTheme="minorHAnsi" w:hAnsi="Arial" w:cs="Arial"/>
                      <w:sz w:val="18"/>
                      <w:szCs w:val="18"/>
                    </w:rPr>
                    <w:t xml:space="preserve"> </w:t>
                  </w:r>
                  <w:r w:rsidR="00DE0263">
                    <w:rPr>
                      <w:rFonts w:ascii="Arial" w:eastAsiaTheme="minorHAnsi" w:hAnsi="Arial" w:cs="Arial"/>
                      <w:sz w:val="18"/>
                      <w:szCs w:val="18"/>
                    </w:rPr>
                    <w:t>el Emplazamiento</w:t>
                  </w:r>
                  <w:r w:rsidRPr="00D11376">
                    <w:rPr>
                      <w:rFonts w:ascii="Arial" w:eastAsiaTheme="minorHAnsi" w:hAnsi="Arial" w:cs="Arial"/>
                      <w:sz w:val="18"/>
                      <w:szCs w:val="18"/>
                    </w:rPr>
                    <w:t>, frecuencias o parámetros técnicos</w:t>
                  </w:r>
                  <w:r w:rsidR="00AA6056">
                    <w:rPr>
                      <w:rFonts w:ascii="Arial" w:hAnsi="Arial" w:cs="Arial"/>
                      <w:sz w:val="18"/>
                      <w:szCs w:val="18"/>
                    </w:rPr>
                    <w:t xml:space="preserve">, así como, </w:t>
                  </w:r>
                  <w:r w:rsidR="00AA6056" w:rsidRPr="00AA6056">
                    <w:rPr>
                      <w:rFonts w:ascii="Arial" w:hAnsi="Arial" w:cs="Arial"/>
                      <w:sz w:val="18"/>
                      <w:szCs w:val="18"/>
                    </w:rPr>
                    <w:t xml:space="preserve">modificación de </w:t>
                  </w:r>
                  <w:r w:rsidR="00AA6056">
                    <w:rPr>
                      <w:rFonts w:ascii="Arial" w:hAnsi="Arial" w:cs="Arial"/>
                      <w:sz w:val="18"/>
                      <w:szCs w:val="18"/>
                    </w:rPr>
                    <w:t>la</w:t>
                  </w:r>
                  <w:r w:rsidR="00AA6056" w:rsidRPr="00AA6056">
                    <w:rPr>
                      <w:rFonts w:ascii="Arial" w:hAnsi="Arial" w:cs="Arial"/>
                      <w:sz w:val="18"/>
                      <w:szCs w:val="18"/>
                    </w:rPr>
                    <w:t xml:space="preserve"> Autorización de uso secundario respecto de los requisitos dispuestos en las fracciones I y II, incisos a) y b) del artículo 15 </w:t>
                  </w:r>
                  <w:r w:rsidR="00AA6056">
                    <w:rPr>
                      <w:rFonts w:ascii="Arial" w:hAnsi="Arial" w:cs="Arial"/>
                      <w:sz w:val="18"/>
                      <w:szCs w:val="18"/>
                    </w:rPr>
                    <w:t xml:space="preserve">de los </w:t>
                  </w:r>
                  <w:r w:rsidR="00AA6056" w:rsidRPr="00366B2B">
                    <w:rPr>
                      <w:rFonts w:ascii="Arial" w:hAnsi="Arial" w:cs="Arial"/>
                      <w:sz w:val="18"/>
                      <w:szCs w:val="18"/>
                    </w:rPr>
                    <w:t>Lineamientos para el otorgamiento de la Constancia de Autorización, para el uso y aprovechamiento de bandas de frecuencias del espectro radioeléctrico para uso secundario</w:t>
                  </w:r>
                </w:p>
              </w:tc>
            </w:tr>
            <w:tr w:rsidR="006D683A" w:rsidRPr="005F7176" w14:paraId="74B8F95D" w14:textId="77777777" w:rsidTr="00146A79">
              <w:tc>
                <w:tcPr>
                  <w:tcW w:w="8816" w:type="dxa"/>
                </w:tcPr>
                <w:p w14:paraId="7EB60F82" w14:textId="77777777" w:rsidR="006D683A" w:rsidRPr="005F7176" w:rsidRDefault="009533BC" w:rsidP="006D683A">
                  <w:pPr>
                    <w:shd w:val="clear" w:color="auto" w:fill="FFFFFF"/>
                    <w:ind w:right="179"/>
                    <w:jc w:val="both"/>
                    <w:outlineLvl w:val="3"/>
                    <w:rPr>
                      <w:rFonts w:ascii="Arial" w:eastAsia="Times New Roman" w:hAnsi="Arial" w:cs="Arial"/>
                      <w:sz w:val="18"/>
                      <w:szCs w:val="18"/>
                      <w:lang w:eastAsia="es-MX"/>
                    </w:rPr>
                  </w:pPr>
                  <w:hyperlink r:id="rId66" w:history="1">
                    <w:r w:rsidR="006D683A" w:rsidRPr="005F7176">
                      <w:rPr>
                        <w:rFonts w:ascii="Arial" w:eastAsia="Times New Roman" w:hAnsi="Arial" w:cs="Arial"/>
                        <w:color w:val="4D9D45"/>
                        <w:sz w:val="18"/>
                        <w:szCs w:val="18"/>
                        <w:bdr w:val="none" w:sz="0" w:space="0" w:color="auto" w:frame="1"/>
                        <w:lang w:eastAsia="es-MX"/>
                      </w:rPr>
                      <w:t>Pasos que debe llevar a cabo el particular para la realización del trámite o servicio</w:t>
                    </w:r>
                  </w:hyperlink>
                </w:p>
                <w:p w14:paraId="297DE24B" w14:textId="77777777" w:rsidR="006D683A" w:rsidRPr="00366B2B" w:rsidRDefault="006D683A" w:rsidP="006D683A">
                  <w:pPr>
                    <w:ind w:right="179"/>
                    <w:jc w:val="both"/>
                    <w:outlineLvl w:val="5"/>
                    <w:rPr>
                      <w:rFonts w:ascii="Arial" w:eastAsia="Times New Roman" w:hAnsi="Arial" w:cs="Arial"/>
                      <w:sz w:val="18"/>
                      <w:szCs w:val="18"/>
                      <w:lang w:eastAsia="es-MX"/>
                    </w:rPr>
                  </w:pPr>
                </w:p>
                <w:p w14:paraId="6609DC5A" w14:textId="61638B76" w:rsidR="0043547A" w:rsidRPr="0043547A" w:rsidRDefault="0043547A" w:rsidP="004A04A2">
                  <w:pPr>
                    <w:pStyle w:val="NormalWeb"/>
                    <w:shd w:val="clear" w:color="auto" w:fill="FFFFFF"/>
                    <w:spacing w:before="0" w:beforeAutospacing="0" w:after="150" w:afterAutospacing="0"/>
                    <w:ind w:right="177"/>
                    <w:jc w:val="both"/>
                    <w:rPr>
                      <w:rFonts w:ascii="Arial" w:hAnsi="Arial" w:cs="Arial"/>
                      <w:color w:val="000000"/>
                      <w:sz w:val="18"/>
                      <w:szCs w:val="18"/>
                    </w:rPr>
                  </w:pPr>
                  <w:r w:rsidRPr="0043547A">
                    <w:rPr>
                      <w:rFonts w:ascii="Arial" w:hAnsi="Arial" w:cs="Arial"/>
                      <w:color w:val="000000"/>
                      <w:sz w:val="18"/>
                      <w:szCs w:val="18"/>
                    </w:rPr>
                    <w:lastRenderedPageBreak/>
                    <w:t xml:space="preserve">1. </w:t>
                  </w:r>
                  <w:r w:rsidR="006351BF">
                    <w:rPr>
                      <w:rFonts w:ascii="Arial" w:hAnsi="Arial" w:cs="Arial"/>
                      <w:color w:val="000000"/>
                      <w:sz w:val="18"/>
                      <w:szCs w:val="18"/>
                    </w:rPr>
                    <w:t>La persona interesada</w:t>
                  </w:r>
                  <w:r w:rsidRPr="0043547A">
                    <w:rPr>
                      <w:rFonts w:ascii="Arial" w:hAnsi="Arial" w:cs="Arial"/>
                      <w:color w:val="000000"/>
                      <w:sz w:val="18"/>
                      <w:szCs w:val="18"/>
                    </w:rPr>
                    <w:t xml:space="preserve"> deberá presentar ante la Oficialía de Partes del Instituto o mediante Ventanilla Electrónica, en escrito libre la “</w:t>
                  </w:r>
                  <w:r w:rsidR="00767CAE">
                    <w:rPr>
                      <w:rFonts w:ascii="Arial" w:hAnsi="Arial" w:cs="Arial"/>
                      <w:color w:val="C1D42F"/>
                      <w:sz w:val="18"/>
                      <w:szCs w:val="18"/>
                    </w:rPr>
                    <w:t>Solicitud de</w:t>
                  </w:r>
                  <w:r w:rsidR="00037EEB">
                    <w:rPr>
                      <w:rFonts w:ascii="Arial" w:hAnsi="Arial" w:cs="Arial"/>
                      <w:color w:val="C1D42F"/>
                      <w:sz w:val="18"/>
                      <w:szCs w:val="18"/>
                    </w:rPr>
                    <w:t xml:space="preserve"> modificación de la Autorización de Uso Secundario</w:t>
                  </w:r>
                  <w:r w:rsidRPr="0043547A">
                    <w:rPr>
                      <w:rFonts w:ascii="Arial" w:hAnsi="Arial" w:cs="Arial"/>
                      <w:color w:val="000000"/>
                      <w:sz w:val="18"/>
                      <w:szCs w:val="18"/>
                    </w:rPr>
                    <w:t>” con los datos y documentos del servicio del que se trate.</w:t>
                  </w:r>
                </w:p>
                <w:p w14:paraId="23576108" w14:textId="40B98BE4" w:rsidR="0043547A" w:rsidRPr="0043547A" w:rsidRDefault="0043547A" w:rsidP="003F0E1E">
                  <w:pPr>
                    <w:pStyle w:val="NormalWeb"/>
                    <w:shd w:val="clear" w:color="auto" w:fill="FFFFFF"/>
                    <w:spacing w:before="0" w:beforeAutospacing="0" w:after="150" w:afterAutospacing="0"/>
                    <w:ind w:right="177"/>
                    <w:jc w:val="both"/>
                    <w:rPr>
                      <w:rFonts w:ascii="Arial" w:hAnsi="Arial" w:cs="Arial"/>
                      <w:color w:val="000000"/>
                      <w:sz w:val="18"/>
                      <w:szCs w:val="18"/>
                    </w:rPr>
                  </w:pPr>
                  <w:r w:rsidRPr="0043547A">
                    <w:rPr>
                      <w:rFonts w:ascii="Arial" w:hAnsi="Arial" w:cs="Arial"/>
                      <w:color w:val="000000"/>
                      <w:sz w:val="18"/>
                      <w:szCs w:val="18"/>
                    </w:rPr>
                    <w:t xml:space="preserve">2. El Instituto una vez recibida la solicitud de modificación de </w:t>
                  </w:r>
                  <w:r>
                    <w:rPr>
                      <w:rFonts w:ascii="Arial" w:hAnsi="Arial" w:cs="Arial"/>
                      <w:color w:val="000000"/>
                      <w:sz w:val="18"/>
                      <w:szCs w:val="18"/>
                    </w:rPr>
                    <w:t xml:space="preserve">la </w:t>
                  </w:r>
                  <w:r w:rsidR="00037EEB">
                    <w:rPr>
                      <w:rFonts w:ascii="Arial" w:hAnsi="Arial" w:cs="Arial"/>
                      <w:color w:val="000000"/>
                      <w:sz w:val="18"/>
                      <w:szCs w:val="18"/>
                    </w:rPr>
                    <w:t>A</w:t>
                  </w:r>
                  <w:r>
                    <w:rPr>
                      <w:rFonts w:ascii="Arial" w:hAnsi="Arial" w:cs="Arial"/>
                      <w:color w:val="000000"/>
                      <w:sz w:val="18"/>
                      <w:szCs w:val="18"/>
                    </w:rPr>
                    <w:t xml:space="preserve">utorización </w:t>
                  </w:r>
                  <w:proofErr w:type="gramStart"/>
                  <w:r>
                    <w:rPr>
                      <w:rFonts w:ascii="Arial" w:hAnsi="Arial" w:cs="Arial"/>
                      <w:color w:val="000000"/>
                      <w:sz w:val="18"/>
                      <w:szCs w:val="18"/>
                    </w:rPr>
                    <w:t xml:space="preserve">de </w:t>
                  </w:r>
                  <w:r w:rsidRPr="0043547A">
                    <w:rPr>
                      <w:rFonts w:ascii="Arial" w:hAnsi="Arial" w:cs="Arial"/>
                      <w:color w:val="000000"/>
                      <w:sz w:val="18"/>
                      <w:szCs w:val="18"/>
                    </w:rPr>
                    <w:t xml:space="preserve"> uso</w:t>
                  </w:r>
                  <w:proofErr w:type="gramEnd"/>
                  <w:r w:rsidRPr="0043547A">
                    <w:rPr>
                      <w:rFonts w:ascii="Arial" w:hAnsi="Arial" w:cs="Arial"/>
                      <w:color w:val="000000"/>
                      <w:sz w:val="18"/>
                      <w:szCs w:val="18"/>
                    </w:rPr>
                    <w:t xml:space="preserve"> secundario, procederá al análisis y verificación de la misma y, en su caso, emitirá la prevención o requerimiento correspondiente, dentro del plazo de 20 días hábiles.</w:t>
                  </w:r>
                </w:p>
                <w:p w14:paraId="6A323ECE" w14:textId="65CF70E2" w:rsidR="0043547A" w:rsidRPr="0043547A" w:rsidRDefault="0043547A" w:rsidP="003F0E1E">
                  <w:pPr>
                    <w:pStyle w:val="NormalWeb"/>
                    <w:shd w:val="clear" w:color="auto" w:fill="FFFFFF"/>
                    <w:spacing w:before="0" w:beforeAutospacing="0" w:after="150" w:afterAutospacing="0"/>
                    <w:ind w:right="177"/>
                    <w:jc w:val="both"/>
                    <w:rPr>
                      <w:rFonts w:ascii="Arial" w:hAnsi="Arial" w:cs="Arial"/>
                      <w:color w:val="000000"/>
                      <w:sz w:val="18"/>
                      <w:szCs w:val="18"/>
                    </w:rPr>
                  </w:pPr>
                  <w:r w:rsidRPr="0043547A">
                    <w:rPr>
                      <w:rFonts w:ascii="Arial" w:hAnsi="Arial" w:cs="Arial"/>
                      <w:color w:val="000000"/>
                      <w:sz w:val="18"/>
                      <w:szCs w:val="18"/>
                    </w:rPr>
                    <w:t xml:space="preserve">3. </w:t>
                  </w:r>
                  <w:r w:rsidR="006351BF">
                    <w:rPr>
                      <w:rFonts w:ascii="Arial" w:hAnsi="Arial" w:cs="Arial"/>
                      <w:color w:val="000000"/>
                      <w:sz w:val="18"/>
                      <w:szCs w:val="18"/>
                    </w:rPr>
                    <w:t>La persona interesada</w:t>
                  </w:r>
                  <w:r w:rsidR="006351BF" w:rsidRPr="0043547A">
                    <w:rPr>
                      <w:rFonts w:ascii="Arial" w:hAnsi="Arial" w:cs="Arial"/>
                      <w:color w:val="000000"/>
                      <w:sz w:val="18"/>
                      <w:szCs w:val="18"/>
                    </w:rPr>
                    <w:t xml:space="preserve"> </w:t>
                  </w:r>
                  <w:r w:rsidRPr="0043547A">
                    <w:rPr>
                      <w:rFonts w:ascii="Arial" w:hAnsi="Arial" w:cs="Arial"/>
                      <w:color w:val="000000"/>
                      <w:sz w:val="18"/>
                      <w:szCs w:val="18"/>
                    </w:rPr>
                    <w:t>tendrá un plazo de 10 días hábiles para dar atención al requerimiento correspondiente.</w:t>
                  </w:r>
                </w:p>
                <w:p w14:paraId="51563EED" w14:textId="6D11C9F5" w:rsidR="006D683A" w:rsidRPr="0043547A" w:rsidRDefault="0043547A" w:rsidP="003F0E1E">
                  <w:pPr>
                    <w:pStyle w:val="NormalWeb"/>
                    <w:shd w:val="clear" w:color="auto" w:fill="FFFFFF"/>
                    <w:spacing w:before="0" w:beforeAutospacing="0" w:after="150" w:afterAutospacing="0"/>
                    <w:ind w:right="177"/>
                    <w:jc w:val="both"/>
                    <w:rPr>
                      <w:rFonts w:ascii="Arial" w:hAnsi="Arial" w:cs="Arial"/>
                      <w:sz w:val="18"/>
                      <w:szCs w:val="18"/>
                    </w:rPr>
                  </w:pPr>
                  <w:r w:rsidRPr="0043547A">
                    <w:rPr>
                      <w:rFonts w:ascii="Arial" w:hAnsi="Arial" w:cs="Arial"/>
                      <w:color w:val="000000"/>
                      <w:sz w:val="18"/>
                      <w:szCs w:val="18"/>
                    </w:rPr>
                    <w:t>4. Una vez que el Instituto cuente con todos los elementos para resolver respecto de la solicitud, notificará lo correspondiente en un plazo no mayor a 60 días hábiles.</w:t>
                  </w:r>
                </w:p>
              </w:tc>
            </w:tr>
            <w:tr w:rsidR="006D683A" w:rsidRPr="005F7176" w14:paraId="30F7884F" w14:textId="77777777" w:rsidTr="00146A79">
              <w:tc>
                <w:tcPr>
                  <w:tcW w:w="8816" w:type="dxa"/>
                </w:tcPr>
                <w:p w14:paraId="77435ADE" w14:textId="77777777" w:rsidR="006D683A" w:rsidRPr="005F7176" w:rsidRDefault="009533BC" w:rsidP="006D683A">
                  <w:pPr>
                    <w:shd w:val="clear" w:color="auto" w:fill="FFFFFF"/>
                    <w:ind w:right="179"/>
                    <w:jc w:val="both"/>
                    <w:outlineLvl w:val="3"/>
                    <w:rPr>
                      <w:rFonts w:ascii="Arial" w:eastAsia="Times New Roman" w:hAnsi="Arial" w:cs="Arial"/>
                      <w:sz w:val="18"/>
                      <w:szCs w:val="18"/>
                      <w:lang w:eastAsia="es-MX"/>
                    </w:rPr>
                  </w:pPr>
                  <w:hyperlink r:id="rId67" w:history="1">
                    <w:r w:rsidR="006D683A" w:rsidRPr="005F7176">
                      <w:rPr>
                        <w:rFonts w:ascii="Arial" w:eastAsia="Times New Roman" w:hAnsi="Arial" w:cs="Arial"/>
                        <w:color w:val="4D9D45"/>
                        <w:sz w:val="18"/>
                        <w:szCs w:val="18"/>
                        <w:bdr w:val="none" w:sz="0" w:space="0" w:color="auto" w:frame="1"/>
                        <w:lang w:eastAsia="es-MX"/>
                      </w:rPr>
                      <w:t>Requisitos para la presentación del trámite o servicio</w:t>
                    </w:r>
                  </w:hyperlink>
                </w:p>
                <w:p w14:paraId="6E02010A" w14:textId="77777777" w:rsidR="006D683A" w:rsidRPr="00366B2B" w:rsidRDefault="006D683A" w:rsidP="006D683A">
                  <w:pPr>
                    <w:shd w:val="clear" w:color="auto" w:fill="FFFFFF"/>
                    <w:ind w:right="179"/>
                    <w:jc w:val="both"/>
                    <w:outlineLvl w:val="3"/>
                    <w:rPr>
                      <w:rFonts w:ascii="Arial" w:eastAsia="Times New Roman" w:hAnsi="Arial" w:cs="Arial"/>
                      <w:sz w:val="18"/>
                      <w:szCs w:val="18"/>
                      <w:lang w:eastAsia="es-MX"/>
                    </w:rPr>
                  </w:pPr>
                </w:p>
                <w:p w14:paraId="5DEEC95A" w14:textId="77777777" w:rsidR="006D683A" w:rsidRPr="00366B2B" w:rsidRDefault="006D683A" w:rsidP="006D683A">
                  <w:pPr>
                    <w:tabs>
                      <w:tab w:val="left" w:pos="5095"/>
                    </w:tabs>
                    <w:ind w:right="179"/>
                    <w:jc w:val="both"/>
                    <w:rPr>
                      <w:rFonts w:ascii="Arial" w:eastAsia="Times New Roman" w:hAnsi="Arial" w:cs="Arial"/>
                      <w:bCs/>
                      <w:sz w:val="18"/>
                      <w:szCs w:val="18"/>
                      <w:lang w:val="es-ES" w:eastAsia="es-MX"/>
                    </w:rPr>
                  </w:pPr>
                  <w:r w:rsidRPr="00366B2B">
                    <w:rPr>
                      <w:rFonts w:ascii="Arial" w:eastAsia="Times New Roman" w:hAnsi="Arial" w:cs="Arial"/>
                      <w:b/>
                      <w:bCs/>
                      <w:sz w:val="18"/>
                      <w:szCs w:val="18"/>
                      <w:lang w:val="es-ES" w:eastAsia="es-MX"/>
                    </w:rPr>
                    <w:t>Datos:</w:t>
                  </w:r>
                </w:p>
                <w:p w14:paraId="2CAF711D" w14:textId="77777777" w:rsidR="006D683A" w:rsidRPr="00366B2B" w:rsidRDefault="006D683A" w:rsidP="006D683A">
                  <w:pPr>
                    <w:ind w:right="179"/>
                    <w:jc w:val="both"/>
                    <w:rPr>
                      <w:rFonts w:ascii="Arial" w:eastAsia="Times New Roman" w:hAnsi="Arial" w:cs="Arial"/>
                      <w:bCs/>
                      <w:sz w:val="18"/>
                      <w:szCs w:val="18"/>
                      <w:lang w:val="es-ES" w:eastAsia="es-MX"/>
                    </w:rPr>
                  </w:pPr>
                </w:p>
                <w:p w14:paraId="61934332" w14:textId="4D5570FA" w:rsidR="006D683A" w:rsidRPr="00E3063F" w:rsidRDefault="006D683A" w:rsidP="006D683A">
                  <w:pPr>
                    <w:ind w:right="179"/>
                    <w:jc w:val="both"/>
                    <w:rPr>
                      <w:rFonts w:ascii="Arial" w:eastAsia="Times New Roman" w:hAnsi="Arial" w:cs="Arial"/>
                      <w:bCs/>
                      <w:sz w:val="18"/>
                      <w:szCs w:val="18"/>
                      <w:lang w:val="es-ES" w:eastAsia="es-MX"/>
                    </w:rPr>
                  </w:pPr>
                  <w:r>
                    <w:rPr>
                      <w:rFonts w:ascii="Arial" w:eastAsia="Times New Roman" w:hAnsi="Arial" w:cs="Arial"/>
                      <w:bCs/>
                      <w:sz w:val="18"/>
                      <w:szCs w:val="18"/>
                      <w:lang w:val="es-ES" w:eastAsia="es-MX"/>
                    </w:rPr>
                    <w:t xml:space="preserve">La solicitud de </w:t>
                  </w:r>
                  <w:r w:rsidR="0043547A">
                    <w:rPr>
                      <w:rFonts w:ascii="Arial" w:eastAsia="Times New Roman" w:hAnsi="Arial" w:cs="Arial"/>
                      <w:bCs/>
                      <w:sz w:val="18"/>
                      <w:szCs w:val="18"/>
                      <w:lang w:val="es-ES" w:eastAsia="es-MX"/>
                    </w:rPr>
                    <w:t xml:space="preserve">modificación de la autorización de la </w:t>
                  </w:r>
                  <w:r>
                    <w:rPr>
                      <w:rFonts w:ascii="Arial" w:eastAsia="Times New Roman" w:hAnsi="Arial" w:cs="Arial"/>
                      <w:bCs/>
                      <w:sz w:val="18"/>
                      <w:szCs w:val="18"/>
                      <w:lang w:val="es-ES" w:eastAsia="es-MX"/>
                    </w:rPr>
                    <w:t xml:space="preserve">Constancia de Autorización </w:t>
                  </w:r>
                  <w:r w:rsidR="0043547A">
                    <w:rPr>
                      <w:rFonts w:ascii="Arial" w:eastAsia="Times New Roman" w:hAnsi="Arial" w:cs="Arial"/>
                      <w:bCs/>
                      <w:sz w:val="18"/>
                      <w:szCs w:val="18"/>
                      <w:lang w:val="es-ES" w:eastAsia="es-MX"/>
                    </w:rPr>
                    <w:t xml:space="preserve">deberá contener los requisitos previstos en los artículos 11, 12, 14 y 15 de los Lineamientos </w:t>
                  </w:r>
                  <w:r w:rsidR="00141C20">
                    <w:rPr>
                      <w:rFonts w:ascii="Arial" w:eastAsia="Times New Roman" w:hAnsi="Arial" w:cs="Arial"/>
                      <w:bCs/>
                      <w:sz w:val="18"/>
                      <w:szCs w:val="18"/>
                      <w:lang w:val="es-ES" w:eastAsia="es-MX"/>
                    </w:rPr>
                    <w:t>de</w:t>
                  </w:r>
                  <w:r w:rsidR="0043547A">
                    <w:rPr>
                      <w:rFonts w:ascii="Arial" w:eastAsia="Times New Roman" w:hAnsi="Arial" w:cs="Arial"/>
                      <w:bCs/>
                      <w:sz w:val="18"/>
                      <w:szCs w:val="18"/>
                      <w:lang w:val="es-ES" w:eastAsia="es-MX"/>
                    </w:rPr>
                    <w:t xml:space="preserve"> Uso Secundario</w:t>
                  </w:r>
                  <w:r>
                    <w:rPr>
                      <w:rFonts w:ascii="Arial" w:eastAsia="Times New Roman" w:hAnsi="Arial" w:cs="Arial"/>
                      <w:bCs/>
                      <w:sz w:val="18"/>
                      <w:szCs w:val="18"/>
                      <w:lang w:val="es-ES" w:eastAsia="es-MX"/>
                    </w:rPr>
                    <w:t>, además de la información siguiente:</w:t>
                  </w:r>
                </w:p>
                <w:p w14:paraId="6985B0F3" w14:textId="77777777" w:rsidR="006D683A" w:rsidRPr="00366B2B" w:rsidRDefault="006D683A" w:rsidP="006D683A">
                  <w:pPr>
                    <w:ind w:right="179"/>
                    <w:jc w:val="both"/>
                    <w:rPr>
                      <w:rFonts w:ascii="Arial" w:eastAsia="Times New Roman" w:hAnsi="Arial" w:cs="Arial"/>
                      <w:bCs/>
                      <w:sz w:val="18"/>
                      <w:szCs w:val="18"/>
                      <w:lang w:val="es-ES" w:eastAsia="es-MX"/>
                    </w:rPr>
                  </w:pPr>
                </w:p>
                <w:p w14:paraId="48E247AC" w14:textId="77777777" w:rsidR="006D683A" w:rsidRPr="00366B2B" w:rsidRDefault="006D683A" w:rsidP="00547BDA">
                  <w:pPr>
                    <w:pStyle w:val="Prrafodelista"/>
                    <w:numPr>
                      <w:ilvl w:val="2"/>
                      <w:numId w:val="22"/>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Lugar y fecha.</w:t>
                  </w:r>
                </w:p>
                <w:p w14:paraId="2BE472D1" w14:textId="77777777" w:rsidR="006D683A" w:rsidRPr="00366B2B" w:rsidRDefault="006D683A" w:rsidP="00547BDA">
                  <w:pPr>
                    <w:pStyle w:val="Prrafodelista"/>
                    <w:numPr>
                      <w:ilvl w:val="2"/>
                      <w:numId w:val="22"/>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Tipo de trámite: inicio de trámite, desahogo de prevención o alcance.</w:t>
                  </w:r>
                </w:p>
                <w:p w14:paraId="761593E3" w14:textId="77777777" w:rsidR="006D683A" w:rsidRPr="00366B2B" w:rsidRDefault="006D683A" w:rsidP="00547BDA">
                  <w:pPr>
                    <w:pStyle w:val="Prrafodelista"/>
                    <w:numPr>
                      <w:ilvl w:val="2"/>
                      <w:numId w:val="22"/>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Modalidad del trámite: instalaciones destinadas a actividades comerciales o industriales.</w:t>
                  </w:r>
                </w:p>
                <w:p w14:paraId="34D7751C" w14:textId="77777777" w:rsidR="006D683A" w:rsidRPr="00366B2B" w:rsidRDefault="006D683A" w:rsidP="00547BDA">
                  <w:pPr>
                    <w:pStyle w:val="Prrafodelista"/>
                    <w:numPr>
                      <w:ilvl w:val="2"/>
                      <w:numId w:val="22"/>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 xml:space="preserve">Servicio: Telecomunicaciones o radiodifusión sonora en banda FM </w:t>
                  </w:r>
                </w:p>
                <w:p w14:paraId="48B48093" w14:textId="77777777" w:rsidR="006D683A" w:rsidRDefault="006D683A" w:rsidP="00547BDA">
                  <w:pPr>
                    <w:pStyle w:val="Prrafodelista"/>
                    <w:numPr>
                      <w:ilvl w:val="2"/>
                      <w:numId w:val="22"/>
                    </w:numPr>
                    <w:ind w:left="771" w:right="179" w:hanging="426"/>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Nombre, razón o denominación social y firma del interesado y, en su caso, de su representante legal.</w:t>
                  </w:r>
                </w:p>
                <w:p w14:paraId="4FB5533B" w14:textId="77777777" w:rsidR="006D683A" w:rsidRPr="00366B2B" w:rsidRDefault="006D683A" w:rsidP="006D683A">
                  <w:pPr>
                    <w:pStyle w:val="Prrafodelista"/>
                    <w:ind w:left="771" w:right="179"/>
                    <w:jc w:val="both"/>
                    <w:rPr>
                      <w:rFonts w:ascii="Arial" w:eastAsia="Times New Roman" w:hAnsi="Arial" w:cs="Arial"/>
                      <w:bCs/>
                      <w:sz w:val="18"/>
                      <w:szCs w:val="18"/>
                      <w:lang w:val="es-ES" w:eastAsia="es-MX"/>
                    </w:rPr>
                  </w:pPr>
                </w:p>
                <w:p w14:paraId="7A46D160" w14:textId="77777777" w:rsidR="006D683A" w:rsidRPr="00257613" w:rsidRDefault="006D683A" w:rsidP="00547BDA">
                  <w:pPr>
                    <w:pStyle w:val="Prrafodelista"/>
                    <w:numPr>
                      <w:ilvl w:val="3"/>
                      <w:numId w:val="17"/>
                    </w:numPr>
                    <w:ind w:left="489" w:right="179" w:hanging="285"/>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Datos generales del solicitante:</w:t>
                  </w:r>
                </w:p>
                <w:p w14:paraId="09DB5301" w14:textId="77777777" w:rsidR="006D683A" w:rsidRPr="00366B2B" w:rsidRDefault="006D683A" w:rsidP="00547BDA">
                  <w:pPr>
                    <w:pStyle w:val="Prrafodelista"/>
                    <w:numPr>
                      <w:ilvl w:val="0"/>
                      <w:numId w:val="23"/>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Nombre, denominación o razón social</w:t>
                  </w:r>
                </w:p>
                <w:p w14:paraId="3E0BFC0B" w14:textId="77777777" w:rsidR="006D683A" w:rsidRPr="00366B2B" w:rsidRDefault="006D683A" w:rsidP="00547BDA">
                  <w:pPr>
                    <w:pStyle w:val="Prrafodelista"/>
                    <w:numPr>
                      <w:ilvl w:val="0"/>
                      <w:numId w:val="23"/>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 xml:space="preserve">Representante legal: nombre, especificar su está acreditado ante el Instituto, o especificar el documento con que acredita su personalidad. </w:t>
                  </w:r>
                </w:p>
                <w:p w14:paraId="6CD1120D" w14:textId="77777777" w:rsidR="006D683A" w:rsidRPr="00366B2B" w:rsidRDefault="006D683A" w:rsidP="00547BDA">
                  <w:pPr>
                    <w:pStyle w:val="Prrafodelista"/>
                    <w:numPr>
                      <w:ilvl w:val="0"/>
                      <w:numId w:val="23"/>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 xml:space="preserve">Domicilio para oír y recibir notificaciones en la Ciudad de México: Calle, número, colonia, demarcación territorial, código postal, correo electrónico, teléfono móvil. </w:t>
                  </w:r>
                </w:p>
                <w:p w14:paraId="2BAE77AE" w14:textId="77777777" w:rsidR="006D683A" w:rsidRDefault="006D683A" w:rsidP="00547BDA">
                  <w:pPr>
                    <w:pStyle w:val="Prrafodelista"/>
                    <w:numPr>
                      <w:ilvl w:val="0"/>
                      <w:numId w:val="23"/>
                    </w:numPr>
                    <w:ind w:right="179"/>
                    <w:jc w:val="both"/>
                    <w:rPr>
                      <w:rFonts w:ascii="Arial" w:eastAsia="Times New Roman" w:hAnsi="Arial" w:cs="Arial"/>
                      <w:bCs/>
                      <w:sz w:val="18"/>
                      <w:szCs w:val="18"/>
                      <w:lang w:val="es-ES" w:eastAsia="es-MX"/>
                    </w:rPr>
                  </w:pPr>
                  <w:r w:rsidRPr="00366B2B">
                    <w:rPr>
                      <w:rFonts w:ascii="Arial" w:eastAsia="Times New Roman" w:hAnsi="Arial" w:cs="Arial"/>
                      <w:bCs/>
                      <w:sz w:val="18"/>
                      <w:szCs w:val="18"/>
                      <w:lang w:val="es-ES" w:eastAsia="es-MX"/>
                    </w:rPr>
                    <w:t>Autorizados: nombre(s)</w:t>
                  </w:r>
                </w:p>
                <w:p w14:paraId="5F322AE5" w14:textId="77777777" w:rsidR="006D683A" w:rsidRDefault="006D683A" w:rsidP="00547BDA">
                  <w:pPr>
                    <w:pStyle w:val="Prrafodelista"/>
                    <w:numPr>
                      <w:ilvl w:val="0"/>
                      <w:numId w:val="23"/>
                    </w:numPr>
                    <w:ind w:right="179"/>
                    <w:jc w:val="both"/>
                    <w:rPr>
                      <w:rFonts w:ascii="Arial" w:eastAsia="Times New Roman" w:hAnsi="Arial" w:cs="Arial"/>
                      <w:bCs/>
                      <w:sz w:val="18"/>
                      <w:szCs w:val="18"/>
                      <w:lang w:val="es-ES" w:eastAsia="es-MX"/>
                    </w:rPr>
                  </w:pPr>
                  <w:r>
                    <w:rPr>
                      <w:rFonts w:ascii="Arial" w:eastAsia="Times New Roman" w:hAnsi="Arial" w:cs="Arial"/>
                      <w:bCs/>
                      <w:sz w:val="18"/>
                      <w:szCs w:val="18"/>
                      <w:lang w:val="es-ES" w:eastAsia="es-MX"/>
                    </w:rPr>
                    <w:t>Los hechos o razones que motivaron la petición.</w:t>
                  </w:r>
                </w:p>
                <w:p w14:paraId="22A4877B" w14:textId="77777777" w:rsidR="006D683A" w:rsidRDefault="006D683A" w:rsidP="00547BDA">
                  <w:pPr>
                    <w:pStyle w:val="Prrafodelista"/>
                    <w:numPr>
                      <w:ilvl w:val="0"/>
                      <w:numId w:val="23"/>
                    </w:numPr>
                    <w:ind w:right="179"/>
                    <w:jc w:val="both"/>
                    <w:rPr>
                      <w:rFonts w:ascii="Arial" w:eastAsia="Times New Roman" w:hAnsi="Arial" w:cs="Arial"/>
                      <w:bCs/>
                      <w:sz w:val="18"/>
                      <w:szCs w:val="18"/>
                      <w:lang w:val="es-ES" w:eastAsia="es-MX"/>
                    </w:rPr>
                  </w:pPr>
                  <w:r>
                    <w:rPr>
                      <w:rFonts w:ascii="Arial" w:eastAsia="Times New Roman" w:hAnsi="Arial" w:cs="Arial"/>
                      <w:bCs/>
                      <w:sz w:val="18"/>
                      <w:szCs w:val="18"/>
                      <w:lang w:val="es-ES" w:eastAsia="es-MX"/>
                    </w:rPr>
                    <w:t>El órgano administrativo al que se dirigen.</w:t>
                  </w:r>
                </w:p>
                <w:p w14:paraId="1CEE4FEE" w14:textId="77777777" w:rsidR="006D683A" w:rsidRPr="00E3063F" w:rsidRDefault="006D683A" w:rsidP="006D683A">
                  <w:pPr>
                    <w:ind w:left="360" w:right="179"/>
                    <w:jc w:val="both"/>
                    <w:rPr>
                      <w:rFonts w:ascii="Arial" w:eastAsia="Times New Roman" w:hAnsi="Arial" w:cs="Arial"/>
                      <w:bCs/>
                      <w:sz w:val="18"/>
                      <w:szCs w:val="18"/>
                      <w:lang w:val="es-ES" w:eastAsia="es-MX"/>
                    </w:rPr>
                  </w:pPr>
                </w:p>
                <w:p w14:paraId="42643455" w14:textId="77777777" w:rsidR="006D683A" w:rsidRPr="00366B2B" w:rsidRDefault="006D683A" w:rsidP="006D683A">
                  <w:pPr>
                    <w:ind w:right="179"/>
                    <w:jc w:val="both"/>
                    <w:rPr>
                      <w:rFonts w:ascii="Arial" w:eastAsia="Times New Roman" w:hAnsi="Arial" w:cs="Arial"/>
                      <w:b/>
                      <w:bCs/>
                      <w:sz w:val="18"/>
                      <w:szCs w:val="18"/>
                      <w:lang w:val="es-ES" w:eastAsia="es-MX"/>
                    </w:rPr>
                  </w:pPr>
                  <w:r w:rsidRPr="00366B2B">
                    <w:rPr>
                      <w:rFonts w:ascii="Arial" w:eastAsia="Times New Roman" w:hAnsi="Arial" w:cs="Arial"/>
                      <w:b/>
                      <w:bCs/>
                      <w:sz w:val="18"/>
                      <w:szCs w:val="18"/>
                      <w:lang w:val="es-ES" w:eastAsia="es-MX"/>
                    </w:rPr>
                    <w:t>Fundamento Jurídico:</w:t>
                  </w:r>
                </w:p>
                <w:p w14:paraId="19388390" w14:textId="77777777" w:rsidR="006D683A" w:rsidRPr="00366B2B" w:rsidRDefault="006D683A" w:rsidP="006D683A">
                  <w:pPr>
                    <w:ind w:right="179"/>
                    <w:jc w:val="both"/>
                    <w:rPr>
                      <w:rFonts w:ascii="Arial" w:eastAsia="Times New Roman" w:hAnsi="Arial" w:cs="Arial"/>
                      <w:bCs/>
                      <w:sz w:val="18"/>
                      <w:szCs w:val="18"/>
                      <w:lang w:val="es-ES" w:eastAsia="es-MX"/>
                    </w:rPr>
                  </w:pPr>
                </w:p>
                <w:p w14:paraId="281BE742" w14:textId="293892E1" w:rsidR="006D683A" w:rsidRDefault="006D683A" w:rsidP="006D683A">
                  <w:pPr>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Artícul</w:t>
                  </w:r>
                  <w:r w:rsidR="0043547A">
                    <w:rPr>
                      <w:rFonts w:ascii="Arial" w:eastAsia="Times New Roman" w:hAnsi="Arial" w:cs="Arial"/>
                      <w:sz w:val="18"/>
                      <w:szCs w:val="18"/>
                      <w:lang w:eastAsia="es-MX"/>
                    </w:rPr>
                    <w:t>os 11, 12</w:t>
                  </w:r>
                  <w:r w:rsidR="006351BF">
                    <w:rPr>
                      <w:rFonts w:ascii="Arial" w:eastAsia="Times New Roman" w:hAnsi="Arial" w:cs="Arial"/>
                      <w:sz w:val="18"/>
                      <w:szCs w:val="18"/>
                      <w:lang w:eastAsia="es-MX"/>
                    </w:rPr>
                    <w:t>,</w:t>
                  </w:r>
                  <w:r w:rsidR="0043547A">
                    <w:rPr>
                      <w:rFonts w:ascii="Arial" w:eastAsia="Times New Roman" w:hAnsi="Arial" w:cs="Arial"/>
                      <w:sz w:val="18"/>
                      <w:szCs w:val="18"/>
                      <w:lang w:eastAsia="es-MX"/>
                    </w:rPr>
                    <w:t xml:space="preserve"> 15 </w:t>
                  </w:r>
                  <w:r w:rsidR="001A1BA3">
                    <w:rPr>
                      <w:rFonts w:ascii="Arial" w:eastAsia="Times New Roman" w:hAnsi="Arial" w:cs="Arial"/>
                      <w:sz w:val="18"/>
                      <w:szCs w:val="18"/>
                      <w:lang w:eastAsia="es-MX"/>
                    </w:rPr>
                    <w:t xml:space="preserve">y 15 bis </w:t>
                  </w:r>
                  <w:r w:rsidR="0043547A">
                    <w:rPr>
                      <w:rFonts w:ascii="Arial" w:eastAsia="Times New Roman" w:hAnsi="Arial" w:cs="Arial"/>
                      <w:sz w:val="18"/>
                      <w:szCs w:val="18"/>
                      <w:lang w:eastAsia="es-MX"/>
                    </w:rPr>
                    <w:t xml:space="preserve">de </w:t>
                  </w:r>
                  <w:r>
                    <w:rPr>
                      <w:rFonts w:ascii="Arial" w:eastAsia="Times New Roman" w:hAnsi="Arial" w:cs="Arial"/>
                      <w:sz w:val="18"/>
                      <w:szCs w:val="18"/>
                      <w:lang w:eastAsia="es-MX"/>
                    </w:rPr>
                    <w:t>l</w:t>
                  </w:r>
                  <w:r w:rsidRPr="00366B2B">
                    <w:rPr>
                      <w:rFonts w:ascii="Arial" w:eastAsia="Times New Roman" w:hAnsi="Arial" w:cs="Arial"/>
                      <w:sz w:val="18"/>
                      <w:szCs w:val="18"/>
                      <w:lang w:eastAsia="es-MX"/>
                    </w:rPr>
                    <w:t xml:space="preserve">os Lineamientos para el otorgamiento de la Constancia de Autorización, para el uso y aprovechamiento de </w:t>
                  </w:r>
                  <w:r w:rsidR="00C56C4D">
                    <w:rPr>
                      <w:rFonts w:ascii="Arial" w:eastAsia="Times New Roman" w:hAnsi="Arial" w:cs="Arial"/>
                      <w:sz w:val="18"/>
                      <w:szCs w:val="18"/>
                      <w:lang w:eastAsia="es-MX"/>
                    </w:rPr>
                    <w:t>B</w:t>
                  </w:r>
                  <w:r w:rsidRPr="00366B2B">
                    <w:rPr>
                      <w:rFonts w:ascii="Arial" w:eastAsia="Times New Roman" w:hAnsi="Arial" w:cs="Arial"/>
                      <w:sz w:val="18"/>
                      <w:szCs w:val="18"/>
                      <w:lang w:eastAsia="es-MX"/>
                    </w:rPr>
                    <w:t xml:space="preserve">andas de </w:t>
                  </w:r>
                  <w:r w:rsidR="00C56C4D">
                    <w:rPr>
                      <w:rFonts w:ascii="Arial" w:eastAsia="Times New Roman" w:hAnsi="Arial" w:cs="Arial"/>
                      <w:sz w:val="18"/>
                      <w:szCs w:val="18"/>
                      <w:lang w:eastAsia="es-MX"/>
                    </w:rPr>
                    <w:t>F</w:t>
                  </w:r>
                  <w:r w:rsidRPr="00366B2B">
                    <w:rPr>
                      <w:rFonts w:ascii="Arial" w:eastAsia="Times New Roman" w:hAnsi="Arial" w:cs="Arial"/>
                      <w:sz w:val="18"/>
                      <w:szCs w:val="18"/>
                      <w:lang w:eastAsia="es-MX"/>
                    </w:rPr>
                    <w:t>recuencias del espectro radioeléctrico para uso secundario</w:t>
                  </w:r>
                  <w:r>
                    <w:rPr>
                      <w:rFonts w:ascii="Arial" w:eastAsia="Times New Roman" w:hAnsi="Arial" w:cs="Arial"/>
                      <w:sz w:val="18"/>
                      <w:szCs w:val="18"/>
                      <w:lang w:eastAsia="es-MX"/>
                    </w:rPr>
                    <w:t>.</w:t>
                  </w:r>
                </w:p>
                <w:p w14:paraId="51838E71" w14:textId="77777777" w:rsidR="006D683A" w:rsidRPr="00366B2B" w:rsidRDefault="006D683A" w:rsidP="006D683A">
                  <w:pPr>
                    <w:ind w:right="179"/>
                    <w:jc w:val="both"/>
                    <w:rPr>
                      <w:rFonts w:ascii="Arial" w:eastAsia="Times New Roman" w:hAnsi="Arial" w:cs="Arial"/>
                      <w:bCs/>
                      <w:sz w:val="18"/>
                      <w:szCs w:val="18"/>
                      <w:lang w:val="es-ES" w:eastAsia="es-MX"/>
                    </w:rPr>
                  </w:pPr>
                </w:p>
                <w:p w14:paraId="71F3CC75" w14:textId="77777777" w:rsidR="006D683A" w:rsidRPr="005F7176" w:rsidRDefault="006D683A" w:rsidP="00AB2A8E">
                  <w:pPr>
                    <w:ind w:right="179"/>
                    <w:jc w:val="both"/>
                    <w:rPr>
                      <w:rFonts w:ascii="Arial" w:eastAsia="Calibri" w:hAnsi="Arial" w:cs="Arial"/>
                      <w:color w:val="000000"/>
                      <w:sz w:val="18"/>
                      <w:szCs w:val="18"/>
                    </w:rPr>
                  </w:pPr>
                </w:p>
              </w:tc>
            </w:tr>
            <w:tr w:rsidR="006D683A" w:rsidRPr="005F7176" w14:paraId="4926DCE1" w14:textId="77777777" w:rsidTr="00146A79">
              <w:tc>
                <w:tcPr>
                  <w:tcW w:w="8816" w:type="dxa"/>
                </w:tcPr>
                <w:p w14:paraId="23351671" w14:textId="77777777" w:rsidR="006D683A" w:rsidRPr="005F7176" w:rsidRDefault="009533BC"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68" w:history="1">
                    <w:r w:rsidR="006D683A" w:rsidRPr="005F7176">
                      <w:rPr>
                        <w:rFonts w:ascii="Arial" w:eastAsia="Times New Roman" w:hAnsi="Arial" w:cs="Arial"/>
                        <w:color w:val="4D9D45"/>
                        <w:sz w:val="18"/>
                        <w:szCs w:val="18"/>
                        <w:bdr w:val="none" w:sz="0" w:space="0" w:color="auto" w:frame="1"/>
                        <w:lang w:eastAsia="es-MX"/>
                      </w:rPr>
                      <w:t>Medios de presentación por los cuales debe o puede presentarse el trámite o servicio</w:t>
                    </w:r>
                  </w:hyperlink>
                </w:p>
                <w:p w14:paraId="46AABB6D" w14:textId="77777777" w:rsidR="006D683A" w:rsidRPr="005F7176" w:rsidRDefault="006D683A" w:rsidP="006D683A">
                  <w:pPr>
                    <w:shd w:val="clear" w:color="auto" w:fill="FFFFFF"/>
                    <w:ind w:right="179"/>
                    <w:jc w:val="both"/>
                    <w:outlineLvl w:val="3"/>
                    <w:rPr>
                      <w:rFonts w:ascii="Arial" w:eastAsia="Times New Roman" w:hAnsi="Arial" w:cs="Arial"/>
                      <w:sz w:val="18"/>
                      <w:szCs w:val="18"/>
                      <w:lang w:eastAsia="es-MX"/>
                    </w:rPr>
                  </w:pPr>
                </w:p>
                <w:p w14:paraId="1EE51E4A" w14:textId="77777777" w:rsidR="006D683A" w:rsidRDefault="006D683A" w:rsidP="006D683A">
                  <w:pPr>
                    <w:pStyle w:val="NormalWeb"/>
                    <w:spacing w:before="0" w:beforeAutospacing="0" w:after="0" w:afterAutospacing="0"/>
                    <w:ind w:right="185"/>
                    <w:jc w:val="both"/>
                    <w:rPr>
                      <w:rFonts w:ascii="Arial" w:hAnsi="Arial" w:cs="Arial"/>
                      <w:sz w:val="18"/>
                      <w:szCs w:val="18"/>
                    </w:rPr>
                  </w:pPr>
                  <w:r w:rsidRPr="00212AA4">
                    <w:rPr>
                      <w:rFonts w:ascii="Arial" w:hAnsi="Arial" w:cs="Arial"/>
                      <w:b/>
                      <w:sz w:val="18"/>
                      <w:szCs w:val="18"/>
                    </w:rPr>
                    <w:t>Formato de solicitud</w:t>
                  </w:r>
                  <w:r>
                    <w:rPr>
                      <w:rFonts w:ascii="Arial" w:hAnsi="Arial" w:cs="Arial"/>
                      <w:sz w:val="18"/>
                      <w:szCs w:val="18"/>
                    </w:rPr>
                    <w:t>:</w:t>
                  </w:r>
                </w:p>
                <w:p w14:paraId="56C7C09E" w14:textId="30B1921B" w:rsidR="006D683A" w:rsidRDefault="005D5AAA" w:rsidP="006D683A">
                  <w:pPr>
                    <w:pStyle w:val="NormalWeb"/>
                    <w:spacing w:before="0" w:beforeAutospacing="0" w:after="0" w:afterAutospacing="0"/>
                    <w:ind w:right="185"/>
                    <w:jc w:val="both"/>
                    <w:rPr>
                      <w:rFonts w:ascii="Arial" w:hAnsi="Arial" w:cs="Arial"/>
                      <w:sz w:val="18"/>
                      <w:szCs w:val="18"/>
                    </w:rPr>
                  </w:pPr>
                  <w:r w:rsidRPr="005D5AAA">
                    <w:rPr>
                      <w:rFonts w:ascii="Arial" w:hAnsi="Arial" w:cs="Arial"/>
                      <w:sz w:val="18"/>
                      <w:szCs w:val="18"/>
                    </w:rPr>
                    <w:t>Formato de Trámite para el otorgamiento, modificación o prórroga de la Autorización, para el uso y aprovechamiento de bandas de frecuencias del espectro radioeléctrico para uso secundario</w:t>
                  </w:r>
                  <w:r w:rsidR="006D683A">
                    <w:rPr>
                      <w:rFonts w:ascii="Arial" w:hAnsi="Arial" w:cs="Arial"/>
                      <w:sz w:val="18"/>
                      <w:szCs w:val="18"/>
                    </w:rPr>
                    <w:t>.</w:t>
                  </w:r>
                </w:p>
                <w:p w14:paraId="48354F08" w14:textId="77777777" w:rsidR="006D683A" w:rsidRPr="005F7176" w:rsidRDefault="006D683A" w:rsidP="006D683A">
                  <w:pPr>
                    <w:pStyle w:val="NormalWeb"/>
                    <w:spacing w:before="0" w:beforeAutospacing="0" w:after="0" w:afterAutospacing="0"/>
                    <w:ind w:right="185"/>
                    <w:jc w:val="both"/>
                    <w:rPr>
                      <w:rFonts w:ascii="Arial" w:hAnsi="Arial" w:cs="Arial"/>
                      <w:sz w:val="18"/>
                      <w:szCs w:val="18"/>
                    </w:rPr>
                  </w:pPr>
                </w:p>
                <w:p w14:paraId="4025B362" w14:textId="77777777" w:rsidR="006D683A" w:rsidRDefault="006D683A" w:rsidP="006D683A">
                  <w:pPr>
                    <w:pStyle w:val="ng-binding"/>
                    <w:spacing w:after="0"/>
                    <w:rPr>
                      <w:rFonts w:ascii="Arial" w:hAnsi="Arial" w:cs="Arial"/>
                      <w:b/>
                      <w:bCs/>
                      <w:sz w:val="18"/>
                      <w:szCs w:val="18"/>
                      <w:shd w:val="clear" w:color="auto" w:fill="FFFFFF"/>
                    </w:rPr>
                  </w:pPr>
                  <w:r w:rsidRPr="005F7176">
                    <w:rPr>
                      <w:rFonts w:ascii="Arial" w:hAnsi="Arial" w:cs="Arial"/>
                      <w:b/>
                      <w:bCs/>
                      <w:sz w:val="18"/>
                      <w:szCs w:val="18"/>
                      <w:shd w:val="clear" w:color="auto" w:fill="FFFFFF"/>
                    </w:rPr>
                    <w:t>Fundamento Jurídico:</w:t>
                  </w:r>
                </w:p>
                <w:p w14:paraId="015F8967" w14:textId="53AE6B05" w:rsidR="006D683A" w:rsidRPr="00212AA4" w:rsidRDefault="006D683A" w:rsidP="00C0752C">
                  <w:pPr>
                    <w:pStyle w:val="ng-binding"/>
                    <w:ind w:right="177"/>
                    <w:rPr>
                      <w:rFonts w:ascii="Arial" w:hAnsi="Arial" w:cs="Arial"/>
                      <w:bCs/>
                      <w:sz w:val="18"/>
                      <w:szCs w:val="18"/>
                      <w:shd w:val="clear" w:color="auto" w:fill="FFFFFF"/>
                    </w:rPr>
                  </w:pPr>
                  <w:r w:rsidRPr="00366B2B">
                    <w:rPr>
                      <w:rFonts w:ascii="Arial" w:hAnsi="Arial" w:cs="Arial"/>
                      <w:sz w:val="18"/>
                      <w:szCs w:val="18"/>
                    </w:rPr>
                    <w:t xml:space="preserve">Artículo </w:t>
                  </w:r>
                  <w:r>
                    <w:rPr>
                      <w:rFonts w:ascii="Arial" w:hAnsi="Arial" w:cs="Arial"/>
                      <w:sz w:val="18"/>
                      <w:szCs w:val="18"/>
                    </w:rPr>
                    <w:t>12 de l</w:t>
                  </w:r>
                  <w:r w:rsidRPr="00366B2B">
                    <w:rPr>
                      <w:rFonts w:ascii="Arial" w:hAnsi="Arial" w:cs="Arial"/>
                      <w:sz w:val="18"/>
                      <w:szCs w:val="18"/>
                    </w:rPr>
                    <w:t xml:space="preserve">os Lineamientos para el otorgamiento de la Constancia de Autorización, para el uso y aprovechamiento de </w:t>
                  </w:r>
                  <w:r w:rsidR="00C56C4D">
                    <w:rPr>
                      <w:rFonts w:ascii="Arial" w:hAnsi="Arial" w:cs="Arial"/>
                      <w:sz w:val="18"/>
                      <w:szCs w:val="18"/>
                    </w:rPr>
                    <w:t>B</w:t>
                  </w:r>
                  <w:r w:rsidRPr="00366B2B">
                    <w:rPr>
                      <w:rFonts w:ascii="Arial" w:hAnsi="Arial" w:cs="Arial"/>
                      <w:sz w:val="18"/>
                      <w:szCs w:val="18"/>
                    </w:rPr>
                    <w:t xml:space="preserve">andas de </w:t>
                  </w:r>
                  <w:r w:rsidR="00C56C4D">
                    <w:rPr>
                      <w:rFonts w:ascii="Arial" w:hAnsi="Arial" w:cs="Arial"/>
                      <w:sz w:val="18"/>
                      <w:szCs w:val="18"/>
                    </w:rPr>
                    <w:t>F</w:t>
                  </w:r>
                  <w:r w:rsidRPr="00366B2B">
                    <w:rPr>
                      <w:rFonts w:ascii="Arial" w:hAnsi="Arial" w:cs="Arial"/>
                      <w:sz w:val="18"/>
                      <w:szCs w:val="18"/>
                    </w:rPr>
                    <w:t xml:space="preserve">recuencias del espectro radioeléctrico para uso secundario, publicados </w:t>
                  </w:r>
                  <w:r w:rsidRPr="00366B2B">
                    <w:rPr>
                      <w:rFonts w:ascii="Arial" w:hAnsi="Arial" w:cs="Arial"/>
                      <w:sz w:val="18"/>
                      <w:szCs w:val="18"/>
                    </w:rPr>
                    <w:lastRenderedPageBreak/>
                    <w:t>en el Diario Oficial de la Federación el 23 de abril de 2018</w:t>
                  </w:r>
                  <w:r>
                    <w:rPr>
                      <w:rFonts w:ascii="Arial" w:hAnsi="Arial" w:cs="Arial"/>
                      <w:sz w:val="18"/>
                      <w:szCs w:val="18"/>
                    </w:rPr>
                    <w:t>, con su respectiva modificación publicada en el mismo medio de difusión el 20 de noviembre de 2020.</w:t>
                  </w:r>
                </w:p>
              </w:tc>
            </w:tr>
            <w:tr w:rsidR="006D683A" w:rsidRPr="005F7176" w14:paraId="3F7CBDAD" w14:textId="77777777" w:rsidTr="00146A79">
              <w:tc>
                <w:tcPr>
                  <w:tcW w:w="8816" w:type="dxa"/>
                </w:tcPr>
                <w:p w14:paraId="72F480DF" w14:textId="77777777" w:rsidR="006D683A" w:rsidRPr="005F7176" w:rsidRDefault="009533BC"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69" w:history="1">
                    <w:r w:rsidR="006D683A" w:rsidRPr="005F7176">
                      <w:rPr>
                        <w:rFonts w:ascii="Arial" w:eastAsia="Times New Roman" w:hAnsi="Arial" w:cs="Arial"/>
                        <w:color w:val="4D9D45"/>
                        <w:sz w:val="18"/>
                        <w:szCs w:val="18"/>
                        <w:bdr w:val="none" w:sz="0" w:space="0" w:color="auto" w:frame="1"/>
                        <w:lang w:eastAsia="es-MX"/>
                      </w:rPr>
                      <w:t>El formato correspondiente, en su caso, y su fecha de publicación en el Diario Oficial de la Federación</w:t>
                    </w:r>
                  </w:hyperlink>
                </w:p>
                <w:p w14:paraId="0141418F" w14:textId="60B83B7F" w:rsidR="006D683A" w:rsidRPr="00212AA4" w:rsidRDefault="00011A16" w:rsidP="00B1353C">
                  <w:pPr>
                    <w:pStyle w:val="NormalWeb"/>
                    <w:spacing w:before="0" w:beforeAutospacing="0" w:after="0" w:afterAutospacing="0"/>
                    <w:ind w:right="185"/>
                    <w:jc w:val="both"/>
                    <w:rPr>
                      <w:rFonts w:ascii="Arial" w:hAnsi="Arial" w:cs="Arial"/>
                      <w:b/>
                      <w:bCs/>
                      <w:color w:val="414042"/>
                      <w:sz w:val="18"/>
                      <w:szCs w:val="18"/>
                    </w:rPr>
                  </w:pPr>
                  <w:r w:rsidRPr="00011A16">
                    <w:rPr>
                      <w:rFonts w:ascii="Arial" w:hAnsi="Arial" w:cs="Arial"/>
                      <w:sz w:val="18"/>
                      <w:szCs w:val="18"/>
                    </w:rPr>
                    <w:t>Formato de Trámite para el otorgamiento, modificación o prórroga de la Autorización, para el uso y aprovechamiento de bandas de frecuencias del espectro radioeléctrico para uso secundario</w:t>
                  </w:r>
                </w:p>
              </w:tc>
            </w:tr>
            <w:tr w:rsidR="006D683A" w:rsidRPr="005F7176" w14:paraId="2BB2268B" w14:textId="77777777" w:rsidTr="00146A79">
              <w:tc>
                <w:tcPr>
                  <w:tcW w:w="8816" w:type="dxa"/>
                </w:tcPr>
                <w:p w14:paraId="2F856E91" w14:textId="77777777" w:rsidR="006D683A" w:rsidRPr="005F7176" w:rsidRDefault="009533BC" w:rsidP="006D683A">
                  <w:pPr>
                    <w:shd w:val="clear" w:color="auto" w:fill="FFFFFF"/>
                    <w:ind w:right="179"/>
                    <w:jc w:val="both"/>
                    <w:outlineLvl w:val="3"/>
                    <w:rPr>
                      <w:rFonts w:ascii="Arial" w:eastAsia="Times New Roman" w:hAnsi="Arial" w:cs="Arial"/>
                      <w:sz w:val="18"/>
                      <w:szCs w:val="18"/>
                      <w:lang w:eastAsia="es-MX"/>
                    </w:rPr>
                  </w:pPr>
                  <w:hyperlink r:id="rId70" w:history="1">
                    <w:r w:rsidR="006D683A" w:rsidRPr="005F7176">
                      <w:rPr>
                        <w:rFonts w:ascii="Arial" w:eastAsia="Times New Roman" w:hAnsi="Arial" w:cs="Arial"/>
                        <w:color w:val="4D9D45"/>
                        <w:sz w:val="18"/>
                        <w:szCs w:val="18"/>
                        <w:bdr w:val="none" w:sz="0" w:space="0" w:color="auto" w:frame="1"/>
                        <w:lang w:eastAsia="es-MX"/>
                      </w:rPr>
                      <w:t>Lugar en donde se deberá iniciar o presentar el trámite o servicio, así como los horarios de atención</w:t>
                    </w:r>
                  </w:hyperlink>
                </w:p>
                <w:p w14:paraId="7F639E05" w14:textId="309A0171" w:rsidR="006D683A" w:rsidRPr="005F7176" w:rsidRDefault="00AB2A8E" w:rsidP="006D683A">
                  <w:pPr>
                    <w:pStyle w:val="NormalWeb"/>
                    <w:shd w:val="clear" w:color="auto" w:fill="FFFFFF"/>
                    <w:spacing w:before="0" w:beforeAutospacing="0" w:after="0" w:afterAutospacing="0"/>
                    <w:ind w:right="179"/>
                    <w:jc w:val="both"/>
                    <w:rPr>
                      <w:rFonts w:ascii="Arial" w:hAnsi="Arial" w:cs="Arial"/>
                      <w:color w:val="414042"/>
                      <w:sz w:val="18"/>
                      <w:szCs w:val="18"/>
                      <w:lang w:val="es-ES"/>
                    </w:rPr>
                  </w:pPr>
                  <w:r w:rsidRPr="00AB2A8E">
                    <w:rPr>
                      <w:rFonts w:ascii="Arial" w:hAnsi="Arial" w:cs="Arial"/>
                      <w:sz w:val="18"/>
                      <w:szCs w:val="18"/>
                    </w:rPr>
                    <w:t>Mediante la ventanilla electrónica: https://ventanilla.ift.org.mx/VentanillaElectronica/index.php/Login o ante la Oficialía de Partes Común del Instituto Federal de Telecomunicaciones. Insurgentes Sur 1143, Planta Baja, Col. Nochebuena, Demarcación Territorial Benito Juárez, C.P. 03720, Ciudad de México, México. Teléfonos: 55 50 15 40 00 o 800 200 01 20 Horarios de atención: de lunes a jueves de las 9:00 a las 18:30 horas y el viernes de las 9:00 a las 15:00 horas.</w:t>
                  </w:r>
                </w:p>
              </w:tc>
            </w:tr>
            <w:tr w:rsidR="006D683A" w:rsidRPr="005F7176" w14:paraId="17EDF141" w14:textId="77777777" w:rsidTr="00146A79">
              <w:tc>
                <w:tcPr>
                  <w:tcW w:w="8816" w:type="dxa"/>
                </w:tcPr>
                <w:p w14:paraId="6C7D7EBB" w14:textId="77777777" w:rsidR="006D683A" w:rsidRPr="005F7176" w:rsidRDefault="009533BC"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71" w:history="1">
                    <w:r w:rsidR="006D683A" w:rsidRPr="005F7176">
                      <w:rPr>
                        <w:rFonts w:ascii="Arial" w:eastAsia="Times New Roman" w:hAnsi="Arial" w:cs="Arial"/>
                        <w:color w:val="4D9D45"/>
                        <w:sz w:val="18"/>
                        <w:szCs w:val="18"/>
                        <w:bdr w:val="none" w:sz="0" w:space="0" w:color="auto" w:frame="1"/>
                        <w:lang w:eastAsia="es-MX"/>
                      </w:rPr>
                      <w:t>Monto de las contraprestaciones, derechos o aprovechamientos aplicables, en su caso, o la forma de determinar dicho monto y fundamento jurídico que da origen a estos</w:t>
                    </w:r>
                  </w:hyperlink>
                </w:p>
                <w:p w14:paraId="2573BCC7" w14:textId="77777777" w:rsidR="006D683A" w:rsidRPr="005F7176" w:rsidRDefault="006D683A" w:rsidP="006D683A">
                  <w:pPr>
                    <w:shd w:val="clear" w:color="auto" w:fill="FFFFFF"/>
                    <w:ind w:right="179"/>
                    <w:jc w:val="both"/>
                    <w:outlineLvl w:val="3"/>
                    <w:rPr>
                      <w:rFonts w:ascii="Arial" w:eastAsia="Times New Roman" w:hAnsi="Arial" w:cs="Arial"/>
                      <w:sz w:val="18"/>
                      <w:szCs w:val="18"/>
                      <w:lang w:eastAsia="es-MX"/>
                    </w:rPr>
                  </w:pPr>
                </w:p>
                <w:p w14:paraId="641DE70C" w14:textId="77777777" w:rsidR="006D683A" w:rsidRPr="005F7176" w:rsidRDefault="006D683A" w:rsidP="006D683A">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Monto</w:t>
                  </w:r>
                </w:p>
                <w:p w14:paraId="6A359F82" w14:textId="271E9471" w:rsidR="006D683A" w:rsidRDefault="00AB2A8E" w:rsidP="006D683A">
                  <w:pPr>
                    <w:ind w:right="173"/>
                    <w:jc w:val="both"/>
                    <w:rPr>
                      <w:rFonts w:ascii="Arial" w:eastAsia="Times New Roman" w:hAnsi="Arial" w:cs="Arial"/>
                      <w:sz w:val="18"/>
                      <w:szCs w:val="18"/>
                      <w:lang w:eastAsia="es-MX"/>
                    </w:rPr>
                  </w:pPr>
                  <w:r>
                    <w:rPr>
                      <w:rFonts w:ascii="Arial" w:eastAsia="Times New Roman" w:hAnsi="Arial" w:cs="Arial"/>
                      <w:sz w:val="18"/>
                      <w:szCs w:val="18"/>
                      <w:lang w:eastAsia="es-MX"/>
                    </w:rPr>
                    <w:t xml:space="preserve">Se pagarán derechos conforme al monto aplicable a momento de la actualización del supuesto. </w:t>
                  </w:r>
                </w:p>
                <w:p w14:paraId="26352A80" w14:textId="77777777" w:rsidR="006D683A" w:rsidRDefault="006D683A" w:rsidP="006D683A">
                  <w:pPr>
                    <w:ind w:right="173"/>
                    <w:jc w:val="both"/>
                    <w:rPr>
                      <w:rFonts w:ascii="Arial" w:eastAsia="Times New Roman" w:hAnsi="Arial" w:cs="Arial"/>
                      <w:sz w:val="18"/>
                      <w:szCs w:val="18"/>
                      <w:lang w:eastAsia="es-MX"/>
                    </w:rPr>
                  </w:pPr>
                </w:p>
                <w:p w14:paraId="60AC3608" w14:textId="5B316C72" w:rsidR="006D683A" w:rsidRDefault="006D683A" w:rsidP="006D683A">
                  <w:pPr>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Por su parte, el monto de la contraprestación se determina durante el trámite, en función del proyecto presentado en cada caso.</w:t>
                  </w:r>
                </w:p>
                <w:p w14:paraId="121A3080" w14:textId="77777777" w:rsidR="00AB2A8E" w:rsidRPr="005F7176" w:rsidRDefault="00AB2A8E" w:rsidP="006D683A">
                  <w:pPr>
                    <w:ind w:right="173"/>
                    <w:jc w:val="both"/>
                    <w:rPr>
                      <w:rFonts w:ascii="Arial" w:eastAsia="Times New Roman" w:hAnsi="Arial" w:cs="Arial"/>
                      <w:sz w:val="18"/>
                      <w:szCs w:val="18"/>
                      <w:lang w:eastAsia="es-MX"/>
                    </w:rPr>
                  </w:pPr>
                </w:p>
                <w:p w14:paraId="49A1C053" w14:textId="77777777" w:rsidR="006D683A" w:rsidRDefault="006D683A" w:rsidP="006D683A">
                  <w:pPr>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Determinado el monto de la contraprestación por parte del Instituto Federal de Telecomunicaciones, el interesado deberá realizar el pago dentro de los diez días hábiles siguientes a la fecha de notificación del oficio correspondiente.</w:t>
                  </w:r>
                </w:p>
                <w:p w14:paraId="5D5C0DD0" w14:textId="77777777" w:rsidR="006D683A" w:rsidRPr="005F7176" w:rsidRDefault="006D683A" w:rsidP="006D683A">
                  <w:pPr>
                    <w:ind w:right="173"/>
                    <w:jc w:val="both"/>
                    <w:rPr>
                      <w:rFonts w:ascii="Arial" w:eastAsia="Times New Roman" w:hAnsi="Arial" w:cs="Arial"/>
                      <w:sz w:val="18"/>
                      <w:szCs w:val="18"/>
                      <w:lang w:eastAsia="es-MX"/>
                    </w:rPr>
                  </w:pPr>
                </w:p>
                <w:p w14:paraId="2F8AC05A" w14:textId="77777777" w:rsidR="006D683A" w:rsidRPr="005F7176" w:rsidRDefault="006D683A" w:rsidP="006D683A">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790203B9" w14:textId="2281371E" w:rsidR="006D683A" w:rsidRPr="005F7176" w:rsidRDefault="006D683A" w:rsidP="006D683A">
                  <w:pPr>
                    <w:ind w:right="185"/>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Artículo 173-C</w:t>
                  </w:r>
                  <w:r w:rsidR="00AB2A8E">
                    <w:rPr>
                      <w:rFonts w:ascii="Arial" w:eastAsia="Times New Roman" w:hAnsi="Arial" w:cs="Arial"/>
                      <w:sz w:val="18"/>
                      <w:szCs w:val="18"/>
                      <w:lang w:eastAsia="es-MX"/>
                    </w:rPr>
                    <w:t xml:space="preserve"> fracción II</w:t>
                  </w:r>
                  <w:r w:rsidRPr="005F7176">
                    <w:rPr>
                      <w:rFonts w:ascii="Arial" w:eastAsia="Times New Roman" w:hAnsi="Arial" w:cs="Arial"/>
                      <w:sz w:val="18"/>
                      <w:szCs w:val="18"/>
                      <w:lang w:eastAsia="es-MX"/>
                    </w:rPr>
                    <w:t xml:space="preserve"> de la Ley Federal de Derechos.</w:t>
                  </w:r>
                </w:p>
                <w:p w14:paraId="5D55D7E7" w14:textId="737BE47E" w:rsidR="006D683A" w:rsidRPr="005F7176" w:rsidRDefault="006D683A" w:rsidP="006D683A">
                  <w:pPr>
                    <w:ind w:right="185"/>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 xml:space="preserve">Artículo </w:t>
                  </w:r>
                  <w:r w:rsidR="00AB2A8E">
                    <w:rPr>
                      <w:rFonts w:ascii="Arial" w:eastAsia="Times New Roman" w:hAnsi="Arial" w:cs="Arial"/>
                      <w:sz w:val="18"/>
                      <w:szCs w:val="18"/>
                      <w:lang w:eastAsia="es-MX"/>
                    </w:rPr>
                    <w:t>8</w:t>
                  </w:r>
                  <w:r w:rsidRPr="005F7176">
                    <w:rPr>
                      <w:rFonts w:ascii="Arial" w:eastAsia="Times New Roman" w:hAnsi="Arial" w:cs="Arial"/>
                      <w:sz w:val="18"/>
                      <w:szCs w:val="18"/>
                      <w:lang w:eastAsia="es-MX"/>
                    </w:rPr>
                    <w:t xml:space="preserve"> de los Lineamientos</w:t>
                  </w:r>
                  <w:r>
                    <w:rPr>
                      <w:rFonts w:ascii="Arial" w:eastAsia="Times New Roman" w:hAnsi="Arial" w:cs="Arial"/>
                      <w:sz w:val="18"/>
                      <w:szCs w:val="18"/>
                      <w:lang w:eastAsia="es-MX"/>
                    </w:rPr>
                    <w:t xml:space="preserve"> </w:t>
                  </w:r>
                  <w:r w:rsidR="00141C20">
                    <w:rPr>
                      <w:rFonts w:ascii="Arial" w:eastAsia="Times New Roman" w:hAnsi="Arial" w:cs="Arial"/>
                      <w:sz w:val="18"/>
                      <w:szCs w:val="18"/>
                      <w:lang w:eastAsia="es-MX"/>
                    </w:rPr>
                    <w:t>de</w:t>
                  </w:r>
                  <w:r>
                    <w:rPr>
                      <w:rFonts w:ascii="Arial" w:eastAsia="Times New Roman" w:hAnsi="Arial" w:cs="Arial"/>
                      <w:sz w:val="18"/>
                      <w:szCs w:val="18"/>
                      <w:lang w:eastAsia="es-MX"/>
                    </w:rPr>
                    <w:t xml:space="preserve"> Uso Secundario.</w:t>
                  </w:r>
                </w:p>
                <w:p w14:paraId="414890F5" w14:textId="77777777" w:rsidR="006D683A" w:rsidRPr="005F7176" w:rsidRDefault="006D683A" w:rsidP="006D683A">
                  <w:pPr>
                    <w:shd w:val="clear" w:color="auto" w:fill="FFFFFF"/>
                    <w:ind w:right="179"/>
                    <w:jc w:val="both"/>
                    <w:outlineLvl w:val="3"/>
                    <w:rPr>
                      <w:rFonts w:ascii="Arial" w:eastAsia="Times New Roman" w:hAnsi="Arial" w:cs="Arial"/>
                      <w:sz w:val="18"/>
                      <w:szCs w:val="18"/>
                      <w:lang w:eastAsia="es-MX"/>
                    </w:rPr>
                  </w:pPr>
                </w:p>
              </w:tc>
            </w:tr>
            <w:tr w:rsidR="006D683A" w:rsidRPr="005F7176" w14:paraId="5AEC01FE" w14:textId="77777777" w:rsidTr="00146A79">
              <w:tc>
                <w:tcPr>
                  <w:tcW w:w="8816" w:type="dxa"/>
                </w:tcPr>
                <w:p w14:paraId="1E4D13D2" w14:textId="77777777" w:rsidR="006D683A" w:rsidRPr="005F7176" w:rsidRDefault="009533BC" w:rsidP="006D683A">
                  <w:pPr>
                    <w:shd w:val="clear" w:color="auto" w:fill="FFFFFF"/>
                    <w:ind w:right="179"/>
                    <w:jc w:val="both"/>
                    <w:outlineLvl w:val="3"/>
                    <w:rPr>
                      <w:rFonts w:ascii="Arial" w:eastAsia="Times New Roman" w:hAnsi="Arial" w:cs="Arial"/>
                      <w:sz w:val="18"/>
                      <w:szCs w:val="18"/>
                      <w:lang w:eastAsia="es-MX"/>
                    </w:rPr>
                  </w:pPr>
                  <w:hyperlink r:id="rId72" w:history="1">
                    <w:r w:rsidR="006D683A" w:rsidRPr="005F7176">
                      <w:rPr>
                        <w:rFonts w:ascii="Arial" w:eastAsia="Times New Roman" w:hAnsi="Arial" w:cs="Arial"/>
                        <w:color w:val="4D9D45"/>
                        <w:sz w:val="18"/>
                        <w:szCs w:val="18"/>
                        <w:bdr w:val="none" w:sz="0" w:space="0" w:color="auto" w:frame="1"/>
                        <w:lang w:eastAsia="es-MX"/>
                      </w:rPr>
                      <w:t>Tipo de resolución, respuesta o decisión que puede obtenerse al concluir el trámite o servicio y su vigencia</w:t>
                    </w:r>
                  </w:hyperlink>
                </w:p>
                <w:p w14:paraId="0DFE2487" w14:textId="77777777" w:rsidR="006D683A" w:rsidRPr="005F7176" w:rsidRDefault="006D683A" w:rsidP="006D683A">
                  <w:pPr>
                    <w:tabs>
                      <w:tab w:val="left" w:pos="7655"/>
                    </w:tabs>
                    <w:ind w:right="179"/>
                    <w:contextualSpacing/>
                    <w:jc w:val="both"/>
                    <w:rPr>
                      <w:rFonts w:ascii="Arial" w:eastAsia="Calibri" w:hAnsi="Arial" w:cs="Arial"/>
                      <w:color w:val="414042"/>
                      <w:sz w:val="18"/>
                      <w:szCs w:val="18"/>
                    </w:rPr>
                  </w:pPr>
                </w:p>
                <w:p w14:paraId="519804DA" w14:textId="16CF65F5" w:rsidR="006D683A" w:rsidRDefault="00AB2A8E" w:rsidP="006D683A">
                  <w:pPr>
                    <w:ind w:right="173"/>
                    <w:jc w:val="both"/>
                    <w:rPr>
                      <w:rFonts w:ascii="Arial" w:eastAsia="Times New Roman" w:hAnsi="Arial" w:cs="Arial"/>
                      <w:sz w:val="18"/>
                      <w:szCs w:val="18"/>
                      <w:lang w:eastAsia="es-MX"/>
                    </w:rPr>
                  </w:pPr>
                  <w:r>
                    <w:rPr>
                      <w:rFonts w:ascii="Arial" w:eastAsia="Times New Roman" w:hAnsi="Arial" w:cs="Arial"/>
                      <w:sz w:val="18"/>
                      <w:szCs w:val="18"/>
                      <w:lang w:eastAsia="es-MX"/>
                    </w:rPr>
                    <w:t>Resolución que modifica a la Autorización</w:t>
                  </w:r>
                  <w:r w:rsidR="001A1BA3">
                    <w:rPr>
                      <w:rFonts w:ascii="Arial" w:eastAsia="Times New Roman" w:hAnsi="Arial" w:cs="Arial"/>
                      <w:sz w:val="18"/>
                      <w:szCs w:val="18"/>
                      <w:lang w:eastAsia="es-MX"/>
                    </w:rPr>
                    <w:t xml:space="preserve"> para uso secundario</w:t>
                  </w:r>
                </w:p>
                <w:p w14:paraId="35D5724E" w14:textId="77777777" w:rsidR="00AB2A8E" w:rsidRPr="005F7176" w:rsidRDefault="00AB2A8E" w:rsidP="006D683A">
                  <w:pPr>
                    <w:ind w:right="173"/>
                    <w:jc w:val="both"/>
                    <w:rPr>
                      <w:rFonts w:ascii="Arial" w:eastAsia="Times New Roman" w:hAnsi="Arial" w:cs="Arial"/>
                      <w:sz w:val="18"/>
                      <w:szCs w:val="18"/>
                      <w:lang w:eastAsia="es-MX"/>
                    </w:rPr>
                  </w:pPr>
                </w:p>
                <w:p w14:paraId="4FFEF97C" w14:textId="77777777" w:rsidR="006D683A" w:rsidRPr="005F7176" w:rsidRDefault="006D683A" w:rsidP="006D683A">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03B5DF2B" w14:textId="23E52158" w:rsidR="006D683A" w:rsidRPr="00A80E35" w:rsidRDefault="006D683A" w:rsidP="006D683A">
                  <w:pPr>
                    <w:ind w:right="173"/>
                    <w:jc w:val="both"/>
                    <w:rPr>
                      <w:rFonts w:ascii="Arial" w:eastAsia="Times New Roman" w:hAnsi="Arial" w:cs="Arial"/>
                      <w:bCs/>
                      <w:sz w:val="18"/>
                      <w:szCs w:val="18"/>
                      <w:lang w:eastAsia="es-MX"/>
                    </w:rPr>
                  </w:pPr>
                  <w:r w:rsidRPr="005F7176">
                    <w:rPr>
                      <w:rFonts w:ascii="Arial" w:eastAsia="Times New Roman" w:hAnsi="Arial" w:cs="Arial"/>
                      <w:sz w:val="18"/>
                      <w:szCs w:val="18"/>
                      <w:lang w:eastAsia="es-MX"/>
                    </w:rPr>
                    <w:t>Artícu</w:t>
                  </w:r>
                  <w:r w:rsidRPr="00DC70B6">
                    <w:rPr>
                      <w:rFonts w:ascii="Arial" w:eastAsia="Times New Roman" w:hAnsi="Arial" w:cs="Arial"/>
                      <w:sz w:val="18"/>
                      <w:szCs w:val="18"/>
                      <w:lang w:eastAsia="es-MX"/>
                    </w:rPr>
                    <w:t xml:space="preserve">lo </w:t>
                  </w:r>
                  <w:r w:rsidR="00AB2A8E">
                    <w:rPr>
                      <w:rFonts w:ascii="Arial" w:eastAsia="Times New Roman" w:hAnsi="Arial" w:cs="Arial"/>
                      <w:sz w:val="18"/>
                      <w:szCs w:val="18"/>
                      <w:lang w:eastAsia="es-MX"/>
                    </w:rPr>
                    <w:t>11</w:t>
                  </w:r>
                  <w:r w:rsidR="001A1BA3">
                    <w:rPr>
                      <w:rFonts w:ascii="Arial" w:eastAsia="Times New Roman" w:hAnsi="Arial" w:cs="Arial"/>
                      <w:sz w:val="18"/>
                      <w:szCs w:val="18"/>
                      <w:lang w:eastAsia="es-MX"/>
                    </w:rPr>
                    <w:t xml:space="preserve"> y 15 bis</w:t>
                  </w:r>
                  <w:r w:rsidR="00AB2A8E">
                    <w:rPr>
                      <w:rFonts w:ascii="Arial" w:eastAsia="Times New Roman" w:hAnsi="Arial" w:cs="Arial"/>
                      <w:sz w:val="18"/>
                      <w:szCs w:val="18"/>
                      <w:lang w:eastAsia="es-MX"/>
                    </w:rPr>
                    <w:t xml:space="preserve"> </w:t>
                  </w:r>
                  <w:r w:rsidRPr="00DC70B6">
                    <w:rPr>
                      <w:rFonts w:ascii="Arial" w:eastAsia="Times New Roman" w:hAnsi="Arial" w:cs="Arial"/>
                      <w:sz w:val="18"/>
                      <w:szCs w:val="18"/>
                      <w:lang w:eastAsia="es-MX"/>
                    </w:rPr>
                    <w:t xml:space="preserve">de los Lineamientos </w:t>
                  </w:r>
                  <w:r w:rsidR="00141C20">
                    <w:rPr>
                      <w:rFonts w:ascii="Arial" w:eastAsia="Times New Roman" w:hAnsi="Arial" w:cs="Arial"/>
                      <w:bCs/>
                      <w:sz w:val="18"/>
                      <w:szCs w:val="18"/>
                      <w:lang w:eastAsia="es-MX"/>
                    </w:rPr>
                    <w:t>de</w:t>
                  </w:r>
                  <w:r>
                    <w:rPr>
                      <w:rFonts w:ascii="Arial" w:eastAsia="Times New Roman" w:hAnsi="Arial" w:cs="Arial"/>
                      <w:bCs/>
                      <w:sz w:val="18"/>
                      <w:szCs w:val="18"/>
                      <w:lang w:eastAsia="es-MX"/>
                    </w:rPr>
                    <w:t xml:space="preserve"> Uso Secundario</w:t>
                  </w:r>
                  <w:r w:rsidRPr="00DC70B6">
                    <w:rPr>
                      <w:rFonts w:ascii="Arial" w:eastAsia="Times New Roman" w:hAnsi="Arial" w:cs="Arial"/>
                      <w:bCs/>
                      <w:sz w:val="18"/>
                      <w:szCs w:val="18"/>
                      <w:lang w:eastAsia="es-MX"/>
                    </w:rPr>
                    <w:t>.</w:t>
                  </w:r>
                </w:p>
                <w:p w14:paraId="733F3548" w14:textId="77777777" w:rsidR="006D683A" w:rsidRPr="005F7176" w:rsidRDefault="006D683A" w:rsidP="006D683A">
                  <w:pPr>
                    <w:ind w:right="179"/>
                    <w:jc w:val="both"/>
                    <w:rPr>
                      <w:rFonts w:ascii="Arial" w:eastAsia="Times New Roman" w:hAnsi="Arial" w:cs="Arial"/>
                      <w:sz w:val="18"/>
                      <w:szCs w:val="18"/>
                      <w:lang w:eastAsia="es-MX"/>
                    </w:rPr>
                  </w:pPr>
                </w:p>
              </w:tc>
            </w:tr>
            <w:tr w:rsidR="006D683A" w:rsidRPr="005F7176" w14:paraId="59AFD597" w14:textId="77777777" w:rsidTr="00146A79">
              <w:tc>
                <w:tcPr>
                  <w:tcW w:w="8816" w:type="dxa"/>
                </w:tcPr>
                <w:p w14:paraId="2B154A69" w14:textId="77777777" w:rsidR="006D683A" w:rsidRPr="005F7176" w:rsidRDefault="009533BC"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73" w:history="1">
                    <w:r w:rsidR="006D683A" w:rsidRPr="005F7176">
                      <w:rPr>
                        <w:rFonts w:ascii="Arial" w:eastAsia="Times New Roman" w:hAnsi="Arial" w:cs="Arial"/>
                        <w:color w:val="4D9D45"/>
                        <w:sz w:val="18"/>
                        <w:szCs w:val="18"/>
                        <w:bdr w:val="none" w:sz="0" w:space="0" w:color="auto" w:frame="1"/>
                        <w:lang w:eastAsia="es-MX"/>
                      </w:rPr>
                      <w:t>Plazo máximo de resolución a cargo del Instituto del trámite o servicio y, en su caso, la aplicación de la afirmativa o negativa ficta, de conformidad con la normatividad aplicable</w:t>
                    </w:r>
                  </w:hyperlink>
                </w:p>
                <w:p w14:paraId="6AD46F84" w14:textId="77777777" w:rsidR="006D683A" w:rsidRPr="005F7176" w:rsidRDefault="006D683A" w:rsidP="006D683A">
                  <w:pPr>
                    <w:shd w:val="clear" w:color="auto" w:fill="FFFFFF"/>
                    <w:ind w:right="179"/>
                    <w:jc w:val="both"/>
                    <w:outlineLvl w:val="3"/>
                    <w:rPr>
                      <w:rFonts w:ascii="Arial" w:eastAsia="Times New Roman" w:hAnsi="Arial" w:cs="Arial"/>
                      <w:sz w:val="18"/>
                      <w:szCs w:val="18"/>
                      <w:lang w:eastAsia="es-MX"/>
                    </w:rPr>
                  </w:pPr>
                </w:p>
                <w:p w14:paraId="72C6FED4" w14:textId="7B106CE5" w:rsidR="006D683A" w:rsidRPr="00DC70B6" w:rsidRDefault="00AB2A8E" w:rsidP="006D683A">
                  <w:pPr>
                    <w:pStyle w:val="text-justify"/>
                    <w:shd w:val="clear" w:color="auto" w:fill="FFFFFF"/>
                    <w:spacing w:before="0" w:beforeAutospacing="0" w:after="0" w:afterAutospacing="0"/>
                    <w:jc w:val="both"/>
                    <w:rPr>
                      <w:rFonts w:ascii="Arial" w:hAnsi="Arial" w:cs="Arial"/>
                      <w:sz w:val="18"/>
                      <w:szCs w:val="18"/>
                    </w:rPr>
                  </w:pPr>
                  <w:r>
                    <w:rPr>
                      <w:rFonts w:ascii="Arial" w:hAnsi="Arial" w:cs="Arial"/>
                      <w:sz w:val="18"/>
                      <w:szCs w:val="18"/>
                    </w:rPr>
                    <w:t>6</w:t>
                  </w:r>
                  <w:r w:rsidR="006D683A">
                    <w:rPr>
                      <w:rFonts w:ascii="Arial" w:hAnsi="Arial" w:cs="Arial"/>
                      <w:sz w:val="18"/>
                      <w:szCs w:val="18"/>
                    </w:rPr>
                    <w:t>0</w:t>
                  </w:r>
                  <w:r w:rsidR="006D683A" w:rsidRPr="00DC70B6">
                    <w:rPr>
                      <w:rFonts w:ascii="Arial" w:hAnsi="Arial" w:cs="Arial"/>
                      <w:sz w:val="18"/>
                      <w:szCs w:val="18"/>
                    </w:rPr>
                    <w:t xml:space="preserve"> día(s) hábil(es)</w:t>
                  </w:r>
                </w:p>
                <w:p w14:paraId="572B102A" w14:textId="77777777" w:rsidR="006D683A" w:rsidRPr="00DC70B6" w:rsidRDefault="006D683A" w:rsidP="006D683A">
                  <w:pPr>
                    <w:pStyle w:val="ng-binding"/>
                    <w:spacing w:after="0"/>
                    <w:rPr>
                      <w:rFonts w:ascii="Arial" w:hAnsi="Arial" w:cs="Arial"/>
                      <w:b/>
                      <w:bCs/>
                      <w:sz w:val="18"/>
                      <w:szCs w:val="18"/>
                      <w:shd w:val="clear" w:color="auto" w:fill="FFFFFF"/>
                    </w:rPr>
                  </w:pPr>
                  <w:r w:rsidRPr="00DC70B6">
                    <w:rPr>
                      <w:rFonts w:ascii="Arial" w:hAnsi="Arial" w:cs="Arial"/>
                      <w:b/>
                      <w:bCs/>
                      <w:sz w:val="18"/>
                      <w:szCs w:val="18"/>
                      <w:shd w:val="clear" w:color="auto" w:fill="FFFFFF"/>
                    </w:rPr>
                    <w:t>Fundamento Jurídico:</w:t>
                  </w:r>
                </w:p>
                <w:p w14:paraId="2A17EC8F" w14:textId="5163F682" w:rsidR="006D683A" w:rsidRPr="00DC70B6" w:rsidRDefault="006D683A" w:rsidP="006D683A">
                  <w:pPr>
                    <w:pStyle w:val="NormalWeb"/>
                    <w:spacing w:before="0" w:beforeAutospacing="0" w:after="0" w:afterAutospacing="0"/>
                    <w:ind w:right="185"/>
                    <w:jc w:val="both"/>
                    <w:rPr>
                      <w:rFonts w:ascii="Arial" w:hAnsi="Arial" w:cs="Arial"/>
                      <w:sz w:val="18"/>
                      <w:szCs w:val="18"/>
                    </w:rPr>
                  </w:pPr>
                  <w:r w:rsidRPr="00DC70B6">
                    <w:rPr>
                      <w:rFonts w:ascii="Arial" w:hAnsi="Arial" w:cs="Arial"/>
                      <w:sz w:val="18"/>
                      <w:szCs w:val="18"/>
                    </w:rPr>
                    <w:t xml:space="preserve">Artículo </w:t>
                  </w:r>
                  <w:r w:rsidR="00AB2A8E">
                    <w:rPr>
                      <w:rFonts w:ascii="Arial" w:hAnsi="Arial" w:cs="Arial"/>
                      <w:sz w:val="18"/>
                      <w:szCs w:val="18"/>
                    </w:rPr>
                    <w:t>6</w:t>
                  </w:r>
                  <w:r w:rsidRPr="00DC70B6">
                    <w:rPr>
                      <w:rFonts w:ascii="Arial" w:hAnsi="Arial" w:cs="Arial"/>
                      <w:sz w:val="18"/>
                      <w:szCs w:val="18"/>
                    </w:rPr>
                    <w:t xml:space="preserve"> de los Lineamientos.</w:t>
                  </w:r>
                </w:p>
                <w:p w14:paraId="72DAE07F" w14:textId="77777777" w:rsidR="006D683A" w:rsidRPr="00DC70B6" w:rsidRDefault="006D683A" w:rsidP="006D683A">
                  <w:pPr>
                    <w:pStyle w:val="NormalWeb"/>
                    <w:spacing w:before="0" w:beforeAutospacing="0" w:after="0" w:afterAutospacing="0"/>
                    <w:ind w:right="185"/>
                    <w:jc w:val="both"/>
                    <w:rPr>
                      <w:rFonts w:ascii="Arial" w:hAnsi="Arial" w:cs="Arial"/>
                      <w:b/>
                      <w:bCs/>
                      <w:sz w:val="18"/>
                      <w:szCs w:val="18"/>
                      <w:shd w:val="clear" w:color="auto" w:fill="FFFFFF"/>
                    </w:rPr>
                  </w:pPr>
                  <w:r w:rsidRPr="00DC70B6">
                    <w:rPr>
                      <w:rFonts w:ascii="Arial" w:hAnsi="Arial" w:cs="Arial"/>
                      <w:b/>
                      <w:sz w:val="18"/>
                      <w:szCs w:val="18"/>
                    </w:rPr>
                    <w:t>¿A</w:t>
                  </w:r>
                  <w:r w:rsidRPr="00DC70B6">
                    <w:rPr>
                      <w:rFonts w:ascii="Arial" w:hAnsi="Arial" w:cs="Arial"/>
                      <w:b/>
                      <w:bCs/>
                      <w:sz w:val="18"/>
                      <w:szCs w:val="18"/>
                      <w:shd w:val="clear" w:color="auto" w:fill="FFFFFF"/>
                    </w:rPr>
                    <w:t>plica la afirmativa o negativa ficta?</w:t>
                  </w:r>
                </w:p>
                <w:p w14:paraId="51E34AF7" w14:textId="77777777" w:rsidR="006D683A" w:rsidRPr="00DC70B6" w:rsidRDefault="006D683A" w:rsidP="006D683A">
                  <w:pPr>
                    <w:pStyle w:val="text-justify"/>
                    <w:shd w:val="clear" w:color="auto" w:fill="FFFFFF"/>
                    <w:spacing w:before="0" w:beforeAutospacing="0" w:after="0" w:afterAutospacing="0"/>
                    <w:jc w:val="both"/>
                    <w:rPr>
                      <w:rFonts w:ascii="Arial" w:hAnsi="Arial" w:cs="Arial"/>
                      <w:sz w:val="18"/>
                      <w:szCs w:val="18"/>
                    </w:rPr>
                  </w:pPr>
                  <w:r>
                    <w:rPr>
                      <w:rFonts w:ascii="Arial" w:hAnsi="Arial" w:cs="Arial"/>
                      <w:sz w:val="18"/>
                      <w:szCs w:val="18"/>
                    </w:rPr>
                    <w:t>Negativa ficta</w:t>
                  </w:r>
                </w:p>
                <w:p w14:paraId="17BFD60D" w14:textId="77777777" w:rsidR="006D683A" w:rsidRPr="00DC70B6" w:rsidRDefault="006D683A" w:rsidP="006D683A">
                  <w:pPr>
                    <w:pStyle w:val="text-justify"/>
                    <w:shd w:val="clear" w:color="auto" w:fill="FFFFFF"/>
                    <w:spacing w:before="0" w:beforeAutospacing="0" w:after="0" w:afterAutospacing="0"/>
                    <w:jc w:val="both"/>
                    <w:rPr>
                      <w:rFonts w:ascii="Arial" w:hAnsi="Arial" w:cs="Arial"/>
                      <w:sz w:val="18"/>
                      <w:szCs w:val="18"/>
                    </w:rPr>
                  </w:pPr>
                </w:p>
                <w:p w14:paraId="35836EEA" w14:textId="77777777" w:rsidR="006D683A" w:rsidRPr="00DC70B6" w:rsidRDefault="006D683A" w:rsidP="006D683A">
                  <w:pPr>
                    <w:pStyle w:val="ng-binding"/>
                    <w:spacing w:after="0"/>
                    <w:rPr>
                      <w:rFonts w:ascii="Arial" w:hAnsi="Arial" w:cs="Arial"/>
                      <w:b/>
                      <w:bCs/>
                      <w:sz w:val="18"/>
                      <w:szCs w:val="18"/>
                      <w:shd w:val="clear" w:color="auto" w:fill="FFFFFF"/>
                    </w:rPr>
                  </w:pPr>
                  <w:r w:rsidRPr="00DC70B6">
                    <w:rPr>
                      <w:rFonts w:ascii="Arial" w:hAnsi="Arial" w:cs="Arial"/>
                      <w:b/>
                      <w:bCs/>
                      <w:sz w:val="18"/>
                      <w:szCs w:val="18"/>
                      <w:shd w:val="clear" w:color="auto" w:fill="FFFFFF"/>
                    </w:rPr>
                    <w:t>Fundamento Jurídico:</w:t>
                  </w:r>
                </w:p>
                <w:p w14:paraId="0E42D7B5" w14:textId="6D577123" w:rsidR="006D683A" w:rsidRDefault="006D683A" w:rsidP="006D683A">
                  <w:pPr>
                    <w:pStyle w:val="NormalWeb"/>
                    <w:spacing w:before="0" w:beforeAutospacing="0" w:after="0" w:afterAutospacing="0"/>
                    <w:rPr>
                      <w:rFonts w:ascii="Arial" w:hAnsi="Arial" w:cs="Arial"/>
                      <w:sz w:val="18"/>
                      <w:szCs w:val="18"/>
                    </w:rPr>
                  </w:pPr>
                  <w:r w:rsidRPr="00DC70B6">
                    <w:rPr>
                      <w:rFonts w:ascii="Arial" w:hAnsi="Arial" w:cs="Arial"/>
                      <w:sz w:val="18"/>
                      <w:szCs w:val="18"/>
                    </w:rPr>
                    <w:t xml:space="preserve">Artículo </w:t>
                  </w:r>
                  <w:r w:rsidR="00AB2A8E">
                    <w:rPr>
                      <w:rFonts w:ascii="Arial" w:hAnsi="Arial" w:cs="Arial"/>
                      <w:sz w:val="18"/>
                      <w:szCs w:val="18"/>
                    </w:rPr>
                    <w:t>6</w:t>
                  </w:r>
                  <w:r w:rsidRPr="00DC70B6">
                    <w:rPr>
                      <w:rFonts w:ascii="Arial" w:hAnsi="Arial" w:cs="Arial"/>
                      <w:sz w:val="18"/>
                      <w:szCs w:val="18"/>
                    </w:rPr>
                    <w:t xml:space="preserve"> de los Lineamientos</w:t>
                  </w:r>
                  <w:r>
                    <w:rPr>
                      <w:rFonts w:ascii="Arial" w:hAnsi="Arial" w:cs="Arial"/>
                      <w:sz w:val="18"/>
                      <w:szCs w:val="18"/>
                    </w:rPr>
                    <w:t xml:space="preserve"> </w:t>
                  </w:r>
                  <w:r w:rsidR="00141C20">
                    <w:rPr>
                      <w:rFonts w:ascii="Arial" w:hAnsi="Arial" w:cs="Arial"/>
                      <w:sz w:val="18"/>
                      <w:szCs w:val="18"/>
                    </w:rPr>
                    <w:t>de</w:t>
                  </w:r>
                  <w:r>
                    <w:rPr>
                      <w:rFonts w:ascii="Arial" w:hAnsi="Arial" w:cs="Arial"/>
                      <w:sz w:val="18"/>
                      <w:szCs w:val="18"/>
                    </w:rPr>
                    <w:t xml:space="preserve"> Uso Secundario</w:t>
                  </w:r>
                  <w:r w:rsidRPr="00DC70B6">
                    <w:rPr>
                      <w:rFonts w:ascii="Arial" w:hAnsi="Arial" w:cs="Arial"/>
                      <w:sz w:val="18"/>
                      <w:szCs w:val="18"/>
                    </w:rPr>
                    <w:t>.</w:t>
                  </w:r>
                </w:p>
                <w:p w14:paraId="355A0648" w14:textId="77777777" w:rsidR="006D683A" w:rsidRPr="005F7176" w:rsidRDefault="006D683A" w:rsidP="006D683A">
                  <w:pPr>
                    <w:pStyle w:val="NormalWeb"/>
                    <w:spacing w:before="0" w:beforeAutospacing="0" w:after="0" w:afterAutospacing="0"/>
                    <w:rPr>
                      <w:rFonts w:ascii="Arial" w:hAnsi="Arial" w:cs="Arial"/>
                      <w:color w:val="414042"/>
                      <w:sz w:val="18"/>
                      <w:szCs w:val="18"/>
                      <w:lang w:val="es-ES"/>
                    </w:rPr>
                  </w:pPr>
                  <w:r w:rsidRPr="000A12CA">
                    <w:rPr>
                      <w:rFonts w:ascii="Arial" w:hAnsi="Arial" w:cs="Arial"/>
                      <w:color w:val="414042"/>
                      <w:sz w:val="18"/>
                      <w:szCs w:val="18"/>
                      <w:lang w:val="es-ES"/>
                    </w:rPr>
                    <w:t>Artículo 17 de la Ley Federal de Procedimiento Administrativo</w:t>
                  </w:r>
                </w:p>
              </w:tc>
            </w:tr>
            <w:tr w:rsidR="006D683A" w:rsidRPr="005F7176" w14:paraId="7F6BE7DE" w14:textId="77777777" w:rsidTr="00146A79">
              <w:tc>
                <w:tcPr>
                  <w:tcW w:w="8816" w:type="dxa"/>
                </w:tcPr>
                <w:p w14:paraId="49A1EF1A" w14:textId="77777777" w:rsidR="006D683A" w:rsidRPr="005F7176" w:rsidRDefault="009533BC"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74" w:history="1">
                    <w:r w:rsidR="006D683A" w:rsidRPr="005F7176">
                      <w:rPr>
                        <w:rFonts w:ascii="Arial" w:eastAsia="Times New Roman" w:hAnsi="Arial" w:cs="Arial"/>
                        <w:color w:val="4D9D45"/>
                        <w:sz w:val="18"/>
                        <w:szCs w:val="18"/>
                        <w:bdr w:val="none" w:sz="0" w:space="0" w:color="auto" w:frame="1"/>
                        <w:lang w:eastAsia="es-MX"/>
                      </w:rPr>
                      <w:t>Plazo para efectuar la prevención de los interesados ante la falta de información o requisitos</w:t>
                    </w:r>
                  </w:hyperlink>
                </w:p>
                <w:p w14:paraId="645E8BD7" w14:textId="77777777" w:rsidR="006D683A" w:rsidRPr="005F7176" w:rsidRDefault="006D683A"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p>
                <w:p w14:paraId="1A279751" w14:textId="77777777" w:rsidR="006D683A" w:rsidRDefault="006D683A" w:rsidP="006D683A">
                  <w:pPr>
                    <w:shd w:val="clear" w:color="auto" w:fill="FFFFFF"/>
                    <w:jc w:val="both"/>
                    <w:rPr>
                      <w:rFonts w:ascii="Arial" w:eastAsia="Times New Roman" w:hAnsi="Arial" w:cs="Arial"/>
                      <w:sz w:val="18"/>
                      <w:szCs w:val="18"/>
                      <w:lang w:eastAsia="es-MX"/>
                    </w:rPr>
                  </w:pPr>
                  <w:r>
                    <w:rPr>
                      <w:rFonts w:ascii="Arial" w:eastAsia="Times New Roman" w:hAnsi="Arial" w:cs="Arial"/>
                      <w:sz w:val="18"/>
                      <w:szCs w:val="18"/>
                      <w:lang w:eastAsia="es-MX"/>
                    </w:rPr>
                    <w:t>2</w:t>
                  </w:r>
                  <w:r w:rsidRPr="005F7176">
                    <w:rPr>
                      <w:rFonts w:ascii="Arial" w:eastAsia="Times New Roman" w:hAnsi="Arial" w:cs="Arial"/>
                      <w:sz w:val="18"/>
                      <w:szCs w:val="18"/>
                      <w:lang w:eastAsia="es-MX"/>
                    </w:rPr>
                    <w:t>0 día(s) hábil(es)</w:t>
                  </w:r>
                </w:p>
                <w:p w14:paraId="7BE4BA97" w14:textId="77777777" w:rsidR="006D683A" w:rsidRDefault="006D683A" w:rsidP="006D683A">
                  <w:pPr>
                    <w:shd w:val="clear" w:color="auto" w:fill="FFFFFF"/>
                    <w:jc w:val="both"/>
                    <w:rPr>
                      <w:rFonts w:ascii="Arial" w:eastAsia="Times New Roman" w:hAnsi="Arial" w:cs="Arial"/>
                      <w:sz w:val="18"/>
                      <w:szCs w:val="18"/>
                      <w:lang w:eastAsia="es-MX"/>
                    </w:rPr>
                  </w:pPr>
                </w:p>
                <w:p w14:paraId="10D72D97" w14:textId="77777777" w:rsidR="006D683A" w:rsidRPr="005F7176" w:rsidRDefault="006D683A" w:rsidP="006D683A">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29FCC1B7" w14:textId="77777777" w:rsidR="006D683A" w:rsidRPr="005F7176" w:rsidRDefault="006D683A" w:rsidP="006D683A">
                  <w:pPr>
                    <w:rPr>
                      <w:rFonts w:ascii="Arial" w:eastAsia="Times New Roman" w:hAnsi="Arial" w:cs="Arial"/>
                      <w:sz w:val="18"/>
                      <w:szCs w:val="18"/>
                      <w:lang w:eastAsia="es-MX"/>
                    </w:rPr>
                  </w:pPr>
                  <w:r w:rsidRPr="005F7176">
                    <w:rPr>
                      <w:rFonts w:ascii="Arial" w:eastAsia="Times New Roman" w:hAnsi="Arial" w:cs="Arial"/>
                      <w:sz w:val="18"/>
                      <w:szCs w:val="18"/>
                      <w:lang w:eastAsia="es-MX"/>
                    </w:rPr>
                    <w:t>Artículo 17-A, segundo párrafo de la Ley Federal de Procedimiento Administrativo.</w:t>
                  </w:r>
                </w:p>
                <w:p w14:paraId="60A0445F" w14:textId="77777777" w:rsidR="006D683A" w:rsidRPr="005F7176" w:rsidRDefault="006D683A" w:rsidP="006D683A">
                  <w:pPr>
                    <w:ind w:right="179"/>
                    <w:jc w:val="both"/>
                    <w:rPr>
                      <w:rFonts w:ascii="Arial" w:eastAsia="Times New Roman" w:hAnsi="Arial" w:cs="Arial"/>
                      <w:color w:val="414042"/>
                      <w:sz w:val="18"/>
                      <w:szCs w:val="18"/>
                      <w:lang w:val="es-ES" w:eastAsia="es-MX"/>
                    </w:rPr>
                  </w:pPr>
                </w:p>
              </w:tc>
            </w:tr>
            <w:tr w:rsidR="006D683A" w:rsidRPr="005F7176" w14:paraId="41D4A385" w14:textId="77777777" w:rsidTr="00146A79">
              <w:tc>
                <w:tcPr>
                  <w:tcW w:w="8816" w:type="dxa"/>
                </w:tcPr>
                <w:p w14:paraId="69AB3D69" w14:textId="77777777" w:rsidR="006D683A" w:rsidRPr="005F7176" w:rsidRDefault="009533BC" w:rsidP="006D683A">
                  <w:pPr>
                    <w:shd w:val="clear" w:color="auto" w:fill="FFFFFF"/>
                    <w:ind w:right="179"/>
                    <w:jc w:val="both"/>
                    <w:outlineLvl w:val="3"/>
                    <w:rPr>
                      <w:rFonts w:ascii="Arial" w:eastAsia="Times New Roman" w:hAnsi="Arial" w:cs="Arial"/>
                      <w:sz w:val="18"/>
                      <w:szCs w:val="18"/>
                      <w:lang w:eastAsia="es-MX"/>
                    </w:rPr>
                  </w:pPr>
                  <w:hyperlink r:id="rId75" w:history="1">
                    <w:r w:rsidR="006D683A" w:rsidRPr="005F7176">
                      <w:rPr>
                        <w:rFonts w:ascii="Arial" w:eastAsia="Times New Roman" w:hAnsi="Arial" w:cs="Arial"/>
                        <w:color w:val="4D9D45"/>
                        <w:sz w:val="18"/>
                        <w:szCs w:val="18"/>
                        <w:bdr w:val="none" w:sz="0" w:space="0" w:color="auto" w:frame="1"/>
                        <w:lang w:eastAsia="es-MX"/>
                      </w:rPr>
                      <w:t>Plazo con el que cuenta el interesado para cumplir con la prevención</w:t>
                    </w:r>
                  </w:hyperlink>
                </w:p>
                <w:p w14:paraId="695FD875" w14:textId="77777777" w:rsidR="006D683A" w:rsidRDefault="006D683A" w:rsidP="006D683A">
                  <w:pPr>
                    <w:jc w:val="both"/>
                    <w:rPr>
                      <w:rFonts w:ascii="Arial" w:eastAsia="Times New Roman" w:hAnsi="Arial" w:cs="Arial"/>
                      <w:sz w:val="18"/>
                      <w:szCs w:val="18"/>
                      <w:lang w:eastAsia="es-MX"/>
                    </w:rPr>
                  </w:pPr>
                  <w:r w:rsidRPr="00EC6741">
                    <w:rPr>
                      <w:rFonts w:ascii="Arial" w:eastAsia="Times New Roman" w:hAnsi="Arial" w:cs="Arial"/>
                      <w:sz w:val="18"/>
                      <w:szCs w:val="18"/>
                      <w:lang w:eastAsia="es-MX"/>
                    </w:rPr>
                    <w:t>10 día(s) hábil(es)</w:t>
                  </w:r>
                </w:p>
                <w:p w14:paraId="1CFFEF40" w14:textId="77777777" w:rsidR="006D683A" w:rsidRDefault="006D683A" w:rsidP="006D683A">
                  <w:pPr>
                    <w:shd w:val="clear" w:color="auto" w:fill="FFFFFF"/>
                    <w:jc w:val="both"/>
                    <w:rPr>
                      <w:rFonts w:ascii="Arial" w:eastAsia="Times New Roman" w:hAnsi="Arial" w:cs="Arial"/>
                      <w:sz w:val="18"/>
                      <w:szCs w:val="18"/>
                      <w:lang w:eastAsia="es-MX"/>
                    </w:rPr>
                  </w:pPr>
                </w:p>
                <w:p w14:paraId="218A2F90" w14:textId="77777777" w:rsidR="006D683A" w:rsidRDefault="006D683A" w:rsidP="00C0752C">
                  <w:pPr>
                    <w:shd w:val="clear" w:color="auto" w:fill="FFFFFF"/>
                    <w:ind w:right="177"/>
                    <w:jc w:val="both"/>
                    <w:rPr>
                      <w:rFonts w:ascii="Arial" w:eastAsia="Times New Roman" w:hAnsi="Arial" w:cs="Arial"/>
                      <w:sz w:val="18"/>
                      <w:szCs w:val="18"/>
                      <w:lang w:eastAsia="es-MX"/>
                    </w:rPr>
                  </w:pPr>
                  <w:r w:rsidRPr="000A12CA">
                    <w:rPr>
                      <w:rFonts w:ascii="Arial" w:eastAsia="Times New Roman" w:hAnsi="Arial" w:cs="Arial"/>
                      <w:sz w:val="18"/>
                      <w:szCs w:val="18"/>
                      <w:lang w:eastAsia="es-MX"/>
                    </w:rPr>
                    <w:t>Transcurrido dicho plazo a partir de la notificación correspondiente, sin que se haya desahogado la prevención, el Instituto desechará el trámite o servicio. Situación por la cual, el interesado deberá presentar nuevamente una solicitud</w:t>
                  </w:r>
                </w:p>
                <w:p w14:paraId="4D4F5B76" w14:textId="77777777" w:rsidR="006D683A" w:rsidRPr="005F7176" w:rsidRDefault="006D683A" w:rsidP="006D683A">
                  <w:pPr>
                    <w:shd w:val="clear" w:color="auto" w:fill="FFFFFF"/>
                    <w:jc w:val="both"/>
                    <w:rPr>
                      <w:rFonts w:ascii="Arial" w:eastAsia="Times New Roman" w:hAnsi="Arial" w:cs="Arial"/>
                      <w:sz w:val="18"/>
                      <w:szCs w:val="18"/>
                      <w:lang w:eastAsia="es-MX"/>
                    </w:rPr>
                  </w:pPr>
                </w:p>
                <w:p w14:paraId="7874A7E3" w14:textId="77777777" w:rsidR="006D683A" w:rsidRPr="005F7176" w:rsidRDefault="006D683A" w:rsidP="006D683A">
                  <w:pPr>
                    <w:rPr>
                      <w:rFonts w:ascii="Arial" w:eastAsia="Times New Roman" w:hAnsi="Arial" w:cs="Arial"/>
                      <w:b/>
                      <w:bCs/>
                      <w:sz w:val="18"/>
                      <w:szCs w:val="18"/>
                      <w:shd w:val="clear" w:color="auto" w:fill="FFFFFF"/>
                      <w:lang w:eastAsia="es-MX"/>
                    </w:rPr>
                  </w:pPr>
                  <w:r w:rsidRPr="005F7176">
                    <w:rPr>
                      <w:rFonts w:ascii="Arial" w:eastAsia="Times New Roman" w:hAnsi="Arial" w:cs="Arial"/>
                      <w:b/>
                      <w:bCs/>
                      <w:sz w:val="18"/>
                      <w:szCs w:val="18"/>
                      <w:shd w:val="clear" w:color="auto" w:fill="FFFFFF"/>
                      <w:lang w:eastAsia="es-MX"/>
                    </w:rPr>
                    <w:t>Fundamento Jurídico:</w:t>
                  </w:r>
                </w:p>
                <w:p w14:paraId="2E59B07E" w14:textId="24BF2941" w:rsidR="006D683A" w:rsidRPr="005F7176" w:rsidRDefault="006D683A" w:rsidP="006D683A">
                  <w:pPr>
                    <w:rPr>
                      <w:rFonts w:ascii="Arial" w:hAnsi="Arial" w:cs="Arial"/>
                      <w:color w:val="414042"/>
                      <w:sz w:val="18"/>
                      <w:szCs w:val="18"/>
                      <w:lang w:val="es-ES"/>
                    </w:rPr>
                  </w:pPr>
                  <w:r w:rsidRPr="005F7176">
                    <w:rPr>
                      <w:rFonts w:ascii="Arial" w:eastAsia="Times New Roman" w:hAnsi="Arial" w:cs="Arial"/>
                      <w:sz w:val="18"/>
                      <w:szCs w:val="18"/>
                      <w:lang w:eastAsia="es-MX"/>
                    </w:rPr>
                    <w:t xml:space="preserve">Artículo 17-A, </w:t>
                  </w:r>
                  <w:r w:rsidR="00AB2A8E">
                    <w:rPr>
                      <w:rFonts w:ascii="Arial" w:eastAsia="Times New Roman" w:hAnsi="Arial" w:cs="Arial"/>
                      <w:sz w:val="18"/>
                      <w:szCs w:val="18"/>
                      <w:lang w:eastAsia="es-MX"/>
                    </w:rPr>
                    <w:t>segundo</w:t>
                  </w:r>
                  <w:r w:rsidRPr="005F7176">
                    <w:rPr>
                      <w:rFonts w:ascii="Arial" w:eastAsia="Times New Roman" w:hAnsi="Arial" w:cs="Arial"/>
                      <w:sz w:val="18"/>
                      <w:szCs w:val="18"/>
                      <w:lang w:eastAsia="es-MX"/>
                    </w:rPr>
                    <w:t xml:space="preserve"> párrafo, de la Ley Federal de Procedimiento Administrativo.</w:t>
                  </w:r>
                </w:p>
              </w:tc>
            </w:tr>
            <w:tr w:rsidR="006D683A" w:rsidRPr="005F7176" w14:paraId="2AFE17DF" w14:textId="77777777" w:rsidTr="00146A79">
              <w:tc>
                <w:tcPr>
                  <w:tcW w:w="8816" w:type="dxa"/>
                </w:tcPr>
                <w:p w14:paraId="159205AD" w14:textId="77777777" w:rsidR="006D683A" w:rsidRPr="005F7176" w:rsidRDefault="009533BC"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76" w:history="1">
                    <w:r w:rsidR="006D683A" w:rsidRPr="005F7176">
                      <w:rPr>
                        <w:rFonts w:ascii="Arial" w:eastAsia="Times New Roman" w:hAnsi="Arial" w:cs="Arial"/>
                        <w:color w:val="4D9D45"/>
                        <w:sz w:val="18"/>
                        <w:szCs w:val="18"/>
                        <w:bdr w:val="none" w:sz="0" w:space="0" w:color="auto" w:frame="1"/>
                        <w:lang w:eastAsia="es-MX"/>
                      </w:rPr>
                      <w:t>Criterios que puede utilizar el Instituto para resolver el trámite o servicio</w:t>
                    </w:r>
                  </w:hyperlink>
                </w:p>
                <w:p w14:paraId="1DF087F4" w14:textId="77777777" w:rsidR="006D683A" w:rsidRPr="005F7176" w:rsidRDefault="006D683A" w:rsidP="006D683A">
                  <w:pPr>
                    <w:shd w:val="clear" w:color="auto" w:fill="FFFFFF"/>
                    <w:ind w:right="173"/>
                    <w:jc w:val="both"/>
                    <w:rPr>
                      <w:rFonts w:ascii="Arial" w:eastAsia="Times New Roman" w:hAnsi="Arial" w:cs="Arial"/>
                      <w:sz w:val="18"/>
                      <w:szCs w:val="18"/>
                      <w:lang w:eastAsia="es-MX"/>
                    </w:rPr>
                  </w:pPr>
                  <w:r w:rsidRPr="005F7176">
                    <w:rPr>
                      <w:rFonts w:ascii="Arial" w:eastAsia="Times New Roman" w:hAnsi="Arial" w:cs="Arial"/>
                      <w:sz w:val="18"/>
                      <w:szCs w:val="18"/>
                      <w:lang w:eastAsia="es-MX"/>
                    </w:rPr>
                    <w:t>El Instituto Federal de Telecomunicaciones tomará en cuenta que toda la información que se presente esté debidamente integrada y completa.</w:t>
                  </w:r>
                </w:p>
                <w:p w14:paraId="1E45B906" w14:textId="77777777" w:rsidR="006D683A" w:rsidRPr="005F7176" w:rsidRDefault="006D683A" w:rsidP="006D683A">
                  <w:pPr>
                    <w:shd w:val="clear" w:color="auto" w:fill="FFFFFF"/>
                    <w:ind w:right="173"/>
                    <w:jc w:val="both"/>
                    <w:rPr>
                      <w:rFonts w:ascii="Arial" w:eastAsia="Times New Roman" w:hAnsi="Arial" w:cs="Arial"/>
                      <w:sz w:val="18"/>
                      <w:szCs w:val="18"/>
                      <w:lang w:eastAsia="es-MX"/>
                    </w:rPr>
                  </w:pPr>
                </w:p>
                <w:p w14:paraId="73D7E774" w14:textId="77777777" w:rsidR="006D683A" w:rsidRPr="005F7176" w:rsidRDefault="006D683A" w:rsidP="006D683A">
                  <w:pPr>
                    <w:shd w:val="clear" w:color="auto" w:fill="FFFFFF"/>
                    <w:jc w:val="both"/>
                    <w:rPr>
                      <w:rFonts w:ascii="Arial" w:eastAsia="Times New Roman" w:hAnsi="Arial" w:cs="Arial"/>
                      <w:b/>
                      <w:bCs/>
                      <w:sz w:val="18"/>
                      <w:szCs w:val="18"/>
                      <w:lang w:eastAsia="es-MX"/>
                    </w:rPr>
                  </w:pPr>
                  <w:r w:rsidRPr="005F7176">
                    <w:rPr>
                      <w:rFonts w:ascii="Arial" w:eastAsia="Times New Roman" w:hAnsi="Arial" w:cs="Arial"/>
                      <w:b/>
                      <w:bCs/>
                      <w:sz w:val="18"/>
                      <w:szCs w:val="18"/>
                      <w:lang w:eastAsia="es-MX"/>
                    </w:rPr>
                    <w:t>Fundamento Jurídico:</w:t>
                  </w:r>
                </w:p>
                <w:p w14:paraId="3CD749E6" w14:textId="2D873448" w:rsidR="006D683A" w:rsidRPr="00366B2B" w:rsidRDefault="006D683A" w:rsidP="006D683A">
                  <w:pPr>
                    <w:shd w:val="clear" w:color="auto" w:fill="FFFFFF"/>
                    <w:ind w:right="173"/>
                    <w:jc w:val="both"/>
                    <w:rPr>
                      <w:rFonts w:ascii="Arial" w:eastAsia="Times New Roman" w:hAnsi="Arial" w:cs="Arial"/>
                      <w:sz w:val="18"/>
                      <w:szCs w:val="18"/>
                      <w:lang w:eastAsia="es-MX"/>
                    </w:rPr>
                  </w:pPr>
                  <w:r>
                    <w:rPr>
                      <w:rFonts w:ascii="Arial" w:eastAsia="Times New Roman" w:hAnsi="Arial" w:cs="Arial"/>
                      <w:sz w:val="18"/>
                      <w:szCs w:val="18"/>
                      <w:lang w:eastAsia="es-MX"/>
                    </w:rPr>
                    <w:t xml:space="preserve">Artículos </w:t>
                  </w:r>
                  <w:r w:rsidR="00AB2A8E">
                    <w:rPr>
                      <w:rFonts w:ascii="Arial" w:eastAsia="Times New Roman" w:hAnsi="Arial" w:cs="Arial"/>
                      <w:sz w:val="18"/>
                      <w:szCs w:val="18"/>
                      <w:lang w:eastAsia="es-MX"/>
                    </w:rPr>
                    <w:t xml:space="preserve">9, </w:t>
                  </w:r>
                  <w:r w:rsidR="001A1BA3">
                    <w:rPr>
                      <w:rFonts w:ascii="Arial" w:eastAsia="Times New Roman" w:hAnsi="Arial" w:cs="Arial"/>
                      <w:sz w:val="18"/>
                      <w:szCs w:val="18"/>
                      <w:lang w:eastAsia="es-MX"/>
                    </w:rPr>
                    <w:t xml:space="preserve">11, </w:t>
                  </w:r>
                  <w:r w:rsidR="00AB2A8E">
                    <w:rPr>
                      <w:rFonts w:ascii="Arial" w:eastAsia="Times New Roman" w:hAnsi="Arial" w:cs="Arial"/>
                      <w:sz w:val="18"/>
                      <w:szCs w:val="18"/>
                      <w:lang w:eastAsia="es-MX"/>
                    </w:rPr>
                    <w:t>12, 15</w:t>
                  </w:r>
                  <w:r>
                    <w:rPr>
                      <w:rFonts w:ascii="Arial" w:eastAsia="Times New Roman" w:hAnsi="Arial" w:cs="Arial"/>
                      <w:sz w:val="18"/>
                      <w:szCs w:val="18"/>
                      <w:lang w:eastAsia="es-MX"/>
                    </w:rPr>
                    <w:t xml:space="preserve"> </w:t>
                  </w:r>
                  <w:r w:rsidR="001A1BA3">
                    <w:rPr>
                      <w:rFonts w:ascii="Arial" w:eastAsia="Times New Roman" w:hAnsi="Arial" w:cs="Arial"/>
                      <w:sz w:val="18"/>
                      <w:szCs w:val="18"/>
                      <w:lang w:eastAsia="es-MX"/>
                    </w:rPr>
                    <w:t xml:space="preserve">y 15 bis </w:t>
                  </w:r>
                  <w:r>
                    <w:rPr>
                      <w:rFonts w:ascii="Arial" w:eastAsia="Times New Roman" w:hAnsi="Arial" w:cs="Arial"/>
                      <w:sz w:val="18"/>
                      <w:szCs w:val="18"/>
                      <w:lang w:eastAsia="es-MX"/>
                    </w:rPr>
                    <w:t>de los</w:t>
                  </w:r>
                  <w:r w:rsidRPr="005F7176">
                    <w:rPr>
                      <w:rFonts w:ascii="Arial" w:eastAsia="Times New Roman" w:hAnsi="Arial" w:cs="Arial"/>
                      <w:sz w:val="18"/>
                      <w:szCs w:val="18"/>
                      <w:lang w:eastAsia="es-MX"/>
                    </w:rPr>
                    <w:t xml:space="preserve"> </w:t>
                  </w:r>
                  <w:r w:rsidRPr="00366B2B">
                    <w:rPr>
                      <w:rFonts w:ascii="Arial" w:eastAsia="Times New Roman" w:hAnsi="Arial" w:cs="Arial"/>
                      <w:sz w:val="18"/>
                      <w:szCs w:val="18"/>
                      <w:lang w:eastAsia="es-MX"/>
                    </w:rPr>
                    <w:t xml:space="preserve">Lineamientos </w:t>
                  </w:r>
                  <w:r w:rsidRPr="00366B2B">
                    <w:rPr>
                      <w:rFonts w:ascii="Arial" w:eastAsia="Times New Roman" w:hAnsi="Arial" w:cs="Arial"/>
                      <w:bCs/>
                      <w:sz w:val="18"/>
                      <w:szCs w:val="18"/>
                      <w:lang w:eastAsia="es-MX"/>
                    </w:rPr>
                    <w:t xml:space="preserve">para el otorgamiento de la Constancia de Autorización, para el uso y aprovechamiento de </w:t>
                  </w:r>
                  <w:r w:rsidR="00C56C4D">
                    <w:rPr>
                      <w:rFonts w:ascii="Arial" w:eastAsia="Times New Roman" w:hAnsi="Arial" w:cs="Arial"/>
                      <w:bCs/>
                      <w:sz w:val="18"/>
                      <w:szCs w:val="18"/>
                      <w:lang w:eastAsia="es-MX"/>
                    </w:rPr>
                    <w:t>B</w:t>
                  </w:r>
                  <w:r w:rsidRPr="00366B2B">
                    <w:rPr>
                      <w:rFonts w:ascii="Arial" w:eastAsia="Times New Roman" w:hAnsi="Arial" w:cs="Arial"/>
                      <w:bCs/>
                      <w:sz w:val="18"/>
                      <w:szCs w:val="18"/>
                      <w:lang w:eastAsia="es-MX"/>
                    </w:rPr>
                    <w:t xml:space="preserve">andas de </w:t>
                  </w:r>
                  <w:r w:rsidR="00C56C4D">
                    <w:rPr>
                      <w:rFonts w:ascii="Arial" w:eastAsia="Times New Roman" w:hAnsi="Arial" w:cs="Arial"/>
                      <w:bCs/>
                      <w:sz w:val="18"/>
                      <w:szCs w:val="18"/>
                      <w:lang w:eastAsia="es-MX"/>
                    </w:rPr>
                    <w:t>F</w:t>
                  </w:r>
                  <w:r w:rsidRPr="00366B2B">
                    <w:rPr>
                      <w:rFonts w:ascii="Arial" w:eastAsia="Times New Roman" w:hAnsi="Arial" w:cs="Arial"/>
                      <w:bCs/>
                      <w:sz w:val="18"/>
                      <w:szCs w:val="18"/>
                      <w:lang w:eastAsia="es-MX"/>
                    </w:rPr>
                    <w:t>recuencias del espectro radioeléctrico para uso secundario.</w:t>
                  </w:r>
                </w:p>
                <w:p w14:paraId="2A3AC0AB" w14:textId="77777777" w:rsidR="006D683A" w:rsidRPr="005F7176" w:rsidRDefault="006D683A" w:rsidP="006D683A">
                  <w:pPr>
                    <w:ind w:right="179"/>
                    <w:jc w:val="both"/>
                    <w:rPr>
                      <w:rFonts w:ascii="Arial" w:eastAsia="Times New Roman" w:hAnsi="Arial" w:cs="Arial"/>
                      <w:color w:val="C1D42F"/>
                      <w:sz w:val="18"/>
                      <w:szCs w:val="18"/>
                      <w:lang w:val="es-ES" w:eastAsia="es-MX"/>
                    </w:rPr>
                  </w:pPr>
                </w:p>
              </w:tc>
            </w:tr>
            <w:tr w:rsidR="006D683A" w:rsidRPr="005F7176" w14:paraId="3B8C014C" w14:textId="77777777" w:rsidTr="00146A79">
              <w:tc>
                <w:tcPr>
                  <w:tcW w:w="8816" w:type="dxa"/>
                </w:tcPr>
                <w:p w14:paraId="70E67EE1" w14:textId="77777777" w:rsidR="006D683A" w:rsidRPr="005F7176" w:rsidRDefault="009533BC"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77" w:history="1">
                    <w:r w:rsidR="006D683A" w:rsidRPr="005F7176">
                      <w:rPr>
                        <w:rFonts w:ascii="Arial" w:eastAsia="Times New Roman" w:hAnsi="Arial" w:cs="Arial"/>
                        <w:color w:val="4D9D45"/>
                        <w:sz w:val="18"/>
                        <w:szCs w:val="18"/>
                        <w:bdr w:val="none" w:sz="0" w:space="0" w:color="auto" w:frame="1"/>
                        <w:lang w:eastAsia="es-MX"/>
                      </w:rPr>
                      <w:t>¿El trámite o servicio requiere de alguna inspección o verificación? Si es afirmativa la respuesta, se detallan los objetivos que persigue</w:t>
                    </w:r>
                  </w:hyperlink>
                </w:p>
                <w:p w14:paraId="559E78C5" w14:textId="77777777" w:rsidR="006D683A" w:rsidRPr="005F7176" w:rsidRDefault="006D683A" w:rsidP="006D683A">
                  <w:pPr>
                    <w:ind w:right="179"/>
                    <w:jc w:val="both"/>
                    <w:outlineLvl w:val="5"/>
                    <w:rPr>
                      <w:rFonts w:ascii="Arial" w:eastAsia="Times New Roman" w:hAnsi="Arial" w:cs="Arial"/>
                      <w:sz w:val="18"/>
                      <w:szCs w:val="18"/>
                      <w:lang w:eastAsia="es-MX"/>
                    </w:rPr>
                  </w:pPr>
                  <w:r w:rsidRPr="00366B2B">
                    <w:rPr>
                      <w:rFonts w:ascii="Arial" w:eastAsia="Times New Roman" w:hAnsi="Arial" w:cs="Arial"/>
                      <w:sz w:val="18"/>
                      <w:szCs w:val="18"/>
                      <w:lang w:eastAsia="es-MX"/>
                    </w:rPr>
                    <w:t>No se requiere de inspección o verificación.</w:t>
                  </w:r>
                </w:p>
              </w:tc>
            </w:tr>
            <w:tr w:rsidR="006D683A" w:rsidRPr="005F7176" w14:paraId="5743AB65" w14:textId="77777777" w:rsidTr="00146A79">
              <w:tc>
                <w:tcPr>
                  <w:tcW w:w="8816" w:type="dxa"/>
                </w:tcPr>
                <w:p w14:paraId="051A9163" w14:textId="77777777" w:rsidR="006D683A" w:rsidRPr="005F7176" w:rsidRDefault="009533BC" w:rsidP="006D683A">
                  <w:pPr>
                    <w:shd w:val="clear" w:color="auto" w:fill="FFFFFF"/>
                    <w:ind w:right="179"/>
                    <w:jc w:val="both"/>
                    <w:outlineLvl w:val="3"/>
                    <w:rPr>
                      <w:rFonts w:ascii="Arial" w:eastAsia="Times New Roman" w:hAnsi="Arial" w:cs="Arial"/>
                      <w:sz w:val="18"/>
                      <w:szCs w:val="18"/>
                      <w:lang w:eastAsia="es-MX"/>
                    </w:rPr>
                  </w:pPr>
                  <w:hyperlink r:id="rId78" w:history="1">
                    <w:r w:rsidR="006D683A" w:rsidRPr="005F7176">
                      <w:rPr>
                        <w:rFonts w:ascii="Arial" w:eastAsia="Times New Roman" w:hAnsi="Arial" w:cs="Arial"/>
                        <w:color w:val="4D9D45"/>
                        <w:sz w:val="18"/>
                        <w:szCs w:val="18"/>
                        <w:bdr w:val="none" w:sz="0" w:space="0" w:color="auto" w:frame="1"/>
                        <w:lang w:eastAsia="es-MX"/>
                      </w:rPr>
                      <w:t>Información que deberá conservar para fines de acreditación, inspección y verificación con motivo del trámite o servicio</w:t>
                    </w:r>
                  </w:hyperlink>
                </w:p>
                <w:p w14:paraId="67482F18" w14:textId="77777777" w:rsidR="006D683A" w:rsidRPr="005F7176" w:rsidRDefault="006D683A" w:rsidP="006D683A">
                  <w:pPr>
                    <w:shd w:val="clear" w:color="auto" w:fill="FFFFFF"/>
                    <w:ind w:right="179"/>
                    <w:jc w:val="both"/>
                    <w:outlineLvl w:val="3"/>
                    <w:rPr>
                      <w:rFonts w:ascii="Arial" w:eastAsia="Times New Roman" w:hAnsi="Arial" w:cs="Arial"/>
                      <w:sz w:val="18"/>
                      <w:szCs w:val="18"/>
                      <w:lang w:eastAsia="es-MX"/>
                    </w:rPr>
                  </w:pPr>
                  <w:r w:rsidRPr="00366B2B">
                    <w:rPr>
                      <w:rFonts w:ascii="Arial" w:eastAsia="Times New Roman" w:hAnsi="Arial" w:cs="Arial"/>
                      <w:sz w:val="18"/>
                      <w:szCs w:val="18"/>
                      <w:lang w:eastAsia="es-MX"/>
                    </w:rPr>
                    <w:t xml:space="preserve">No aplica </w:t>
                  </w:r>
                </w:p>
              </w:tc>
            </w:tr>
            <w:tr w:rsidR="006D683A" w:rsidRPr="005F7176" w14:paraId="1FEF3AF6" w14:textId="77777777" w:rsidTr="00146A79">
              <w:tc>
                <w:tcPr>
                  <w:tcW w:w="8816" w:type="dxa"/>
                </w:tcPr>
                <w:p w14:paraId="5A132F4F" w14:textId="77777777" w:rsidR="006D683A" w:rsidRPr="005F7176" w:rsidRDefault="009533BC" w:rsidP="006D683A">
                  <w:pPr>
                    <w:shd w:val="clear" w:color="auto" w:fill="FFFFFF"/>
                    <w:ind w:right="179"/>
                    <w:jc w:val="both"/>
                    <w:outlineLvl w:val="3"/>
                    <w:rPr>
                      <w:rFonts w:ascii="Arial" w:eastAsia="Times New Roman" w:hAnsi="Arial" w:cs="Arial"/>
                      <w:sz w:val="18"/>
                      <w:szCs w:val="18"/>
                      <w:lang w:eastAsia="es-MX"/>
                    </w:rPr>
                  </w:pPr>
                  <w:hyperlink r:id="rId79" w:history="1">
                    <w:r w:rsidR="006D683A" w:rsidRPr="005F7176">
                      <w:rPr>
                        <w:rFonts w:ascii="Arial" w:eastAsia="Times New Roman" w:hAnsi="Arial" w:cs="Arial"/>
                        <w:color w:val="4D9D45"/>
                        <w:sz w:val="18"/>
                        <w:szCs w:val="18"/>
                        <w:bdr w:val="none" w:sz="0" w:space="0" w:color="auto" w:frame="1"/>
                        <w:lang w:eastAsia="es-MX"/>
                      </w:rPr>
                      <w:t>Datos generales del responsable del trámite que podrá atender y resolver dudas, consultas o inquietudes sobre su trámite o servicio</w:t>
                    </w:r>
                  </w:hyperlink>
                </w:p>
                <w:p w14:paraId="2D0ADFF0" w14:textId="77777777" w:rsidR="006D683A" w:rsidRDefault="006D683A" w:rsidP="006D683A">
                  <w:pPr>
                    <w:shd w:val="clear" w:color="auto" w:fill="FFFFFF"/>
                    <w:ind w:right="179"/>
                    <w:jc w:val="both"/>
                    <w:outlineLvl w:val="3"/>
                    <w:rPr>
                      <w:rFonts w:ascii="Arial" w:eastAsia="Times New Roman" w:hAnsi="Arial" w:cs="Arial"/>
                      <w:sz w:val="18"/>
                      <w:szCs w:val="18"/>
                      <w:lang w:eastAsia="es-MX"/>
                    </w:rPr>
                  </w:pPr>
                </w:p>
                <w:p w14:paraId="153DC5CB" w14:textId="77777777" w:rsidR="006D683A" w:rsidRPr="005F7176" w:rsidRDefault="006D683A" w:rsidP="006D683A">
                  <w:pPr>
                    <w:pStyle w:val="NormalWeb"/>
                    <w:spacing w:before="0" w:beforeAutospacing="0" w:after="0" w:afterAutospacing="0"/>
                    <w:ind w:left="771"/>
                    <w:rPr>
                      <w:rFonts w:ascii="Arial" w:hAnsi="Arial" w:cs="Arial"/>
                      <w:sz w:val="18"/>
                      <w:szCs w:val="18"/>
                    </w:rPr>
                  </w:pPr>
                  <w:r w:rsidRPr="005F7176">
                    <w:rPr>
                      <w:rStyle w:val="Textoennegrita"/>
                      <w:rFonts w:ascii="Arial" w:hAnsi="Arial" w:cs="Arial"/>
                      <w:sz w:val="18"/>
                      <w:szCs w:val="18"/>
                    </w:rPr>
                    <w:t>Nombre del responsable:</w:t>
                  </w:r>
                  <w:r w:rsidRPr="005F7176">
                    <w:rPr>
                      <w:rFonts w:ascii="Arial" w:hAnsi="Arial" w:cs="Arial"/>
                      <w:sz w:val="18"/>
                      <w:szCs w:val="18"/>
                    </w:rPr>
                    <w:t> Álvaro Guzmán Gutiérrez</w:t>
                  </w:r>
                </w:p>
                <w:p w14:paraId="7DD9BAC9" w14:textId="77777777" w:rsidR="006D683A" w:rsidRDefault="006D683A" w:rsidP="006D683A">
                  <w:pPr>
                    <w:pStyle w:val="NormalWeb"/>
                    <w:spacing w:before="0" w:beforeAutospacing="0" w:after="0" w:afterAutospacing="0"/>
                    <w:ind w:left="771"/>
                    <w:rPr>
                      <w:rFonts w:ascii="Arial" w:hAnsi="Arial" w:cs="Arial"/>
                      <w:sz w:val="18"/>
                      <w:szCs w:val="18"/>
                    </w:rPr>
                  </w:pPr>
                  <w:r w:rsidRPr="005F7176">
                    <w:rPr>
                      <w:rStyle w:val="Textoennegrita"/>
                      <w:rFonts w:ascii="Arial" w:hAnsi="Arial" w:cs="Arial"/>
                      <w:sz w:val="18"/>
                      <w:szCs w:val="18"/>
                    </w:rPr>
                    <w:t>Cargo:</w:t>
                  </w:r>
                  <w:r w:rsidRPr="005F7176">
                    <w:rPr>
                      <w:rFonts w:ascii="Arial" w:hAnsi="Arial" w:cs="Arial"/>
                      <w:sz w:val="18"/>
                      <w:szCs w:val="18"/>
                    </w:rPr>
                    <w:t> </w:t>
                  </w:r>
                  <w:r>
                    <w:rPr>
                      <w:rFonts w:ascii="Arial" w:hAnsi="Arial" w:cs="Arial"/>
                      <w:sz w:val="18"/>
                      <w:szCs w:val="18"/>
                    </w:rPr>
                    <w:t xml:space="preserve">Titular de la Unidad de Concesiones y Servicios </w:t>
                  </w:r>
                </w:p>
                <w:p w14:paraId="24DF9A25" w14:textId="77777777" w:rsidR="006D683A" w:rsidRPr="005F7176" w:rsidRDefault="009533BC" w:rsidP="006D683A">
                  <w:pPr>
                    <w:pStyle w:val="NormalWeb"/>
                    <w:spacing w:before="0" w:beforeAutospacing="0" w:after="0" w:afterAutospacing="0"/>
                    <w:ind w:left="771"/>
                    <w:rPr>
                      <w:rFonts w:ascii="Arial" w:hAnsi="Arial" w:cs="Arial"/>
                      <w:sz w:val="18"/>
                      <w:szCs w:val="18"/>
                    </w:rPr>
                  </w:pPr>
                  <w:hyperlink r:id="rId80" w:history="1">
                    <w:r w:rsidR="006D683A" w:rsidRPr="005F7176">
                      <w:rPr>
                        <w:rStyle w:val="Hipervnculo"/>
                        <w:rFonts w:ascii="Arial" w:hAnsi="Arial" w:cs="Arial"/>
                        <w:sz w:val="18"/>
                        <w:szCs w:val="18"/>
                      </w:rPr>
                      <w:t>alvaro.guzman@ift.org.mx</w:t>
                    </w:r>
                  </w:hyperlink>
                </w:p>
                <w:p w14:paraId="3129514A" w14:textId="77777777" w:rsidR="006D683A" w:rsidRPr="005F7176" w:rsidRDefault="006D683A" w:rsidP="006D683A">
                  <w:pPr>
                    <w:pStyle w:val="NormalWeb"/>
                    <w:spacing w:before="0" w:beforeAutospacing="0" w:after="0" w:afterAutospacing="0"/>
                    <w:ind w:left="771"/>
                    <w:rPr>
                      <w:rFonts w:ascii="Arial" w:hAnsi="Arial" w:cs="Arial"/>
                      <w:sz w:val="18"/>
                      <w:szCs w:val="18"/>
                    </w:rPr>
                  </w:pPr>
                  <w:r w:rsidRPr="005F7176">
                    <w:rPr>
                      <w:rStyle w:val="Textoennegrita"/>
                      <w:rFonts w:ascii="Arial" w:hAnsi="Arial" w:cs="Arial"/>
                      <w:sz w:val="18"/>
                      <w:szCs w:val="18"/>
                    </w:rPr>
                    <w:t>Dirección de la unidad administrativa:</w:t>
                  </w:r>
                </w:p>
                <w:p w14:paraId="1920412D" w14:textId="77777777" w:rsidR="006D683A" w:rsidRPr="005F7176" w:rsidRDefault="006D683A" w:rsidP="006D683A">
                  <w:pPr>
                    <w:pStyle w:val="NormalWeb"/>
                    <w:shd w:val="clear" w:color="auto" w:fill="FFFFFF"/>
                    <w:spacing w:before="0" w:beforeAutospacing="0" w:after="0" w:afterAutospacing="0"/>
                    <w:ind w:left="759" w:right="179"/>
                    <w:jc w:val="both"/>
                    <w:rPr>
                      <w:rFonts w:ascii="Arial" w:hAnsi="Arial" w:cs="Arial"/>
                      <w:sz w:val="18"/>
                      <w:szCs w:val="18"/>
                    </w:rPr>
                  </w:pPr>
                  <w:r w:rsidRPr="005F7176">
                    <w:rPr>
                      <w:rFonts w:ascii="Arial" w:hAnsi="Arial" w:cs="Arial"/>
                      <w:sz w:val="18"/>
                      <w:szCs w:val="18"/>
                    </w:rPr>
                    <w:t xml:space="preserve">Insurgentes Sur 1143, Planta Baja, </w:t>
                  </w:r>
                  <w:r>
                    <w:rPr>
                      <w:rFonts w:ascii="Arial" w:hAnsi="Arial" w:cs="Arial"/>
                      <w:sz w:val="18"/>
                      <w:szCs w:val="18"/>
                    </w:rPr>
                    <w:t>c</w:t>
                  </w:r>
                  <w:r w:rsidRPr="005F7176">
                    <w:rPr>
                      <w:rFonts w:ascii="Arial" w:hAnsi="Arial" w:cs="Arial"/>
                      <w:sz w:val="18"/>
                      <w:szCs w:val="18"/>
                    </w:rPr>
                    <w:t xml:space="preserve">olonia Noche Buena, </w:t>
                  </w:r>
                  <w:r>
                    <w:rPr>
                      <w:rFonts w:ascii="Arial" w:hAnsi="Arial" w:cs="Arial"/>
                      <w:sz w:val="18"/>
                      <w:szCs w:val="18"/>
                    </w:rPr>
                    <w:t>d</w:t>
                  </w:r>
                  <w:r w:rsidRPr="005F7176">
                    <w:rPr>
                      <w:rFonts w:ascii="Arial" w:hAnsi="Arial" w:cs="Arial"/>
                      <w:sz w:val="18"/>
                      <w:szCs w:val="18"/>
                    </w:rPr>
                    <w:t xml:space="preserve">emarcación </w:t>
                  </w:r>
                  <w:r>
                    <w:rPr>
                      <w:rFonts w:ascii="Arial" w:hAnsi="Arial" w:cs="Arial"/>
                      <w:sz w:val="18"/>
                      <w:szCs w:val="18"/>
                    </w:rPr>
                    <w:t>t</w:t>
                  </w:r>
                  <w:r w:rsidRPr="005F7176">
                    <w:rPr>
                      <w:rFonts w:ascii="Arial" w:hAnsi="Arial" w:cs="Arial"/>
                      <w:sz w:val="18"/>
                      <w:szCs w:val="18"/>
                    </w:rPr>
                    <w:t>erritorial Benito Juárez, Código Postal 03720, Ciudad de México, México.</w:t>
                  </w:r>
                </w:p>
                <w:p w14:paraId="05712528" w14:textId="77777777" w:rsidR="006D683A" w:rsidRDefault="006D683A" w:rsidP="006D683A">
                  <w:pPr>
                    <w:pStyle w:val="NormalWeb"/>
                    <w:spacing w:before="0" w:beforeAutospacing="0" w:after="0" w:afterAutospacing="0"/>
                    <w:ind w:left="771"/>
                    <w:rPr>
                      <w:rFonts w:ascii="Arial" w:hAnsi="Arial" w:cs="Arial"/>
                      <w:sz w:val="18"/>
                      <w:szCs w:val="18"/>
                    </w:rPr>
                  </w:pPr>
                  <w:r w:rsidRPr="005F7176">
                    <w:rPr>
                      <w:rFonts w:ascii="Arial" w:hAnsi="Arial" w:cs="Arial"/>
                      <w:sz w:val="18"/>
                      <w:szCs w:val="18"/>
                    </w:rPr>
                    <w:t>Teléfonos: (55) 5015 4106</w:t>
                  </w:r>
                </w:p>
                <w:p w14:paraId="60AB1FC9" w14:textId="77777777" w:rsidR="006D683A" w:rsidRPr="005F7176" w:rsidRDefault="006D683A" w:rsidP="006D683A">
                  <w:pPr>
                    <w:ind w:right="179"/>
                    <w:jc w:val="both"/>
                    <w:rPr>
                      <w:rFonts w:ascii="Arial" w:eastAsia="Times New Roman" w:hAnsi="Arial" w:cs="Arial"/>
                      <w:color w:val="414042"/>
                      <w:sz w:val="18"/>
                      <w:szCs w:val="18"/>
                      <w:lang w:val="es-ES" w:eastAsia="es-MX"/>
                    </w:rPr>
                  </w:pPr>
                </w:p>
              </w:tc>
            </w:tr>
            <w:tr w:rsidR="006D683A" w:rsidRPr="005F7176" w14:paraId="5B5D8476" w14:textId="77777777" w:rsidTr="00146A79">
              <w:tc>
                <w:tcPr>
                  <w:tcW w:w="8816" w:type="dxa"/>
                </w:tcPr>
                <w:p w14:paraId="37B5BA25" w14:textId="77777777" w:rsidR="006D683A" w:rsidRPr="005F7176" w:rsidRDefault="009533BC" w:rsidP="006D683A">
                  <w:pPr>
                    <w:shd w:val="clear" w:color="auto" w:fill="FFFFFF"/>
                    <w:ind w:right="179"/>
                    <w:jc w:val="both"/>
                    <w:outlineLvl w:val="3"/>
                    <w:rPr>
                      <w:rFonts w:ascii="Arial" w:eastAsia="Times New Roman" w:hAnsi="Arial" w:cs="Arial"/>
                      <w:sz w:val="18"/>
                      <w:szCs w:val="18"/>
                      <w:lang w:eastAsia="es-MX"/>
                    </w:rPr>
                  </w:pPr>
                  <w:hyperlink r:id="rId81" w:history="1">
                    <w:r w:rsidR="006D683A" w:rsidRPr="005F7176">
                      <w:rPr>
                        <w:rFonts w:ascii="Arial" w:eastAsia="Times New Roman" w:hAnsi="Arial" w:cs="Arial"/>
                        <w:color w:val="4D9D45"/>
                        <w:sz w:val="18"/>
                        <w:szCs w:val="18"/>
                        <w:bdr w:val="none" w:sz="0" w:space="0" w:color="auto" w:frame="1"/>
                        <w:lang w:eastAsia="es-MX"/>
                      </w:rPr>
                      <w:t>En su caso, las excepciones previstas en la normatividad aplicable</w:t>
                    </w:r>
                  </w:hyperlink>
                </w:p>
                <w:p w14:paraId="51B301EB" w14:textId="77777777" w:rsidR="006D683A" w:rsidRPr="005F7176" w:rsidRDefault="006D683A" w:rsidP="006D683A">
                  <w:pPr>
                    <w:shd w:val="clear" w:color="auto" w:fill="FFFFFF"/>
                    <w:ind w:right="179"/>
                    <w:jc w:val="both"/>
                    <w:outlineLvl w:val="3"/>
                    <w:rPr>
                      <w:rFonts w:ascii="Arial" w:eastAsia="Times New Roman" w:hAnsi="Arial" w:cs="Arial"/>
                      <w:sz w:val="18"/>
                      <w:szCs w:val="18"/>
                      <w:lang w:eastAsia="es-MX"/>
                    </w:rPr>
                  </w:pPr>
                  <w:r w:rsidRPr="00366B2B">
                    <w:rPr>
                      <w:rFonts w:ascii="Arial" w:hAnsi="Arial" w:cs="Arial"/>
                      <w:sz w:val="18"/>
                      <w:szCs w:val="18"/>
                      <w:lang w:val="es-ES"/>
                    </w:rPr>
                    <w:t>No aplica</w:t>
                  </w:r>
                </w:p>
              </w:tc>
            </w:tr>
            <w:tr w:rsidR="006D683A" w:rsidRPr="005F7176" w14:paraId="52ACCB39" w14:textId="77777777" w:rsidTr="00146A79">
              <w:tc>
                <w:tcPr>
                  <w:tcW w:w="8816" w:type="dxa"/>
                </w:tcPr>
                <w:p w14:paraId="2DAF98E1" w14:textId="77777777" w:rsidR="006D683A" w:rsidRPr="005F7176" w:rsidRDefault="009533BC" w:rsidP="006D683A">
                  <w:pPr>
                    <w:shd w:val="clear" w:color="auto" w:fill="FFFFFF"/>
                    <w:ind w:right="179"/>
                    <w:jc w:val="both"/>
                    <w:outlineLvl w:val="3"/>
                    <w:rPr>
                      <w:rFonts w:ascii="Arial" w:eastAsia="Times New Roman" w:hAnsi="Arial" w:cs="Arial"/>
                      <w:color w:val="4D9D45"/>
                      <w:sz w:val="18"/>
                      <w:szCs w:val="18"/>
                      <w:bdr w:val="none" w:sz="0" w:space="0" w:color="auto" w:frame="1"/>
                      <w:lang w:eastAsia="es-MX"/>
                    </w:rPr>
                  </w:pPr>
                  <w:hyperlink r:id="rId82" w:history="1">
                    <w:r w:rsidR="006D683A" w:rsidRPr="005F7176">
                      <w:rPr>
                        <w:rFonts w:ascii="Arial" w:eastAsia="Times New Roman" w:hAnsi="Arial" w:cs="Arial"/>
                        <w:color w:val="4D9D45"/>
                        <w:sz w:val="18"/>
                        <w:szCs w:val="18"/>
                        <w:bdr w:val="none" w:sz="0" w:space="0" w:color="auto" w:frame="1"/>
                        <w:lang w:eastAsia="es-MX"/>
                      </w:rPr>
                      <w:t>Datos del Órgano Interno de Control del Instituto y de la Autoridad en Materia de Mejora Regulatoria, en caso de que algún interesado requiera presentar alguna queja, denuncia o protesta ciudadana, según sea el caso, a propósito de su trámite o servicio</w:t>
                    </w:r>
                  </w:hyperlink>
                </w:p>
                <w:p w14:paraId="4488CCCD" w14:textId="77777777" w:rsidR="006D683A" w:rsidRPr="00366B2B" w:rsidRDefault="006D683A" w:rsidP="006D683A">
                  <w:pPr>
                    <w:shd w:val="clear" w:color="auto" w:fill="FFFFFF"/>
                    <w:ind w:right="179"/>
                    <w:jc w:val="both"/>
                    <w:outlineLvl w:val="3"/>
                    <w:rPr>
                      <w:rFonts w:ascii="Arial" w:eastAsia="Times New Roman" w:hAnsi="Arial" w:cs="Arial"/>
                      <w:sz w:val="18"/>
                      <w:szCs w:val="18"/>
                      <w:lang w:eastAsia="es-MX"/>
                    </w:rPr>
                  </w:pPr>
                </w:p>
                <w:p w14:paraId="4F259EE0" w14:textId="77777777" w:rsidR="006D683A" w:rsidRPr="00366B2B" w:rsidRDefault="006D683A" w:rsidP="006D683A">
                  <w:p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Para hacer del conocimiento del Órgano Interno de Control (OIC), a través de la Dirección General Adjunta de Denuncias e Investigaciones, hechos que pueden implicar una presunta responsabilidad por actos u omisiones de las Servidoras y / o Servidores Públicos del Instituto Federal de Telecomunicaciones en el desempeño de su empleo, cargo o comisión, en el marco de la Ley General de Responsabilidades Administrativas, puedes presentar tu denuncia en las siguientes formas:</w:t>
                  </w:r>
                </w:p>
                <w:p w14:paraId="714CDF5F" w14:textId="77777777" w:rsidR="006D683A" w:rsidRPr="00366B2B" w:rsidRDefault="006D683A" w:rsidP="006D683A">
                  <w:pPr>
                    <w:shd w:val="clear" w:color="auto" w:fill="FFFFFF"/>
                    <w:ind w:right="179"/>
                    <w:jc w:val="both"/>
                    <w:rPr>
                      <w:rFonts w:ascii="Arial" w:eastAsia="Times New Roman" w:hAnsi="Arial" w:cs="Arial"/>
                      <w:sz w:val="18"/>
                      <w:szCs w:val="18"/>
                      <w:lang w:eastAsia="es-MX"/>
                    </w:rPr>
                  </w:pPr>
                </w:p>
                <w:p w14:paraId="2D224436" w14:textId="77777777" w:rsidR="006D683A" w:rsidRPr="00366B2B" w:rsidRDefault="006D683A" w:rsidP="00547BDA">
                  <w:pPr>
                    <w:numPr>
                      <w:ilvl w:val="0"/>
                      <w:numId w:val="20"/>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lastRenderedPageBreak/>
                    <w:t>Por correspondencia,</w:t>
                  </w:r>
                </w:p>
                <w:p w14:paraId="169F9978" w14:textId="77777777" w:rsidR="006D683A" w:rsidRPr="00366B2B" w:rsidRDefault="006D683A" w:rsidP="00547BDA">
                  <w:pPr>
                    <w:numPr>
                      <w:ilvl w:val="0"/>
                      <w:numId w:val="20"/>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Mediante escrito presentado en la Oficialía de Partes del OIC, o bien,</w:t>
                  </w:r>
                </w:p>
                <w:p w14:paraId="03CF5FDF" w14:textId="77777777" w:rsidR="006D683A" w:rsidRPr="00366B2B" w:rsidRDefault="006D683A" w:rsidP="00547BDA">
                  <w:pPr>
                    <w:numPr>
                      <w:ilvl w:val="0"/>
                      <w:numId w:val="20"/>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Personalmente en las oficinas ubicadas en la siguiente dirección:</w:t>
                  </w:r>
                </w:p>
                <w:p w14:paraId="459DA83B" w14:textId="77777777" w:rsidR="006D683A" w:rsidRPr="00366B2B" w:rsidRDefault="006D683A" w:rsidP="006D683A">
                  <w:pPr>
                    <w:shd w:val="clear" w:color="auto" w:fill="FFFFFF"/>
                    <w:ind w:right="179"/>
                    <w:jc w:val="both"/>
                    <w:rPr>
                      <w:rFonts w:ascii="Arial" w:eastAsia="Times New Roman" w:hAnsi="Arial" w:cs="Arial"/>
                      <w:sz w:val="18"/>
                      <w:szCs w:val="18"/>
                      <w:lang w:eastAsia="es-MX"/>
                    </w:rPr>
                  </w:pPr>
                </w:p>
                <w:p w14:paraId="4C4BBE71" w14:textId="77777777" w:rsidR="006D683A" w:rsidRPr="00366B2B" w:rsidRDefault="006D683A" w:rsidP="006D683A">
                  <w:pPr>
                    <w:pStyle w:val="NormalWeb"/>
                    <w:shd w:val="clear" w:color="auto" w:fill="FFFFFF"/>
                    <w:spacing w:before="0" w:beforeAutospacing="0" w:after="0" w:afterAutospacing="0"/>
                    <w:ind w:right="179"/>
                    <w:jc w:val="both"/>
                    <w:rPr>
                      <w:rFonts w:ascii="Arial" w:hAnsi="Arial" w:cs="Arial"/>
                      <w:sz w:val="18"/>
                      <w:szCs w:val="18"/>
                    </w:rPr>
                  </w:pPr>
                  <w:r w:rsidRPr="005F7176">
                    <w:rPr>
                      <w:rFonts w:ascii="Arial" w:hAnsi="Arial" w:cs="Arial"/>
                      <w:sz w:val="18"/>
                      <w:szCs w:val="18"/>
                    </w:rPr>
                    <w:t>Insurgentes Sur 1143, Planta Baja, Colonia Noche Buena, Demarcación Territorial Benito Juárez, Código Postal 03720, Ciudad de México</w:t>
                  </w:r>
                  <w:r w:rsidRPr="00366B2B">
                    <w:rPr>
                      <w:rFonts w:ascii="Arial" w:hAnsi="Arial" w:cs="Arial"/>
                      <w:sz w:val="18"/>
                      <w:szCs w:val="18"/>
                    </w:rPr>
                    <w:t>. De lunes a jueves de 9:00 a 18:30 horas y viernes de 9:00 a 15:00 horas.</w:t>
                  </w:r>
                </w:p>
                <w:p w14:paraId="10D5DB2E" w14:textId="77777777" w:rsidR="006D683A" w:rsidRPr="00366B2B" w:rsidRDefault="006D683A" w:rsidP="006D683A">
                  <w:pPr>
                    <w:shd w:val="clear" w:color="auto" w:fill="FFFFFF"/>
                    <w:ind w:right="179"/>
                    <w:jc w:val="both"/>
                    <w:rPr>
                      <w:rFonts w:ascii="Arial" w:eastAsia="Times New Roman" w:hAnsi="Arial" w:cs="Arial"/>
                      <w:sz w:val="18"/>
                      <w:szCs w:val="18"/>
                      <w:lang w:eastAsia="es-MX"/>
                    </w:rPr>
                  </w:pPr>
                </w:p>
                <w:p w14:paraId="77463D4A" w14:textId="77777777" w:rsidR="006D683A" w:rsidRPr="005F7176" w:rsidRDefault="006D683A" w:rsidP="00547BDA">
                  <w:pPr>
                    <w:numPr>
                      <w:ilvl w:val="0"/>
                      <w:numId w:val="19"/>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Por correo electrónico a la cuenta: </w:t>
                  </w:r>
                  <w:hyperlink r:id="rId83" w:history="1">
                    <w:r w:rsidRPr="005F7176">
                      <w:rPr>
                        <w:rStyle w:val="Hipervnculo"/>
                        <w:rFonts w:ascii="Arial" w:eastAsia="Times New Roman" w:hAnsi="Arial" w:cs="Arial"/>
                        <w:color w:val="337AB7"/>
                        <w:sz w:val="18"/>
                        <w:szCs w:val="18"/>
                        <w:lang w:eastAsia="es-MX"/>
                      </w:rPr>
                      <w:t>denuncias.oic@ift.org.mx</w:t>
                    </w:r>
                  </w:hyperlink>
                </w:p>
                <w:p w14:paraId="5CAA27F5" w14:textId="77777777" w:rsidR="006D683A" w:rsidRPr="00366B2B" w:rsidRDefault="006D683A" w:rsidP="00547BDA">
                  <w:pPr>
                    <w:numPr>
                      <w:ilvl w:val="0"/>
                      <w:numId w:val="19"/>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Vía telefónica, al número: 5550154000, extensión 2082.</w:t>
                  </w:r>
                </w:p>
                <w:p w14:paraId="06CBC763" w14:textId="77777777" w:rsidR="006D683A" w:rsidRPr="005F7176" w:rsidRDefault="006D683A" w:rsidP="00547BDA">
                  <w:pPr>
                    <w:numPr>
                      <w:ilvl w:val="0"/>
                      <w:numId w:val="19"/>
                    </w:numPr>
                    <w:shd w:val="clear" w:color="auto" w:fill="FFFFFF"/>
                    <w:ind w:right="179"/>
                    <w:jc w:val="both"/>
                    <w:rPr>
                      <w:rFonts w:ascii="Arial" w:eastAsia="Times New Roman" w:hAnsi="Arial" w:cs="Arial"/>
                      <w:sz w:val="18"/>
                      <w:szCs w:val="18"/>
                      <w:lang w:eastAsia="es-MX"/>
                    </w:rPr>
                  </w:pPr>
                  <w:r w:rsidRPr="00366B2B">
                    <w:rPr>
                      <w:rFonts w:ascii="Arial" w:eastAsia="Times New Roman" w:hAnsi="Arial" w:cs="Arial"/>
                      <w:sz w:val="18"/>
                      <w:szCs w:val="18"/>
                      <w:lang w:eastAsia="es-MX"/>
                    </w:rPr>
                    <w:t>A través de la página Web del Instituto Federal de Telecomunicaciones, en el </w:t>
                  </w:r>
                  <w:hyperlink r:id="rId84" w:history="1">
                    <w:r w:rsidRPr="005F7176">
                      <w:rPr>
                        <w:rStyle w:val="Hipervnculo"/>
                        <w:rFonts w:ascii="Arial" w:eastAsia="Times New Roman" w:hAnsi="Arial" w:cs="Arial"/>
                        <w:color w:val="337AB7"/>
                        <w:sz w:val="18"/>
                        <w:szCs w:val="18"/>
                        <w:lang w:eastAsia="es-MX"/>
                      </w:rPr>
                      <w:t>Formulario de presentación de denuncias contra las servidoras y los servidores públicos</w:t>
                    </w:r>
                  </w:hyperlink>
                  <w:r w:rsidRPr="005F7176">
                    <w:rPr>
                      <w:rFonts w:ascii="Arial" w:eastAsia="Times New Roman" w:hAnsi="Arial" w:cs="Arial"/>
                      <w:color w:val="414042"/>
                      <w:sz w:val="18"/>
                      <w:szCs w:val="18"/>
                      <w:lang w:eastAsia="es-MX"/>
                    </w:rPr>
                    <w:t>.</w:t>
                  </w:r>
                </w:p>
              </w:tc>
            </w:tr>
            <w:tr w:rsidR="006D683A" w:rsidRPr="005F7176" w14:paraId="200B7821" w14:textId="77777777" w:rsidTr="00146A79">
              <w:tc>
                <w:tcPr>
                  <w:tcW w:w="8816" w:type="dxa"/>
                </w:tcPr>
                <w:p w14:paraId="49FD34A1" w14:textId="77777777" w:rsidR="006D683A" w:rsidRPr="005F7176" w:rsidRDefault="009533BC" w:rsidP="006D683A">
                  <w:pPr>
                    <w:shd w:val="clear" w:color="auto" w:fill="FFFFFF"/>
                    <w:jc w:val="both"/>
                    <w:outlineLvl w:val="3"/>
                    <w:rPr>
                      <w:rFonts w:ascii="Arial" w:eastAsia="Times New Roman" w:hAnsi="Arial" w:cs="Arial"/>
                      <w:color w:val="4D9D45"/>
                      <w:sz w:val="18"/>
                      <w:szCs w:val="18"/>
                      <w:bdr w:val="none" w:sz="0" w:space="0" w:color="auto" w:frame="1"/>
                      <w:lang w:eastAsia="es-MX"/>
                    </w:rPr>
                  </w:pPr>
                  <w:hyperlink r:id="rId85" w:history="1">
                    <w:r w:rsidR="006D683A" w:rsidRPr="005F7176">
                      <w:rPr>
                        <w:rFonts w:ascii="Arial" w:eastAsia="Times New Roman" w:hAnsi="Arial" w:cs="Arial"/>
                        <w:color w:val="4D9D45"/>
                        <w:sz w:val="18"/>
                        <w:szCs w:val="18"/>
                        <w:bdr w:val="none" w:sz="0" w:space="0" w:color="auto" w:frame="1"/>
                        <w:lang w:eastAsia="es-MX"/>
                      </w:rPr>
                      <w:t>Información adicional que se considere pueda ser de utilidad, orientación y apoyo para los interesados</w:t>
                    </w:r>
                  </w:hyperlink>
                </w:p>
                <w:p w14:paraId="11D8E60C" w14:textId="77777777" w:rsidR="006D683A" w:rsidRPr="005F7176" w:rsidRDefault="006D683A" w:rsidP="006D683A">
                  <w:pPr>
                    <w:shd w:val="clear" w:color="auto" w:fill="FFFFFF"/>
                    <w:jc w:val="both"/>
                    <w:outlineLvl w:val="3"/>
                    <w:rPr>
                      <w:rFonts w:ascii="Arial" w:eastAsia="Times New Roman" w:hAnsi="Arial" w:cs="Arial"/>
                      <w:color w:val="4D9D45"/>
                      <w:sz w:val="18"/>
                      <w:szCs w:val="18"/>
                      <w:bdr w:val="none" w:sz="0" w:space="0" w:color="auto" w:frame="1"/>
                      <w:lang w:eastAsia="es-MX"/>
                    </w:rPr>
                  </w:pPr>
                </w:p>
                <w:p w14:paraId="48FE20DE" w14:textId="77777777" w:rsidR="006D683A" w:rsidRPr="005F7176" w:rsidRDefault="006D683A" w:rsidP="00C0752C">
                  <w:pPr>
                    <w:pStyle w:val="NormalWeb"/>
                    <w:shd w:val="clear" w:color="auto" w:fill="FFFFFF"/>
                    <w:spacing w:before="0" w:beforeAutospacing="0" w:after="0" w:afterAutospacing="0"/>
                    <w:ind w:right="177"/>
                    <w:jc w:val="both"/>
                    <w:rPr>
                      <w:rFonts w:ascii="Arial" w:hAnsi="Arial" w:cs="Arial"/>
                      <w:sz w:val="18"/>
                      <w:szCs w:val="18"/>
                    </w:rPr>
                  </w:pPr>
                  <w:r w:rsidRPr="005F7176">
                    <w:rPr>
                      <w:rFonts w:ascii="Arial" w:hAnsi="Arial" w:cs="Arial"/>
                      <w:sz w:val="18"/>
                      <w:szCs w:val="18"/>
                    </w:rPr>
                    <w:t>Se recomienda que las solicitudes se sometan con la debida antelación, tomando en consideración que existe un plazo máximo de respuesta para este trámite.</w:t>
                  </w:r>
                </w:p>
                <w:p w14:paraId="583FBB90" w14:textId="48109D8B" w:rsidR="006D683A" w:rsidRPr="005F7176" w:rsidRDefault="006D683A" w:rsidP="00C0752C">
                  <w:pPr>
                    <w:pStyle w:val="NormalWeb"/>
                    <w:shd w:val="clear" w:color="auto" w:fill="FFFFFF"/>
                    <w:spacing w:before="0" w:beforeAutospacing="0" w:after="0" w:afterAutospacing="0"/>
                    <w:ind w:right="177"/>
                    <w:jc w:val="both"/>
                    <w:rPr>
                      <w:rFonts w:ascii="Arial" w:hAnsi="Arial" w:cs="Arial"/>
                      <w:sz w:val="18"/>
                      <w:szCs w:val="18"/>
                    </w:rPr>
                  </w:pPr>
                  <w:r w:rsidRPr="005F7176">
                    <w:rPr>
                      <w:rFonts w:ascii="Arial" w:hAnsi="Arial" w:cs="Arial"/>
                      <w:sz w:val="18"/>
                      <w:szCs w:val="18"/>
                    </w:rPr>
                    <w:t xml:space="preserve">El autorizado, en ningún caso, podrá arrendar, dar en prenda o fideicomiso, enajenar, gravar, hipotecar u otorgar a título gratuito, total o parcialmente, los derechos respecto al uso secundario de las </w:t>
                  </w:r>
                  <w:r w:rsidR="00C56C4D">
                    <w:rPr>
                      <w:rFonts w:ascii="Arial" w:hAnsi="Arial" w:cs="Arial"/>
                      <w:sz w:val="18"/>
                      <w:szCs w:val="18"/>
                    </w:rPr>
                    <w:t>B</w:t>
                  </w:r>
                  <w:r w:rsidRPr="005F7176">
                    <w:rPr>
                      <w:rFonts w:ascii="Arial" w:hAnsi="Arial" w:cs="Arial"/>
                      <w:sz w:val="18"/>
                      <w:szCs w:val="18"/>
                    </w:rPr>
                    <w:t xml:space="preserve">andas de </w:t>
                  </w:r>
                  <w:r w:rsidR="00C56C4D">
                    <w:rPr>
                      <w:rFonts w:ascii="Arial" w:hAnsi="Arial" w:cs="Arial"/>
                      <w:sz w:val="18"/>
                      <w:szCs w:val="18"/>
                    </w:rPr>
                    <w:t>F</w:t>
                  </w:r>
                  <w:r w:rsidRPr="005F7176">
                    <w:rPr>
                      <w:rFonts w:ascii="Arial" w:hAnsi="Arial" w:cs="Arial"/>
                      <w:sz w:val="18"/>
                      <w:szCs w:val="18"/>
                    </w:rPr>
                    <w:t>recuencias del espectro radioeléctrico.</w:t>
                  </w:r>
                </w:p>
              </w:tc>
            </w:tr>
            <w:tr w:rsidR="006D683A" w:rsidRPr="005F7176" w14:paraId="15A24E70" w14:textId="77777777" w:rsidTr="00146A79">
              <w:tc>
                <w:tcPr>
                  <w:tcW w:w="8816" w:type="dxa"/>
                </w:tcPr>
                <w:p w14:paraId="730C4448" w14:textId="148E3A43" w:rsidR="006D683A" w:rsidRDefault="009533BC" w:rsidP="006D683A">
                  <w:pPr>
                    <w:shd w:val="clear" w:color="auto" w:fill="FFFFFF"/>
                    <w:jc w:val="both"/>
                    <w:outlineLvl w:val="3"/>
                    <w:rPr>
                      <w:rFonts w:ascii="Arial" w:eastAsia="Times New Roman" w:hAnsi="Arial" w:cs="Arial"/>
                      <w:color w:val="4D9D45"/>
                      <w:sz w:val="18"/>
                      <w:szCs w:val="18"/>
                      <w:bdr w:val="none" w:sz="0" w:space="0" w:color="auto" w:frame="1"/>
                      <w:lang w:eastAsia="es-MX"/>
                    </w:rPr>
                  </w:pPr>
                  <w:hyperlink r:id="rId86" w:history="1">
                    <w:r w:rsidR="006D683A" w:rsidRPr="005F7176">
                      <w:rPr>
                        <w:rFonts w:ascii="Arial" w:eastAsia="Times New Roman" w:hAnsi="Arial" w:cs="Arial"/>
                        <w:color w:val="4D9D45"/>
                        <w:sz w:val="18"/>
                        <w:szCs w:val="18"/>
                        <w:bdr w:val="none" w:sz="0" w:space="0" w:color="auto" w:frame="1"/>
                        <w:lang w:eastAsia="es-MX"/>
                      </w:rPr>
                      <w:t>Modalidades con las que cuenta el trámite o servicio</w:t>
                    </w:r>
                  </w:hyperlink>
                </w:p>
                <w:p w14:paraId="2F5DDFA0" w14:textId="3F58DB4F" w:rsidR="00AB2A8E" w:rsidRDefault="00AB2A8E" w:rsidP="006D683A">
                  <w:pPr>
                    <w:shd w:val="clear" w:color="auto" w:fill="FFFFFF"/>
                    <w:jc w:val="both"/>
                    <w:outlineLvl w:val="3"/>
                    <w:rPr>
                      <w:rFonts w:ascii="Arial" w:eastAsia="Times New Roman" w:hAnsi="Arial" w:cs="Arial"/>
                      <w:sz w:val="18"/>
                      <w:szCs w:val="18"/>
                      <w:lang w:eastAsia="es-MX"/>
                    </w:rPr>
                  </w:pPr>
                </w:p>
                <w:p w14:paraId="4EE24BE7" w14:textId="6D81E8A2" w:rsidR="00AB2A8E" w:rsidRPr="005F7176" w:rsidRDefault="00AB2A8E" w:rsidP="006D683A">
                  <w:pPr>
                    <w:shd w:val="clear" w:color="auto" w:fill="FFFFFF"/>
                    <w:jc w:val="both"/>
                    <w:outlineLvl w:val="3"/>
                    <w:rPr>
                      <w:rFonts w:ascii="Arial" w:eastAsia="Times New Roman" w:hAnsi="Arial" w:cs="Arial"/>
                      <w:sz w:val="18"/>
                      <w:szCs w:val="18"/>
                      <w:lang w:eastAsia="es-MX"/>
                    </w:rPr>
                  </w:pPr>
                  <w:r w:rsidRPr="00AB2A8E">
                    <w:rPr>
                      <w:rFonts w:ascii="Arial" w:eastAsia="Times New Roman" w:hAnsi="Arial" w:cs="Arial"/>
                      <w:sz w:val="18"/>
                      <w:szCs w:val="18"/>
                      <w:lang w:eastAsia="es-MX"/>
                    </w:rPr>
                    <w:t>Oficialía de Partes del Instituto o mediante Ventanilla Electrónica</w:t>
                  </w:r>
                </w:p>
                <w:p w14:paraId="38A46422" w14:textId="77777777" w:rsidR="006D683A" w:rsidRPr="005F7176" w:rsidRDefault="006D683A" w:rsidP="006D683A">
                  <w:pPr>
                    <w:jc w:val="both"/>
                    <w:outlineLvl w:val="5"/>
                    <w:rPr>
                      <w:rFonts w:ascii="Arial" w:eastAsia="Times New Roman" w:hAnsi="Arial" w:cs="Arial"/>
                      <w:color w:val="C1D42F"/>
                      <w:sz w:val="18"/>
                      <w:szCs w:val="18"/>
                      <w:lang w:eastAsia="es-MX"/>
                    </w:rPr>
                  </w:pPr>
                </w:p>
              </w:tc>
            </w:tr>
          </w:tbl>
          <w:p w14:paraId="0EA7C940" w14:textId="77777777" w:rsidR="006D683A" w:rsidRDefault="006D683A" w:rsidP="006D683A">
            <w:pPr>
              <w:jc w:val="both"/>
              <w:rPr>
                <w:rFonts w:ascii="Arial" w:hAnsi="Arial" w:cs="Arial"/>
                <w:sz w:val="18"/>
                <w:szCs w:val="18"/>
              </w:rPr>
            </w:pPr>
          </w:p>
          <w:p w14:paraId="4BA5E3E8" w14:textId="36252827" w:rsidR="006D683A" w:rsidRDefault="006D683A" w:rsidP="009F2550">
            <w:pPr>
              <w:jc w:val="both"/>
              <w:rPr>
                <w:rFonts w:ascii="Arial" w:hAnsi="Arial" w:cs="Arial"/>
                <w:sz w:val="18"/>
                <w:szCs w:val="18"/>
              </w:rPr>
            </w:pPr>
          </w:p>
          <w:p w14:paraId="4A823716" w14:textId="77777777" w:rsidR="006D683A" w:rsidRDefault="006D683A" w:rsidP="009F2550">
            <w:pPr>
              <w:jc w:val="both"/>
              <w:rPr>
                <w:rFonts w:ascii="Arial" w:hAnsi="Arial" w:cs="Arial"/>
                <w:sz w:val="18"/>
                <w:szCs w:val="18"/>
              </w:rPr>
            </w:pPr>
          </w:p>
          <w:tbl>
            <w:tblPr>
              <w:tblStyle w:val="Tablaconcuadrcula"/>
              <w:tblW w:w="0" w:type="auto"/>
              <w:jc w:val="right"/>
              <w:tblLook w:val="04A0" w:firstRow="1" w:lastRow="0" w:firstColumn="1" w:lastColumn="0" w:noHBand="0" w:noVBand="1"/>
            </w:tblPr>
            <w:tblGrid>
              <w:gridCol w:w="2035"/>
              <w:gridCol w:w="1467"/>
              <w:gridCol w:w="1380"/>
              <w:gridCol w:w="1507"/>
              <w:gridCol w:w="2213"/>
            </w:tblGrid>
            <w:tr w:rsidR="009F2550" w:rsidRPr="00181911" w14:paraId="7F675D18" w14:textId="77777777" w:rsidTr="009F2550">
              <w:trPr>
                <w:jc w:val="right"/>
              </w:trPr>
              <w:tc>
                <w:tcPr>
                  <w:tcW w:w="8602" w:type="dxa"/>
                  <w:gridSpan w:val="5"/>
                  <w:tcBorders>
                    <w:left w:val="single" w:sz="4" w:space="0" w:color="auto"/>
                  </w:tcBorders>
                  <w:shd w:val="clear" w:color="auto" w:fill="A8D08D" w:themeFill="accent6" w:themeFillTint="99"/>
                </w:tcPr>
                <w:p w14:paraId="70C2E20F" w14:textId="77777777" w:rsidR="009F2550" w:rsidRPr="00181911" w:rsidRDefault="009F2550" w:rsidP="009F2550">
                  <w:pPr>
                    <w:ind w:left="171" w:hanging="171"/>
                    <w:jc w:val="center"/>
                    <w:rPr>
                      <w:rFonts w:ascii="Arial" w:hAnsi="Arial" w:cs="Arial"/>
                      <w:b/>
                      <w:sz w:val="18"/>
                      <w:szCs w:val="18"/>
                    </w:rPr>
                  </w:pPr>
                  <w:r w:rsidRPr="00181911">
                    <w:rPr>
                      <w:rFonts w:ascii="Arial" w:hAnsi="Arial" w:cs="Arial"/>
                      <w:sz w:val="18"/>
                      <w:szCs w:val="18"/>
                    </w:rPr>
                    <w:tab/>
                  </w:r>
                  <w:r w:rsidRPr="00181911">
                    <w:rPr>
                      <w:rFonts w:ascii="Arial" w:hAnsi="Arial" w:cs="Arial"/>
                      <w:b/>
                      <w:sz w:val="18"/>
                      <w:szCs w:val="18"/>
                    </w:rPr>
                    <w:t>Detalle, para cada uno de los trámites que la propuesta de regulación contiene, el proceso interno que generará en el Instituto</w:t>
                  </w:r>
                </w:p>
              </w:tc>
            </w:tr>
            <w:tr w:rsidR="009F2550" w:rsidRPr="00181911" w14:paraId="2A471AF0" w14:textId="77777777" w:rsidTr="009F2550">
              <w:tblPrEx>
                <w:jc w:val="center"/>
              </w:tblPrEx>
              <w:trPr>
                <w:jc w:val="center"/>
              </w:trPr>
              <w:tc>
                <w:tcPr>
                  <w:tcW w:w="2035" w:type="dxa"/>
                  <w:tcBorders>
                    <w:bottom w:val="single" w:sz="4" w:space="0" w:color="auto"/>
                  </w:tcBorders>
                  <w:shd w:val="clear" w:color="auto" w:fill="A8D08D" w:themeFill="accent6" w:themeFillTint="99"/>
                  <w:vAlign w:val="center"/>
                </w:tcPr>
                <w:p w14:paraId="3B6B6777" w14:textId="77777777" w:rsidR="009F2550" w:rsidRPr="00181911" w:rsidRDefault="009F2550" w:rsidP="009F2550">
                  <w:pPr>
                    <w:jc w:val="center"/>
                    <w:rPr>
                      <w:rFonts w:ascii="Arial" w:hAnsi="Arial" w:cs="Arial"/>
                      <w:b/>
                      <w:sz w:val="18"/>
                      <w:szCs w:val="18"/>
                    </w:rPr>
                  </w:pPr>
                  <w:r w:rsidRPr="00181911">
                    <w:rPr>
                      <w:rFonts w:ascii="Arial" w:hAnsi="Arial" w:cs="Arial"/>
                      <w:b/>
                      <w:sz w:val="18"/>
                      <w:szCs w:val="18"/>
                    </w:rPr>
                    <w:t xml:space="preserve">Descripción de la actividad </w:t>
                  </w:r>
                </w:p>
              </w:tc>
              <w:tc>
                <w:tcPr>
                  <w:tcW w:w="1467" w:type="dxa"/>
                  <w:tcBorders>
                    <w:bottom w:val="single" w:sz="4" w:space="0" w:color="auto"/>
                  </w:tcBorders>
                  <w:shd w:val="clear" w:color="auto" w:fill="A8D08D" w:themeFill="accent6" w:themeFillTint="99"/>
                  <w:vAlign w:val="center"/>
                </w:tcPr>
                <w:p w14:paraId="226D22EA" w14:textId="77777777" w:rsidR="009F2550" w:rsidRPr="00181911" w:rsidRDefault="009F2550" w:rsidP="009F2550">
                  <w:pPr>
                    <w:jc w:val="center"/>
                    <w:rPr>
                      <w:rFonts w:ascii="Arial" w:hAnsi="Arial" w:cs="Arial"/>
                      <w:b/>
                      <w:sz w:val="18"/>
                      <w:szCs w:val="18"/>
                    </w:rPr>
                  </w:pPr>
                  <w:r w:rsidRPr="00181911">
                    <w:rPr>
                      <w:rFonts w:ascii="Arial" w:hAnsi="Arial" w:cs="Arial"/>
                      <w:b/>
                      <w:sz w:val="18"/>
                      <w:szCs w:val="18"/>
                    </w:rPr>
                    <w:t xml:space="preserve">Unidad Administrativa </w:t>
                  </w:r>
                </w:p>
              </w:tc>
              <w:tc>
                <w:tcPr>
                  <w:tcW w:w="1380" w:type="dxa"/>
                  <w:tcBorders>
                    <w:bottom w:val="single" w:sz="4" w:space="0" w:color="auto"/>
                  </w:tcBorders>
                  <w:shd w:val="clear" w:color="auto" w:fill="A8D08D" w:themeFill="accent6" w:themeFillTint="99"/>
                  <w:vAlign w:val="center"/>
                </w:tcPr>
                <w:p w14:paraId="4FE126F3" w14:textId="77777777" w:rsidR="009F2550" w:rsidRPr="00181911" w:rsidRDefault="009F2550" w:rsidP="009F2550">
                  <w:pPr>
                    <w:jc w:val="center"/>
                    <w:rPr>
                      <w:rFonts w:ascii="Arial" w:hAnsi="Arial" w:cs="Arial"/>
                      <w:b/>
                      <w:sz w:val="18"/>
                      <w:szCs w:val="18"/>
                    </w:rPr>
                  </w:pPr>
                  <w:r w:rsidRPr="00181911">
                    <w:rPr>
                      <w:rFonts w:ascii="Arial" w:hAnsi="Arial" w:cs="Arial"/>
                      <w:b/>
                      <w:sz w:val="18"/>
                      <w:szCs w:val="18"/>
                    </w:rPr>
                    <w:t>Servidor Público Responsable</w:t>
                  </w:r>
                </w:p>
              </w:tc>
              <w:tc>
                <w:tcPr>
                  <w:tcW w:w="1507" w:type="dxa"/>
                  <w:tcBorders>
                    <w:bottom w:val="single" w:sz="4" w:space="0" w:color="auto"/>
                  </w:tcBorders>
                  <w:shd w:val="clear" w:color="auto" w:fill="A8D08D" w:themeFill="accent6" w:themeFillTint="99"/>
                  <w:vAlign w:val="center"/>
                </w:tcPr>
                <w:p w14:paraId="0BA01E1C" w14:textId="77777777" w:rsidR="009F2550" w:rsidRPr="00181911" w:rsidRDefault="009F2550" w:rsidP="009F2550">
                  <w:pPr>
                    <w:jc w:val="center"/>
                    <w:rPr>
                      <w:rFonts w:ascii="Arial" w:hAnsi="Arial" w:cs="Arial"/>
                      <w:b/>
                      <w:sz w:val="18"/>
                      <w:szCs w:val="18"/>
                    </w:rPr>
                  </w:pPr>
                  <w:r w:rsidRPr="00181911">
                    <w:rPr>
                      <w:rFonts w:ascii="Arial" w:hAnsi="Arial" w:cs="Arial"/>
                      <w:b/>
                      <w:sz w:val="18"/>
                      <w:szCs w:val="18"/>
                    </w:rPr>
                    <w:t xml:space="preserve">Plazo máximo de atención estimado por actividad </w:t>
                  </w:r>
                </w:p>
              </w:tc>
              <w:tc>
                <w:tcPr>
                  <w:tcW w:w="2213" w:type="dxa"/>
                  <w:tcBorders>
                    <w:bottom w:val="single" w:sz="4" w:space="0" w:color="auto"/>
                  </w:tcBorders>
                  <w:shd w:val="clear" w:color="auto" w:fill="A8D08D" w:themeFill="accent6" w:themeFillTint="99"/>
                  <w:vAlign w:val="center"/>
                </w:tcPr>
                <w:p w14:paraId="18AFC5E2" w14:textId="77777777" w:rsidR="009F2550" w:rsidRPr="00181911" w:rsidRDefault="009F2550" w:rsidP="009F2550">
                  <w:pPr>
                    <w:jc w:val="center"/>
                    <w:rPr>
                      <w:rFonts w:ascii="Arial" w:hAnsi="Arial" w:cs="Arial"/>
                      <w:b/>
                      <w:sz w:val="18"/>
                      <w:szCs w:val="18"/>
                    </w:rPr>
                  </w:pPr>
                  <w:r w:rsidRPr="00181911">
                    <w:rPr>
                      <w:rFonts w:ascii="Arial" w:hAnsi="Arial" w:cs="Arial"/>
                      <w:b/>
                      <w:sz w:val="18"/>
                      <w:szCs w:val="18"/>
                    </w:rPr>
                    <w:t>Justificación</w:t>
                  </w:r>
                </w:p>
              </w:tc>
            </w:tr>
            <w:tr w:rsidR="009F2550" w:rsidRPr="00181911" w14:paraId="7DB7CFF3" w14:textId="77777777" w:rsidTr="009F2550">
              <w:tblPrEx>
                <w:jc w:val="center"/>
              </w:tblPrEx>
              <w:trPr>
                <w:trHeight w:val="316"/>
                <w:jc w:val="center"/>
              </w:trPr>
              <w:sdt>
                <w:sdtPr>
                  <w:rPr>
                    <w:rFonts w:ascii="Arial" w:hAnsi="Arial" w:cs="Arial"/>
                    <w:sz w:val="18"/>
                    <w:szCs w:val="18"/>
                  </w:rPr>
                  <w:alias w:val="Actividad"/>
                  <w:tag w:val="Actividad"/>
                  <w:id w:val="-328599560"/>
                  <w:placeholder>
                    <w:docPart w:val="58F87713EAD04BF2B0782E9A3EFF869A"/>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14:paraId="04E126A2" w14:textId="77777777" w:rsidR="009F2550" w:rsidRPr="00181911" w:rsidRDefault="009F2550" w:rsidP="009F2550">
                      <w:pPr>
                        <w:jc w:val="center"/>
                        <w:rPr>
                          <w:rFonts w:ascii="Arial" w:hAnsi="Arial" w:cs="Arial"/>
                          <w:sz w:val="18"/>
                          <w:szCs w:val="18"/>
                          <w:highlight w:val="yellow"/>
                        </w:rPr>
                      </w:pPr>
                      <w:r w:rsidRPr="00181911">
                        <w:rPr>
                          <w:rFonts w:ascii="Arial" w:hAnsi="Arial" w:cs="Arial"/>
                          <w:sz w:val="18"/>
                          <w:szCs w:val="18"/>
                        </w:rPr>
                        <w:t>Recepción de documentación</w:t>
                      </w:r>
                    </w:p>
                  </w:tc>
                </w:sdtContent>
              </w:sdt>
              <w:sdt>
                <w:sdtPr>
                  <w:rPr>
                    <w:rFonts w:ascii="Arial" w:hAnsi="Arial" w:cs="Arial"/>
                    <w:sz w:val="18"/>
                    <w:szCs w:val="18"/>
                  </w:rPr>
                  <w:alias w:val="Unidad administrativa responsable"/>
                  <w:tag w:val="Unidad administrativa responsable"/>
                  <w:id w:val="1826616317"/>
                  <w:placeholder>
                    <w:docPart w:val="F301441C70DB4F63B4E5E4F17DC626C4"/>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67" w:type="dxa"/>
                      <w:tcBorders>
                        <w:top w:val="single" w:sz="4" w:space="0" w:color="auto"/>
                        <w:left w:val="single" w:sz="4" w:space="0" w:color="auto"/>
                        <w:bottom w:val="single" w:sz="4" w:space="0" w:color="auto"/>
                        <w:right w:val="single" w:sz="4" w:space="0" w:color="auto"/>
                      </w:tcBorders>
                      <w:shd w:val="clear" w:color="auto" w:fill="auto"/>
                      <w:vAlign w:val="center"/>
                    </w:tcPr>
                    <w:p w14:paraId="4C93C63B" w14:textId="77777777" w:rsidR="009F2550" w:rsidRPr="00181911" w:rsidRDefault="009F2550" w:rsidP="009F2550">
                      <w:pPr>
                        <w:jc w:val="center"/>
                        <w:rPr>
                          <w:rFonts w:ascii="Arial" w:hAnsi="Arial" w:cs="Arial"/>
                          <w:sz w:val="18"/>
                          <w:szCs w:val="18"/>
                          <w:highlight w:val="yellow"/>
                        </w:rPr>
                      </w:pPr>
                      <w:r w:rsidRPr="00181911">
                        <w:rPr>
                          <w:rFonts w:ascii="Arial" w:hAnsi="Arial" w:cs="Arial"/>
                          <w:sz w:val="18"/>
                          <w:szCs w:val="18"/>
                        </w:rPr>
                        <w:t>UCS</w:t>
                      </w:r>
                    </w:p>
                  </w:tc>
                </w:sdtContent>
              </w:sdt>
              <w:tc>
                <w:tcPr>
                  <w:tcW w:w="1380" w:type="dxa"/>
                  <w:tcBorders>
                    <w:top w:val="single" w:sz="4" w:space="0" w:color="auto"/>
                    <w:left w:val="single" w:sz="4" w:space="0" w:color="auto"/>
                    <w:bottom w:val="single" w:sz="4" w:space="0" w:color="auto"/>
                    <w:right w:val="single" w:sz="4" w:space="0" w:color="auto"/>
                  </w:tcBorders>
                  <w:shd w:val="clear" w:color="auto" w:fill="FFFFFF" w:themeFill="background1"/>
                </w:tcPr>
                <w:p w14:paraId="5C2893CF" w14:textId="77777777" w:rsidR="009F2550" w:rsidRPr="00181911" w:rsidRDefault="009F2550" w:rsidP="009F2550">
                  <w:pPr>
                    <w:jc w:val="center"/>
                    <w:rPr>
                      <w:rFonts w:ascii="Arial" w:hAnsi="Arial" w:cs="Arial"/>
                      <w:sz w:val="18"/>
                      <w:szCs w:val="18"/>
                    </w:rPr>
                  </w:pPr>
                </w:p>
                <w:p w14:paraId="1BBB45E4" w14:textId="77777777" w:rsidR="009F2550" w:rsidRPr="00181911" w:rsidRDefault="009F2550" w:rsidP="009F2550">
                  <w:pPr>
                    <w:jc w:val="center"/>
                    <w:rPr>
                      <w:rFonts w:ascii="Arial" w:hAnsi="Arial" w:cs="Arial"/>
                      <w:sz w:val="18"/>
                      <w:szCs w:val="18"/>
                    </w:rPr>
                  </w:pPr>
                </w:p>
                <w:p w14:paraId="7A74FF8F" w14:textId="77777777" w:rsidR="009F2550" w:rsidRPr="00181911" w:rsidRDefault="009F2550" w:rsidP="009F2550">
                  <w:pPr>
                    <w:jc w:val="center"/>
                    <w:rPr>
                      <w:rFonts w:ascii="Arial" w:hAnsi="Arial" w:cs="Arial"/>
                      <w:sz w:val="18"/>
                      <w:szCs w:val="18"/>
                    </w:rPr>
                  </w:pPr>
                </w:p>
                <w:p w14:paraId="757D18F1" w14:textId="77777777" w:rsidR="009F2550" w:rsidRPr="00181911" w:rsidRDefault="009F2550" w:rsidP="009F2550">
                  <w:pPr>
                    <w:jc w:val="center"/>
                    <w:rPr>
                      <w:rFonts w:ascii="Arial" w:hAnsi="Arial" w:cs="Arial"/>
                      <w:sz w:val="18"/>
                      <w:szCs w:val="18"/>
                    </w:rPr>
                  </w:pPr>
                </w:p>
                <w:p w14:paraId="5B32C977" w14:textId="77777777" w:rsidR="009F2550" w:rsidRPr="00181911" w:rsidRDefault="009F2550" w:rsidP="009F2550">
                  <w:pPr>
                    <w:jc w:val="center"/>
                    <w:rPr>
                      <w:rFonts w:ascii="Arial" w:hAnsi="Arial" w:cs="Arial"/>
                      <w:sz w:val="18"/>
                      <w:szCs w:val="18"/>
                    </w:rPr>
                  </w:pPr>
                </w:p>
                <w:p w14:paraId="4667B412" w14:textId="0C18FF08" w:rsidR="009F2550" w:rsidRPr="00181911" w:rsidRDefault="00011441" w:rsidP="009F2550">
                  <w:pPr>
                    <w:jc w:val="center"/>
                    <w:rPr>
                      <w:rFonts w:ascii="Arial" w:hAnsi="Arial" w:cs="Arial"/>
                      <w:sz w:val="18"/>
                      <w:szCs w:val="18"/>
                      <w:highlight w:val="yellow"/>
                    </w:rPr>
                  </w:pPr>
                  <w:r w:rsidRPr="00181911">
                    <w:rPr>
                      <w:rFonts w:ascii="Arial" w:hAnsi="Arial" w:cs="Arial"/>
                      <w:sz w:val="18"/>
                      <w:szCs w:val="18"/>
                    </w:rPr>
                    <w:t>Titular de la Unidad de Concesiones y Servicios</w:t>
                  </w:r>
                </w:p>
              </w:tc>
              <w:tc>
                <w:tcPr>
                  <w:tcW w:w="15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3E837" w14:textId="77777777" w:rsidR="009F2550" w:rsidRPr="00181911" w:rsidRDefault="009F2550" w:rsidP="009F2550">
                  <w:pPr>
                    <w:jc w:val="center"/>
                    <w:rPr>
                      <w:rFonts w:ascii="Arial" w:hAnsi="Arial" w:cs="Arial"/>
                      <w:sz w:val="18"/>
                      <w:szCs w:val="18"/>
                    </w:rPr>
                  </w:pPr>
                  <w:r w:rsidRPr="00181911">
                    <w:rPr>
                      <w:rFonts w:ascii="Arial" w:hAnsi="Arial" w:cs="Arial"/>
                      <w:sz w:val="18"/>
                      <w:szCs w:val="18"/>
                    </w:rPr>
                    <w:t>Inmediatamente</w:t>
                  </w:r>
                </w:p>
              </w:tc>
              <w:tc>
                <w:tcPr>
                  <w:tcW w:w="22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12D173" w14:textId="77777777" w:rsidR="00011441" w:rsidRPr="00181911" w:rsidRDefault="009F2550" w:rsidP="009F2550">
                  <w:pPr>
                    <w:jc w:val="both"/>
                    <w:rPr>
                      <w:rFonts w:ascii="Arial" w:hAnsi="Arial" w:cs="Arial"/>
                      <w:sz w:val="18"/>
                      <w:szCs w:val="18"/>
                    </w:rPr>
                  </w:pPr>
                  <w:r w:rsidRPr="00181911">
                    <w:rPr>
                      <w:rFonts w:ascii="Arial" w:hAnsi="Arial" w:cs="Arial"/>
                      <w:sz w:val="18"/>
                      <w:szCs w:val="18"/>
                    </w:rPr>
                    <w:t>La presentación de la solicitud de</w:t>
                  </w:r>
                  <w:r w:rsidR="00011441" w:rsidRPr="00181911">
                    <w:rPr>
                      <w:rFonts w:ascii="Arial" w:hAnsi="Arial" w:cs="Arial"/>
                      <w:sz w:val="18"/>
                      <w:szCs w:val="18"/>
                    </w:rPr>
                    <w:t xml:space="preserve"> la prórroga de la vigencia de </w:t>
                  </w:r>
                  <w:proofErr w:type="gramStart"/>
                  <w:r w:rsidR="00011441" w:rsidRPr="00181911">
                    <w:rPr>
                      <w:rFonts w:ascii="Arial" w:hAnsi="Arial" w:cs="Arial"/>
                      <w:sz w:val="18"/>
                      <w:szCs w:val="18"/>
                    </w:rPr>
                    <w:t xml:space="preserve">la </w:t>
                  </w:r>
                  <w:r w:rsidRPr="00181911">
                    <w:rPr>
                      <w:rFonts w:ascii="Arial" w:hAnsi="Arial" w:cs="Arial"/>
                      <w:sz w:val="18"/>
                      <w:szCs w:val="18"/>
                    </w:rPr>
                    <w:t xml:space="preserve"> constancia</w:t>
                  </w:r>
                  <w:proofErr w:type="gramEnd"/>
                  <w:r w:rsidRPr="00181911">
                    <w:rPr>
                      <w:rFonts w:ascii="Arial" w:hAnsi="Arial" w:cs="Arial"/>
                      <w:sz w:val="18"/>
                      <w:szCs w:val="18"/>
                    </w:rPr>
                    <w:t xml:space="preserve"> de autorización para uso secundario</w:t>
                  </w:r>
                  <w:r w:rsidR="00011441" w:rsidRPr="00181911">
                    <w:rPr>
                      <w:rFonts w:ascii="Arial" w:hAnsi="Arial" w:cs="Arial"/>
                      <w:sz w:val="18"/>
                      <w:szCs w:val="18"/>
                    </w:rPr>
                    <w:t>, de conformidad con el artículo 7</w:t>
                  </w:r>
                </w:p>
                <w:p w14:paraId="60A03901" w14:textId="60803ED0" w:rsidR="009F2550" w:rsidRPr="00181911" w:rsidRDefault="00011441" w:rsidP="009F2550">
                  <w:pPr>
                    <w:jc w:val="both"/>
                    <w:rPr>
                      <w:rFonts w:ascii="Arial" w:hAnsi="Arial" w:cs="Arial"/>
                      <w:sz w:val="18"/>
                      <w:szCs w:val="18"/>
                    </w:rPr>
                  </w:pPr>
                  <w:r w:rsidRPr="00181911">
                    <w:rPr>
                      <w:rFonts w:ascii="Arial" w:hAnsi="Arial" w:cs="Arial"/>
                      <w:sz w:val="18"/>
                      <w:szCs w:val="18"/>
                    </w:rPr>
                    <w:t>d</w:t>
                  </w:r>
                  <w:r w:rsidR="009F2550" w:rsidRPr="00181911">
                    <w:rPr>
                      <w:rFonts w:ascii="Arial" w:hAnsi="Arial" w:cs="Arial"/>
                      <w:sz w:val="18"/>
                      <w:szCs w:val="18"/>
                    </w:rPr>
                    <w:t xml:space="preserve">e los Lineamientos </w:t>
                  </w:r>
                  <w:r w:rsidR="00141C20" w:rsidRPr="00181911">
                    <w:rPr>
                      <w:rFonts w:ascii="Arial" w:hAnsi="Arial" w:cs="Arial"/>
                      <w:sz w:val="18"/>
                      <w:szCs w:val="18"/>
                    </w:rPr>
                    <w:t>de</w:t>
                  </w:r>
                  <w:r w:rsidRPr="00181911">
                    <w:rPr>
                      <w:rFonts w:ascii="Arial" w:hAnsi="Arial" w:cs="Arial"/>
                      <w:sz w:val="18"/>
                      <w:szCs w:val="18"/>
                    </w:rPr>
                    <w:t xml:space="preserve"> Uso Secundario </w:t>
                  </w:r>
                  <w:r w:rsidR="009F2550" w:rsidRPr="00181911">
                    <w:rPr>
                      <w:rFonts w:ascii="Arial" w:hAnsi="Arial" w:cs="Arial"/>
                      <w:sz w:val="18"/>
                      <w:szCs w:val="18"/>
                    </w:rPr>
                    <w:t xml:space="preserve">implica la recepción de la documentación, por medio del acuse de recibo emitido por el Instituto. </w:t>
                  </w:r>
                </w:p>
              </w:tc>
            </w:tr>
            <w:tr w:rsidR="009F2550" w:rsidRPr="00181911" w14:paraId="2A30B152" w14:textId="77777777" w:rsidTr="009F2550">
              <w:tblPrEx>
                <w:jc w:val="center"/>
              </w:tblPrEx>
              <w:trPr>
                <w:jc w:val="center"/>
              </w:trPr>
              <w:sdt>
                <w:sdtPr>
                  <w:rPr>
                    <w:rFonts w:ascii="Arial" w:hAnsi="Arial" w:cs="Arial"/>
                    <w:sz w:val="18"/>
                    <w:szCs w:val="18"/>
                  </w:rPr>
                  <w:alias w:val="Actividad"/>
                  <w:tag w:val="Actividad"/>
                  <w:id w:val="1953367705"/>
                  <w:placeholder>
                    <w:docPart w:val="B41F6E63EB8A43D58687624890BD39C8"/>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14:paraId="0FB18F65" w14:textId="77777777" w:rsidR="009F2550" w:rsidRPr="00181911" w:rsidRDefault="009F2550" w:rsidP="009F2550">
                      <w:pPr>
                        <w:jc w:val="center"/>
                        <w:rPr>
                          <w:rFonts w:ascii="Arial" w:hAnsi="Arial" w:cs="Arial"/>
                          <w:sz w:val="18"/>
                          <w:szCs w:val="18"/>
                        </w:rPr>
                      </w:pPr>
                      <w:r w:rsidRPr="00181911">
                        <w:rPr>
                          <w:rFonts w:ascii="Arial" w:hAnsi="Arial" w:cs="Arial"/>
                          <w:sz w:val="18"/>
                          <w:szCs w:val="18"/>
                        </w:rPr>
                        <w:t>Validación de información</w:t>
                      </w:r>
                    </w:p>
                  </w:tc>
                </w:sdtContent>
              </w:sdt>
              <w:sdt>
                <w:sdtPr>
                  <w:rPr>
                    <w:rFonts w:ascii="Arial" w:hAnsi="Arial" w:cs="Arial"/>
                    <w:sz w:val="18"/>
                    <w:szCs w:val="18"/>
                  </w:rPr>
                  <w:alias w:val="Unidad administrativa responsable"/>
                  <w:tag w:val="Unidad administrativa responsable"/>
                  <w:id w:val="2021429924"/>
                  <w:placeholder>
                    <w:docPart w:val="72449B80089B41CA939B76F734FA0FE1"/>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6E1BF" w14:textId="77777777" w:rsidR="009F2550" w:rsidRPr="00181911" w:rsidRDefault="009F2550" w:rsidP="009F2550">
                      <w:pPr>
                        <w:jc w:val="center"/>
                        <w:rPr>
                          <w:rFonts w:ascii="Arial" w:hAnsi="Arial" w:cs="Arial"/>
                          <w:sz w:val="18"/>
                          <w:szCs w:val="18"/>
                        </w:rPr>
                      </w:pPr>
                      <w:r w:rsidRPr="00181911">
                        <w:rPr>
                          <w:rFonts w:ascii="Arial" w:hAnsi="Arial" w:cs="Arial"/>
                          <w:sz w:val="18"/>
                          <w:szCs w:val="18"/>
                        </w:rPr>
                        <w:t>UCS</w:t>
                      </w:r>
                    </w:p>
                  </w:tc>
                </w:sdtContent>
              </w:sdt>
              <w:tc>
                <w:tcPr>
                  <w:tcW w:w="1380" w:type="dxa"/>
                  <w:tcBorders>
                    <w:top w:val="single" w:sz="4" w:space="0" w:color="auto"/>
                    <w:left w:val="single" w:sz="4" w:space="0" w:color="auto"/>
                    <w:bottom w:val="single" w:sz="4" w:space="0" w:color="auto"/>
                    <w:right w:val="single" w:sz="4" w:space="0" w:color="auto"/>
                  </w:tcBorders>
                  <w:shd w:val="clear" w:color="auto" w:fill="FFFFFF" w:themeFill="background1"/>
                </w:tcPr>
                <w:p w14:paraId="339F1DE0" w14:textId="77777777" w:rsidR="009F2550" w:rsidRPr="00EB18A0" w:rsidRDefault="009F2550" w:rsidP="009F2550">
                  <w:pPr>
                    <w:jc w:val="center"/>
                    <w:rPr>
                      <w:rFonts w:ascii="Arial" w:hAnsi="Arial" w:cs="Arial"/>
                      <w:sz w:val="18"/>
                      <w:szCs w:val="18"/>
                    </w:rPr>
                  </w:pPr>
                </w:p>
                <w:p w14:paraId="7A49EAC5" w14:textId="77777777" w:rsidR="009F2550" w:rsidRPr="00EB18A0" w:rsidRDefault="009F2550" w:rsidP="009F2550">
                  <w:pPr>
                    <w:jc w:val="center"/>
                    <w:rPr>
                      <w:rFonts w:ascii="Arial" w:hAnsi="Arial" w:cs="Arial"/>
                      <w:sz w:val="18"/>
                      <w:szCs w:val="18"/>
                    </w:rPr>
                  </w:pPr>
                </w:p>
                <w:p w14:paraId="00C083F4" w14:textId="77777777" w:rsidR="009F2550" w:rsidRPr="00EB18A0" w:rsidRDefault="009F2550" w:rsidP="009F2550">
                  <w:pPr>
                    <w:jc w:val="center"/>
                    <w:rPr>
                      <w:rFonts w:ascii="Arial" w:hAnsi="Arial" w:cs="Arial"/>
                      <w:sz w:val="18"/>
                      <w:szCs w:val="18"/>
                    </w:rPr>
                  </w:pPr>
                </w:p>
                <w:p w14:paraId="7492C8D5" w14:textId="77777777" w:rsidR="009F2550" w:rsidRPr="00EB18A0" w:rsidRDefault="009F2550" w:rsidP="009F2550">
                  <w:pPr>
                    <w:jc w:val="center"/>
                    <w:rPr>
                      <w:rFonts w:ascii="Arial" w:hAnsi="Arial" w:cs="Arial"/>
                      <w:sz w:val="18"/>
                      <w:szCs w:val="18"/>
                    </w:rPr>
                  </w:pPr>
                </w:p>
                <w:p w14:paraId="3E2F7F21" w14:textId="30BE3A18" w:rsidR="009F2550" w:rsidRPr="00EB18A0" w:rsidRDefault="00011441" w:rsidP="009F2550">
                  <w:pPr>
                    <w:jc w:val="center"/>
                    <w:rPr>
                      <w:rFonts w:ascii="Arial" w:hAnsi="Arial" w:cs="Arial"/>
                      <w:sz w:val="18"/>
                      <w:szCs w:val="18"/>
                    </w:rPr>
                  </w:pPr>
                  <w:r w:rsidRPr="00EB18A0">
                    <w:rPr>
                      <w:rFonts w:ascii="Arial" w:hAnsi="Arial" w:cs="Arial"/>
                      <w:sz w:val="18"/>
                      <w:szCs w:val="18"/>
                    </w:rPr>
                    <w:t>Titular de la Unidad de Concesiones y Servicios</w:t>
                  </w:r>
                </w:p>
              </w:tc>
              <w:tc>
                <w:tcPr>
                  <w:tcW w:w="15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CDBA5" w14:textId="56701B39" w:rsidR="009F2550" w:rsidRPr="00EB18A0" w:rsidRDefault="0062750B" w:rsidP="0062750B">
                  <w:pPr>
                    <w:rPr>
                      <w:rFonts w:ascii="Arial" w:hAnsi="Arial" w:cs="Arial"/>
                      <w:sz w:val="18"/>
                      <w:szCs w:val="18"/>
                    </w:rPr>
                  </w:pPr>
                  <w:r w:rsidRPr="00EB18A0">
                    <w:rPr>
                      <w:rFonts w:ascii="Arial" w:hAnsi="Arial" w:cs="Arial"/>
                      <w:sz w:val="18"/>
                      <w:szCs w:val="18"/>
                    </w:rPr>
                    <w:t>3</w:t>
                  </w:r>
                  <w:r w:rsidR="009F2550" w:rsidRPr="00EB18A0">
                    <w:rPr>
                      <w:rFonts w:ascii="Arial" w:hAnsi="Arial" w:cs="Arial"/>
                      <w:sz w:val="18"/>
                      <w:szCs w:val="18"/>
                    </w:rPr>
                    <w:t>0 días hábiles</w:t>
                  </w:r>
                </w:p>
              </w:tc>
              <w:tc>
                <w:tcPr>
                  <w:tcW w:w="22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F32DCC" w14:textId="132D58AA" w:rsidR="009F2550" w:rsidRPr="00181911" w:rsidRDefault="009F2550" w:rsidP="009F2550">
                  <w:pPr>
                    <w:jc w:val="both"/>
                    <w:rPr>
                      <w:rFonts w:ascii="Arial" w:hAnsi="Arial" w:cs="Arial"/>
                      <w:sz w:val="18"/>
                      <w:szCs w:val="18"/>
                    </w:rPr>
                  </w:pPr>
                  <w:r w:rsidRPr="00181911">
                    <w:rPr>
                      <w:rFonts w:ascii="Arial" w:hAnsi="Arial" w:cs="Arial"/>
                      <w:sz w:val="18"/>
                      <w:szCs w:val="18"/>
                    </w:rPr>
                    <w:t>Cuando los escritos que presentes l</w:t>
                  </w:r>
                  <w:r w:rsidR="0062750B" w:rsidRPr="00181911">
                    <w:rPr>
                      <w:rFonts w:ascii="Arial" w:hAnsi="Arial" w:cs="Arial"/>
                      <w:sz w:val="18"/>
                      <w:szCs w:val="18"/>
                    </w:rPr>
                    <w:t>a</w:t>
                  </w:r>
                  <w:r w:rsidRPr="00181911">
                    <w:rPr>
                      <w:rFonts w:ascii="Arial" w:hAnsi="Arial" w:cs="Arial"/>
                      <w:sz w:val="18"/>
                      <w:szCs w:val="18"/>
                    </w:rPr>
                    <w:t>s</w:t>
                  </w:r>
                  <w:r w:rsidR="0062750B" w:rsidRPr="00181911">
                    <w:rPr>
                      <w:rFonts w:ascii="Arial" w:hAnsi="Arial" w:cs="Arial"/>
                      <w:sz w:val="18"/>
                      <w:szCs w:val="18"/>
                    </w:rPr>
                    <w:t xml:space="preserve"> personas</w:t>
                  </w:r>
                  <w:r w:rsidRPr="00181911">
                    <w:rPr>
                      <w:rFonts w:ascii="Arial" w:hAnsi="Arial" w:cs="Arial"/>
                      <w:sz w:val="18"/>
                      <w:szCs w:val="18"/>
                    </w:rPr>
                    <w:t xml:space="preserve"> interesad</w:t>
                  </w:r>
                  <w:r w:rsidR="0062750B" w:rsidRPr="00181911">
                    <w:rPr>
                      <w:rFonts w:ascii="Arial" w:hAnsi="Arial" w:cs="Arial"/>
                      <w:sz w:val="18"/>
                      <w:szCs w:val="18"/>
                    </w:rPr>
                    <w:t>a</w:t>
                  </w:r>
                  <w:r w:rsidRPr="00181911">
                    <w:rPr>
                      <w:rFonts w:ascii="Arial" w:hAnsi="Arial" w:cs="Arial"/>
                      <w:sz w:val="18"/>
                      <w:szCs w:val="18"/>
                    </w:rPr>
                    <w:t>s no contengan los datos o no cumplan con los requisitos aplicables, el Instituto prevendrá a l</w:t>
                  </w:r>
                  <w:r w:rsidR="0062750B" w:rsidRPr="00181911">
                    <w:rPr>
                      <w:rFonts w:ascii="Arial" w:hAnsi="Arial" w:cs="Arial"/>
                      <w:sz w:val="18"/>
                      <w:szCs w:val="18"/>
                    </w:rPr>
                    <w:t>as mismas</w:t>
                  </w:r>
                  <w:r w:rsidRPr="00181911">
                    <w:rPr>
                      <w:rFonts w:ascii="Arial" w:hAnsi="Arial" w:cs="Arial"/>
                      <w:sz w:val="18"/>
                      <w:szCs w:val="18"/>
                    </w:rPr>
                    <w:t xml:space="preserve">, por escrito y por </w:t>
                  </w:r>
                  <w:r w:rsidRPr="00181911">
                    <w:rPr>
                      <w:rFonts w:ascii="Arial" w:hAnsi="Arial" w:cs="Arial"/>
                      <w:sz w:val="18"/>
                      <w:szCs w:val="18"/>
                    </w:rPr>
                    <w:lastRenderedPageBreak/>
                    <w:t xml:space="preserve">una sola vez, conforme al artículo 17-A de la Ley Federal de Procedimiento Administrativo. El origen de la prevención lo constituye la validación de la información realzada por el Instituto. </w:t>
                  </w:r>
                </w:p>
              </w:tc>
            </w:tr>
            <w:tr w:rsidR="009F2550" w:rsidRPr="00181911" w14:paraId="2492C14A" w14:textId="77777777" w:rsidTr="009F2550">
              <w:tblPrEx>
                <w:jc w:val="center"/>
              </w:tblPrEx>
              <w:trPr>
                <w:jc w:val="center"/>
              </w:trPr>
              <w:sdt>
                <w:sdtPr>
                  <w:rPr>
                    <w:rFonts w:ascii="Arial" w:hAnsi="Arial" w:cs="Arial"/>
                    <w:sz w:val="18"/>
                    <w:szCs w:val="18"/>
                  </w:rPr>
                  <w:alias w:val="Actividad"/>
                  <w:tag w:val="Actividad"/>
                  <w:id w:val="-345796600"/>
                  <w:placeholder>
                    <w:docPart w:val="FCE0AED9E63E4C2DA7F84BE5B5C56C09"/>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14:paraId="290F51D6" w14:textId="77777777" w:rsidR="009F2550" w:rsidRPr="00181911" w:rsidRDefault="009F2550" w:rsidP="009F2550">
                      <w:pPr>
                        <w:jc w:val="center"/>
                        <w:rPr>
                          <w:rFonts w:ascii="Arial" w:hAnsi="Arial" w:cs="Arial"/>
                          <w:sz w:val="18"/>
                          <w:szCs w:val="18"/>
                        </w:rPr>
                      </w:pPr>
                      <w:r w:rsidRPr="00181911">
                        <w:rPr>
                          <w:rFonts w:ascii="Arial" w:hAnsi="Arial" w:cs="Arial"/>
                          <w:sz w:val="18"/>
                          <w:szCs w:val="18"/>
                        </w:rPr>
                        <w:t>Análisis de documentación</w:t>
                      </w:r>
                    </w:p>
                  </w:tc>
                </w:sdtContent>
              </w:sdt>
              <w:sdt>
                <w:sdtPr>
                  <w:rPr>
                    <w:rFonts w:ascii="Arial" w:hAnsi="Arial" w:cs="Arial"/>
                    <w:sz w:val="18"/>
                    <w:szCs w:val="18"/>
                  </w:rPr>
                  <w:alias w:val="Unidad administrativa responsable"/>
                  <w:tag w:val="Unidad administrativa responsable"/>
                  <w:id w:val="-407386032"/>
                  <w:placeholder>
                    <w:docPart w:val="4730BAE2DDAD406CB0A601B448D22AB2"/>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33750" w14:textId="77777777" w:rsidR="009F2550" w:rsidRPr="00181911" w:rsidRDefault="009F2550" w:rsidP="009F2550">
                      <w:pPr>
                        <w:jc w:val="center"/>
                        <w:rPr>
                          <w:rFonts w:ascii="Arial" w:hAnsi="Arial" w:cs="Arial"/>
                          <w:sz w:val="18"/>
                          <w:szCs w:val="18"/>
                        </w:rPr>
                      </w:pPr>
                      <w:r w:rsidRPr="00181911">
                        <w:rPr>
                          <w:rFonts w:ascii="Arial" w:hAnsi="Arial" w:cs="Arial"/>
                          <w:sz w:val="18"/>
                          <w:szCs w:val="18"/>
                        </w:rPr>
                        <w:t>UCS</w:t>
                      </w:r>
                    </w:p>
                  </w:tc>
                </w:sdtContent>
              </w:sdt>
              <w:tc>
                <w:tcPr>
                  <w:tcW w:w="1380" w:type="dxa"/>
                  <w:tcBorders>
                    <w:top w:val="single" w:sz="4" w:space="0" w:color="auto"/>
                    <w:left w:val="single" w:sz="4" w:space="0" w:color="auto"/>
                    <w:bottom w:val="single" w:sz="4" w:space="0" w:color="auto"/>
                    <w:right w:val="single" w:sz="4" w:space="0" w:color="auto"/>
                  </w:tcBorders>
                  <w:shd w:val="clear" w:color="auto" w:fill="FFFFFF" w:themeFill="background1"/>
                </w:tcPr>
                <w:p w14:paraId="1B2DD739" w14:textId="77777777" w:rsidR="009F2550" w:rsidRPr="00181911" w:rsidRDefault="009F2550" w:rsidP="009F2550">
                  <w:pPr>
                    <w:jc w:val="center"/>
                    <w:rPr>
                      <w:rFonts w:ascii="Arial" w:hAnsi="Arial" w:cs="Arial"/>
                      <w:sz w:val="18"/>
                      <w:szCs w:val="18"/>
                    </w:rPr>
                  </w:pPr>
                </w:p>
                <w:p w14:paraId="48A67368" w14:textId="77777777" w:rsidR="009F2550" w:rsidRPr="00181911" w:rsidRDefault="009F2550" w:rsidP="009F2550">
                  <w:pPr>
                    <w:jc w:val="center"/>
                    <w:rPr>
                      <w:rFonts w:ascii="Arial" w:hAnsi="Arial" w:cs="Arial"/>
                      <w:sz w:val="18"/>
                      <w:szCs w:val="18"/>
                    </w:rPr>
                  </w:pPr>
                </w:p>
                <w:p w14:paraId="34A6447C" w14:textId="77777777" w:rsidR="009F2550" w:rsidRPr="00181911" w:rsidRDefault="009F2550" w:rsidP="009F2550">
                  <w:pPr>
                    <w:jc w:val="center"/>
                    <w:rPr>
                      <w:rFonts w:ascii="Arial" w:hAnsi="Arial" w:cs="Arial"/>
                      <w:sz w:val="18"/>
                      <w:szCs w:val="18"/>
                    </w:rPr>
                  </w:pPr>
                </w:p>
                <w:p w14:paraId="699E0B82" w14:textId="77777777" w:rsidR="009F2550" w:rsidRPr="00181911" w:rsidRDefault="009F2550" w:rsidP="009F2550">
                  <w:pPr>
                    <w:jc w:val="center"/>
                    <w:rPr>
                      <w:rFonts w:ascii="Arial" w:hAnsi="Arial" w:cs="Arial"/>
                      <w:sz w:val="18"/>
                      <w:szCs w:val="18"/>
                    </w:rPr>
                  </w:pPr>
                </w:p>
                <w:p w14:paraId="6F2C587C" w14:textId="77777777" w:rsidR="009F2550" w:rsidRPr="00181911" w:rsidRDefault="009F2550" w:rsidP="009F2550">
                  <w:pPr>
                    <w:jc w:val="center"/>
                    <w:rPr>
                      <w:rFonts w:ascii="Arial" w:hAnsi="Arial" w:cs="Arial"/>
                      <w:sz w:val="18"/>
                      <w:szCs w:val="18"/>
                    </w:rPr>
                  </w:pPr>
                </w:p>
                <w:p w14:paraId="134B7A38" w14:textId="77777777" w:rsidR="009F2550" w:rsidRPr="00181911" w:rsidRDefault="009F2550" w:rsidP="009F2550">
                  <w:pPr>
                    <w:jc w:val="center"/>
                    <w:rPr>
                      <w:rFonts w:ascii="Arial" w:hAnsi="Arial" w:cs="Arial"/>
                      <w:sz w:val="18"/>
                      <w:szCs w:val="18"/>
                    </w:rPr>
                  </w:pPr>
                </w:p>
                <w:p w14:paraId="519C82D8" w14:textId="77777777" w:rsidR="009F2550" w:rsidRPr="00181911" w:rsidRDefault="009F2550" w:rsidP="009F2550">
                  <w:pPr>
                    <w:jc w:val="center"/>
                    <w:rPr>
                      <w:rFonts w:ascii="Arial" w:hAnsi="Arial" w:cs="Arial"/>
                      <w:sz w:val="18"/>
                      <w:szCs w:val="18"/>
                    </w:rPr>
                  </w:pPr>
                </w:p>
                <w:p w14:paraId="7C5483C3" w14:textId="77777777" w:rsidR="009F2550" w:rsidRPr="00181911" w:rsidRDefault="009F2550" w:rsidP="009F2550">
                  <w:pPr>
                    <w:jc w:val="center"/>
                    <w:rPr>
                      <w:rFonts w:ascii="Arial" w:hAnsi="Arial" w:cs="Arial"/>
                      <w:sz w:val="18"/>
                      <w:szCs w:val="18"/>
                    </w:rPr>
                  </w:pPr>
                </w:p>
                <w:p w14:paraId="514FD43D" w14:textId="77777777" w:rsidR="009F2550" w:rsidRPr="00181911" w:rsidRDefault="009F2550" w:rsidP="009F2550">
                  <w:pPr>
                    <w:jc w:val="center"/>
                    <w:rPr>
                      <w:rFonts w:ascii="Arial" w:hAnsi="Arial" w:cs="Arial"/>
                      <w:sz w:val="18"/>
                      <w:szCs w:val="18"/>
                    </w:rPr>
                  </w:pPr>
                </w:p>
                <w:p w14:paraId="7E8E007F" w14:textId="147EF54F" w:rsidR="009F2550" w:rsidRPr="00181911" w:rsidRDefault="00011441" w:rsidP="009F2550">
                  <w:pPr>
                    <w:jc w:val="center"/>
                    <w:rPr>
                      <w:rFonts w:ascii="Arial" w:hAnsi="Arial" w:cs="Arial"/>
                      <w:sz w:val="18"/>
                      <w:szCs w:val="18"/>
                    </w:rPr>
                  </w:pPr>
                  <w:r w:rsidRPr="00181911">
                    <w:rPr>
                      <w:rFonts w:ascii="Arial" w:hAnsi="Arial" w:cs="Arial"/>
                      <w:sz w:val="18"/>
                      <w:szCs w:val="18"/>
                    </w:rPr>
                    <w:t>Titular de la Unidad de Concesiones y Servicios</w:t>
                  </w:r>
                </w:p>
              </w:tc>
              <w:tc>
                <w:tcPr>
                  <w:tcW w:w="15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B60E43" w14:textId="7AE7FADF" w:rsidR="009F2550" w:rsidRPr="00181911" w:rsidRDefault="00982093" w:rsidP="009F2550">
                  <w:pPr>
                    <w:jc w:val="center"/>
                    <w:rPr>
                      <w:rFonts w:ascii="Arial" w:hAnsi="Arial" w:cs="Arial"/>
                      <w:sz w:val="18"/>
                      <w:szCs w:val="18"/>
                    </w:rPr>
                  </w:pPr>
                  <w:r w:rsidRPr="00181911">
                    <w:rPr>
                      <w:rFonts w:ascii="Arial" w:hAnsi="Arial" w:cs="Arial"/>
                      <w:sz w:val="18"/>
                      <w:szCs w:val="18"/>
                    </w:rPr>
                    <w:t>9</w:t>
                  </w:r>
                  <w:r w:rsidR="00011441" w:rsidRPr="00181911">
                    <w:rPr>
                      <w:rFonts w:ascii="Arial" w:hAnsi="Arial" w:cs="Arial"/>
                      <w:sz w:val="18"/>
                      <w:szCs w:val="18"/>
                    </w:rPr>
                    <w:t>0</w:t>
                  </w:r>
                  <w:r w:rsidR="009F2550" w:rsidRPr="00181911">
                    <w:rPr>
                      <w:rFonts w:ascii="Arial" w:hAnsi="Arial" w:cs="Arial"/>
                      <w:sz w:val="18"/>
                      <w:szCs w:val="18"/>
                    </w:rPr>
                    <w:t xml:space="preserve"> días hábiles</w:t>
                  </w:r>
                </w:p>
              </w:tc>
              <w:tc>
                <w:tcPr>
                  <w:tcW w:w="22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4DD935" w14:textId="310DF0EF" w:rsidR="009F2550" w:rsidRPr="00181911" w:rsidRDefault="009F2550" w:rsidP="009F2550">
                  <w:pPr>
                    <w:jc w:val="both"/>
                    <w:rPr>
                      <w:rFonts w:ascii="Arial" w:hAnsi="Arial" w:cs="Arial"/>
                      <w:sz w:val="18"/>
                      <w:szCs w:val="18"/>
                    </w:rPr>
                  </w:pPr>
                  <w:r w:rsidRPr="00181911">
                    <w:rPr>
                      <w:rFonts w:ascii="Arial" w:hAnsi="Arial" w:cs="Arial"/>
                      <w:sz w:val="18"/>
                      <w:szCs w:val="18"/>
                    </w:rPr>
                    <w:t xml:space="preserve">El artículo </w:t>
                  </w:r>
                  <w:r w:rsidR="000A12CA" w:rsidRPr="00181911">
                    <w:rPr>
                      <w:rFonts w:ascii="Arial" w:hAnsi="Arial" w:cs="Arial"/>
                      <w:sz w:val="18"/>
                      <w:szCs w:val="18"/>
                    </w:rPr>
                    <w:t>7</w:t>
                  </w:r>
                  <w:r w:rsidRPr="00181911">
                    <w:rPr>
                      <w:rFonts w:ascii="Arial" w:hAnsi="Arial" w:cs="Arial"/>
                      <w:sz w:val="18"/>
                      <w:szCs w:val="18"/>
                    </w:rPr>
                    <w:t xml:space="preserve"> de los Lineamientos establece que el Instituto </w:t>
                  </w:r>
                  <w:r w:rsidR="004A6916" w:rsidRPr="00181911">
                    <w:rPr>
                      <w:rFonts w:ascii="Arial" w:hAnsi="Arial" w:cs="Arial"/>
                      <w:sz w:val="18"/>
                      <w:szCs w:val="18"/>
                    </w:rPr>
                    <w:t>El Instituto resolverá lo conducente dentro de los noventa días hábiles siguientes a la presentación de la solicitud y, dentro de dicho plazo, solicitará la opinión no vinculante a la Secretaría de Hacienda y Crédito Público para fijar la contraprestación por la prórroga de la Autorización de uso secundario.</w:t>
                  </w:r>
                </w:p>
              </w:tc>
            </w:tr>
            <w:tr w:rsidR="009F2550" w:rsidRPr="00181911" w14:paraId="1F4F469B" w14:textId="77777777" w:rsidTr="009F2550">
              <w:tblPrEx>
                <w:jc w:val="center"/>
              </w:tblPrEx>
              <w:trPr>
                <w:jc w:val="center"/>
              </w:trPr>
              <w:sdt>
                <w:sdtPr>
                  <w:rPr>
                    <w:rFonts w:ascii="Arial" w:hAnsi="Arial" w:cs="Arial"/>
                    <w:sz w:val="18"/>
                    <w:szCs w:val="18"/>
                  </w:rPr>
                  <w:alias w:val="Actividad"/>
                  <w:tag w:val="Actividad"/>
                  <w:id w:val="1312753936"/>
                  <w:placeholder>
                    <w:docPart w:val="5AC6D83EF6464B4EB7BD6705DE092696"/>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035" w:type="dxa"/>
                      <w:tcBorders>
                        <w:top w:val="single" w:sz="4" w:space="0" w:color="auto"/>
                        <w:left w:val="single" w:sz="4" w:space="0" w:color="auto"/>
                        <w:bottom w:val="single" w:sz="4" w:space="0" w:color="auto"/>
                        <w:right w:val="single" w:sz="4" w:space="0" w:color="auto"/>
                      </w:tcBorders>
                      <w:shd w:val="clear" w:color="auto" w:fill="auto"/>
                      <w:vAlign w:val="center"/>
                    </w:tcPr>
                    <w:p w14:paraId="2D0DF140" w14:textId="77777777" w:rsidR="009F2550" w:rsidRPr="00181911" w:rsidRDefault="009F2550" w:rsidP="009F2550">
                      <w:pPr>
                        <w:jc w:val="center"/>
                        <w:rPr>
                          <w:rFonts w:ascii="Arial" w:hAnsi="Arial" w:cs="Arial"/>
                          <w:sz w:val="18"/>
                          <w:szCs w:val="18"/>
                        </w:rPr>
                      </w:pPr>
                      <w:r w:rsidRPr="00181911">
                        <w:rPr>
                          <w:rFonts w:ascii="Arial" w:hAnsi="Arial" w:cs="Arial"/>
                          <w:sz w:val="18"/>
                          <w:szCs w:val="18"/>
                        </w:rPr>
                        <w:t>Notificación de resolución</w:t>
                      </w:r>
                    </w:p>
                  </w:tc>
                </w:sdtContent>
              </w:sdt>
              <w:sdt>
                <w:sdtPr>
                  <w:rPr>
                    <w:rFonts w:ascii="Arial" w:hAnsi="Arial" w:cs="Arial"/>
                    <w:sz w:val="18"/>
                    <w:szCs w:val="18"/>
                  </w:rPr>
                  <w:alias w:val="Unidad administrativa responsable"/>
                  <w:tag w:val="Unidad administrativa responsable"/>
                  <w:id w:val="-145590910"/>
                  <w:placeholder>
                    <w:docPart w:val="71170880CEEB4BB2B37BB507C32D6A35"/>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6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ECF507" w14:textId="77777777" w:rsidR="009F2550" w:rsidRPr="00181911" w:rsidRDefault="009F2550" w:rsidP="009F2550">
                      <w:pPr>
                        <w:jc w:val="center"/>
                        <w:rPr>
                          <w:rFonts w:ascii="Arial" w:hAnsi="Arial" w:cs="Arial"/>
                          <w:sz w:val="18"/>
                          <w:szCs w:val="18"/>
                        </w:rPr>
                      </w:pPr>
                      <w:r w:rsidRPr="00181911">
                        <w:rPr>
                          <w:rFonts w:ascii="Arial" w:hAnsi="Arial" w:cs="Arial"/>
                          <w:sz w:val="18"/>
                          <w:szCs w:val="18"/>
                        </w:rPr>
                        <w:t>UCS</w:t>
                      </w:r>
                    </w:p>
                  </w:tc>
                </w:sdtContent>
              </w:sdt>
              <w:tc>
                <w:tcPr>
                  <w:tcW w:w="1380" w:type="dxa"/>
                  <w:tcBorders>
                    <w:top w:val="single" w:sz="4" w:space="0" w:color="auto"/>
                    <w:left w:val="single" w:sz="4" w:space="0" w:color="auto"/>
                    <w:bottom w:val="single" w:sz="4" w:space="0" w:color="auto"/>
                    <w:right w:val="single" w:sz="4" w:space="0" w:color="auto"/>
                  </w:tcBorders>
                  <w:shd w:val="clear" w:color="auto" w:fill="FFFFFF" w:themeFill="background1"/>
                </w:tcPr>
                <w:p w14:paraId="3F80B9AD" w14:textId="77777777" w:rsidR="009F2550" w:rsidRPr="00181911" w:rsidRDefault="009F2550" w:rsidP="009F2550">
                  <w:pPr>
                    <w:jc w:val="center"/>
                    <w:rPr>
                      <w:rFonts w:ascii="Arial" w:hAnsi="Arial" w:cs="Arial"/>
                      <w:sz w:val="18"/>
                      <w:szCs w:val="18"/>
                    </w:rPr>
                  </w:pPr>
                </w:p>
                <w:p w14:paraId="485FFB29" w14:textId="77777777" w:rsidR="009F2550" w:rsidRPr="00181911" w:rsidRDefault="009F2550" w:rsidP="009F2550">
                  <w:pPr>
                    <w:jc w:val="center"/>
                    <w:rPr>
                      <w:rFonts w:ascii="Arial" w:hAnsi="Arial" w:cs="Arial"/>
                      <w:sz w:val="18"/>
                      <w:szCs w:val="18"/>
                    </w:rPr>
                  </w:pPr>
                </w:p>
                <w:p w14:paraId="25334184" w14:textId="77777777" w:rsidR="009F2550" w:rsidRPr="00181911" w:rsidRDefault="009F2550" w:rsidP="009F2550">
                  <w:pPr>
                    <w:jc w:val="center"/>
                    <w:rPr>
                      <w:rFonts w:ascii="Arial" w:hAnsi="Arial" w:cs="Arial"/>
                      <w:sz w:val="18"/>
                      <w:szCs w:val="18"/>
                    </w:rPr>
                  </w:pPr>
                </w:p>
                <w:p w14:paraId="3A6534D4" w14:textId="77777777" w:rsidR="009F2550" w:rsidRPr="00181911" w:rsidRDefault="009F2550" w:rsidP="009F2550">
                  <w:pPr>
                    <w:jc w:val="center"/>
                    <w:rPr>
                      <w:rFonts w:ascii="Arial" w:hAnsi="Arial" w:cs="Arial"/>
                      <w:sz w:val="18"/>
                      <w:szCs w:val="18"/>
                    </w:rPr>
                  </w:pPr>
                </w:p>
                <w:p w14:paraId="57A8749E" w14:textId="77777777" w:rsidR="009F2550" w:rsidRPr="00181911" w:rsidRDefault="009F2550" w:rsidP="009F2550">
                  <w:pPr>
                    <w:jc w:val="center"/>
                    <w:rPr>
                      <w:rFonts w:ascii="Arial" w:hAnsi="Arial" w:cs="Arial"/>
                      <w:sz w:val="18"/>
                      <w:szCs w:val="18"/>
                    </w:rPr>
                  </w:pPr>
                </w:p>
                <w:p w14:paraId="748EB5CD" w14:textId="77777777" w:rsidR="009F2550" w:rsidRPr="00181911" w:rsidRDefault="009F2550" w:rsidP="009F2550">
                  <w:pPr>
                    <w:jc w:val="center"/>
                    <w:rPr>
                      <w:rFonts w:ascii="Arial" w:hAnsi="Arial" w:cs="Arial"/>
                      <w:sz w:val="18"/>
                      <w:szCs w:val="18"/>
                    </w:rPr>
                  </w:pPr>
                </w:p>
                <w:p w14:paraId="21E16299" w14:textId="77777777" w:rsidR="009F2550" w:rsidRPr="00181911" w:rsidRDefault="009F2550" w:rsidP="009F2550">
                  <w:pPr>
                    <w:jc w:val="center"/>
                    <w:rPr>
                      <w:rFonts w:ascii="Arial" w:hAnsi="Arial" w:cs="Arial"/>
                      <w:sz w:val="18"/>
                      <w:szCs w:val="18"/>
                    </w:rPr>
                  </w:pPr>
                </w:p>
                <w:p w14:paraId="5E905B6D" w14:textId="77777777" w:rsidR="009F2550" w:rsidRPr="00181911" w:rsidRDefault="009F2550" w:rsidP="009F2550">
                  <w:pPr>
                    <w:jc w:val="center"/>
                    <w:rPr>
                      <w:rFonts w:ascii="Arial" w:hAnsi="Arial" w:cs="Arial"/>
                      <w:sz w:val="18"/>
                      <w:szCs w:val="18"/>
                    </w:rPr>
                  </w:pPr>
                </w:p>
                <w:p w14:paraId="63104840" w14:textId="77777777" w:rsidR="009F2550" w:rsidRPr="00181911" w:rsidRDefault="009F2550" w:rsidP="009F2550">
                  <w:pPr>
                    <w:jc w:val="center"/>
                    <w:rPr>
                      <w:rFonts w:ascii="Arial" w:hAnsi="Arial" w:cs="Arial"/>
                      <w:sz w:val="18"/>
                      <w:szCs w:val="18"/>
                    </w:rPr>
                  </w:pPr>
                </w:p>
                <w:p w14:paraId="02B0AF6C" w14:textId="3B81002D" w:rsidR="009F2550" w:rsidRPr="00181911" w:rsidRDefault="000A12CA" w:rsidP="009F2550">
                  <w:pPr>
                    <w:jc w:val="center"/>
                    <w:rPr>
                      <w:rFonts w:ascii="Arial" w:hAnsi="Arial" w:cs="Arial"/>
                      <w:sz w:val="18"/>
                      <w:szCs w:val="18"/>
                    </w:rPr>
                  </w:pPr>
                  <w:r w:rsidRPr="00181911">
                    <w:rPr>
                      <w:rFonts w:ascii="Arial" w:hAnsi="Arial" w:cs="Arial"/>
                      <w:sz w:val="18"/>
                      <w:szCs w:val="18"/>
                    </w:rPr>
                    <w:t>Titular de la Unidad de Concesiones y Servicios</w:t>
                  </w:r>
                </w:p>
              </w:tc>
              <w:tc>
                <w:tcPr>
                  <w:tcW w:w="15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46727D" w14:textId="77777777" w:rsidR="009F2550" w:rsidRPr="00181911" w:rsidRDefault="009F2550" w:rsidP="009F2550">
                  <w:pPr>
                    <w:jc w:val="center"/>
                    <w:rPr>
                      <w:rFonts w:ascii="Arial" w:hAnsi="Arial" w:cs="Arial"/>
                      <w:sz w:val="18"/>
                      <w:szCs w:val="18"/>
                    </w:rPr>
                  </w:pPr>
                  <w:r w:rsidRPr="00181911">
                    <w:rPr>
                      <w:rFonts w:ascii="Arial" w:hAnsi="Arial" w:cs="Arial"/>
                      <w:sz w:val="18"/>
                      <w:szCs w:val="18"/>
                    </w:rPr>
                    <w:t>10 días hábiles</w:t>
                  </w:r>
                </w:p>
              </w:tc>
              <w:tc>
                <w:tcPr>
                  <w:tcW w:w="221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2FE5A" w14:textId="77777777" w:rsidR="009F2550" w:rsidRPr="00181911" w:rsidRDefault="009F2550" w:rsidP="009F2550">
                  <w:pPr>
                    <w:jc w:val="both"/>
                    <w:rPr>
                      <w:rFonts w:ascii="Arial" w:hAnsi="Arial" w:cs="Arial"/>
                      <w:sz w:val="18"/>
                      <w:szCs w:val="18"/>
                    </w:rPr>
                  </w:pPr>
                  <w:r w:rsidRPr="00181911">
                    <w:rPr>
                      <w:rFonts w:ascii="Arial" w:hAnsi="Arial" w:cs="Arial"/>
                      <w:sz w:val="18"/>
                      <w:szCs w:val="18"/>
                    </w:rPr>
                    <w:t>Toda notificación deberá efectuarse en el plazo máximo de diez días, a partir de la</w:t>
                  </w:r>
                </w:p>
                <w:p w14:paraId="7404A479" w14:textId="77777777" w:rsidR="009F2550" w:rsidRPr="00181911" w:rsidRDefault="009F2550" w:rsidP="009F2550">
                  <w:pPr>
                    <w:jc w:val="both"/>
                    <w:rPr>
                      <w:rFonts w:ascii="Arial" w:hAnsi="Arial" w:cs="Arial"/>
                      <w:sz w:val="18"/>
                      <w:szCs w:val="18"/>
                    </w:rPr>
                  </w:pPr>
                  <w:r w:rsidRPr="00181911">
                    <w:rPr>
                      <w:rFonts w:ascii="Arial" w:hAnsi="Arial" w:cs="Arial"/>
                      <w:sz w:val="18"/>
                      <w:szCs w:val="18"/>
                    </w:rPr>
                    <w:t>emisión de la resolución o acto que se notifique, y deberá contener el texto íntegro del acto, así como el</w:t>
                  </w:r>
                </w:p>
                <w:p w14:paraId="7126B7BB" w14:textId="77777777" w:rsidR="009F2550" w:rsidRPr="00181911" w:rsidRDefault="009F2550" w:rsidP="009F2550">
                  <w:pPr>
                    <w:jc w:val="both"/>
                    <w:rPr>
                      <w:rFonts w:ascii="Arial" w:hAnsi="Arial" w:cs="Arial"/>
                      <w:sz w:val="18"/>
                      <w:szCs w:val="18"/>
                    </w:rPr>
                  </w:pPr>
                  <w:r w:rsidRPr="00181911">
                    <w:rPr>
                      <w:rFonts w:ascii="Arial" w:hAnsi="Arial" w:cs="Arial"/>
                      <w:sz w:val="18"/>
                      <w:szCs w:val="18"/>
                    </w:rPr>
                    <w:t>fundamento legal en que se apoye con la indicación si es o no definitivo en la vía administrativa, y en su</w:t>
                  </w:r>
                </w:p>
                <w:p w14:paraId="756371D9" w14:textId="77777777" w:rsidR="009F2550" w:rsidRPr="00181911" w:rsidRDefault="009F2550" w:rsidP="009F2550">
                  <w:pPr>
                    <w:jc w:val="both"/>
                    <w:rPr>
                      <w:rFonts w:ascii="Arial" w:hAnsi="Arial" w:cs="Arial"/>
                      <w:sz w:val="18"/>
                      <w:szCs w:val="18"/>
                    </w:rPr>
                  </w:pPr>
                  <w:r w:rsidRPr="00181911">
                    <w:rPr>
                      <w:rFonts w:ascii="Arial" w:hAnsi="Arial" w:cs="Arial"/>
                      <w:sz w:val="18"/>
                      <w:szCs w:val="18"/>
                    </w:rPr>
                    <w:t>caso, la expresión del recurso administrativo que contra la misma proceda, órgano ante el cual hubiera de</w:t>
                  </w:r>
                </w:p>
                <w:p w14:paraId="031387D9" w14:textId="77777777" w:rsidR="009F2550" w:rsidRPr="00181911" w:rsidRDefault="009F2550" w:rsidP="009F2550">
                  <w:pPr>
                    <w:jc w:val="both"/>
                    <w:rPr>
                      <w:rFonts w:ascii="Arial" w:hAnsi="Arial" w:cs="Arial"/>
                      <w:sz w:val="18"/>
                      <w:szCs w:val="18"/>
                    </w:rPr>
                  </w:pPr>
                  <w:r w:rsidRPr="00181911">
                    <w:rPr>
                      <w:rFonts w:ascii="Arial" w:hAnsi="Arial" w:cs="Arial"/>
                      <w:sz w:val="18"/>
                      <w:szCs w:val="18"/>
                    </w:rPr>
                    <w:t>presentarse y plazo para su interposición, de acuerdo con el artículo 39 de la Ley Federal de Procedimiento Administrativo.</w:t>
                  </w:r>
                </w:p>
              </w:tc>
            </w:tr>
          </w:tbl>
          <w:p w14:paraId="2F4DEEC4" w14:textId="77777777" w:rsidR="009F2550" w:rsidRPr="005F7176" w:rsidRDefault="009F2550" w:rsidP="009F2550">
            <w:pPr>
              <w:jc w:val="both"/>
              <w:rPr>
                <w:rFonts w:ascii="Arial" w:hAnsi="Arial" w:cs="Arial"/>
                <w:sz w:val="18"/>
                <w:szCs w:val="18"/>
              </w:rPr>
            </w:pPr>
            <w:r w:rsidRPr="005F7176">
              <w:rPr>
                <w:rFonts w:ascii="Arial" w:hAnsi="Arial" w:cs="Arial"/>
                <w:sz w:val="18"/>
                <w:szCs w:val="18"/>
              </w:rPr>
              <w:t>*Agregue las filas que considere necesarias.</w:t>
            </w:r>
          </w:p>
          <w:p w14:paraId="5BCD9ACF" w14:textId="77777777" w:rsidR="009F2550" w:rsidRPr="005F7176" w:rsidRDefault="009F2550" w:rsidP="009F2550">
            <w:pPr>
              <w:jc w:val="both"/>
              <w:rPr>
                <w:rFonts w:ascii="Arial" w:hAnsi="Arial" w:cs="Arial"/>
                <w:sz w:val="18"/>
                <w:szCs w:val="18"/>
              </w:rPr>
            </w:pPr>
          </w:p>
          <w:tbl>
            <w:tblPr>
              <w:tblStyle w:val="Tablaconcuadrcula"/>
              <w:tblW w:w="0" w:type="auto"/>
              <w:jc w:val="right"/>
              <w:tblLook w:val="04A0" w:firstRow="1" w:lastRow="0" w:firstColumn="1" w:lastColumn="0" w:noHBand="0" w:noVBand="1"/>
            </w:tblPr>
            <w:tblGrid>
              <w:gridCol w:w="8457"/>
            </w:tblGrid>
            <w:tr w:rsidR="009F2550" w:rsidRPr="005F7176" w14:paraId="45ED5DEC" w14:textId="77777777" w:rsidTr="00D930BA">
              <w:trPr>
                <w:jc w:val="right"/>
              </w:trPr>
              <w:tc>
                <w:tcPr>
                  <w:tcW w:w="8457" w:type="dxa"/>
                  <w:tcBorders>
                    <w:left w:val="single" w:sz="4" w:space="0" w:color="auto"/>
                  </w:tcBorders>
                  <w:shd w:val="clear" w:color="auto" w:fill="A8D08D" w:themeFill="accent6" w:themeFillTint="99"/>
                </w:tcPr>
                <w:p w14:paraId="79B8ED95" w14:textId="77777777" w:rsidR="009F2550" w:rsidRPr="005F7176" w:rsidRDefault="009F2550" w:rsidP="009F2550">
                  <w:pPr>
                    <w:ind w:left="171" w:hanging="171"/>
                    <w:jc w:val="center"/>
                    <w:rPr>
                      <w:rFonts w:ascii="Arial" w:hAnsi="Arial" w:cs="Arial"/>
                      <w:sz w:val="18"/>
                      <w:szCs w:val="18"/>
                    </w:rPr>
                  </w:pPr>
                  <w:r w:rsidRPr="005F7176">
                    <w:rPr>
                      <w:rFonts w:ascii="Arial" w:hAnsi="Arial" w:cs="Arial"/>
                      <w:sz w:val="18"/>
                      <w:szCs w:val="18"/>
                    </w:rPr>
                    <w:tab/>
                  </w:r>
                </w:p>
                <w:p w14:paraId="467F6D08" w14:textId="77777777" w:rsidR="009F2550" w:rsidRPr="005F7176" w:rsidRDefault="009F2550" w:rsidP="009F2550">
                  <w:pPr>
                    <w:ind w:left="171" w:hanging="171"/>
                    <w:jc w:val="center"/>
                    <w:rPr>
                      <w:rFonts w:ascii="Arial" w:hAnsi="Arial" w:cs="Arial"/>
                      <w:b/>
                      <w:sz w:val="18"/>
                      <w:szCs w:val="18"/>
                    </w:rPr>
                  </w:pPr>
                  <w:r w:rsidRPr="005F7176">
                    <w:rPr>
                      <w:rFonts w:ascii="Arial" w:hAnsi="Arial" w:cs="Arial"/>
                      <w:b/>
                      <w:sz w:val="18"/>
                      <w:szCs w:val="18"/>
                    </w:rPr>
                    <w:lastRenderedPageBreak/>
                    <w:t>Proporcione un diagrama de flujo</w:t>
                  </w:r>
                  <w:r w:rsidRPr="005F7176">
                    <w:rPr>
                      <w:rStyle w:val="Refdenotaalpie"/>
                      <w:rFonts w:ascii="Arial" w:hAnsi="Arial" w:cs="Arial"/>
                      <w:b/>
                      <w:sz w:val="18"/>
                      <w:szCs w:val="18"/>
                    </w:rPr>
                    <w:footnoteReference w:id="5"/>
                  </w:r>
                  <w:r w:rsidRPr="005F7176">
                    <w:rPr>
                      <w:rFonts w:ascii="Arial" w:hAnsi="Arial" w:cs="Arial"/>
                      <w:b/>
                      <w:sz w:val="18"/>
                      <w:szCs w:val="18"/>
                    </w:rPr>
                    <w:t xml:space="preserve"> del proceso interno que generará en el Instituto cada uno de los trámites identificados</w:t>
                  </w:r>
                </w:p>
                <w:p w14:paraId="2186A825" w14:textId="77777777" w:rsidR="009F2550" w:rsidRPr="005F7176" w:rsidRDefault="009F2550" w:rsidP="009F2550">
                  <w:pPr>
                    <w:rPr>
                      <w:rFonts w:ascii="Arial" w:hAnsi="Arial" w:cs="Arial"/>
                      <w:b/>
                      <w:sz w:val="18"/>
                      <w:szCs w:val="18"/>
                    </w:rPr>
                  </w:pPr>
                </w:p>
              </w:tc>
            </w:tr>
            <w:tr w:rsidR="009F2550" w:rsidRPr="005F7176" w14:paraId="62705CD2" w14:textId="77777777" w:rsidTr="008A522C">
              <w:trPr>
                <w:trHeight w:val="4598"/>
                <w:jc w:val="right"/>
              </w:trPr>
              <w:tc>
                <w:tcPr>
                  <w:tcW w:w="8457" w:type="dxa"/>
                  <w:tcBorders>
                    <w:left w:val="single" w:sz="4" w:space="0" w:color="auto"/>
                  </w:tcBorders>
                  <w:shd w:val="clear" w:color="auto" w:fill="FFFFFF" w:themeFill="background1"/>
                </w:tcPr>
                <w:p w14:paraId="5054DB5D" w14:textId="79F2C2D6" w:rsidR="009F2550" w:rsidRPr="005F7176" w:rsidRDefault="008A522C" w:rsidP="008A522C">
                  <w:pPr>
                    <w:rPr>
                      <w:rFonts w:ascii="Arial" w:hAnsi="Arial" w:cs="Arial"/>
                      <w:sz w:val="18"/>
                      <w:szCs w:val="18"/>
                    </w:rPr>
                  </w:pPr>
                  <w:r>
                    <w:rPr>
                      <w:noProof/>
                    </w:rPr>
                    <w:lastRenderedPageBreak/>
                    <w:drawing>
                      <wp:inline distT="0" distB="0" distL="0" distR="0" wp14:anchorId="7129954F" wp14:editId="0A3962D5">
                        <wp:extent cx="5192973" cy="3052192"/>
                        <wp:effectExtent l="0" t="0" r="825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7"/>
                                <a:stretch>
                                  <a:fillRect/>
                                </a:stretch>
                              </pic:blipFill>
                              <pic:spPr>
                                <a:xfrm>
                                  <a:off x="0" y="0"/>
                                  <a:ext cx="5247618" cy="3084310"/>
                                </a:xfrm>
                                <a:prstGeom prst="rect">
                                  <a:avLst/>
                                </a:prstGeom>
                              </pic:spPr>
                            </pic:pic>
                          </a:graphicData>
                        </a:graphic>
                      </wp:inline>
                    </w:drawing>
                  </w:r>
                </w:p>
              </w:tc>
            </w:tr>
          </w:tbl>
          <w:p w14:paraId="5516BD76" w14:textId="0BE526C0" w:rsidR="009F2550" w:rsidRPr="005F7176" w:rsidRDefault="009F2550" w:rsidP="007C6015">
            <w:pPr>
              <w:jc w:val="both"/>
              <w:rPr>
                <w:rFonts w:ascii="Arial" w:hAnsi="Arial" w:cs="Arial"/>
                <w:sz w:val="18"/>
                <w:szCs w:val="18"/>
              </w:rPr>
            </w:pPr>
          </w:p>
        </w:tc>
      </w:tr>
    </w:tbl>
    <w:p w14:paraId="547AB8EF" w14:textId="5BB0D80B" w:rsidR="009F2550" w:rsidRPr="005F7176" w:rsidRDefault="009F2550" w:rsidP="001A6F6F">
      <w:pPr>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CE3C00" w:rsidRPr="005F7176" w14:paraId="2F48CAEF" w14:textId="77777777" w:rsidTr="00CE3C00">
        <w:tc>
          <w:tcPr>
            <w:tcW w:w="8828" w:type="dxa"/>
          </w:tcPr>
          <w:p w14:paraId="51A57DED" w14:textId="778277F7" w:rsidR="00CE3C00" w:rsidRPr="005F7176" w:rsidRDefault="00CE3C00" w:rsidP="001A6F6F">
            <w:pPr>
              <w:jc w:val="both"/>
              <w:rPr>
                <w:rFonts w:ascii="Arial" w:hAnsi="Arial" w:cs="Arial"/>
                <w:b/>
                <w:sz w:val="18"/>
                <w:szCs w:val="18"/>
              </w:rPr>
            </w:pPr>
            <w:r w:rsidRPr="005F7176">
              <w:rPr>
                <w:rFonts w:ascii="Arial" w:hAnsi="Arial" w:cs="Arial"/>
                <w:b/>
                <w:sz w:val="18"/>
                <w:szCs w:val="18"/>
              </w:rPr>
              <w:t>9.- Identifique las posibles afectaciones a la competencia</w:t>
            </w:r>
            <w:r w:rsidR="00BB5C59" w:rsidRPr="005F7176">
              <w:rPr>
                <w:rStyle w:val="Refdenotaalpie"/>
                <w:rFonts w:ascii="Arial" w:hAnsi="Arial" w:cs="Arial"/>
                <w:b/>
                <w:sz w:val="18"/>
                <w:szCs w:val="18"/>
              </w:rPr>
              <w:footnoteReference w:id="6"/>
            </w:r>
            <w:r w:rsidRPr="005F7176">
              <w:rPr>
                <w:rFonts w:ascii="Arial" w:hAnsi="Arial" w:cs="Arial"/>
                <w:b/>
                <w:sz w:val="18"/>
                <w:szCs w:val="18"/>
              </w:rPr>
              <w:t xml:space="preserve"> que la propuesta de regulación pudiera generar a su entrada en vigor.</w:t>
            </w:r>
          </w:p>
          <w:p w14:paraId="35A34BDD" w14:textId="3EB4495E" w:rsidR="00CE3C00" w:rsidRPr="005F7176" w:rsidRDefault="00CE3C00" w:rsidP="001A6F6F">
            <w:pPr>
              <w:jc w:val="both"/>
              <w:rPr>
                <w:rFonts w:ascii="Arial" w:hAnsi="Arial" w:cs="Arial"/>
                <w:sz w:val="18"/>
                <w:szCs w:val="18"/>
              </w:rPr>
            </w:pPr>
          </w:p>
          <w:p w14:paraId="534B9F1B" w14:textId="77777777" w:rsidR="00A04442" w:rsidRPr="005F7176" w:rsidRDefault="00A04442"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4301"/>
              <w:gridCol w:w="4301"/>
            </w:tblGrid>
            <w:tr w:rsidR="00B73435" w:rsidRPr="005F7176" w14:paraId="44917405" w14:textId="77777777" w:rsidTr="00B73435">
              <w:tc>
                <w:tcPr>
                  <w:tcW w:w="8602" w:type="dxa"/>
                  <w:gridSpan w:val="2"/>
                  <w:shd w:val="clear" w:color="auto" w:fill="A8D08D" w:themeFill="accent6" w:themeFillTint="99"/>
                </w:tcPr>
                <w:p w14:paraId="526D4233" w14:textId="316AC4FE" w:rsidR="00B73435" w:rsidRPr="005F7176" w:rsidRDefault="00B73435" w:rsidP="001A6F6F">
                  <w:pPr>
                    <w:jc w:val="center"/>
                    <w:rPr>
                      <w:rFonts w:ascii="Arial" w:hAnsi="Arial" w:cs="Arial"/>
                      <w:b/>
                      <w:sz w:val="18"/>
                      <w:szCs w:val="18"/>
                    </w:rPr>
                  </w:pPr>
                  <w:r w:rsidRPr="005F7176">
                    <w:rPr>
                      <w:rFonts w:ascii="Arial" w:hAnsi="Arial" w:cs="Arial"/>
                      <w:b/>
                      <w:sz w:val="18"/>
                      <w:szCs w:val="18"/>
                    </w:rPr>
                    <w:t>¿Limita el número o rango de proveedores</w:t>
                  </w:r>
                  <w:r w:rsidR="006C5932" w:rsidRPr="005F7176">
                    <w:rPr>
                      <w:rFonts w:ascii="Arial" w:hAnsi="Arial" w:cs="Arial"/>
                      <w:b/>
                      <w:sz w:val="18"/>
                      <w:szCs w:val="18"/>
                    </w:rPr>
                    <w:t xml:space="preserve"> de </w:t>
                  </w:r>
                  <w:r w:rsidR="00DC2B70" w:rsidRPr="005F7176">
                    <w:rPr>
                      <w:rFonts w:ascii="Arial" w:hAnsi="Arial" w:cs="Arial"/>
                      <w:b/>
                      <w:sz w:val="18"/>
                      <w:szCs w:val="18"/>
                    </w:rPr>
                    <w:t xml:space="preserve">bienes y/o </w:t>
                  </w:r>
                  <w:r w:rsidR="006C5932" w:rsidRPr="005F7176">
                    <w:rPr>
                      <w:rFonts w:ascii="Arial" w:hAnsi="Arial" w:cs="Arial"/>
                      <w:b/>
                      <w:sz w:val="18"/>
                      <w:szCs w:val="18"/>
                    </w:rPr>
                    <w:t>servicio</w:t>
                  </w:r>
                  <w:r w:rsidR="00DC2B70" w:rsidRPr="005F7176">
                    <w:rPr>
                      <w:rFonts w:ascii="Arial" w:hAnsi="Arial" w:cs="Arial"/>
                      <w:b/>
                      <w:sz w:val="18"/>
                      <w:szCs w:val="18"/>
                    </w:rPr>
                    <w:t>s</w:t>
                  </w:r>
                  <w:r w:rsidRPr="005F7176">
                    <w:rPr>
                      <w:rFonts w:ascii="Arial" w:hAnsi="Arial" w:cs="Arial"/>
                      <w:b/>
                      <w:sz w:val="18"/>
                      <w:szCs w:val="18"/>
                    </w:rPr>
                    <w:t>?</w:t>
                  </w:r>
                </w:p>
              </w:tc>
            </w:tr>
            <w:tr w:rsidR="00CE3C00" w:rsidRPr="005F7176" w14:paraId="427D4DF8" w14:textId="77777777" w:rsidTr="00CE3C00">
              <w:tc>
                <w:tcPr>
                  <w:tcW w:w="4301" w:type="dxa"/>
                </w:tcPr>
                <w:p w14:paraId="7243B43F" w14:textId="05840076" w:rsidR="00CE3C00" w:rsidRPr="005F7176" w:rsidRDefault="00CE3C00" w:rsidP="001A6F6F">
                  <w:pPr>
                    <w:jc w:val="both"/>
                    <w:rPr>
                      <w:rFonts w:ascii="Arial" w:hAnsi="Arial" w:cs="Arial"/>
                      <w:sz w:val="18"/>
                      <w:szCs w:val="18"/>
                    </w:rPr>
                  </w:pPr>
                  <w:r w:rsidRPr="005F7176">
                    <w:rPr>
                      <w:rFonts w:ascii="Arial" w:hAnsi="Arial" w:cs="Arial"/>
                      <w:sz w:val="18"/>
                      <w:szCs w:val="18"/>
                    </w:rPr>
                    <w:t xml:space="preserve">¿Otorga derechos exclusivos a </w:t>
                  </w:r>
                  <w:r w:rsidR="0082151C" w:rsidRPr="005F7176">
                    <w:rPr>
                      <w:rFonts w:ascii="Arial" w:hAnsi="Arial" w:cs="Arial"/>
                      <w:sz w:val="18"/>
                      <w:szCs w:val="18"/>
                    </w:rPr>
                    <w:t xml:space="preserve">algún(os) </w:t>
                  </w:r>
                  <w:r w:rsidRPr="005F7176">
                    <w:rPr>
                      <w:rFonts w:ascii="Arial" w:hAnsi="Arial" w:cs="Arial"/>
                      <w:sz w:val="18"/>
                      <w:szCs w:val="18"/>
                    </w:rPr>
                    <w:t>proveedor</w:t>
                  </w:r>
                  <w:r w:rsidR="0082151C" w:rsidRPr="005F7176">
                    <w:rPr>
                      <w:rFonts w:ascii="Arial" w:hAnsi="Arial" w:cs="Arial"/>
                      <w:sz w:val="18"/>
                      <w:szCs w:val="18"/>
                    </w:rPr>
                    <w:t>(es)</w:t>
                  </w:r>
                  <w:r w:rsidRPr="005F7176">
                    <w:rPr>
                      <w:rFonts w:ascii="Arial" w:hAnsi="Arial" w:cs="Arial"/>
                      <w:sz w:val="18"/>
                      <w:szCs w:val="18"/>
                    </w:rPr>
                    <w:t xml:space="preserve"> para proporcionar bienes o servicios?</w:t>
                  </w:r>
                </w:p>
              </w:tc>
              <w:tc>
                <w:tcPr>
                  <w:tcW w:w="4301" w:type="dxa"/>
                </w:tcPr>
                <w:p w14:paraId="2A66BD6A" w14:textId="32627B9B" w:rsidR="00CE3C00" w:rsidRPr="005F7176" w:rsidRDefault="00CE3C00" w:rsidP="001A6F6F">
                  <w:pPr>
                    <w:jc w:val="center"/>
                    <w:rPr>
                      <w:rFonts w:ascii="Arial" w:hAnsi="Arial" w:cs="Arial"/>
                      <w:sz w:val="18"/>
                      <w:szCs w:val="18"/>
                    </w:rPr>
                  </w:pPr>
                  <w:r w:rsidRPr="005F7176">
                    <w:rPr>
                      <w:rFonts w:ascii="Arial" w:hAnsi="Arial" w:cs="Arial"/>
                      <w:sz w:val="18"/>
                      <w:szCs w:val="18"/>
                    </w:rPr>
                    <w:t>S</w:t>
                  </w:r>
                  <w:r w:rsidR="00F81A0C" w:rsidRPr="005F7176">
                    <w:rPr>
                      <w:rFonts w:ascii="Arial" w:hAnsi="Arial" w:cs="Arial"/>
                      <w:sz w:val="18"/>
                      <w:szCs w:val="18"/>
                    </w:rPr>
                    <w:t>í</w:t>
                  </w:r>
                  <w:r w:rsidRPr="005F7176">
                    <w:rPr>
                      <w:rFonts w:ascii="Arial" w:hAnsi="Arial" w:cs="Arial"/>
                      <w:sz w:val="18"/>
                      <w:szCs w:val="18"/>
                    </w:rPr>
                    <w:t>(</w:t>
                  </w:r>
                  <w:r w:rsidR="0016006C">
                    <w:rPr>
                      <w:rFonts w:ascii="Arial" w:hAnsi="Arial" w:cs="Arial"/>
                      <w:sz w:val="18"/>
                      <w:szCs w:val="18"/>
                    </w:rPr>
                    <w:t xml:space="preserve"> </w:t>
                  </w:r>
                  <w:r w:rsidRPr="005F7176">
                    <w:rPr>
                      <w:rFonts w:ascii="Arial" w:hAnsi="Arial" w:cs="Arial"/>
                      <w:sz w:val="18"/>
                      <w:szCs w:val="18"/>
                    </w:rPr>
                    <w:t>) No (</w:t>
                  </w:r>
                  <w:r w:rsidR="0016006C">
                    <w:rPr>
                      <w:rFonts w:ascii="Arial" w:hAnsi="Arial" w:cs="Arial"/>
                      <w:sz w:val="18"/>
                      <w:szCs w:val="18"/>
                    </w:rPr>
                    <w:t xml:space="preserve"> </w:t>
                  </w:r>
                  <w:r w:rsidR="003C78BF" w:rsidRPr="005F7176">
                    <w:rPr>
                      <w:rFonts w:ascii="Arial" w:hAnsi="Arial" w:cs="Arial"/>
                      <w:sz w:val="18"/>
                      <w:szCs w:val="18"/>
                    </w:rPr>
                    <w:t>X</w:t>
                  </w:r>
                  <w:r w:rsidRPr="005F7176">
                    <w:rPr>
                      <w:rFonts w:ascii="Arial" w:hAnsi="Arial" w:cs="Arial"/>
                      <w:sz w:val="18"/>
                      <w:szCs w:val="18"/>
                    </w:rPr>
                    <w:t xml:space="preserve"> )</w:t>
                  </w:r>
                </w:p>
              </w:tc>
            </w:tr>
            <w:tr w:rsidR="00CE3C00" w:rsidRPr="005F7176" w14:paraId="4926FF13" w14:textId="77777777" w:rsidTr="00CE3C00">
              <w:tc>
                <w:tcPr>
                  <w:tcW w:w="4301" w:type="dxa"/>
                </w:tcPr>
                <w:p w14:paraId="5C25015A" w14:textId="7F3CAAF3" w:rsidR="00CE3C00" w:rsidRPr="005F7176" w:rsidRDefault="00CE3C00" w:rsidP="001A6F6F">
                  <w:pPr>
                    <w:jc w:val="both"/>
                    <w:rPr>
                      <w:rFonts w:ascii="Arial" w:hAnsi="Arial" w:cs="Arial"/>
                      <w:sz w:val="18"/>
                      <w:szCs w:val="18"/>
                    </w:rPr>
                  </w:pPr>
                  <w:r w:rsidRPr="005F7176">
                    <w:rPr>
                      <w:rFonts w:ascii="Arial" w:hAnsi="Arial" w:cs="Arial"/>
                      <w:sz w:val="18"/>
                      <w:szCs w:val="18"/>
                    </w:rPr>
                    <w:t>¿Establece un proceso de licencia, permiso o autorización como requisito de funcionamiento</w:t>
                  </w:r>
                  <w:r w:rsidR="00A22A4C" w:rsidRPr="005F7176">
                    <w:rPr>
                      <w:rFonts w:ascii="Arial" w:hAnsi="Arial" w:cs="Arial"/>
                      <w:sz w:val="18"/>
                      <w:szCs w:val="18"/>
                    </w:rPr>
                    <w:t xml:space="preserve"> o actividades adicionales</w:t>
                  </w:r>
                  <w:r w:rsidRPr="005F7176">
                    <w:rPr>
                      <w:rFonts w:ascii="Arial" w:hAnsi="Arial" w:cs="Arial"/>
                      <w:sz w:val="18"/>
                      <w:szCs w:val="18"/>
                    </w:rPr>
                    <w:t>?</w:t>
                  </w:r>
                </w:p>
              </w:tc>
              <w:tc>
                <w:tcPr>
                  <w:tcW w:w="4301" w:type="dxa"/>
                </w:tcPr>
                <w:p w14:paraId="12B1C6DE" w14:textId="572E29AE" w:rsidR="00CE3C00" w:rsidRPr="005F7176" w:rsidRDefault="00B73435" w:rsidP="001A6F6F">
                  <w:pPr>
                    <w:jc w:val="center"/>
                    <w:rPr>
                      <w:rFonts w:ascii="Arial" w:hAnsi="Arial" w:cs="Arial"/>
                      <w:sz w:val="18"/>
                      <w:szCs w:val="18"/>
                    </w:rPr>
                  </w:pPr>
                  <w:r w:rsidRPr="005F7176">
                    <w:rPr>
                      <w:rFonts w:ascii="Arial" w:hAnsi="Arial" w:cs="Arial"/>
                      <w:sz w:val="18"/>
                      <w:szCs w:val="18"/>
                    </w:rPr>
                    <w:t>S</w:t>
                  </w:r>
                  <w:r w:rsidR="00DC2B70" w:rsidRPr="005F7176">
                    <w:rPr>
                      <w:rFonts w:ascii="Arial" w:hAnsi="Arial" w:cs="Arial"/>
                      <w:sz w:val="18"/>
                      <w:szCs w:val="18"/>
                    </w:rPr>
                    <w:t>í</w:t>
                  </w:r>
                  <w:r w:rsidRPr="005F7176">
                    <w:rPr>
                      <w:rFonts w:ascii="Arial" w:hAnsi="Arial" w:cs="Arial"/>
                      <w:sz w:val="18"/>
                      <w:szCs w:val="18"/>
                    </w:rPr>
                    <w:t xml:space="preserve"> ( </w:t>
                  </w:r>
                  <w:r w:rsidR="009B219A" w:rsidRPr="005F7176">
                    <w:rPr>
                      <w:rFonts w:ascii="Arial" w:hAnsi="Arial" w:cs="Arial"/>
                      <w:sz w:val="18"/>
                      <w:szCs w:val="18"/>
                    </w:rPr>
                    <w:t>X</w:t>
                  </w:r>
                  <w:r w:rsidR="0016006C">
                    <w:rPr>
                      <w:rFonts w:ascii="Arial" w:hAnsi="Arial" w:cs="Arial"/>
                      <w:sz w:val="18"/>
                      <w:szCs w:val="18"/>
                    </w:rPr>
                    <w:t xml:space="preserve"> </w:t>
                  </w:r>
                  <w:r w:rsidRPr="005F7176">
                    <w:rPr>
                      <w:rFonts w:ascii="Arial" w:hAnsi="Arial" w:cs="Arial"/>
                      <w:sz w:val="18"/>
                      <w:szCs w:val="18"/>
                    </w:rPr>
                    <w:t>) No (</w:t>
                  </w:r>
                  <w:r w:rsidR="0016006C">
                    <w:rPr>
                      <w:rFonts w:ascii="Arial" w:hAnsi="Arial" w:cs="Arial"/>
                      <w:sz w:val="18"/>
                      <w:szCs w:val="18"/>
                    </w:rPr>
                    <w:t xml:space="preserve"> </w:t>
                  </w:r>
                  <w:r w:rsidRPr="005F7176">
                    <w:rPr>
                      <w:rFonts w:ascii="Arial" w:hAnsi="Arial" w:cs="Arial"/>
                      <w:sz w:val="18"/>
                      <w:szCs w:val="18"/>
                    </w:rPr>
                    <w:t>)</w:t>
                  </w:r>
                </w:p>
              </w:tc>
            </w:tr>
            <w:tr w:rsidR="00CE3C00" w:rsidRPr="005F7176" w14:paraId="1E5D0DE6" w14:textId="77777777" w:rsidTr="00CE3C00">
              <w:tc>
                <w:tcPr>
                  <w:tcW w:w="4301" w:type="dxa"/>
                </w:tcPr>
                <w:p w14:paraId="7814603A" w14:textId="344AFA75" w:rsidR="00CE3C00" w:rsidRPr="005F7176" w:rsidRDefault="00B73435" w:rsidP="001A6F6F">
                  <w:pPr>
                    <w:jc w:val="both"/>
                    <w:rPr>
                      <w:rFonts w:ascii="Arial" w:hAnsi="Arial" w:cs="Arial"/>
                      <w:sz w:val="18"/>
                      <w:szCs w:val="18"/>
                    </w:rPr>
                  </w:pPr>
                  <w:r w:rsidRPr="005F7176">
                    <w:rPr>
                      <w:rFonts w:ascii="Arial" w:hAnsi="Arial" w:cs="Arial"/>
                      <w:sz w:val="18"/>
                      <w:szCs w:val="18"/>
                    </w:rPr>
                    <w:t>¿Limita la capacidad de algún(os) proveedor(es) para proporcionar un bien o servicio?</w:t>
                  </w:r>
                </w:p>
              </w:tc>
              <w:tc>
                <w:tcPr>
                  <w:tcW w:w="4301" w:type="dxa"/>
                </w:tcPr>
                <w:p w14:paraId="40BC9997" w14:textId="5F066155" w:rsidR="00CE3C00" w:rsidRPr="005F7176" w:rsidRDefault="00B73435" w:rsidP="001A6F6F">
                  <w:pPr>
                    <w:jc w:val="center"/>
                    <w:rPr>
                      <w:rFonts w:ascii="Arial" w:hAnsi="Arial" w:cs="Arial"/>
                      <w:sz w:val="18"/>
                      <w:szCs w:val="18"/>
                    </w:rPr>
                  </w:pPr>
                  <w:r w:rsidRPr="005F7176">
                    <w:rPr>
                      <w:rFonts w:ascii="Arial" w:hAnsi="Arial" w:cs="Arial"/>
                      <w:sz w:val="18"/>
                      <w:szCs w:val="18"/>
                    </w:rPr>
                    <w:t>S</w:t>
                  </w:r>
                  <w:r w:rsidR="00DC2B70"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No (</w:t>
                  </w:r>
                  <w:r w:rsidR="0016006C">
                    <w:rPr>
                      <w:rFonts w:ascii="Arial" w:hAnsi="Arial" w:cs="Arial"/>
                      <w:sz w:val="18"/>
                      <w:szCs w:val="18"/>
                    </w:rPr>
                    <w:t xml:space="preserve"> </w:t>
                  </w:r>
                  <w:r w:rsidR="009B219A" w:rsidRPr="005F7176">
                    <w:rPr>
                      <w:rFonts w:ascii="Arial" w:hAnsi="Arial" w:cs="Arial"/>
                      <w:sz w:val="18"/>
                      <w:szCs w:val="18"/>
                    </w:rPr>
                    <w:t>X</w:t>
                  </w:r>
                  <w:r w:rsidRPr="005F7176">
                    <w:rPr>
                      <w:rFonts w:ascii="Arial" w:hAnsi="Arial" w:cs="Arial"/>
                      <w:sz w:val="18"/>
                      <w:szCs w:val="18"/>
                    </w:rPr>
                    <w:t xml:space="preserve"> )</w:t>
                  </w:r>
                </w:p>
              </w:tc>
            </w:tr>
            <w:tr w:rsidR="00CE3C00" w:rsidRPr="005F7176" w14:paraId="1AD0154A" w14:textId="77777777" w:rsidTr="00CE3C00">
              <w:tc>
                <w:tcPr>
                  <w:tcW w:w="4301" w:type="dxa"/>
                </w:tcPr>
                <w:p w14:paraId="72EAF470" w14:textId="09E50283" w:rsidR="00CE3C00" w:rsidRPr="005F7176" w:rsidRDefault="00B73435" w:rsidP="001A6F6F">
                  <w:pPr>
                    <w:jc w:val="both"/>
                    <w:rPr>
                      <w:rFonts w:ascii="Arial" w:hAnsi="Arial" w:cs="Arial"/>
                      <w:sz w:val="18"/>
                      <w:szCs w:val="18"/>
                    </w:rPr>
                  </w:pPr>
                  <w:r w:rsidRPr="005F7176">
                    <w:rPr>
                      <w:rFonts w:ascii="Arial" w:hAnsi="Arial" w:cs="Arial"/>
                      <w:sz w:val="18"/>
                      <w:szCs w:val="18"/>
                    </w:rPr>
                    <w:t>¿Eleva significativamente el costo de entrada o salida de un proveedor?</w:t>
                  </w:r>
                </w:p>
              </w:tc>
              <w:tc>
                <w:tcPr>
                  <w:tcW w:w="4301" w:type="dxa"/>
                </w:tcPr>
                <w:p w14:paraId="3AB05C42" w14:textId="71232255" w:rsidR="00CE3C00" w:rsidRPr="005F7176" w:rsidRDefault="00DC2B70" w:rsidP="001A6F6F">
                  <w:pPr>
                    <w:jc w:val="center"/>
                    <w:rPr>
                      <w:rFonts w:ascii="Arial" w:hAnsi="Arial" w:cs="Arial"/>
                      <w:sz w:val="18"/>
                      <w:szCs w:val="18"/>
                    </w:rPr>
                  </w:pPr>
                  <w:r w:rsidRPr="005F7176">
                    <w:rPr>
                      <w:rFonts w:ascii="Arial" w:hAnsi="Arial" w:cs="Arial"/>
                      <w:sz w:val="18"/>
                      <w:szCs w:val="18"/>
                    </w:rPr>
                    <w:t>Sí</w:t>
                  </w:r>
                  <w:r w:rsidR="00B73435" w:rsidRPr="005F7176">
                    <w:rPr>
                      <w:rFonts w:ascii="Arial" w:hAnsi="Arial" w:cs="Arial"/>
                      <w:sz w:val="18"/>
                      <w:szCs w:val="18"/>
                    </w:rPr>
                    <w:t xml:space="preserve"> (</w:t>
                  </w:r>
                  <w:r w:rsidR="0016006C">
                    <w:rPr>
                      <w:rFonts w:ascii="Arial" w:hAnsi="Arial" w:cs="Arial"/>
                      <w:sz w:val="18"/>
                      <w:szCs w:val="18"/>
                    </w:rPr>
                    <w:t xml:space="preserve"> </w:t>
                  </w:r>
                  <w:r w:rsidR="00B73435" w:rsidRPr="005F7176">
                    <w:rPr>
                      <w:rFonts w:ascii="Arial" w:hAnsi="Arial" w:cs="Arial"/>
                      <w:sz w:val="18"/>
                      <w:szCs w:val="18"/>
                    </w:rPr>
                    <w:t>) No (</w:t>
                  </w:r>
                  <w:r w:rsidR="0016006C">
                    <w:rPr>
                      <w:rFonts w:ascii="Arial" w:hAnsi="Arial" w:cs="Arial"/>
                      <w:sz w:val="18"/>
                      <w:szCs w:val="18"/>
                    </w:rPr>
                    <w:t xml:space="preserve"> </w:t>
                  </w:r>
                  <w:r w:rsidR="009B219A" w:rsidRPr="005F7176">
                    <w:rPr>
                      <w:rFonts w:ascii="Arial" w:hAnsi="Arial" w:cs="Arial"/>
                      <w:sz w:val="18"/>
                      <w:szCs w:val="18"/>
                    </w:rPr>
                    <w:t>X</w:t>
                  </w:r>
                  <w:r w:rsidR="00B73435" w:rsidRPr="005F7176">
                    <w:rPr>
                      <w:rFonts w:ascii="Arial" w:hAnsi="Arial" w:cs="Arial"/>
                      <w:sz w:val="18"/>
                      <w:szCs w:val="18"/>
                    </w:rPr>
                    <w:t xml:space="preserve"> )</w:t>
                  </w:r>
                </w:p>
              </w:tc>
            </w:tr>
            <w:tr w:rsidR="00CE3C00" w:rsidRPr="005F7176" w14:paraId="387E7D20" w14:textId="77777777" w:rsidTr="00CE3C00">
              <w:tc>
                <w:tcPr>
                  <w:tcW w:w="4301" w:type="dxa"/>
                </w:tcPr>
                <w:p w14:paraId="3BCD6C09" w14:textId="21563F76" w:rsidR="00CE3C00" w:rsidRPr="005F7176" w:rsidRDefault="00B73435" w:rsidP="001A6F6F">
                  <w:pPr>
                    <w:jc w:val="both"/>
                    <w:rPr>
                      <w:rFonts w:ascii="Arial" w:hAnsi="Arial" w:cs="Arial"/>
                      <w:sz w:val="18"/>
                      <w:szCs w:val="18"/>
                    </w:rPr>
                  </w:pPr>
                  <w:r w:rsidRPr="005F7176">
                    <w:rPr>
                      <w:rFonts w:ascii="Arial" w:hAnsi="Arial" w:cs="Arial"/>
                      <w:sz w:val="18"/>
                      <w:szCs w:val="18"/>
                    </w:rPr>
                    <w:t>¿Crea una barrera geográfica a la capacidad de las empresas para suministrar bienes o servicios, invertir capital; o restringe la movilidad del personal?</w:t>
                  </w:r>
                </w:p>
              </w:tc>
              <w:tc>
                <w:tcPr>
                  <w:tcW w:w="4301" w:type="dxa"/>
                </w:tcPr>
                <w:p w14:paraId="52B658EE" w14:textId="647B5C97" w:rsidR="00CE3C00" w:rsidRPr="005F7176" w:rsidRDefault="00B73435" w:rsidP="001A6F6F">
                  <w:pPr>
                    <w:jc w:val="center"/>
                    <w:rPr>
                      <w:rFonts w:ascii="Arial" w:hAnsi="Arial" w:cs="Arial"/>
                      <w:sz w:val="18"/>
                      <w:szCs w:val="18"/>
                    </w:rPr>
                  </w:pPr>
                  <w:r w:rsidRPr="005F7176">
                    <w:rPr>
                      <w:rFonts w:ascii="Arial" w:hAnsi="Arial" w:cs="Arial"/>
                      <w:sz w:val="18"/>
                      <w:szCs w:val="18"/>
                    </w:rPr>
                    <w:t>S</w:t>
                  </w:r>
                  <w:r w:rsidR="00DC2B70"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No (</w:t>
                  </w:r>
                  <w:r w:rsidR="0016006C">
                    <w:rPr>
                      <w:rFonts w:ascii="Arial" w:hAnsi="Arial" w:cs="Arial"/>
                      <w:sz w:val="18"/>
                      <w:szCs w:val="18"/>
                    </w:rPr>
                    <w:t xml:space="preserve"> </w:t>
                  </w:r>
                  <w:r w:rsidR="009B219A" w:rsidRPr="005F7176">
                    <w:rPr>
                      <w:rFonts w:ascii="Arial" w:hAnsi="Arial" w:cs="Arial"/>
                      <w:sz w:val="18"/>
                      <w:szCs w:val="18"/>
                    </w:rPr>
                    <w:t>X</w:t>
                  </w:r>
                  <w:r w:rsidRPr="005F7176">
                    <w:rPr>
                      <w:rFonts w:ascii="Arial" w:hAnsi="Arial" w:cs="Arial"/>
                      <w:sz w:val="18"/>
                      <w:szCs w:val="18"/>
                    </w:rPr>
                    <w:t xml:space="preserve"> )</w:t>
                  </w:r>
                </w:p>
              </w:tc>
            </w:tr>
          </w:tbl>
          <w:p w14:paraId="058D78A8" w14:textId="77777777" w:rsidR="00CE3C00" w:rsidRPr="005F7176" w:rsidRDefault="00CE3C00" w:rsidP="001A6F6F">
            <w:pPr>
              <w:jc w:val="both"/>
              <w:rPr>
                <w:rFonts w:ascii="Arial" w:hAnsi="Arial" w:cs="Arial"/>
                <w:sz w:val="18"/>
                <w:szCs w:val="18"/>
              </w:rPr>
            </w:pPr>
          </w:p>
          <w:p w14:paraId="3B478D85" w14:textId="77777777" w:rsidR="00B73435" w:rsidRPr="005F7176" w:rsidRDefault="00B73435" w:rsidP="001A6F6F">
            <w:pPr>
              <w:jc w:val="both"/>
              <w:rPr>
                <w:rFonts w:ascii="Arial" w:hAnsi="Arial" w:cs="Arial"/>
                <w:sz w:val="18"/>
                <w:szCs w:val="18"/>
              </w:rPr>
            </w:pPr>
          </w:p>
          <w:p w14:paraId="6653BD4B" w14:textId="77777777" w:rsidR="00B73435" w:rsidRPr="005F7176" w:rsidRDefault="00B73435"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4301"/>
              <w:gridCol w:w="4301"/>
            </w:tblGrid>
            <w:tr w:rsidR="00B73435" w:rsidRPr="005F7176" w14:paraId="2B244434" w14:textId="77777777" w:rsidTr="0082151C">
              <w:tc>
                <w:tcPr>
                  <w:tcW w:w="8602" w:type="dxa"/>
                  <w:gridSpan w:val="2"/>
                  <w:shd w:val="clear" w:color="auto" w:fill="A8D08D" w:themeFill="accent6" w:themeFillTint="99"/>
                </w:tcPr>
                <w:p w14:paraId="3FE0B8F4" w14:textId="1BC09D25" w:rsidR="00B73435" w:rsidRPr="005F7176" w:rsidRDefault="00B73435" w:rsidP="001A6F6F">
                  <w:pPr>
                    <w:jc w:val="center"/>
                    <w:rPr>
                      <w:rFonts w:ascii="Arial" w:hAnsi="Arial" w:cs="Arial"/>
                      <w:b/>
                      <w:sz w:val="18"/>
                      <w:szCs w:val="18"/>
                    </w:rPr>
                  </w:pPr>
                  <w:r w:rsidRPr="005F7176">
                    <w:rPr>
                      <w:rFonts w:ascii="Arial" w:hAnsi="Arial" w:cs="Arial"/>
                      <w:b/>
                      <w:sz w:val="18"/>
                      <w:szCs w:val="18"/>
                    </w:rPr>
                    <w:t xml:space="preserve">¿Limita la capacidad de los proveedores </w:t>
                  </w:r>
                  <w:r w:rsidR="006C5932" w:rsidRPr="005F7176">
                    <w:rPr>
                      <w:rFonts w:ascii="Arial" w:hAnsi="Arial" w:cs="Arial"/>
                      <w:b/>
                      <w:sz w:val="18"/>
                      <w:szCs w:val="18"/>
                    </w:rPr>
                    <w:t>de servicio</w:t>
                  </w:r>
                  <w:r w:rsidRPr="005F7176">
                    <w:rPr>
                      <w:rFonts w:ascii="Arial" w:hAnsi="Arial" w:cs="Arial"/>
                      <w:b/>
                      <w:sz w:val="18"/>
                      <w:szCs w:val="18"/>
                    </w:rPr>
                    <w:t xml:space="preserve"> para competir?</w:t>
                  </w:r>
                </w:p>
              </w:tc>
            </w:tr>
            <w:tr w:rsidR="00B73435" w:rsidRPr="005F7176" w14:paraId="5D0ED4AA" w14:textId="77777777" w:rsidTr="0082151C">
              <w:tc>
                <w:tcPr>
                  <w:tcW w:w="4301" w:type="dxa"/>
                </w:tcPr>
                <w:p w14:paraId="29595762" w14:textId="38B341FE" w:rsidR="00B73435" w:rsidRPr="005F7176" w:rsidRDefault="00B73435" w:rsidP="001A6F6F">
                  <w:pPr>
                    <w:jc w:val="both"/>
                    <w:rPr>
                      <w:rFonts w:ascii="Arial" w:hAnsi="Arial" w:cs="Arial"/>
                      <w:sz w:val="18"/>
                      <w:szCs w:val="18"/>
                    </w:rPr>
                  </w:pPr>
                  <w:r w:rsidRPr="005F7176">
                    <w:rPr>
                      <w:rFonts w:ascii="Arial" w:hAnsi="Arial" w:cs="Arial"/>
                      <w:sz w:val="18"/>
                      <w:szCs w:val="18"/>
                    </w:rPr>
                    <w:t>¿Controla o influye sustancialmente en los precios de algún bien o servicio?</w:t>
                  </w:r>
                  <w:r w:rsidR="0082151C" w:rsidRPr="005F7176">
                    <w:rPr>
                      <w:rFonts w:ascii="Arial" w:hAnsi="Arial" w:cs="Arial"/>
                      <w:sz w:val="18"/>
                      <w:szCs w:val="18"/>
                    </w:rPr>
                    <w:t xml:space="preserve"> (por ejemplo, establece precios máximos o mínimos, o algún mecanismo de control de precios o de abasto de</w:t>
                  </w:r>
                  <w:r w:rsidR="00AE41C1" w:rsidRPr="005F7176">
                    <w:rPr>
                      <w:rFonts w:ascii="Arial" w:hAnsi="Arial" w:cs="Arial"/>
                      <w:sz w:val="18"/>
                      <w:szCs w:val="18"/>
                    </w:rPr>
                    <w:t>l bien</w:t>
                  </w:r>
                  <w:r w:rsidR="0082151C" w:rsidRPr="005F7176">
                    <w:rPr>
                      <w:rFonts w:ascii="Arial" w:hAnsi="Arial" w:cs="Arial"/>
                      <w:sz w:val="18"/>
                      <w:szCs w:val="18"/>
                    </w:rPr>
                    <w:t xml:space="preserve"> </w:t>
                  </w:r>
                  <w:r w:rsidR="00AE41C1" w:rsidRPr="005F7176">
                    <w:rPr>
                      <w:rFonts w:ascii="Arial" w:hAnsi="Arial" w:cs="Arial"/>
                      <w:sz w:val="18"/>
                      <w:szCs w:val="18"/>
                    </w:rPr>
                    <w:t>o servicio</w:t>
                  </w:r>
                  <w:r w:rsidR="0082151C" w:rsidRPr="005F7176">
                    <w:rPr>
                      <w:rFonts w:ascii="Arial" w:hAnsi="Arial" w:cs="Arial"/>
                      <w:sz w:val="18"/>
                      <w:szCs w:val="18"/>
                    </w:rPr>
                    <w:t>)</w:t>
                  </w:r>
                </w:p>
              </w:tc>
              <w:tc>
                <w:tcPr>
                  <w:tcW w:w="4301" w:type="dxa"/>
                </w:tcPr>
                <w:p w14:paraId="637A11EE" w14:textId="579A8493" w:rsidR="00B73435" w:rsidRPr="005F7176" w:rsidRDefault="00B73435" w:rsidP="001A6F6F">
                  <w:pPr>
                    <w:jc w:val="center"/>
                    <w:rPr>
                      <w:rFonts w:ascii="Arial" w:hAnsi="Arial" w:cs="Arial"/>
                      <w:sz w:val="18"/>
                      <w:szCs w:val="18"/>
                    </w:rPr>
                  </w:pPr>
                  <w:r w:rsidRPr="005F7176">
                    <w:rPr>
                      <w:rFonts w:ascii="Arial" w:hAnsi="Arial" w:cs="Arial"/>
                      <w:sz w:val="18"/>
                      <w:szCs w:val="18"/>
                    </w:rPr>
                    <w:t>S</w:t>
                  </w:r>
                  <w:r w:rsidR="0082151C"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r w:rsidR="00DC2B70" w:rsidRPr="005F7176" w14:paraId="6CCBED92" w14:textId="77777777" w:rsidTr="0082151C">
              <w:tc>
                <w:tcPr>
                  <w:tcW w:w="4301" w:type="dxa"/>
                </w:tcPr>
                <w:p w14:paraId="44DCEAC1" w14:textId="576C261F" w:rsidR="00DC2B70" w:rsidRPr="005F7176" w:rsidRDefault="00DC2B70" w:rsidP="001A6F6F">
                  <w:pPr>
                    <w:pStyle w:val="Textocomentario"/>
                    <w:jc w:val="both"/>
                    <w:rPr>
                      <w:rFonts w:ascii="Arial" w:hAnsi="Arial" w:cs="Arial"/>
                      <w:sz w:val="18"/>
                      <w:szCs w:val="18"/>
                    </w:rPr>
                  </w:pPr>
                  <w:r w:rsidRPr="005F7176">
                    <w:rPr>
                      <w:rFonts w:ascii="Arial" w:hAnsi="Arial" w:cs="Arial"/>
                      <w:sz w:val="18"/>
                      <w:szCs w:val="18"/>
                    </w:rPr>
                    <w:t>¿Establece el uso obligatorio o favorece el uso de alguna tecnología en particular?</w:t>
                  </w:r>
                </w:p>
              </w:tc>
              <w:tc>
                <w:tcPr>
                  <w:tcW w:w="4301" w:type="dxa"/>
                </w:tcPr>
                <w:p w14:paraId="6A26C7CD" w14:textId="7F1258FB" w:rsidR="00DC2B70" w:rsidRPr="005F7176" w:rsidRDefault="00CE2F13" w:rsidP="001A6F6F">
                  <w:pPr>
                    <w:jc w:val="center"/>
                    <w:rPr>
                      <w:rFonts w:ascii="Arial" w:hAnsi="Arial" w:cs="Arial"/>
                      <w:sz w:val="18"/>
                      <w:szCs w:val="18"/>
                    </w:rPr>
                  </w:pPr>
                  <w:r w:rsidRPr="005F7176">
                    <w:rPr>
                      <w:rFonts w:ascii="Arial" w:hAnsi="Arial" w:cs="Arial"/>
                      <w:sz w:val="18"/>
                      <w:szCs w:val="18"/>
                    </w:rPr>
                    <w:t>Sí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r w:rsidR="00B73435" w:rsidRPr="005F7176" w14:paraId="7525B9CF" w14:textId="77777777" w:rsidTr="0082151C">
              <w:tc>
                <w:tcPr>
                  <w:tcW w:w="4301" w:type="dxa"/>
                </w:tcPr>
                <w:p w14:paraId="1D016B9B" w14:textId="3295F6E2" w:rsidR="00B73435" w:rsidRPr="005F7176" w:rsidRDefault="00B73435" w:rsidP="001A6F6F">
                  <w:pPr>
                    <w:jc w:val="both"/>
                    <w:rPr>
                      <w:rFonts w:ascii="Arial" w:hAnsi="Arial" w:cs="Arial"/>
                      <w:sz w:val="18"/>
                      <w:szCs w:val="18"/>
                    </w:rPr>
                  </w:pPr>
                  <w:r w:rsidRPr="005F7176">
                    <w:rPr>
                      <w:rFonts w:ascii="Arial" w:hAnsi="Arial" w:cs="Arial"/>
                      <w:sz w:val="18"/>
                      <w:szCs w:val="18"/>
                    </w:rPr>
                    <w:t>¿Limita la libertad de los proveedores para comercializar o publicitar algún bien o servicio?</w:t>
                  </w:r>
                </w:p>
              </w:tc>
              <w:tc>
                <w:tcPr>
                  <w:tcW w:w="4301" w:type="dxa"/>
                </w:tcPr>
                <w:p w14:paraId="5A89D7B9" w14:textId="77A78EA8" w:rsidR="00B73435" w:rsidRPr="005F7176" w:rsidRDefault="00B73435" w:rsidP="001A6F6F">
                  <w:pPr>
                    <w:jc w:val="center"/>
                    <w:rPr>
                      <w:rFonts w:ascii="Arial" w:hAnsi="Arial" w:cs="Arial"/>
                      <w:sz w:val="18"/>
                      <w:szCs w:val="18"/>
                    </w:rPr>
                  </w:pPr>
                  <w:r w:rsidRPr="005F7176">
                    <w:rPr>
                      <w:rFonts w:ascii="Arial" w:hAnsi="Arial" w:cs="Arial"/>
                      <w:sz w:val="18"/>
                      <w:szCs w:val="18"/>
                    </w:rPr>
                    <w:t>S</w:t>
                  </w:r>
                  <w:r w:rsidR="003840A8"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r w:rsidR="00B73435" w:rsidRPr="005F7176" w14:paraId="1997118B" w14:textId="77777777" w:rsidTr="0082151C">
              <w:tc>
                <w:tcPr>
                  <w:tcW w:w="4301" w:type="dxa"/>
                </w:tcPr>
                <w:p w14:paraId="43561FBA" w14:textId="5A9EEEAD" w:rsidR="00B73435" w:rsidRPr="005F7176" w:rsidRDefault="00B73435" w:rsidP="001A6F6F">
                  <w:pPr>
                    <w:jc w:val="both"/>
                    <w:rPr>
                      <w:rFonts w:ascii="Arial" w:hAnsi="Arial" w:cs="Arial"/>
                      <w:sz w:val="18"/>
                      <w:szCs w:val="18"/>
                    </w:rPr>
                  </w:pPr>
                  <w:r w:rsidRPr="005F7176">
                    <w:rPr>
                      <w:rFonts w:ascii="Arial" w:hAnsi="Arial" w:cs="Arial"/>
                      <w:sz w:val="18"/>
                      <w:szCs w:val="18"/>
                    </w:rPr>
                    <w:t>¿Establece normas de calidad que proporcionan una ventaja a algunos proveedores sobre otros, o que están por encima del nivel que elegirían una parte sustancial de clientes bien informados?</w:t>
                  </w:r>
                </w:p>
              </w:tc>
              <w:tc>
                <w:tcPr>
                  <w:tcW w:w="4301" w:type="dxa"/>
                </w:tcPr>
                <w:p w14:paraId="5A0C0134" w14:textId="3BAD5F0B" w:rsidR="00B73435" w:rsidRPr="005F7176" w:rsidRDefault="00B73435" w:rsidP="001A6F6F">
                  <w:pPr>
                    <w:jc w:val="center"/>
                    <w:rPr>
                      <w:rFonts w:ascii="Arial" w:hAnsi="Arial" w:cs="Arial"/>
                      <w:sz w:val="18"/>
                      <w:szCs w:val="18"/>
                    </w:rPr>
                  </w:pPr>
                  <w:r w:rsidRPr="005F7176">
                    <w:rPr>
                      <w:rFonts w:ascii="Arial" w:hAnsi="Arial" w:cs="Arial"/>
                      <w:sz w:val="18"/>
                      <w:szCs w:val="18"/>
                    </w:rPr>
                    <w:t>S</w:t>
                  </w:r>
                  <w:r w:rsidR="003840A8"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r w:rsidR="00B73435" w:rsidRPr="005F7176" w14:paraId="38817709" w14:textId="77777777" w:rsidTr="0082151C">
              <w:tc>
                <w:tcPr>
                  <w:tcW w:w="4301" w:type="dxa"/>
                </w:tcPr>
                <w:p w14:paraId="5388B951" w14:textId="7C1B3667" w:rsidR="00B73435" w:rsidRPr="005F7176" w:rsidRDefault="00B73435" w:rsidP="001A6F6F">
                  <w:pPr>
                    <w:jc w:val="both"/>
                    <w:rPr>
                      <w:rFonts w:ascii="Arial" w:hAnsi="Arial" w:cs="Arial"/>
                      <w:sz w:val="18"/>
                      <w:szCs w:val="18"/>
                    </w:rPr>
                  </w:pPr>
                  <w:r w:rsidRPr="005F7176">
                    <w:rPr>
                      <w:rFonts w:ascii="Arial" w:hAnsi="Arial" w:cs="Arial"/>
                      <w:sz w:val="18"/>
                      <w:szCs w:val="18"/>
                    </w:rPr>
                    <w:t>¿Eleva significativamente los costos de producción de algunos proveedores en relación con otros? (especialmente si da un tratamiento distinto a los entrantes sobre los establecidos)</w:t>
                  </w:r>
                </w:p>
              </w:tc>
              <w:tc>
                <w:tcPr>
                  <w:tcW w:w="4301" w:type="dxa"/>
                </w:tcPr>
                <w:p w14:paraId="3F3A3EA1" w14:textId="5137614B" w:rsidR="00B73435" w:rsidRPr="005F7176" w:rsidRDefault="00B73435" w:rsidP="001A6F6F">
                  <w:pPr>
                    <w:jc w:val="center"/>
                    <w:rPr>
                      <w:rFonts w:ascii="Arial" w:hAnsi="Arial" w:cs="Arial"/>
                      <w:sz w:val="18"/>
                      <w:szCs w:val="18"/>
                    </w:rPr>
                  </w:pPr>
                  <w:r w:rsidRPr="005F7176">
                    <w:rPr>
                      <w:rFonts w:ascii="Arial" w:hAnsi="Arial" w:cs="Arial"/>
                      <w:sz w:val="18"/>
                      <w:szCs w:val="18"/>
                    </w:rPr>
                    <w:t>S</w:t>
                  </w:r>
                  <w:r w:rsidR="003840A8"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bl>
          <w:p w14:paraId="1723A175" w14:textId="71C3ABF8" w:rsidR="00A04442" w:rsidRPr="005F7176" w:rsidRDefault="00A04442"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4301"/>
              <w:gridCol w:w="4301"/>
            </w:tblGrid>
            <w:tr w:rsidR="00A04442" w:rsidRPr="005F7176" w14:paraId="1420DE79" w14:textId="77777777" w:rsidTr="0082151C">
              <w:tc>
                <w:tcPr>
                  <w:tcW w:w="8602" w:type="dxa"/>
                  <w:gridSpan w:val="2"/>
                  <w:shd w:val="clear" w:color="auto" w:fill="A8D08D" w:themeFill="accent6" w:themeFillTint="99"/>
                </w:tcPr>
                <w:p w14:paraId="3E31B606" w14:textId="5247A07D" w:rsidR="00A04442" w:rsidRPr="005F7176" w:rsidRDefault="00A04442" w:rsidP="001A6F6F">
                  <w:pPr>
                    <w:jc w:val="center"/>
                    <w:rPr>
                      <w:rFonts w:ascii="Arial" w:hAnsi="Arial" w:cs="Arial"/>
                      <w:b/>
                      <w:sz w:val="18"/>
                      <w:szCs w:val="18"/>
                    </w:rPr>
                  </w:pPr>
                  <w:r w:rsidRPr="005F7176">
                    <w:rPr>
                      <w:rFonts w:ascii="Arial" w:hAnsi="Arial" w:cs="Arial"/>
                      <w:b/>
                      <w:sz w:val="18"/>
                      <w:szCs w:val="18"/>
                    </w:rPr>
                    <w:t xml:space="preserve">¿Reduce los incentivos de los proveedores </w:t>
                  </w:r>
                  <w:r w:rsidR="00275D93" w:rsidRPr="005F7176">
                    <w:rPr>
                      <w:rFonts w:ascii="Arial" w:hAnsi="Arial" w:cs="Arial"/>
                      <w:b/>
                      <w:sz w:val="18"/>
                      <w:szCs w:val="18"/>
                    </w:rPr>
                    <w:t>de servicio</w:t>
                  </w:r>
                  <w:r w:rsidRPr="005F7176">
                    <w:rPr>
                      <w:rFonts w:ascii="Arial" w:hAnsi="Arial" w:cs="Arial"/>
                      <w:b/>
                      <w:sz w:val="18"/>
                      <w:szCs w:val="18"/>
                    </w:rPr>
                    <w:t xml:space="preserve"> para competir vigorosamente?</w:t>
                  </w:r>
                </w:p>
              </w:tc>
            </w:tr>
            <w:tr w:rsidR="00A04442" w:rsidRPr="005F7176" w14:paraId="749F5758" w14:textId="77777777" w:rsidTr="0082151C">
              <w:tc>
                <w:tcPr>
                  <w:tcW w:w="4301" w:type="dxa"/>
                </w:tcPr>
                <w:p w14:paraId="4C038DB7" w14:textId="14D98F8D" w:rsidR="00A04442" w:rsidRPr="005F7176" w:rsidRDefault="003840A8" w:rsidP="001A6F6F">
                  <w:pPr>
                    <w:jc w:val="both"/>
                    <w:rPr>
                      <w:rFonts w:ascii="Arial" w:hAnsi="Arial" w:cs="Arial"/>
                      <w:sz w:val="18"/>
                      <w:szCs w:val="18"/>
                    </w:rPr>
                  </w:pPr>
                  <w:r w:rsidRPr="005F7176">
                    <w:rPr>
                      <w:rFonts w:ascii="Arial" w:hAnsi="Arial" w:cs="Arial"/>
                      <w:sz w:val="18"/>
                      <w:szCs w:val="18"/>
                    </w:rPr>
                    <w:t>¿Requiere o promueve la publicación o intercambio entre competidores de información detallada sobre cantidades provistas, ventas, inversiones, precios o costos?</w:t>
                  </w:r>
                </w:p>
              </w:tc>
              <w:tc>
                <w:tcPr>
                  <w:tcW w:w="4301" w:type="dxa"/>
                </w:tcPr>
                <w:p w14:paraId="3F608371" w14:textId="0D8913B3" w:rsidR="00A04442" w:rsidRPr="005F7176" w:rsidRDefault="00A04442" w:rsidP="001A6F6F">
                  <w:pPr>
                    <w:jc w:val="center"/>
                    <w:rPr>
                      <w:rFonts w:ascii="Arial" w:hAnsi="Arial" w:cs="Arial"/>
                      <w:sz w:val="18"/>
                      <w:szCs w:val="18"/>
                    </w:rPr>
                  </w:pPr>
                  <w:r w:rsidRPr="005F7176">
                    <w:rPr>
                      <w:rFonts w:ascii="Arial" w:hAnsi="Arial" w:cs="Arial"/>
                      <w:sz w:val="18"/>
                      <w:szCs w:val="18"/>
                    </w:rPr>
                    <w:t>S</w:t>
                  </w:r>
                  <w:r w:rsidR="0095222D"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r w:rsidR="00A04442" w:rsidRPr="005F7176" w14:paraId="612483F0" w14:textId="77777777" w:rsidTr="0082151C">
              <w:tc>
                <w:tcPr>
                  <w:tcW w:w="4301" w:type="dxa"/>
                </w:tcPr>
                <w:p w14:paraId="1FE6CE3F" w14:textId="2001C972" w:rsidR="00A04442" w:rsidRPr="005F7176" w:rsidRDefault="00A04442" w:rsidP="001A6F6F">
                  <w:pPr>
                    <w:jc w:val="both"/>
                    <w:rPr>
                      <w:rFonts w:ascii="Arial" w:hAnsi="Arial" w:cs="Arial"/>
                      <w:sz w:val="18"/>
                      <w:szCs w:val="18"/>
                    </w:rPr>
                  </w:pPr>
                  <w:r w:rsidRPr="005F7176">
                    <w:rPr>
                      <w:rFonts w:ascii="Arial" w:hAnsi="Arial" w:cs="Arial"/>
                      <w:sz w:val="18"/>
                      <w:szCs w:val="18"/>
                    </w:rPr>
                    <w:t>¿Reduce la movilidad de clientes entre proveedores de bienes o servicios mediante el aumento de los costos implícitos o explícitos de cambiar de proveedores?</w:t>
                  </w:r>
                </w:p>
              </w:tc>
              <w:tc>
                <w:tcPr>
                  <w:tcW w:w="4301" w:type="dxa"/>
                </w:tcPr>
                <w:p w14:paraId="7483035A" w14:textId="593FE5ED" w:rsidR="00A04442" w:rsidRPr="005F7176" w:rsidRDefault="00A04442" w:rsidP="001A6F6F">
                  <w:pPr>
                    <w:jc w:val="center"/>
                    <w:rPr>
                      <w:rFonts w:ascii="Arial" w:hAnsi="Arial" w:cs="Arial"/>
                      <w:sz w:val="18"/>
                      <w:szCs w:val="18"/>
                    </w:rPr>
                  </w:pPr>
                  <w:r w:rsidRPr="005F7176">
                    <w:rPr>
                      <w:rFonts w:ascii="Arial" w:hAnsi="Arial" w:cs="Arial"/>
                      <w:sz w:val="18"/>
                      <w:szCs w:val="18"/>
                    </w:rPr>
                    <w:t>S</w:t>
                  </w:r>
                  <w:r w:rsidR="003840A8" w:rsidRPr="005F7176">
                    <w:rPr>
                      <w:rFonts w:ascii="Arial" w:hAnsi="Arial" w:cs="Arial"/>
                      <w:sz w:val="18"/>
                      <w:szCs w:val="18"/>
                    </w:rPr>
                    <w:t>í</w:t>
                  </w:r>
                  <w:r w:rsidRPr="005F7176">
                    <w:rPr>
                      <w:rFonts w:ascii="Arial" w:hAnsi="Arial" w:cs="Arial"/>
                      <w:sz w:val="18"/>
                      <w:szCs w:val="18"/>
                    </w:rPr>
                    <w:t xml:space="preserve"> (</w:t>
                  </w:r>
                  <w:r w:rsidR="0016006C">
                    <w:rPr>
                      <w:rFonts w:ascii="Arial" w:hAnsi="Arial" w:cs="Arial"/>
                      <w:sz w:val="18"/>
                      <w:szCs w:val="18"/>
                    </w:rPr>
                    <w:t xml:space="preserve"> </w:t>
                  </w:r>
                  <w:r w:rsidRPr="005F7176">
                    <w:rPr>
                      <w:rFonts w:ascii="Arial" w:hAnsi="Arial" w:cs="Arial"/>
                      <w:sz w:val="18"/>
                      <w:szCs w:val="18"/>
                    </w:rPr>
                    <w:t>) No (</w:t>
                  </w:r>
                  <w:r w:rsidR="009B219A" w:rsidRPr="005F7176">
                    <w:rPr>
                      <w:rFonts w:ascii="Arial" w:hAnsi="Arial" w:cs="Arial"/>
                      <w:sz w:val="18"/>
                      <w:szCs w:val="18"/>
                    </w:rPr>
                    <w:t xml:space="preserve"> X</w:t>
                  </w:r>
                  <w:r w:rsidRPr="005F7176">
                    <w:rPr>
                      <w:rFonts w:ascii="Arial" w:hAnsi="Arial" w:cs="Arial"/>
                      <w:sz w:val="18"/>
                      <w:szCs w:val="18"/>
                    </w:rPr>
                    <w:t xml:space="preserve"> )</w:t>
                  </w:r>
                </w:p>
              </w:tc>
            </w:tr>
            <w:tr w:rsidR="00B66051" w:rsidRPr="005F7176" w14:paraId="03F78FCF" w14:textId="77777777" w:rsidTr="0082151C">
              <w:tc>
                <w:tcPr>
                  <w:tcW w:w="4301" w:type="dxa"/>
                </w:tcPr>
                <w:p w14:paraId="324F7A2C" w14:textId="3BA63665" w:rsidR="00B66051" w:rsidRPr="005F7176" w:rsidRDefault="00B66051" w:rsidP="001A6F6F">
                  <w:pPr>
                    <w:jc w:val="both"/>
                    <w:rPr>
                      <w:rFonts w:ascii="Arial" w:hAnsi="Arial" w:cs="Arial"/>
                      <w:sz w:val="18"/>
                      <w:szCs w:val="18"/>
                    </w:rPr>
                  </w:pPr>
                  <w:r w:rsidRPr="005F7176">
                    <w:rPr>
                      <w:rFonts w:ascii="Arial" w:hAnsi="Arial" w:cs="Arial"/>
                      <w:sz w:val="18"/>
                      <w:szCs w:val="18"/>
                    </w:rPr>
                    <w:t>“¿La regulación propuesta afecta negativamente la competencia de alguna otra manera?</w:t>
                  </w:r>
                </w:p>
              </w:tc>
              <w:tc>
                <w:tcPr>
                  <w:tcW w:w="4301" w:type="dxa"/>
                </w:tcPr>
                <w:p w14:paraId="2E0EAC5F" w14:textId="47EE2F44" w:rsidR="00B66051" w:rsidRPr="005F7176" w:rsidRDefault="00B66051" w:rsidP="001A6F6F">
                  <w:pPr>
                    <w:jc w:val="center"/>
                    <w:rPr>
                      <w:rFonts w:ascii="Arial" w:hAnsi="Arial" w:cs="Arial"/>
                      <w:sz w:val="18"/>
                      <w:szCs w:val="18"/>
                    </w:rPr>
                  </w:pPr>
                  <w:r w:rsidRPr="005F7176">
                    <w:rPr>
                      <w:rFonts w:ascii="Arial" w:hAnsi="Arial" w:cs="Arial"/>
                      <w:sz w:val="18"/>
                      <w:szCs w:val="18"/>
                    </w:rPr>
                    <w:t>Sí (</w:t>
                  </w:r>
                  <w:r w:rsidR="0016006C">
                    <w:rPr>
                      <w:rFonts w:ascii="Arial" w:hAnsi="Arial" w:cs="Arial"/>
                      <w:sz w:val="18"/>
                      <w:szCs w:val="18"/>
                    </w:rPr>
                    <w:t xml:space="preserve"> </w:t>
                  </w:r>
                  <w:r w:rsidRPr="005F7176">
                    <w:rPr>
                      <w:rFonts w:ascii="Arial" w:hAnsi="Arial" w:cs="Arial"/>
                      <w:sz w:val="18"/>
                      <w:szCs w:val="18"/>
                    </w:rPr>
                    <w:t xml:space="preserve">) No ( </w:t>
                  </w:r>
                  <w:r w:rsidR="009B219A" w:rsidRPr="005F7176">
                    <w:rPr>
                      <w:rFonts w:ascii="Arial" w:hAnsi="Arial" w:cs="Arial"/>
                      <w:sz w:val="18"/>
                      <w:szCs w:val="18"/>
                    </w:rPr>
                    <w:t>X</w:t>
                  </w:r>
                  <w:r w:rsidRPr="005F7176">
                    <w:rPr>
                      <w:rFonts w:ascii="Arial" w:hAnsi="Arial" w:cs="Arial"/>
                      <w:sz w:val="18"/>
                      <w:szCs w:val="18"/>
                    </w:rPr>
                    <w:t xml:space="preserve"> )</w:t>
                  </w:r>
                </w:p>
              </w:tc>
            </w:tr>
            <w:tr w:rsidR="00B66051" w:rsidRPr="005F7176" w14:paraId="6961A30E" w14:textId="77777777" w:rsidTr="0082151C">
              <w:tc>
                <w:tcPr>
                  <w:tcW w:w="4301" w:type="dxa"/>
                </w:tcPr>
                <w:p w14:paraId="2993B631" w14:textId="4570C12C" w:rsidR="00B66051" w:rsidRPr="005F7176" w:rsidRDefault="00B66051" w:rsidP="001A6F6F">
                  <w:pPr>
                    <w:jc w:val="both"/>
                    <w:rPr>
                      <w:rFonts w:ascii="Arial" w:hAnsi="Arial" w:cs="Arial"/>
                      <w:sz w:val="18"/>
                      <w:szCs w:val="18"/>
                    </w:rPr>
                  </w:pPr>
                  <w:r w:rsidRPr="005F7176">
                    <w:rPr>
                      <w:rFonts w:ascii="Arial" w:hAnsi="Arial" w:cs="Arial"/>
                      <w:sz w:val="18"/>
                      <w:szCs w:val="18"/>
                    </w:rPr>
                    <w:t>En caso de responder afirmativamente la pregunta anterior, describa la afectación:</w:t>
                  </w:r>
                </w:p>
              </w:tc>
              <w:tc>
                <w:tcPr>
                  <w:tcW w:w="4301" w:type="dxa"/>
                </w:tcPr>
                <w:p w14:paraId="22C136D7" w14:textId="77777777" w:rsidR="00B66051" w:rsidRPr="005F7176" w:rsidRDefault="00B66051" w:rsidP="001A6F6F">
                  <w:pPr>
                    <w:jc w:val="center"/>
                    <w:rPr>
                      <w:rFonts w:ascii="Arial" w:hAnsi="Arial" w:cs="Arial"/>
                      <w:sz w:val="18"/>
                      <w:szCs w:val="18"/>
                    </w:rPr>
                  </w:pPr>
                </w:p>
              </w:tc>
            </w:tr>
          </w:tbl>
          <w:p w14:paraId="497059CA" w14:textId="77777777" w:rsidR="00B73435" w:rsidRPr="005F7176" w:rsidRDefault="00B73435" w:rsidP="001A6F6F">
            <w:pPr>
              <w:jc w:val="both"/>
              <w:rPr>
                <w:rFonts w:ascii="Arial" w:hAnsi="Arial" w:cs="Arial"/>
                <w:sz w:val="18"/>
                <w:szCs w:val="18"/>
              </w:rPr>
            </w:pPr>
          </w:p>
          <w:p w14:paraId="1F05743B" w14:textId="169E01F4" w:rsidR="00CE3C00" w:rsidRPr="005F7176" w:rsidRDefault="00CE3C00" w:rsidP="001A6F6F">
            <w:pPr>
              <w:jc w:val="both"/>
              <w:rPr>
                <w:rFonts w:ascii="Arial" w:hAnsi="Arial" w:cs="Arial"/>
                <w:sz w:val="18"/>
                <w:szCs w:val="18"/>
              </w:rPr>
            </w:pPr>
            <w:r w:rsidRPr="005F7176">
              <w:rPr>
                <w:rFonts w:ascii="Arial" w:hAnsi="Arial" w:cs="Arial"/>
                <w:sz w:val="18"/>
                <w:szCs w:val="18"/>
              </w:rPr>
              <w:t xml:space="preserve"> </w:t>
            </w:r>
          </w:p>
        </w:tc>
      </w:tr>
    </w:tbl>
    <w:p w14:paraId="3183F95E" w14:textId="77777777" w:rsidR="00CE3C00" w:rsidRPr="005F7176" w:rsidRDefault="00CE3C00" w:rsidP="001A6F6F">
      <w:pPr>
        <w:spacing w:after="0" w:line="240" w:lineRule="auto"/>
        <w:jc w:val="both"/>
        <w:rPr>
          <w:rFonts w:ascii="Arial" w:hAnsi="Arial" w:cs="Arial"/>
          <w:sz w:val="18"/>
          <w:szCs w:val="18"/>
        </w:rPr>
      </w:pPr>
    </w:p>
    <w:tbl>
      <w:tblPr>
        <w:tblStyle w:val="Tablaconcuadrcula"/>
        <w:tblW w:w="0" w:type="auto"/>
        <w:tblLayout w:type="fixed"/>
        <w:tblLook w:val="04A0" w:firstRow="1" w:lastRow="0" w:firstColumn="1" w:lastColumn="0" w:noHBand="0" w:noVBand="1"/>
      </w:tblPr>
      <w:tblGrid>
        <w:gridCol w:w="8828"/>
      </w:tblGrid>
      <w:tr w:rsidR="00E84534" w:rsidRPr="005F7176" w14:paraId="70FF3F17" w14:textId="77777777" w:rsidTr="00093B1E">
        <w:trPr>
          <w:trHeight w:val="606"/>
        </w:trPr>
        <w:tc>
          <w:tcPr>
            <w:tcW w:w="8828" w:type="dxa"/>
          </w:tcPr>
          <w:p w14:paraId="3D40EAAF" w14:textId="72C6D9FC" w:rsidR="00E84534" w:rsidRPr="005F7176" w:rsidRDefault="00CE3C00" w:rsidP="001A6F6F">
            <w:pPr>
              <w:jc w:val="both"/>
              <w:rPr>
                <w:rFonts w:ascii="Arial" w:hAnsi="Arial" w:cs="Arial"/>
                <w:b/>
                <w:sz w:val="18"/>
                <w:szCs w:val="18"/>
              </w:rPr>
            </w:pPr>
            <w:r w:rsidRPr="005F7176">
              <w:rPr>
                <w:rFonts w:ascii="Arial" w:hAnsi="Arial" w:cs="Arial"/>
                <w:b/>
                <w:sz w:val="18"/>
                <w:szCs w:val="18"/>
              </w:rPr>
              <w:t>10</w:t>
            </w:r>
            <w:r w:rsidR="00E84534" w:rsidRPr="005F7176">
              <w:rPr>
                <w:rFonts w:ascii="Arial" w:hAnsi="Arial" w:cs="Arial"/>
                <w:b/>
                <w:sz w:val="18"/>
                <w:szCs w:val="18"/>
              </w:rPr>
              <w:t>.- Describa las obligaciones, conductas o acciones que deberán cumplirse a la entrada en vigor de la propuesta de regulación</w:t>
            </w:r>
            <w:r w:rsidR="005465C4" w:rsidRPr="005F7176">
              <w:rPr>
                <w:rFonts w:ascii="Arial" w:hAnsi="Arial" w:cs="Arial"/>
                <w:b/>
                <w:sz w:val="18"/>
                <w:szCs w:val="18"/>
              </w:rPr>
              <w:t xml:space="preserve"> (acción regulatoria)</w:t>
            </w:r>
            <w:r w:rsidR="00E84534" w:rsidRPr="005F7176">
              <w:rPr>
                <w:rFonts w:ascii="Arial" w:hAnsi="Arial" w:cs="Arial"/>
                <w:b/>
                <w:sz w:val="18"/>
                <w:szCs w:val="18"/>
              </w:rPr>
              <w:t>, incluyendo una justificación sobre la necesidad de las mismas.</w:t>
            </w:r>
          </w:p>
          <w:p w14:paraId="147F0A93" w14:textId="6AB72C7E" w:rsidR="008A2F51" w:rsidRPr="005F7176" w:rsidRDefault="00E84534" w:rsidP="001A6F6F">
            <w:pPr>
              <w:jc w:val="both"/>
              <w:rPr>
                <w:rFonts w:ascii="Arial" w:hAnsi="Arial" w:cs="Arial"/>
                <w:b/>
                <w:sz w:val="18"/>
                <w:szCs w:val="18"/>
              </w:rPr>
            </w:pPr>
            <w:r w:rsidRPr="005F7176">
              <w:rPr>
                <w:rFonts w:ascii="Arial" w:hAnsi="Arial" w:cs="Arial"/>
                <w:sz w:val="18"/>
                <w:szCs w:val="18"/>
              </w:rPr>
              <w:t xml:space="preserve">Por cada acción regulatoria, describa el o lo(s) sujeto(s) obligado(s), artículo(s) aplicable(s) de la propuesta de regulación, incluyendo, según sea el caso, la justificación técnica, económica </w:t>
            </w:r>
            <w:r w:rsidR="00D04F27" w:rsidRPr="005F7176">
              <w:rPr>
                <w:rFonts w:ascii="Arial" w:hAnsi="Arial" w:cs="Arial"/>
                <w:sz w:val="18"/>
                <w:szCs w:val="18"/>
              </w:rPr>
              <w:t>y/</w:t>
            </w:r>
            <w:r w:rsidRPr="005F7176">
              <w:rPr>
                <w:rFonts w:ascii="Arial" w:hAnsi="Arial" w:cs="Arial"/>
                <w:sz w:val="18"/>
                <w:szCs w:val="18"/>
              </w:rPr>
              <w:t xml:space="preserve">o jurídica </w:t>
            </w:r>
            <w:r w:rsidR="00711C10" w:rsidRPr="005F7176">
              <w:rPr>
                <w:rFonts w:ascii="Arial" w:hAnsi="Arial" w:cs="Arial"/>
                <w:sz w:val="18"/>
                <w:szCs w:val="18"/>
              </w:rPr>
              <w:t>que corresponda</w:t>
            </w:r>
            <w:r w:rsidRPr="005F7176">
              <w:rPr>
                <w:rFonts w:ascii="Arial" w:hAnsi="Arial" w:cs="Arial"/>
                <w:sz w:val="18"/>
                <w:szCs w:val="18"/>
              </w:rPr>
              <w:t>.</w:t>
            </w:r>
            <w:r w:rsidR="006662E2" w:rsidRPr="005F7176">
              <w:rPr>
                <w:rFonts w:ascii="Arial" w:hAnsi="Arial" w:cs="Arial"/>
                <w:sz w:val="18"/>
                <w:szCs w:val="18"/>
              </w:rPr>
              <w:t xml:space="preserve"> </w:t>
            </w:r>
            <w:r w:rsidR="008A2F51" w:rsidRPr="005F7176">
              <w:rPr>
                <w:rFonts w:ascii="Arial" w:hAnsi="Arial" w:cs="Arial"/>
                <w:sz w:val="18"/>
                <w:szCs w:val="18"/>
              </w:rPr>
              <w:t>Asimismo, justifique las razones por las cuales es deseable aplicar aquellas acciones regulatorias que restringen o afectan la competencia y/o libre concurrencia para alcanzar los objetivos de la propuesta de regulación. Seleccione todas las que resulten aplicables</w:t>
            </w:r>
            <w:r w:rsidR="00BA6819" w:rsidRPr="005F7176">
              <w:rPr>
                <w:rFonts w:ascii="Arial" w:hAnsi="Arial" w:cs="Arial"/>
                <w:sz w:val="18"/>
                <w:szCs w:val="18"/>
              </w:rPr>
              <w:t xml:space="preserve"> y agregue las filas </w:t>
            </w:r>
            <w:r w:rsidR="008A2F51" w:rsidRPr="005F7176">
              <w:rPr>
                <w:rFonts w:ascii="Arial" w:hAnsi="Arial" w:cs="Arial"/>
                <w:sz w:val="18"/>
                <w:szCs w:val="18"/>
              </w:rPr>
              <w:t xml:space="preserve">que considere </w:t>
            </w:r>
            <w:r w:rsidR="00BA6819" w:rsidRPr="005F7176">
              <w:rPr>
                <w:rFonts w:ascii="Arial" w:hAnsi="Arial" w:cs="Arial"/>
                <w:sz w:val="18"/>
                <w:szCs w:val="18"/>
              </w:rPr>
              <w:t>necesarias.</w:t>
            </w:r>
          </w:p>
          <w:p w14:paraId="5F1F7D96" w14:textId="77777777" w:rsidR="00E84534" w:rsidRPr="005F7176" w:rsidRDefault="00E84534" w:rsidP="001A6F6F">
            <w:pPr>
              <w:jc w:val="both"/>
              <w:rPr>
                <w:rFonts w:ascii="Arial" w:hAnsi="Arial" w:cs="Arial"/>
                <w:sz w:val="18"/>
                <w:szCs w:val="18"/>
              </w:rPr>
            </w:pPr>
          </w:p>
          <w:tbl>
            <w:tblPr>
              <w:tblStyle w:val="Tablaconcuadrcula"/>
              <w:tblW w:w="0" w:type="auto"/>
              <w:jc w:val="center"/>
              <w:tblLayout w:type="fixed"/>
              <w:tblLook w:val="04A0" w:firstRow="1" w:lastRow="0" w:firstColumn="1" w:lastColumn="0" w:noHBand="0" w:noVBand="1"/>
            </w:tblPr>
            <w:tblGrid>
              <w:gridCol w:w="1012"/>
              <w:gridCol w:w="1855"/>
              <w:gridCol w:w="1434"/>
              <w:gridCol w:w="1433"/>
              <w:gridCol w:w="1232"/>
              <w:gridCol w:w="1636"/>
            </w:tblGrid>
            <w:tr w:rsidR="00E71E1F" w:rsidRPr="000E7DB8" w14:paraId="30D10002" w14:textId="77777777" w:rsidTr="002517CD">
              <w:trPr>
                <w:jc w:val="center"/>
              </w:trPr>
              <w:tc>
                <w:tcPr>
                  <w:tcW w:w="1012" w:type="dxa"/>
                  <w:tcBorders>
                    <w:bottom w:val="single" w:sz="4" w:space="0" w:color="auto"/>
                  </w:tcBorders>
                  <w:shd w:val="clear" w:color="auto" w:fill="A8D08D" w:themeFill="accent6" w:themeFillTint="99"/>
                </w:tcPr>
                <w:p w14:paraId="5621BC48" w14:textId="77777777" w:rsidR="008A2F51" w:rsidRPr="002517CD" w:rsidRDefault="008A2F51" w:rsidP="001A6F6F">
                  <w:pPr>
                    <w:jc w:val="center"/>
                    <w:rPr>
                      <w:rFonts w:ascii="Arial" w:hAnsi="Arial" w:cs="Arial"/>
                      <w:b/>
                      <w:sz w:val="16"/>
                      <w:szCs w:val="16"/>
                    </w:rPr>
                  </w:pPr>
                  <w:r w:rsidRPr="002517CD">
                    <w:rPr>
                      <w:rFonts w:ascii="Arial" w:hAnsi="Arial" w:cs="Arial"/>
                      <w:b/>
                      <w:sz w:val="16"/>
                      <w:szCs w:val="16"/>
                    </w:rPr>
                    <w:t xml:space="preserve">Tipo </w:t>
                  </w:r>
                </w:p>
              </w:tc>
              <w:tc>
                <w:tcPr>
                  <w:tcW w:w="1855" w:type="dxa"/>
                  <w:tcBorders>
                    <w:bottom w:val="single" w:sz="4" w:space="0" w:color="auto"/>
                  </w:tcBorders>
                  <w:shd w:val="clear" w:color="auto" w:fill="A8D08D" w:themeFill="accent6" w:themeFillTint="99"/>
                </w:tcPr>
                <w:p w14:paraId="6740F95C" w14:textId="77777777" w:rsidR="008A2F51" w:rsidRPr="002517CD" w:rsidRDefault="008A2F51" w:rsidP="001A6F6F">
                  <w:pPr>
                    <w:jc w:val="center"/>
                    <w:rPr>
                      <w:rFonts w:ascii="Arial" w:hAnsi="Arial" w:cs="Arial"/>
                      <w:b/>
                      <w:sz w:val="16"/>
                      <w:szCs w:val="16"/>
                    </w:rPr>
                  </w:pPr>
                  <w:r w:rsidRPr="002517CD">
                    <w:rPr>
                      <w:rFonts w:ascii="Arial" w:hAnsi="Arial" w:cs="Arial"/>
                      <w:b/>
                      <w:sz w:val="16"/>
                      <w:szCs w:val="16"/>
                    </w:rPr>
                    <w:t>Sujeto(s)</w:t>
                  </w:r>
                </w:p>
                <w:p w14:paraId="42AB2B25" w14:textId="77777777" w:rsidR="008A2F51" w:rsidRPr="002517CD" w:rsidRDefault="008A2F51" w:rsidP="001A6F6F">
                  <w:pPr>
                    <w:jc w:val="center"/>
                    <w:rPr>
                      <w:rFonts w:ascii="Arial" w:hAnsi="Arial" w:cs="Arial"/>
                      <w:b/>
                      <w:sz w:val="16"/>
                      <w:szCs w:val="16"/>
                    </w:rPr>
                  </w:pPr>
                  <w:r w:rsidRPr="002517CD">
                    <w:rPr>
                      <w:rFonts w:ascii="Arial" w:hAnsi="Arial" w:cs="Arial"/>
                      <w:b/>
                      <w:sz w:val="16"/>
                      <w:szCs w:val="16"/>
                    </w:rPr>
                    <w:t>Obligado(s)</w:t>
                  </w:r>
                </w:p>
              </w:tc>
              <w:tc>
                <w:tcPr>
                  <w:tcW w:w="1434" w:type="dxa"/>
                  <w:shd w:val="clear" w:color="auto" w:fill="A8D08D" w:themeFill="accent6" w:themeFillTint="99"/>
                </w:tcPr>
                <w:p w14:paraId="3BA2F36C" w14:textId="77777777" w:rsidR="008A2F51" w:rsidRPr="002517CD" w:rsidRDefault="008A2F51" w:rsidP="001A6F6F">
                  <w:pPr>
                    <w:jc w:val="center"/>
                    <w:rPr>
                      <w:rFonts w:ascii="Arial" w:hAnsi="Arial" w:cs="Arial"/>
                      <w:b/>
                      <w:sz w:val="16"/>
                      <w:szCs w:val="16"/>
                    </w:rPr>
                  </w:pPr>
                  <w:r w:rsidRPr="002517CD">
                    <w:rPr>
                      <w:rFonts w:ascii="Arial" w:hAnsi="Arial" w:cs="Arial"/>
                      <w:b/>
                      <w:sz w:val="16"/>
                      <w:szCs w:val="16"/>
                    </w:rPr>
                    <w:t>Artículo(s) aplicable(s)</w:t>
                  </w:r>
                </w:p>
              </w:tc>
              <w:tc>
                <w:tcPr>
                  <w:tcW w:w="1433" w:type="dxa"/>
                  <w:shd w:val="clear" w:color="auto" w:fill="A8D08D" w:themeFill="accent6" w:themeFillTint="99"/>
                </w:tcPr>
                <w:p w14:paraId="17DD7F89" w14:textId="42121C61" w:rsidR="008A2F51" w:rsidRPr="002517CD" w:rsidRDefault="008A2F51" w:rsidP="001A6F6F">
                  <w:pPr>
                    <w:jc w:val="center"/>
                    <w:rPr>
                      <w:rFonts w:ascii="Arial" w:hAnsi="Arial" w:cs="Arial"/>
                      <w:b/>
                      <w:sz w:val="16"/>
                      <w:szCs w:val="16"/>
                    </w:rPr>
                  </w:pPr>
                  <w:r w:rsidRPr="002517CD">
                    <w:rPr>
                      <w:rFonts w:ascii="Arial" w:hAnsi="Arial" w:cs="Arial"/>
                      <w:b/>
                      <w:sz w:val="16"/>
                      <w:szCs w:val="16"/>
                    </w:rPr>
                    <w:t>Afectación en Competencia</w:t>
                  </w:r>
                  <w:r w:rsidR="00266011" w:rsidRPr="002517CD">
                    <w:rPr>
                      <w:rStyle w:val="Refdenotaalpie"/>
                      <w:rFonts w:ascii="Arial" w:hAnsi="Arial" w:cs="Arial"/>
                      <w:b/>
                      <w:sz w:val="16"/>
                      <w:szCs w:val="16"/>
                    </w:rPr>
                    <w:footnoteReference w:id="7"/>
                  </w:r>
                </w:p>
              </w:tc>
              <w:tc>
                <w:tcPr>
                  <w:tcW w:w="1232" w:type="dxa"/>
                  <w:shd w:val="clear" w:color="auto" w:fill="A8D08D" w:themeFill="accent6" w:themeFillTint="99"/>
                </w:tcPr>
                <w:p w14:paraId="2A44502E" w14:textId="77777777" w:rsidR="008A2F51" w:rsidRPr="002517CD" w:rsidRDefault="008A2F51" w:rsidP="001A6F6F">
                  <w:pPr>
                    <w:jc w:val="center"/>
                    <w:rPr>
                      <w:rFonts w:ascii="Arial" w:hAnsi="Arial" w:cs="Arial"/>
                      <w:b/>
                      <w:sz w:val="16"/>
                      <w:szCs w:val="16"/>
                    </w:rPr>
                  </w:pPr>
                  <w:r w:rsidRPr="002517CD">
                    <w:rPr>
                      <w:rFonts w:ascii="Arial" w:hAnsi="Arial" w:cs="Arial"/>
                      <w:b/>
                      <w:sz w:val="16"/>
                      <w:szCs w:val="16"/>
                    </w:rPr>
                    <w:t>Sujeto(s)</w:t>
                  </w:r>
                </w:p>
                <w:p w14:paraId="6915B5F6" w14:textId="19C4D06D" w:rsidR="008A2F51" w:rsidRPr="002517CD" w:rsidRDefault="008A2F51" w:rsidP="001A6F6F">
                  <w:pPr>
                    <w:jc w:val="center"/>
                    <w:rPr>
                      <w:rFonts w:ascii="Arial" w:hAnsi="Arial" w:cs="Arial"/>
                      <w:b/>
                      <w:sz w:val="16"/>
                      <w:szCs w:val="16"/>
                    </w:rPr>
                  </w:pPr>
                  <w:r w:rsidRPr="002517CD">
                    <w:rPr>
                      <w:rFonts w:ascii="Arial" w:hAnsi="Arial" w:cs="Arial"/>
                      <w:b/>
                      <w:sz w:val="16"/>
                      <w:szCs w:val="16"/>
                    </w:rPr>
                    <w:t>Afectados(s)</w:t>
                  </w:r>
                </w:p>
              </w:tc>
              <w:tc>
                <w:tcPr>
                  <w:tcW w:w="1636" w:type="dxa"/>
                  <w:tcBorders>
                    <w:bottom w:val="single" w:sz="4" w:space="0" w:color="auto"/>
                  </w:tcBorders>
                  <w:shd w:val="clear" w:color="auto" w:fill="A8D08D" w:themeFill="accent6" w:themeFillTint="99"/>
                </w:tcPr>
                <w:p w14:paraId="75614CEC" w14:textId="7EEC29D8" w:rsidR="008A2F51" w:rsidRPr="002517CD" w:rsidRDefault="008A2F51" w:rsidP="001A6F6F">
                  <w:pPr>
                    <w:jc w:val="center"/>
                    <w:rPr>
                      <w:rFonts w:ascii="Arial" w:hAnsi="Arial" w:cs="Arial"/>
                      <w:b/>
                      <w:sz w:val="16"/>
                      <w:szCs w:val="16"/>
                    </w:rPr>
                  </w:pPr>
                  <w:r w:rsidRPr="002517CD">
                    <w:rPr>
                      <w:rFonts w:ascii="Arial" w:hAnsi="Arial" w:cs="Arial"/>
                      <w:b/>
                      <w:sz w:val="16"/>
                      <w:szCs w:val="16"/>
                    </w:rPr>
                    <w:t>Justificación y razones para su aplicación</w:t>
                  </w:r>
                </w:p>
              </w:tc>
            </w:tr>
            <w:tr w:rsidR="00E71E1F" w:rsidRPr="000E7DB8" w14:paraId="48470968" w14:textId="77777777" w:rsidTr="002517CD">
              <w:trPr>
                <w:jc w:val="center"/>
              </w:trPr>
              <w:sdt>
                <w:sdtPr>
                  <w:rPr>
                    <w:rFonts w:ascii="Arial" w:hAnsi="Arial" w:cs="Arial"/>
                    <w:sz w:val="16"/>
                    <w:szCs w:val="16"/>
                  </w:rPr>
                  <w:alias w:val="Tipo"/>
                  <w:tag w:val="Tipo"/>
                  <w:id w:val="1949899778"/>
                  <w:placeholder>
                    <w:docPart w:val="43599FA75FF44686B0A6B80D2D94464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tc>
                    <w:tcPr>
                      <w:tcW w:w="101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FA1362" w14:textId="2B7CCE63" w:rsidR="008A2F51" w:rsidRPr="002517CD" w:rsidRDefault="009E5D69" w:rsidP="001A6F6F">
                      <w:pPr>
                        <w:jc w:val="center"/>
                        <w:rPr>
                          <w:rFonts w:ascii="Arial" w:hAnsi="Arial" w:cs="Arial"/>
                          <w:sz w:val="16"/>
                          <w:szCs w:val="16"/>
                        </w:rPr>
                      </w:pPr>
                      <w:r>
                        <w:rPr>
                          <w:rFonts w:ascii="Arial" w:hAnsi="Arial" w:cs="Arial"/>
                          <w:sz w:val="16"/>
                          <w:szCs w:val="16"/>
                        </w:rPr>
                        <w:t>Beneficio condicionado</w:t>
                      </w:r>
                    </w:p>
                  </w:tc>
                </w:sdtContent>
              </w:sdt>
              <w:tc>
                <w:tcPr>
                  <w:tcW w:w="1855" w:type="dxa"/>
                  <w:tcBorders>
                    <w:left w:val="single" w:sz="4" w:space="0" w:color="auto"/>
                    <w:bottom w:val="single" w:sz="4" w:space="0" w:color="auto"/>
                    <w:right w:val="single" w:sz="4" w:space="0" w:color="auto"/>
                  </w:tcBorders>
                  <w:shd w:val="clear" w:color="auto" w:fill="FFFFFF" w:themeFill="background1"/>
                </w:tcPr>
                <w:p w14:paraId="00C67B76" w14:textId="35C3877D" w:rsidR="008A2F51" w:rsidRPr="002517CD" w:rsidRDefault="00171232" w:rsidP="000D52A2">
                  <w:pPr>
                    <w:jc w:val="both"/>
                    <w:rPr>
                      <w:rFonts w:ascii="Arial" w:hAnsi="Arial" w:cs="Arial"/>
                      <w:sz w:val="16"/>
                      <w:szCs w:val="16"/>
                    </w:rPr>
                  </w:pPr>
                  <w:r w:rsidRPr="002517CD">
                    <w:rPr>
                      <w:rFonts w:ascii="Arial" w:eastAsia="Times New Roman" w:hAnsi="Arial" w:cs="Arial"/>
                      <w:sz w:val="16"/>
                      <w:szCs w:val="16"/>
                      <w:lang w:eastAsia="es-MX"/>
                    </w:rPr>
                    <w:t>Las personas físicas o morales interesadas en que les sea otorgada la</w:t>
                  </w:r>
                  <w:r w:rsidR="002D58F4">
                    <w:rPr>
                      <w:rFonts w:ascii="Arial" w:eastAsia="Times New Roman" w:hAnsi="Arial" w:cs="Arial"/>
                      <w:sz w:val="16"/>
                      <w:szCs w:val="16"/>
                      <w:lang w:eastAsia="es-MX"/>
                    </w:rPr>
                    <w:t xml:space="preserve"> prórroga de la vigencia de </w:t>
                  </w:r>
                  <w:proofErr w:type="gramStart"/>
                  <w:r w:rsidR="002D58F4">
                    <w:rPr>
                      <w:rFonts w:ascii="Arial" w:eastAsia="Times New Roman" w:hAnsi="Arial" w:cs="Arial"/>
                      <w:sz w:val="16"/>
                      <w:szCs w:val="16"/>
                      <w:lang w:eastAsia="es-MX"/>
                    </w:rPr>
                    <w:t xml:space="preserve">la </w:t>
                  </w:r>
                  <w:r w:rsidRPr="002517CD">
                    <w:rPr>
                      <w:rFonts w:ascii="Arial" w:eastAsia="Times New Roman" w:hAnsi="Arial" w:cs="Arial"/>
                      <w:sz w:val="16"/>
                      <w:szCs w:val="16"/>
                      <w:lang w:eastAsia="es-MX"/>
                    </w:rPr>
                    <w:t xml:space="preserve"> </w:t>
                  </w:r>
                  <w:r w:rsidR="002D58F4">
                    <w:rPr>
                      <w:rFonts w:ascii="Arial" w:eastAsia="Times New Roman" w:hAnsi="Arial" w:cs="Arial"/>
                      <w:sz w:val="16"/>
                      <w:szCs w:val="16"/>
                      <w:lang w:eastAsia="es-MX"/>
                    </w:rPr>
                    <w:t>A</w:t>
                  </w:r>
                  <w:r w:rsidRPr="002517CD">
                    <w:rPr>
                      <w:rFonts w:ascii="Arial" w:eastAsia="Times New Roman" w:hAnsi="Arial" w:cs="Arial"/>
                      <w:sz w:val="16"/>
                      <w:szCs w:val="16"/>
                      <w:lang w:eastAsia="es-MX"/>
                    </w:rPr>
                    <w:t>utorización</w:t>
                  </w:r>
                  <w:proofErr w:type="gramEnd"/>
                  <w:r w:rsidRPr="002517CD">
                    <w:rPr>
                      <w:rFonts w:ascii="Arial" w:eastAsia="Times New Roman" w:hAnsi="Arial" w:cs="Arial"/>
                      <w:sz w:val="16"/>
                      <w:szCs w:val="16"/>
                      <w:lang w:eastAsia="es-MX"/>
                    </w:rPr>
                    <w:t xml:space="preserve"> </w:t>
                  </w:r>
                  <w:r w:rsidR="00EF15D7">
                    <w:rPr>
                      <w:rFonts w:ascii="Arial" w:eastAsia="Times New Roman" w:hAnsi="Arial" w:cs="Arial"/>
                      <w:sz w:val="16"/>
                      <w:szCs w:val="16"/>
                      <w:lang w:eastAsia="es-MX"/>
                    </w:rPr>
                    <w:t>d</w:t>
                  </w:r>
                  <w:r w:rsidR="00EF15D7" w:rsidRPr="0038782E">
                    <w:rPr>
                      <w:rFonts w:ascii="Arial" w:eastAsia="Times New Roman" w:hAnsi="Arial" w:cs="Arial"/>
                      <w:bCs/>
                      <w:sz w:val="16"/>
                      <w:szCs w:val="16"/>
                    </w:rPr>
                    <w:t xml:space="preserve">e uso secundario para </w:t>
                  </w:r>
                  <w:r w:rsidR="00EF15D7" w:rsidRPr="0038782E">
                    <w:rPr>
                      <w:rFonts w:ascii="Arial" w:eastAsia="Times New Roman" w:hAnsi="Arial" w:cs="Arial"/>
                      <w:bCs/>
                      <w:sz w:val="16"/>
                      <w:szCs w:val="16"/>
                    </w:rPr>
                    <w:lastRenderedPageBreak/>
                    <w:t>Instalaciones destinadas a actividades comerciales o industriales</w:t>
                  </w:r>
                  <w:r w:rsidR="00EF15D7">
                    <w:rPr>
                      <w:rFonts w:ascii="Arial" w:eastAsia="Times New Roman" w:hAnsi="Arial" w:cs="Arial"/>
                      <w:bCs/>
                      <w:sz w:val="16"/>
                      <w:szCs w:val="16"/>
                    </w:rPr>
                    <w:t>.</w:t>
                  </w:r>
                </w:p>
              </w:tc>
              <w:tc>
                <w:tcPr>
                  <w:tcW w:w="1434" w:type="dxa"/>
                  <w:tcBorders>
                    <w:left w:val="single" w:sz="4" w:space="0" w:color="auto"/>
                    <w:right w:val="single" w:sz="4" w:space="0" w:color="auto"/>
                  </w:tcBorders>
                  <w:shd w:val="clear" w:color="auto" w:fill="FFFFFF" w:themeFill="background1"/>
                </w:tcPr>
                <w:p w14:paraId="597AFDB6" w14:textId="31618072" w:rsidR="008A2F51" w:rsidRPr="002517CD" w:rsidRDefault="00171232" w:rsidP="001A6F6F">
                  <w:pPr>
                    <w:jc w:val="center"/>
                    <w:rPr>
                      <w:rFonts w:ascii="Arial" w:hAnsi="Arial" w:cs="Arial"/>
                      <w:sz w:val="16"/>
                      <w:szCs w:val="16"/>
                    </w:rPr>
                  </w:pPr>
                  <w:r w:rsidRPr="002517CD">
                    <w:rPr>
                      <w:rFonts w:ascii="Arial" w:hAnsi="Arial" w:cs="Arial"/>
                      <w:sz w:val="16"/>
                      <w:szCs w:val="16"/>
                    </w:rPr>
                    <w:lastRenderedPageBreak/>
                    <w:t>Artículo</w:t>
                  </w:r>
                  <w:r w:rsidR="00EF15D7">
                    <w:rPr>
                      <w:rFonts w:ascii="Arial" w:hAnsi="Arial" w:cs="Arial"/>
                      <w:sz w:val="16"/>
                      <w:szCs w:val="16"/>
                    </w:rPr>
                    <w:t xml:space="preserve"> 7 </w:t>
                  </w:r>
                  <w:r w:rsidRPr="002517CD">
                    <w:rPr>
                      <w:rFonts w:ascii="Arial" w:hAnsi="Arial" w:cs="Arial"/>
                      <w:sz w:val="16"/>
                      <w:szCs w:val="16"/>
                    </w:rPr>
                    <w:t>de los Lineamientos</w:t>
                  </w:r>
                  <w:r w:rsidR="000D52A2">
                    <w:rPr>
                      <w:rFonts w:ascii="Arial" w:hAnsi="Arial" w:cs="Arial"/>
                      <w:sz w:val="16"/>
                      <w:szCs w:val="16"/>
                    </w:rPr>
                    <w:t xml:space="preserve"> </w:t>
                  </w:r>
                  <w:r w:rsidR="00141C20">
                    <w:rPr>
                      <w:rFonts w:ascii="Arial" w:hAnsi="Arial" w:cs="Arial"/>
                      <w:sz w:val="16"/>
                      <w:szCs w:val="16"/>
                    </w:rPr>
                    <w:t>de</w:t>
                  </w:r>
                  <w:r w:rsidR="000D52A2">
                    <w:rPr>
                      <w:rFonts w:ascii="Arial" w:hAnsi="Arial" w:cs="Arial"/>
                      <w:sz w:val="16"/>
                      <w:szCs w:val="16"/>
                    </w:rPr>
                    <w:t xml:space="preserve"> Uso Secundario</w:t>
                  </w:r>
                </w:p>
              </w:tc>
              <w:sdt>
                <w:sdtPr>
                  <w:rPr>
                    <w:rFonts w:ascii="Arial" w:hAnsi="Arial" w:cs="Arial"/>
                    <w:sz w:val="16"/>
                    <w:szCs w:val="16"/>
                  </w:rPr>
                  <w:alias w:val="Tipo"/>
                  <w:tag w:val="Tipo"/>
                  <w:id w:val="1994900553"/>
                  <w:placeholder>
                    <w:docPart w:val="9D769DBB93674BED8160FD021FD5BA3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433" w:type="dxa"/>
                      <w:tcBorders>
                        <w:left w:val="single" w:sz="4" w:space="0" w:color="auto"/>
                        <w:right w:val="single" w:sz="4" w:space="0" w:color="auto"/>
                      </w:tcBorders>
                      <w:shd w:val="clear" w:color="auto" w:fill="FFFFFF" w:themeFill="background1"/>
                    </w:tcPr>
                    <w:p w14:paraId="6BF4ED45" w14:textId="79B16491" w:rsidR="008A2F51" w:rsidRPr="002517CD" w:rsidRDefault="00EF15D7" w:rsidP="002517CD">
                      <w:pPr>
                        <w:jc w:val="both"/>
                        <w:rPr>
                          <w:rFonts w:ascii="Arial" w:hAnsi="Arial" w:cs="Arial"/>
                          <w:sz w:val="16"/>
                          <w:szCs w:val="16"/>
                        </w:rPr>
                      </w:pPr>
                      <w:r>
                        <w:rPr>
                          <w:rFonts w:ascii="Arial" w:hAnsi="Arial" w:cs="Arial"/>
                          <w:sz w:val="16"/>
                          <w:szCs w:val="16"/>
                        </w:rPr>
                        <w:t xml:space="preserve">Establece licencias, permisos o títulos habilitantes para prestar o </w:t>
                      </w:r>
                      <w:r>
                        <w:rPr>
                          <w:rFonts w:ascii="Arial" w:hAnsi="Arial" w:cs="Arial"/>
                          <w:sz w:val="16"/>
                          <w:szCs w:val="16"/>
                        </w:rPr>
                        <w:lastRenderedPageBreak/>
                        <w:t>producir bienes y servicios</w:t>
                      </w:r>
                    </w:p>
                  </w:tc>
                </w:sdtContent>
              </w:sdt>
              <w:tc>
                <w:tcPr>
                  <w:tcW w:w="1232" w:type="dxa"/>
                  <w:tcBorders>
                    <w:left w:val="single" w:sz="4" w:space="0" w:color="auto"/>
                    <w:right w:val="single" w:sz="4" w:space="0" w:color="auto"/>
                  </w:tcBorders>
                  <w:shd w:val="clear" w:color="auto" w:fill="FFFFFF" w:themeFill="background1"/>
                </w:tcPr>
                <w:p w14:paraId="72F72408" w14:textId="0D84ACF7" w:rsidR="008A2F51" w:rsidRPr="002517CD" w:rsidRDefault="00171232" w:rsidP="001A6F6F">
                  <w:pPr>
                    <w:jc w:val="center"/>
                    <w:rPr>
                      <w:rFonts w:ascii="Arial" w:hAnsi="Arial" w:cs="Arial"/>
                      <w:sz w:val="16"/>
                      <w:szCs w:val="16"/>
                    </w:rPr>
                  </w:pPr>
                  <w:r w:rsidRPr="002517CD">
                    <w:rPr>
                      <w:rFonts w:ascii="Arial" w:hAnsi="Arial" w:cs="Arial"/>
                      <w:sz w:val="16"/>
                      <w:szCs w:val="16"/>
                    </w:rPr>
                    <w:lastRenderedPageBreak/>
                    <w:t>No aplica</w:t>
                  </w:r>
                </w:p>
              </w:tc>
              <w:tc>
                <w:tcPr>
                  <w:tcW w:w="1636" w:type="dxa"/>
                  <w:tcBorders>
                    <w:top w:val="single" w:sz="4" w:space="0" w:color="auto"/>
                    <w:left w:val="single" w:sz="4" w:space="0" w:color="auto"/>
                    <w:bottom w:val="single" w:sz="4" w:space="0" w:color="auto"/>
                    <w:right w:val="single" w:sz="4" w:space="0" w:color="auto"/>
                  </w:tcBorders>
                  <w:shd w:val="clear" w:color="auto" w:fill="FFFFFF" w:themeFill="background1"/>
                </w:tcPr>
                <w:p w14:paraId="6FAB64B8" w14:textId="77777777" w:rsidR="008A2F51" w:rsidRDefault="00171232" w:rsidP="001A6F6F">
                  <w:pPr>
                    <w:jc w:val="both"/>
                    <w:rPr>
                      <w:rFonts w:ascii="Arial" w:hAnsi="Arial" w:cs="Arial"/>
                      <w:sz w:val="16"/>
                      <w:szCs w:val="16"/>
                    </w:rPr>
                  </w:pPr>
                  <w:r w:rsidRPr="002517CD">
                    <w:rPr>
                      <w:rFonts w:ascii="Arial" w:hAnsi="Arial" w:cs="Arial"/>
                      <w:sz w:val="16"/>
                      <w:szCs w:val="16"/>
                    </w:rPr>
                    <w:t xml:space="preserve">Los requisitos a satisfacer por las personas físicas o morales interesadas en obtener la constancia de </w:t>
                  </w:r>
                  <w:r w:rsidRPr="002517CD">
                    <w:rPr>
                      <w:rFonts w:ascii="Arial" w:hAnsi="Arial" w:cs="Arial"/>
                      <w:sz w:val="16"/>
                      <w:szCs w:val="16"/>
                    </w:rPr>
                    <w:lastRenderedPageBreak/>
                    <w:t xml:space="preserve">autorización </w:t>
                  </w:r>
                  <w:r w:rsidR="00EF15D7" w:rsidRPr="002517CD">
                    <w:rPr>
                      <w:rFonts w:ascii="Arial" w:eastAsia="Times New Roman" w:hAnsi="Arial" w:cs="Arial"/>
                      <w:sz w:val="16"/>
                      <w:szCs w:val="16"/>
                      <w:lang w:eastAsia="es-MX"/>
                    </w:rPr>
                    <w:t xml:space="preserve">de </w:t>
                  </w:r>
                  <w:r w:rsidR="00EF15D7">
                    <w:rPr>
                      <w:rFonts w:ascii="Arial" w:eastAsia="Times New Roman" w:hAnsi="Arial" w:cs="Arial"/>
                      <w:sz w:val="16"/>
                      <w:szCs w:val="16"/>
                      <w:lang w:eastAsia="es-MX"/>
                    </w:rPr>
                    <w:t>A</w:t>
                  </w:r>
                  <w:r w:rsidR="00EF15D7" w:rsidRPr="002517CD">
                    <w:rPr>
                      <w:rFonts w:ascii="Arial" w:eastAsia="Times New Roman" w:hAnsi="Arial" w:cs="Arial"/>
                      <w:sz w:val="16"/>
                      <w:szCs w:val="16"/>
                      <w:lang w:eastAsia="es-MX"/>
                    </w:rPr>
                    <w:t xml:space="preserve">utorización </w:t>
                  </w:r>
                  <w:r w:rsidR="00EF15D7">
                    <w:rPr>
                      <w:rFonts w:ascii="Arial" w:eastAsia="Times New Roman" w:hAnsi="Arial" w:cs="Arial"/>
                      <w:sz w:val="16"/>
                      <w:szCs w:val="16"/>
                      <w:lang w:eastAsia="es-MX"/>
                    </w:rPr>
                    <w:t>d</w:t>
                  </w:r>
                  <w:r w:rsidR="00EF15D7" w:rsidRPr="0038782E">
                    <w:rPr>
                      <w:rFonts w:ascii="Arial" w:eastAsia="Times New Roman" w:hAnsi="Arial" w:cs="Arial"/>
                      <w:bCs/>
                      <w:sz w:val="16"/>
                      <w:szCs w:val="16"/>
                    </w:rPr>
                    <w:t>e uso secundario para Instalaciones destinadas a actividades comerciales o industriales</w:t>
                  </w:r>
                  <w:r w:rsidR="00EF15D7" w:rsidRPr="002517CD">
                    <w:rPr>
                      <w:rFonts w:ascii="Arial" w:hAnsi="Arial" w:cs="Arial"/>
                      <w:sz w:val="16"/>
                      <w:szCs w:val="16"/>
                    </w:rPr>
                    <w:t xml:space="preserve"> </w:t>
                  </w:r>
                  <w:r w:rsidRPr="002517CD">
                    <w:rPr>
                      <w:rFonts w:ascii="Arial" w:hAnsi="Arial" w:cs="Arial"/>
                      <w:sz w:val="16"/>
                      <w:szCs w:val="16"/>
                    </w:rPr>
                    <w:t>permitirá</w:t>
                  </w:r>
                  <w:r w:rsidR="00A11A50" w:rsidRPr="002517CD">
                    <w:rPr>
                      <w:rFonts w:ascii="Arial" w:hAnsi="Arial" w:cs="Arial"/>
                      <w:sz w:val="16"/>
                      <w:szCs w:val="16"/>
                    </w:rPr>
                    <w:t xml:space="preserve">n </w:t>
                  </w:r>
                  <w:r w:rsidRPr="002517CD">
                    <w:rPr>
                      <w:rFonts w:ascii="Arial" w:hAnsi="Arial" w:cs="Arial"/>
                      <w:sz w:val="16"/>
                      <w:szCs w:val="16"/>
                    </w:rPr>
                    <w:t>que el Instituto cuente con los elementos necesarios para determinar la viabilidad o no de</w:t>
                  </w:r>
                  <w:r w:rsidR="00EF15D7">
                    <w:rPr>
                      <w:rFonts w:ascii="Arial" w:hAnsi="Arial" w:cs="Arial"/>
                      <w:sz w:val="16"/>
                      <w:szCs w:val="16"/>
                    </w:rPr>
                    <w:t xml:space="preserve"> la prórroga de la vigencia de la Constancia de Autorización.</w:t>
                  </w:r>
                  <w:r w:rsidR="0016006C">
                    <w:rPr>
                      <w:rFonts w:ascii="Arial" w:hAnsi="Arial" w:cs="Arial"/>
                      <w:sz w:val="16"/>
                      <w:szCs w:val="16"/>
                    </w:rPr>
                    <w:t xml:space="preserve"> </w:t>
                  </w:r>
                </w:p>
                <w:p w14:paraId="4CB69A90" w14:textId="77777777" w:rsidR="002529FE" w:rsidRDefault="002529FE" w:rsidP="001A6F6F">
                  <w:pPr>
                    <w:jc w:val="both"/>
                    <w:rPr>
                      <w:rFonts w:ascii="Arial" w:hAnsi="Arial" w:cs="Arial"/>
                      <w:sz w:val="16"/>
                      <w:szCs w:val="16"/>
                    </w:rPr>
                  </w:pPr>
                </w:p>
                <w:p w14:paraId="3FDACF14" w14:textId="5CA18017" w:rsidR="002529FE" w:rsidRPr="002517CD" w:rsidRDefault="002529FE" w:rsidP="001A6F6F">
                  <w:pPr>
                    <w:jc w:val="both"/>
                    <w:rPr>
                      <w:rFonts w:ascii="Arial" w:hAnsi="Arial" w:cs="Arial"/>
                      <w:sz w:val="16"/>
                      <w:szCs w:val="16"/>
                    </w:rPr>
                  </w:pPr>
                  <w:r>
                    <w:rPr>
                      <w:rFonts w:ascii="Arial" w:hAnsi="Arial" w:cs="Arial"/>
                      <w:sz w:val="16"/>
                      <w:szCs w:val="16"/>
                    </w:rPr>
                    <w:t xml:space="preserve">Aunado a que, la prórroga de la vigencia de la </w:t>
                  </w:r>
                  <w:r w:rsidR="008A110D">
                    <w:rPr>
                      <w:rFonts w:ascii="Arial" w:hAnsi="Arial" w:cs="Arial"/>
                      <w:sz w:val="16"/>
                      <w:szCs w:val="16"/>
                    </w:rPr>
                    <w:t xml:space="preserve">Autorización de uso secundario </w:t>
                  </w:r>
                  <w:proofErr w:type="spellStart"/>
                  <w:r w:rsidR="008A110D">
                    <w:rPr>
                      <w:rFonts w:ascii="Arial" w:hAnsi="Arial" w:cs="Arial"/>
                      <w:sz w:val="16"/>
                      <w:szCs w:val="16"/>
                    </w:rPr>
                    <w:t>otrga</w:t>
                  </w:r>
                  <w:proofErr w:type="spellEnd"/>
                  <w:r w:rsidR="008A110D">
                    <w:rPr>
                      <w:rFonts w:ascii="Arial" w:hAnsi="Arial" w:cs="Arial"/>
                      <w:sz w:val="16"/>
                      <w:szCs w:val="16"/>
                    </w:rPr>
                    <w:t xml:space="preserve"> la posibilidad de continuidad en el uso del espectro radioeléctrico, en los términos y condiciones dispuestos en la Constancia de Autorización. </w:t>
                  </w:r>
                </w:p>
              </w:tc>
            </w:tr>
          </w:tbl>
          <w:p w14:paraId="0A660395" w14:textId="0D4F65E1" w:rsidR="002025CB" w:rsidRPr="005F7176" w:rsidRDefault="00E84534" w:rsidP="001A6F6F">
            <w:pPr>
              <w:jc w:val="both"/>
              <w:rPr>
                <w:rFonts w:ascii="Arial" w:hAnsi="Arial" w:cs="Arial"/>
                <w:i/>
                <w:sz w:val="18"/>
                <w:szCs w:val="18"/>
              </w:rPr>
            </w:pPr>
            <w:r w:rsidRPr="005F7176">
              <w:rPr>
                <w:rFonts w:ascii="Arial" w:hAnsi="Arial" w:cs="Arial"/>
                <w:i/>
                <w:sz w:val="18"/>
                <w:szCs w:val="18"/>
              </w:rPr>
              <w:lastRenderedPageBreak/>
              <w:t xml:space="preserve"> </w:t>
            </w:r>
          </w:p>
          <w:p w14:paraId="77AE339E" w14:textId="7727DD18" w:rsidR="00711C10" w:rsidRPr="005F7176" w:rsidRDefault="00711C10" w:rsidP="001A6F6F">
            <w:pPr>
              <w:jc w:val="both"/>
              <w:rPr>
                <w:rFonts w:ascii="Arial" w:hAnsi="Arial" w:cs="Arial"/>
                <w:sz w:val="18"/>
                <w:szCs w:val="18"/>
              </w:rPr>
            </w:pPr>
          </w:p>
        </w:tc>
      </w:tr>
    </w:tbl>
    <w:p w14:paraId="0B243797" w14:textId="77777777" w:rsidR="00E84534" w:rsidRPr="005F7176" w:rsidRDefault="00E84534" w:rsidP="001A6F6F">
      <w:pPr>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5335CF" w:rsidRPr="005F7176" w14:paraId="2F4105F8" w14:textId="77777777" w:rsidTr="00093B1E">
        <w:trPr>
          <w:trHeight w:val="1474"/>
        </w:trPr>
        <w:tc>
          <w:tcPr>
            <w:tcW w:w="8828" w:type="dxa"/>
          </w:tcPr>
          <w:p w14:paraId="0775546E" w14:textId="56118579" w:rsidR="005335CF" w:rsidRPr="005F7176" w:rsidRDefault="00376614" w:rsidP="001A6F6F">
            <w:pPr>
              <w:jc w:val="both"/>
              <w:rPr>
                <w:rFonts w:ascii="Arial" w:hAnsi="Arial" w:cs="Arial"/>
                <w:b/>
                <w:sz w:val="18"/>
                <w:szCs w:val="18"/>
              </w:rPr>
            </w:pPr>
            <w:r w:rsidRPr="005F7176">
              <w:rPr>
                <w:rFonts w:ascii="Arial" w:hAnsi="Arial" w:cs="Arial"/>
                <w:b/>
                <w:sz w:val="18"/>
                <w:szCs w:val="18"/>
              </w:rPr>
              <w:t>11</w:t>
            </w:r>
            <w:r w:rsidR="005335CF" w:rsidRPr="005F7176">
              <w:rPr>
                <w:rFonts w:ascii="Arial" w:hAnsi="Arial" w:cs="Arial"/>
                <w:b/>
                <w:sz w:val="18"/>
                <w:szCs w:val="18"/>
              </w:rPr>
              <w:t xml:space="preserve">.- Señale y describa si la propuesta de regulación </w:t>
            </w:r>
            <w:r w:rsidR="00427F29" w:rsidRPr="005F7176">
              <w:rPr>
                <w:rFonts w:ascii="Arial" w:hAnsi="Arial" w:cs="Arial"/>
                <w:b/>
                <w:sz w:val="18"/>
                <w:szCs w:val="18"/>
              </w:rPr>
              <w:t xml:space="preserve">incidirá </w:t>
            </w:r>
            <w:r w:rsidR="005335CF" w:rsidRPr="005F7176">
              <w:rPr>
                <w:rFonts w:ascii="Arial" w:hAnsi="Arial" w:cs="Arial"/>
                <w:b/>
                <w:sz w:val="18"/>
                <w:szCs w:val="18"/>
              </w:rPr>
              <w:t>en el comercio nacional e internacional.</w:t>
            </w:r>
          </w:p>
          <w:p w14:paraId="3B34B8C2" w14:textId="3A7942DA" w:rsidR="005335CF" w:rsidRPr="005F7176" w:rsidRDefault="005335CF" w:rsidP="001A6F6F">
            <w:pPr>
              <w:jc w:val="both"/>
              <w:rPr>
                <w:rFonts w:ascii="Arial" w:hAnsi="Arial" w:cs="Arial"/>
                <w:sz w:val="18"/>
                <w:szCs w:val="18"/>
              </w:rPr>
            </w:pPr>
            <w:r w:rsidRPr="005F7176">
              <w:rPr>
                <w:rFonts w:ascii="Arial" w:hAnsi="Arial" w:cs="Arial"/>
                <w:sz w:val="18"/>
                <w:szCs w:val="18"/>
              </w:rPr>
              <w:t xml:space="preserve">Seleccione todas las que resulten aplicables y agregue </w:t>
            </w:r>
            <w:r w:rsidR="00BA6819" w:rsidRPr="005F7176">
              <w:rPr>
                <w:rFonts w:ascii="Arial" w:hAnsi="Arial" w:cs="Arial"/>
                <w:sz w:val="18"/>
                <w:szCs w:val="18"/>
              </w:rPr>
              <w:t>las filas</w:t>
            </w:r>
            <w:r w:rsidRPr="005F7176">
              <w:rPr>
                <w:rFonts w:ascii="Arial" w:hAnsi="Arial" w:cs="Arial"/>
                <w:sz w:val="18"/>
                <w:szCs w:val="18"/>
              </w:rPr>
              <w:t xml:space="preserve"> </w:t>
            </w:r>
            <w:r w:rsidR="001576FA" w:rsidRPr="005F7176">
              <w:rPr>
                <w:rFonts w:ascii="Arial" w:hAnsi="Arial" w:cs="Arial"/>
                <w:sz w:val="18"/>
                <w:szCs w:val="18"/>
              </w:rPr>
              <w:t>que considere</w:t>
            </w:r>
            <w:r w:rsidRPr="005F7176">
              <w:rPr>
                <w:rFonts w:ascii="Arial" w:hAnsi="Arial" w:cs="Arial"/>
                <w:sz w:val="18"/>
                <w:szCs w:val="18"/>
              </w:rPr>
              <w:t xml:space="preserve"> necesari</w:t>
            </w:r>
            <w:r w:rsidR="00BA6819" w:rsidRPr="005F7176">
              <w:rPr>
                <w:rFonts w:ascii="Arial" w:hAnsi="Arial" w:cs="Arial"/>
                <w:sz w:val="18"/>
                <w:szCs w:val="18"/>
              </w:rPr>
              <w:t>a</w:t>
            </w:r>
            <w:r w:rsidRPr="005F7176">
              <w:rPr>
                <w:rFonts w:ascii="Arial" w:hAnsi="Arial" w:cs="Arial"/>
                <w:sz w:val="18"/>
                <w:szCs w:val="18"/>
              </w:rPr>
              <w:t>s</w:t>
            </w:r>
            <w:r w:rsidR="00DD4D9A" w:rsidRPr="005F7176">
              <w:rPr>
                <w:rFonts w:ascii="Arial" w:hAnsi="Arial" w:cs="Arial"/>
                <w:sz w:val="18"/>
                <w:szCs w:val="18"/>
              </w:rPr>
              <w:t>.</w:t>
            </w:r>
            <w:r w:rsidR="00B14F33" w:rsidRPr="005F7176">
              <w:rPr>
                <w:rFonts w:ascii="Arial" w:hAnsi="Arial" w:cs="Arial"/>
                <w:sz w:val="18"/>
                <w:szCs w:val="18"/>
              </w:rPr>
              <w:t xml:space="preserve"> </w:t>
            </w:r>
          </w:p>
          <w:p w14:paraId="70A0B82D" w14:textId="77777777" w:rsidR="005335CF" w:rsidRPr="005F7176" w:rsidRDefault="005335CF" w:rsidP="001A6F6F">
            <w:pPr>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2150"/>
              <w:gridCol w:w="6452"/>
            </w:tblGrid>
            <w:tr w:rsidR="005335CF" w:rsidRPr="005F7176" w14:paraId="27289856" w14:textId="77777777" w:rsidTr="00023BBB">
              <w:trPr>
                <w:jc w:val="center"/>
              </w:trPr>
              <w:tc>
                <w:tcPr>
                  <w:tcW w:w="2150" w:type="dxa"/>
                  <w:tcBorders>
                    <w:bottom w:val="single" w:sz="4" w:space="0" w:color="auto"/>
                  </w:tcBorders>
                  <w:shd w:val="clear" w:color="auto" w:fill="A8D08D" w:themeFill="accent6" w:themeFillTint="99"/>
                </w:tcPr>
                <w:p w14:paraId="60C67E0C" w14:textId="77777777" w:rsidR="005335CF" w:rsidRPr="005F7176" w:rsidRDefault="005335CF" w:rsidP="001A6F6F">
                  <w:pPr>
                    <w:jc w:val="center"/>
                    <w:rPr>
                      <w:rFonts w:ascii="Arial" w:hAnsi="Arial" w:cs="Arial"/>
                      <w:b/>
                      <w:sz w:val="18"/>
                      <w:szCs w:val="18"/>
                    </w:rPr>
                  </w:pPr>
                  <w:r w:rsidRPr="005F7176">
                    <w:rPr>
                      <w:rFonts w:ascii="Arial" w:hAnsi="Arial" w:cs="Arial"/>
                      <w:b/>
                      <w:sz w:val="18"/>
                      <w:szCs w:val="18"/>
                    </w:rPr>
                    <w:t xml:space="preserve">Tipo </w:t>
                  </w:r>
                </w:p>
              </w:tc>
              <w:tc>
                <w:tcPr>
                  <w:tcW w:w="6452" w:type="dxa"/>
                  <w:shd w:val="clear" w:color="auto" w:fill="A8D08D" w:themeFill="accent6" w:themeFillTint="99"/>
                </w:tcPr>
                <w:p w14:paraId="39DE7B2F" w14:textId="77777777" w:rsidR="005335CF" w:rsidRPr="005F7176" w:rsidRDefault="005335CF" w:rsidP="001A6F6F">
                  <w:pPr>
                    <w:jc w:val="center"/>
                    <w:rPr>
                      <w:rFonts w:ascii="Arial" w:hAnsi="Arial" w:cs="Arial"/>
                      <w:b/>
                      <w:sz w:val="18"/>
                      <w:szCs w:val="18"/>
                    </w:rPr>
                  </w:pPr>
                  <w:r w:rsidRPr="005F7176">
                    <w:rPr>
                      <w:rFonts w:ascii="Arial" w:hAnsi="Arial" w:cs="Arial"/>
                      <w:b/>
                      <w:sz w:val="18"/>
                      <w:szCs w:val="18"/>
                    </w:rPr>
                    <w:t>Descripción de las posibles incidencias</w:t>
                  </w:r>
                </w:p>
              </w:tc>
            </w:tr>
            <w:tr w:rsidR="005335CF" w:rsidRPr="005F7176" w14:paraId="71FB6B22" w14:textId="77777777" w:rsidTr="00023BBB">
              <w:trPr>
                <w:jc w:val="center"/>
              </w:trPr>
              <w:sdt>
                <w:sdtPr>
                  <w:rPr>
                    <w:rFonts w:ascii="Arial" w:hAnsi="Arial" w:cs="Arial"/>
                    <w:sz w:val="18"/>
                    <w:szCs w:val="18"/>
                  </w:rPr>
                  <w:alias w:val="Tipo"/>
                  <w:tag w:val="TIpo"/>
                  <w:id w:val="848215932"/>
                  <w:placeholder>
                    <w:docPart w:val="661F161E88E749F7B55B0079234FB7B1"/>
                  </w:placeholder>
                  <w15:color w:val="339966"/>
                  <w:comboBox>
                    <w:listItem w:value="Elija un elemento."/>
                    <w:listItem w:displayText="Comercio nacional" w:value="Comercio nacional"/>
                    <w:listItem w:displayText="Comercio internacional" w:value="Comercio internacional"/>
                    <w:listItem w:displayText="No aplica" w:value="No aplica"/>
                  </w:comboBox>
                </w:sdtPr>
                <w:sdtEndPr/>
                <w:sdtContent>
                  <w:tc>
                    <w:tcPr>
                      <w:tcW w:w="21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68E20C" w14:textId="3C1DBFBF" w:rsidR="005335CF" w:rsidRPr="005F7176" w:rsidRDefault="009E5D69" w:rsidP="001A6F6F">
                      <w:pPr>
                        <w:rPr>
                          <w:rFonts w:ascii="Arial" w:hAnsi="Arial" w:cs="Arial"/>
                          <w:sz w:val="18"/>
                          <w:szCs w:val="18"/>
                        </w:rPr>
                      </w:pPr>
                      <w:r>
                        <w:rPr>
                          <w:rFonts w:ascii="Arial" w:hAnsi="Arial" w:cs="Arial"/>
                          <w:sz w:val="18"/>
                          <w:szCs w:val="18"/>
                        </w:rPr>
                        <w:t>Comercio nacional</w:t>
                      </w:r>
                    </w:p>
                  </w:tc>
                </w:sdtContent>
              </w:sdt>
              <w:tc>
                <w:tcPr>
                  <w:tcW w:w="6452" w:type="dxa"/>
                  <w:tcBorders>
                    <w:left w:val="single" w:sz="4" w:space="0" w:color="auto"/>
                  </w:tcBorders>
                  <w:shd w:val="clear" w:color="auto" w:fill="FFFFFF" w:themeFill="background1"/>
                </w:tcPr>
                <w:p w14:paraId="151494BA" w14:textId="77777777" w:rsidR="00976548" w:rsidRDefault="009E5D69" w:rsidP="009E5D69">
                  <w:pPr>
                    <w:jc w:val="both"/>
                    <w:rPr>
                      <w:sz w:val="18"/>
                      <w:szCs w:val="18"/>
                    </w:rPr>
                  </w:pPr>
                  <w:r>
                    <w:rPr>
                      <w:sz w:val="18"/>
                      <w:szCs w:val="18"/>
                    </w:rPr>
                    <w:t>La regulación</w:t>
                  </w:r>
                  <w:r w:rsidR="00976548">
                    <w:rPr>
                      <w:sz w:val="18"/>
                      <w:szCs w:val="18"/>
                    </w:rPr>
                    <w:t xml:space="preserve"> repercute en la prestación de los servicios de telecomunicaciones y radiodifusión, específicamente </w:t>
                  </w:r>
                  <w:r w:rsidRPr="00B1353C">
                    <w:rPr>
                      <w:sz w:val="18"/>
                      <w:szCs w:val="18"/>
                    </w:rPr>
                    <w:t xml:space="preserve">para </w:t>
                  </w:r>
                  <w:r w:rsidR="00976548">
                    <w:rPr>
                      <w:sz w:val="18"/>
                      <w:szCs w:val="18"/>
                    </w:rPr>
                    <w:t>el despliegue de</w:t>
                  </w:r>
                  <w:r w:rsidRPr="00B1353C">
                    <w:rPr>
                      <w:sz w:val="18"/>
                      <w:szCs w:val="18"/>
                    </w:rPr>
                    <w:t xml:space="preserve"> redes privadas para 5G a largo plazo, lo que conllevaría a un incremento de la oferta de dichos servicios en el mercado nacional</w:t>
                  </w:r>
                  <w:r w:rsidR="00976548">
                    <w:rPr>
                      <w:sz w:val="18"/>
                      <w:szCs w:val="18"/>
                    </w:rPr>
                    <w:t xml:space="preserve">, </w:t>
                  </w:r>
                  <w:r w:rsidRPr="00B1353C">
                    <w:rPr>
                      <w:sz w:val="18"/>
                      <w:szCs w:val="18"/>
                    </w:rPr>
                    <w:t xml:space="preserve">la </w:t>
                  </w:r>
                  <w:r w:rsidR="00976548">
                    <w:rPr>
                      <w:sz w:val="18"/>
                      <w:szCs w:val="18"/>
                    </w:rPr>
                    <w:t xml:space="preserve">libre </w:t>
                  </w:r>
                  <w:r w:rsidRPr="00B1353C">
                    <w:rPr>
                      <w:sz w:val="18"/>
                      <w:szCs w:val="18"/>
                    </w:rPr>
                    <w:t xml:space="preserve">competencia y concurrencia, </w:t>
                  </w:r>
                  <w:r w:rsidR="00976548">
                    <w:rPr>
                      <w:sz w:val="18"/>
                      <w:szCs w:val="18"/>
                    </w:rPr>
                    <w:t>en cumplimiento de los mandatos constitucionales y legales.</w:t>
                  </w:r>
                </w:p>
                <w:p w14:paraId="2846C1D4" w14:textId="77777777" w:rsidR="00976548" w:rsidRDefault="00976548" w:rsidP="009E5D69">
                  <w:pPr>
                    <w:jc w:val="both"/>
                    <w:rPr>
                      <w:sz w:val="18"/>
                      <w:szCs w:val="18"/>
                    </w:rPr>
                  </w:pPr>
                </w:p>
                <w:p w14:paraId="61B4D926" w14:textId="70C646E3" w:rsidR="005335CF" w:rsidRPr="009E5D69" w:rsidRDefault="00976548" w:rsidP="00B1353C">
                  <w:pPr>
                    <w:jc w:val="both"/>
                    <w:rPr>
                      <w:rFonts w:ascii="Arial" w:hAnsi="Arial" w:cs="Arial"/>
                      <w:sz w:val="18"/>
                      <w:szCs w:val="18"/>
                    </w:rPr>
                  </w:pPr>
                  <w:r>
                    <w:rPr>
                      <w:sz w:val="18"/>
                      <w:szCs w:val="18"/>
                    </w:rPr>
                    <w:t>Actualmente, en México</w:t>
                  </w:r>
                  <w:r w:rsidR="00AD74F6">
                    <w:rPr>
                      <w:rStyle w:val="Refdenotaalpie"/>
                      <w:sz w:val="18"/>
                      <w:szCs w:val="18"/>
                    </w:rPr>
                    <w:footnoteReference w:id="8"/>
                  </w:r>
                  <w:r>
                    <w:rPr>
                      <w:sz w:val="18"/>
                      <w:szCs w:val="18"/>
                    </w:rPr>
                    <w:t xml:space="preserve"> </w:t>
                  </w:r>
                  <w:r w:rsidR="009E5D69" w:rsidRPr="00B1353C">
                    <w:rPr>
                      <w:sz w:val="18"/>
                      <w:szCs w:val="18"/>
                    </w:rPr>
                    <w:t>existen alrededor de 6.6 millones de usuarios de las redes 5G, cuya cobertura se encuentra disponible en 125 ciudades del país, entre los nuevos beneficios que tienen los usuarios se encuentran el aumento en las velocidades e incremento de su satisfacción debido a mejores experiencias en materia de videollamadas, jugar videojuegos, usar aplicaciones de Realidad Aumentada y ver videos en 4K o en formato 360°; adicionalmente</w:t>
                  </w:r>
                  <w:r w:rsidR="00B24970">
                    <w:rPr>
                      <w:sz w:val="18"/>
                      <w:szCs w:val="18"/>
                    </w:rPr>
                    <w:t>,</w:t>
                  </w:r>
                  <w:r w:rsidR="009E5D69" w:rsidRPr="00B1353C">
                    <w:rPr>
                      <w:sz w:val="18"/>
                      <w:szCs w:val="18"/>
                    </w:rPr>
                    <w:t xml:space="preserve"> se proyecta que el eventual desarrollo de las citadas redes implicará inversiones en los próximos años cercanas a los 2,400 millones de dólares, con el consecuente incremento de la cobertura y servicios para l</w:t>
                  </w:r>
                  <w:r w:rsidR="00AD74F6">
                    <w:rPr>
                      <w:sz w:val="18"/>
                      <w:szCs w:val="18"/>
                    </w:rPr>
                    <w:t>a</w:t>
                  </w:r>
                  <w:r w:rsidR="009E5D69" w:rsidRPr="00B1353C">
                    <w:rPr>
                      <w:sz w:val="18"/>
                      <w:szCs w:val="18"/>
                    </w:rPr>
                    <w:t xml:space="preserve">s </w:t>
                  </w:r>
                  <w:r w:rsidR="00AD74F6">
                    <w:rPr>
                      <w:sz w:val="18"/>
                      <w:szCs w:val="18"/>
                    </w:rPr>
                    <w:t xml:space="preserve">personas </w:t>
                  </w:r>
                  <w:r w:rsidR="009E5D69" w:rsidRPr="00B1353C">
                    <w:rPr>
                      <w:sz w:val="18"/>
                      <w:szCs w:val="18"/>
                    </w:rPr>
                    <w:t>usuari</w:t>
                  </w:r>
                  <w:r w:rsidR="00AD74F6">
                    <w:rPr>
                      <w:sz w:val="18"/>
                      <w:szCs w:val="18"/>
                    </w:rPr>
                    <w:t>a</w:t>
                  </w:r>
                  <w:r w:rsidR="009E5D69" w:rsidRPr="00B1353C">
                    <w:rPr>
                      <w:sz w:val="18"/>
                      <w:szCs w:val="18"/>
                    </w:rPr>
                    <w:t>s.</w:t>
                  </w:r>
                </w:p>
              </w:tc>
            </w:tr>
          </w:tbl>
          <w:p w14:paraId="2968A9A6" w14:textId="77777777" w:rsidR="002025CB" w:rsidRPr="005F7176" w:rsidRDefault="002025CB" w:rsidP="001A6F6F">
            <w:pPr>
              <w:jc w:val="both"/>
              <w:rPr>
                <w:rFonts w:ascii="Arial" w:hAnsi="Arial" w:cs="Arial"/>
                <w:sz w:val="18"/>
                <w:szCs w:val="18"/>
                <w:highlight w:val="yellow"/>
              </w:rPr>
            </w:pPr>
          </w:p>
        </w:tc>
      </w:tr>
    </w:tbl>
    <w:p w14:paraId="68389D77" w14:textId="77777777" w:rsidR="003A3E18" w:rsidRPr="005F7176" w:rsidRDefault="003A3E18" w:rsidP="001A6F6F">
      <w:pPr>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A35A74" w:rsidRPr="005F7176" w14:paraId="4E3E65A5" w14:textId="77777777" w:rsidTr="00A35A74">
        <w:tc>
          <w:tcPr>
            <w:tcW w:w="8828" w:type="dxa"/>
          </w:tcPr>
          <w:p w14:paraId="694815E5" w14:textId="3A7A374B" w:rsidR="00A35A74" w:rsidRPr="005F7176" w:rsidRDefault="00A35A74" w:rsidP="001A6F6F">
            <w:pPr>
              <w:jc w:val="both"/>
              <w:rPr>
                <w:rFonts w:ascii="Arial" w:hAnsi="Arial" w:cs="Arial"/>
                <w:b/>
                <w:sz w:val="18"/>
                <w:szCs w:val="18"/>
              </w:rPr>
            </w:pPr>
            <w:r w:rsidRPr="005F7176">
              <w:rPr>
                <w:rFonts w:ascii="Arial" w:hAnsi="Arial" w:cs="Arial"/>
                <w:b/>
                <w:sz w:val="18"/>
                <w:szCs w:val="18"/>
              </w:rPr>
              <w:lastRenderedPageBreak/>
              <w:t>1</w:t>
            </w:r>
            <w:r w:rsidR="00376614" w:rsidRPr="005F7176">
              <w:rPr>
                <w:rFonts w:ascii="Arial" w:hAnsi="Arial" w:cs="Arial"/>
                <w:b/>
                <w:sz w:val="18"/>
                <w:szCs w:val="18"/>
              </w:rPr>
              <w:t>2</w:t>
            </w:r>
            <w:r w:rsidRPr="005F7176">
              <w:rPr>
                <w:rFonts w:ascii="Arial" w:hAnsi="Arial" w:cs="Arial"/>
                <w:b/>
                <w:sz w:val="18"/>
                <w:szCs w:val="18"/>
              </w:rPr>
              <w:t>. Indique si la propuesta de regulación reforzará algún derecho de los consumidores, usuarios, audiencias, población indígena, grupos vulnerables y/o industria de</w:t>
            </w:r>
            <w:r w:rsidR="00BC3F68" w:rsidRPr="005F7176">
              <w:rPr>
                <w:rFonts w:ascii="Arial" w:hAnsi="Arial" w:cs="Arial"/>
                <w:b/>
                <w:sz w:val="18"/>
                <w:szCs w:val="18"/>
              </w:rPr>
              <w:t xml:space="preserve"> </w:t>
            </w:r>
            <w:r w:rsidRPr="005F7176">
              <w:rPr>
                <w:rFonts w:ascii="Arial" w:hAnsi="Arial" w:cs="Arial"/>
                <w:b/>
                <w:sz w:val="18"/>
                <w:szCs w:val="18"/>
              </w:rPr>
              <w:t>l</w:t>
            </w:r>
            <w:r w:rsidR="00BC3F68" w:rsidRPr="005F7176">
              <w:rPr>
                <w:rFonts w:ascii="Arial" w:hAnsi="Arial" w:cs="Arial"/>
                <w:b/>
                <w:sz w:val="18"/>
                <w:szCs w:val="18"/>
              </w:rPr>
              <w:t>os</w:t>
            </w:r>
            <w:r w:rsidRPr="005F7176">
              <w:rPr>
                <w:rFonts w:ascii="Arial" w:hAnsi="Arial" w:cs="Arial"/>
                <w:b/>
                <w:sz w:val="18"/>
                <w:szCs w:val="18"/>
              </w:rPr>
              <w:t xml:space="preserve"> sector</w:t>
            </w:r>
            <w:r w:rsidR="00BC3F68" w:rsidRPr="005F7176">
              <w:rPr>
                <w:rFonts w:ascii="Arial" w:hAnsi="Arial" w:cs="Arial"/>
                <w:b/>
                <w:sz w:val="18"/>
                <w:szCs w:val="18"/>
              </w:rPr>
              <w:t>es</w:t>
            </w:r>
            <w:r w:rsidRPr="005F7176">
              <w:rPr>
                <w:rFonts w:ascii="Arial" w:hAnsi="Arial" w:cs="Arial"/>
                <w:b/>
                <w:sz w:val="18"/>
                <w:szCs w:val="18"/>
              </w:rPr>
              <w:t xml:space="preserve"> de telecomunicaciones y radiodifusión.</w:t>
            </w:r>
          </w:p>
          <w:p w14:paraId="0D7CF2FF" w14:textId="77777777" w:rsidR="00A35A74" w:rsidRPr="005F7176" w:rsidRDefault="00A35A74" w:rsidP="001A6F6F">
            <w:pPr>
              <w:jc w:val="both"/>
              <w:rPr>
                <w:rFonts w:ascii="Arial" w:hAnsi="Arial" w:cs="Arial"/>
                <w:sz w:val="18"/>
                <w:szCs w:val="18"/>
              </w:rPr>
            </w:pPr>
          </w:p>
          <w:p w14:paraId="72145AB0" w14:textId="092C5435" w:rsidR="00A11A50" w:rsidRPr="005F7176" w:rsidRDefault="00A11A50" w:rsidP="001A6F6F">
            <w:pPr>
              <w:jc w:val="both"/>
              <w:rPr>
                <w:rFonts w:ascii="Arial" w:hAnsi="Arial" w:cs="Arial"/>
                <w:sz w:val="18"/>
                <w:szCs w:val="18"/>
              </w:rPr>
            </w:pPr>
            <w:r w:rsidRPr="005F7176">
              <w:rPr>
                <w:rFonts w:ascii="Arial" w:hAnsi="Arial" w:cs="Arial"/>
                <w:sz w:val="18"/>
                <w:szCs w:val="18"/>
              </w:rPr>
              <w:t>El beneficio se traduce a los actores de la manera siguiente:</w:t>
            </w:r>
          </w:p>
          <w:p w14:paraId="04A72330" w14:textId="77777777" w:rsidR="00A11A50" w:rsidRPr="005F7176" w:rsidRDefault="00A11A50" w:rsidP="001A6F6F">
            <w:pPr>
              <w:jc w:val="both"/>
              <w:rPr>
                <w:rFonts w:ascii="Arial" w:hAnsi="Arial" w:cs="Arial"/>
                <w:sz w:val="18"/>
                <w:szCs w:val="18"/>
              </w:rPr>
            </w:pPr>
          </w:p>
          <w:p w14:paraId="11E7F73E" w14:textId="5E4FFB08" w:rsidR="00A11A50" w:rsidRPr="005F7176" w:rsidRDefault="00A11A50" w:rsidP="00547BDA">
            <w:pPr>
              <w:pStyle w:val="Prrafodelista"/>
              <w:numPr>
                <w:ilvl w:val="0"/>
                <w:numId w:val="11"/>
              </w:numPr>
              <w:jc w:val="both"/>
              <w:rPr>
                <w:rFonts w:ascii="Arial" w:hAnsi="Arial" w:cs="Arial"/>
                <w:sz w:val="18"/>
                <w:szCs w:val="18"/>
              </w:rPr>
            </w:pPr>
            <w:r w:rsidRPr="005F7176">
              <w:rPr>
                <w:rFonts w:ascii="Arial" w:hAnsi="Arial" w:cs="Arial"/>
                <w:sz w:val="18"/>
                <w:szCs w:val="18"/>
              </w:rPr>
              <w:t xml:space="preserve">Autorizados. Les brindará certeza jurídica, en relación con los requisitos y el procedimiento a seguir para la obtención de la </w:t>
            </w:r>
            <w:r w:rsidR="00EF15D7">
              <w:rPr>
                <w:rFonts w:ascii="Arial" w:hAnsi="Arial" w:cs="Arial"/>
                <w:sz w:val="18"/>
                <w:szCs w:val="18"/>
              </w:rPr>
              <w:t xml:space="preserve">prórroga de la vigencia de la </w:t>
            </w:r>
            <w:r w:rsidRPr="005F7176">
              <w:rPr>
                <w:rFonts w:ascii="Arial" w:hAnsi="Arial" w:cs="Arial"/>
                <w:sz w:val="18"/>
                <w:szCs w:val="18"/>
              </w:rPr>
              <w:t xml:space="preserve">constancia de autorización </w:t>
            </w:r>
            <w:r w:rsidR="00EF15D7" w:rsidRPr="00EF15D7">
              <w:rPr>
                <w:rFonts w:ascii="Arial" w:hAnsi="Arial" w:cs="Arial"/>
                <w:sz w:val="18"/>
                <w:szCs w:val="18"/>
              </w:rPr>
              <w:t>de uso secundario para Instalaciones destinadas a actividades comerciales o industriales.</w:t>
            </w:r>
          </w:p>
          <w:p w14:paraId="248D9EA4" w14:textId="7E1E5835" w:rsidR="00A35A74" w:rsidRPr="005F7176" w:rsidRDefault="00A11A50" w:rsidP="00547BDA">
            <w:pPr>
              <w:pStyle w:val="Prrafodelista"/>
              <w:numPr>
                <w:ilvl w:val="0"/>
                <w:numId w:val="11"/>
              </w:numPr>
              <w:jc w:val="both"/>
              <w:rPr>
                <w:rFonts w:ascii="Arial" w:hAnsi="Arial" w:cs="Arial"/>
                <w:sz w:val="18"/>
                <w:szCs w:val="18"/>
              </w:rPr>
            </w:pPr>
            <w:r w:rsidRPr="005F7176">
              <w:rPr>
                <w:rFonts w:ascii="Arial" w:hAnsi="Arial" w:cs="Arial"/>
                <w:sz w:val="18"/>
                <w:szCs w:val="18"/>
              </w:rPr>
              <w:t xml:space="preserve">Sector en general. Les permitirá satisfacer necesidades particulares de comunicación de actividades económicas que no requieren el uso exclusivo y continuo del espectro radioeléctrico. </w:t>
            </w:r>
          </w:p>
          <w:p w14:paraId="05B69060" w14:textId="77777777" w:rsidR="00A35A74" w:rsidRDefault="00A35A74" w:rsidP="001A6F6F">
            <w:pPr>
              <w:jc w:val="both"/>
              <w:rPr>
                <w:rFonts w:ascii="Arial" w:hAnsi="Arial" w:cs="Arial"/>
                <w:sz w:val="18"/>
                <w:szCs w:val="18"/>
              </w:rPr>
            </w:pPr>
          </w:p>
          <w:p w14:paraId="16D6EC92" w14:textId="56A25D5B" w:rsidR="00B85317" w:rsidRPr="005F7176" w:rsidRDefault="00B85317" w:rsidP="001A6F6F">
            <w:pPr>
              <w:jc w:val="both"/>
              <w:rPr>
                <w:rFonts w:ascii="Arial" w:hAnsi="Arial" w:cs="Arial"/>
                <w:sz w:val="18"/>
                <w:szCs w:val="18"/>
              </w:rPr>
            </w:pPr>
            <w:r>
              <w:rPr>
                <w:rFonts w:ascii="Arial" w:hAnsi="Arial" w:cs="Arial"/>
                <w:bCs/>
                <w:sz w:val="18"/>
                <w:szCs w:val="18"/>
              </w:rPr>
              <w:t>La prórroga de la autorización de uso secundario de bandas de frecuencias del espectro radioel</w:t>
            </w:r>
            <w:r w:rsidR="00C22C22">
              <w:rPr>
                <w:rFonts w:ascii="Arial" w:hAnsi="Arial" w:cs="Arial"/>
                <w:bCs/>
                <w:sz w:val="18"/>
                <w:szCs w:val="18"/>
              </w:rPr>
              <w:t>é</w:t>
            </w:r>
            <w:r>
              <w:rPr>
                <w:rFonts w:ascii="Arial" w:hAnsi="Arial" w:cs="Arial"/>
                <w:bCs/>
                <w:sz w:val="18"/>
                <w:szCs w:val="18"/>
              </w:rPr>
              <w:t>ctrico posibilita la continuidad en el</w:t>
            </w:r>
            <w:r>
              <w:rPr>
                <w:rFonts w:ascii="Arial" w:hAnsi="Arial" w:cs="Arial"/>
                <w:sz w:val="18"/>
                <w:szCs w:val="18"/>
              </w:rPr>
              <w:t xml:space="preserve"> derecho de utilizar, para uso secundario, las bandas de frecuencias del espectro radioeléctrico, en los términos y condiciones prescritos en la Constancia de Autorización de uso secundario para Instalaciones destinadas a actividades comerciales o industriales</w:t>
            </w:r>
            <w:r>
              <w:rPr>
                <w:rFonts w:ascii="Arial" w:eastAsia="Times New Roman" w:hAnsi="Arial" w:cs="Arial"/>
                <w:bCs/>
                <w:sz w:val="18"/>
                <w:szCs w:val="18"/>
              </w:rPr>
              <w:t>, así como, otorga seguridad jurídica a las personas autorizadas respecto de la vigencia otorgada por el Instituto.</w:t>
            </w:r>
          </w:p>
        </w:tc>
      </w:tr>
    </w:tbl>
    <w:p w14:paraId="7A85DABE" w14:textId="77777777" w:rsidR="008933E4" w:rsidRPr="005F7176" w:rsidRDefault="008933E4" w:rsidP="001A6F6F">
      <w:pPr>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D500A9" w:rsidRPr="005F7176" w14:paraId="31472E02" w14:textId="77777777" w:rsidTr="00D500A9">
        <w:tc>
          <w:tcPr>
            <w:tcW w:w="8828" w:type="dxa"/>
          </w:tcPr>
          <w:p w14:paraId="54C63F2A" w14:textId="69209D08" w:rsidR="00D500A9" w:rsidRPr="005F7176" w:rsidRDefault="00D500A9" w:rsidP="001A6F6F">
            <w:pPr>
              <w:jc w:val="both"/>
              <w:rPr>
                <w:rFonts w:ascii="Arial" w:hAnsi="Arial" w:cs="Arial"/>
                <w:b/>
                <w:sz w:val="18"/>
                <w:szCs w:val="18"/>
              </w:rPr>
            </w:pPr>
            <w:r w:rsidRPr="005F7176">
              <w:rPr>
                <w:rFonts w:ascii="Arial" w:hAnsi="Arial" w:cs="Arial"/>
                <w:b/>
                <w:sz w:val="18"/>
                <w:szCs w:val="18"/>
              </w:rPr>
              <w:t>1</w:t>
            </w:r>
            <w:r w:rsidR="00376614" w:rsidRPr="005F7176">
              <w:rPr>
                <w:rFonts w:ascii="Arial" w:hAnsi="Arial" w:cs="Arial"/>
                <w:b/>
                <w:sz w:val="18"/>
                <w:szCs w:val="18"/>
              </w:rPr>
              <w:t>3</w:t>
            </w:r>
            <w:r w:rsidRPr="005F7176">
              <w:rPr>
                <w:rFonts w:ascii="Arial" w:hAnsi="Arial" w:cs="Arial"/>
                <w:b/>
                <w:sz w:val="18"/>
                <w:szCs w:val="18"/>
              </w:rPr>
              <w:t>.- Indique, por grupo de población, los costos</w:t>
            </w:r>
            <w:r w:rsidR="00503ECB" w:rsidRPr="005F7176">
              <w:rPr>
                <w:rStyle w:val="Refdenotaalpie"/>
                <w:rFonts w:ascii="Arial" w:hAnsi="Arial" w:cs="Arial"/>
                <w:b/>
                <w:sz w:val="18"/>
                <w:szCs w:val="18"/>
              </w:rPr>
              <w:footnoteReference w:id="9"/>
            </w:r>
            <w:r w:rsidRPr="005F7176">
              <w:rPr>
                <w:rFonts w:ascii="Arial" w:hAnsi="Arial" w:cs="Arial"/>
                <w:b/>
                <w:sz w:val="18"/>
                <w:szCs w:val="18"/>
              </w:rPr>
              <w:t xml:space="preserve"> y los beneficios más significativos derivados de la propuesta de regulación. </w:t>
            </w:r>
          </w:p>
          <w:p w14:paraId="547207A5" w14:textId="06EA4D1E" w:rsidR="00D500A9" w:rsidRPr="005F7176" w:rsidRDefault="00D500A9" w:rsidP="001A6F6F">
            <w:pPr>
              <w:jc w:val="both"/>
              <w:rPr>
                <w:rFonts w:ascii="Arial" w:hAnsi="Arial" w:cs="Arial"/>
                <w:sz w:val="18"/>
                <w:szCs w:val="18"/>
              </w:rPr>
            </w:pPr>
            <w:r w:rsidRPr="005F7176">
              <w:rPr>
                <w:rFonts w:ascii="Arial" w:hAnsi="Arial" w:cs="Arial"/>
                <w:sz w:val="18"/>
                <w:szCs w:val="18"/>
              </w:rPr>
              <w:t xml:space="preserve">Para la estimación cuantitativa, asigne un valor en pesos a las ganancias y pérdidas generadas con la regulación propuesta, especificando </w:t>
            </w:r>
            <w:r w:rsidR="00CE5C9B" w:rsidRPr="005F7176">
              <w:rPr>
                <w:rFonts w:ascii="Arial" w:hAnsi="Arial" w:cs="Arial"/>
                <w:sz w:val="18"/>
                <w:szCs w:val="18"/>
              </w:rPr>
              <w:t xml:space="preserve">lo conducente </w:t>
            </w:r>
            <w:r w:rsidRPr="005F7176">
              <w:rPr>
                <w:rFonts w:ascii="Arial" w:hAnsi="Arial" w:cs="Arial"/>
                <w:sz w:val="18"/>
                <w:szCs w:val="18"/>
              </w:rPr>
              <w:t xml:space="preserve">para cada tipo de población afectada. Si su argumentación es no cuantificable, indique las imposiciones o las eficiencias generadas con la regulación propuesta. </w:t>
            </w:r>
            <w:r w:rsidR="000B1D99" w:rsidRPr="005F7176">
              <w:rPr>
                <w:rFonts w:ascii="Arial" w:hAnsi="Arial" w:cs="Arial"/>
                <w:sz w:val="18"/>
                <w:szCs w:val="18"/>
              </w:rPr>
              <w:t>A</w:t>
            </w:r>
            <w:r w:rsidR="00A35A74" w:rsidRPr="005F7176">
              <w:rPr>
                <w:rFonts w:ascii="Arial" w:hAnsi="Arial" w:cs="Arial"/>
                <w:sz w:val="18"/>
                <w:szCs w:val="18"/>
              </w:rPr>
              <w:t>greg</w:t>
            </w:r>
            <w:r w:rsidR="000B1D99" w:rsidRPr="005F7176">
              <w:rPr>
                <w:rFonts w:ascii="Arial" w:hAnsi="Arial" w:cs="Arial"/>
                <w:sz w:val="18"/>
                <w:szCs w:val="18"/>
              </w:rPr>
              <w:t>ue</w:t>
            </w:r>
            <w:r w:rsidR="00A35A74" w:rsidRPr="005F7176">
              <w:rPr>
                <w:rFonts w:ascii="Arial" w:hAnsi="Arial" w:cs="Arial"/>
                <w:sz w:val="18"/>
                <w:szCs w:val="18"/>
              </w:rPr>
              <w:t xml:space="preserve"> las filas que considere </w:t>
            </w:r>
            <w:r w:rsidR="000B1D99" w:rsidRPr="005F7176">
              <w:rPr>
                <w:rFonts w:ascii="Arial" w:hAnsi="Arial" w:cs="Arial"/>
                <w:sz w:val="18"/>
                <w:szCs w:val="18"/>
              </w:rPr>
              <w:t>necesarias</w:t>
            </w:r>
            <w:r w:rsidR="00A35A74" w:rsidRPr="005F7176">
              <w:rPr>
                <w:rFonts w:ascii="Arial" w:hAnsi="Arial" w:cs="Arial"/>
                <w:sz w:val="18"/>
                <w:szCs w:val="18"/>
              </w:rPr>
              <w:t>.</w:t>
            </w:r>
          </w:p>
          <w:p w14:paraId="4557E229" w14:textId="77777777" w:rsidR="00D500A9" w:rsidRPr="005F7176" w:rsidRDefault="00D500A9" w:rsidP="001A6F6F">
            <w:pPr>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602"/>
              <w:gridCol w:w="2111"/>
              <w:gridCol w:w="1637"/>
              <w:gridCol w:w="1615"/>
              <w:gridCol w:w="1637"/>
            </w:tblGrid>
            <w:tr w:rsidR="00D500A9" w:rsidRPr="00A9195C" w14:paraId="3289EDE5" w14:textId="77777777" w:rsidTr="00EF15D7">
              <w:trPr>
                <w:jc w:val="center"/>
              </w:trPr>
              <w:tc>
                <w:tcPr>
                  <w:tcW w:w="8602" w:type="dxa"/>
                  <w:gridSpan w:val="5"/>
                  <w:tcBorders>
                    <w:bottom w:val="single" w:sz="4" w:space="0" w:color="auto"/>
                  </w:tcBorders>
                  <w:shd w:val="clear" w:color="auto" w:fill="A8D08D" w:themeFill="accent6" w:themeFillTint="99"/>
                </w:tcPr>
                <w:p w14:paraId="578C0ADF"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Estimación Cuantitativa</w:t>
                  </w:r>
                </w:p>
              </w:tc>
            </w:tr>
            <w:tr w:rsidR="00EF15D7" w:rsidRPr="00A9195C" w14:paraId="7ADFB96D" w14:textId="77777777" w:rsidTr="00EF15D7">
              <w:trPr>
                <w:jc w:val="center"/>
              </w:trPr>
              <w:tc>
                <w:tcPr>
                  <w:tcW w:w="1602" w:type="dxa"/>
                  <w:tcBorders>
                    <w:bottom w:val="single" w:sz="4" w:space="0" w:color="auto"/>
                  </w:tcBorders>
                  <w:shd w:val="clear" w:color="auto" w:fill="A8D08D" w:themeFill="accent6" w:themeFillTint="99"/>
                </w:tcPr>
                <w:p w14:paraId="70783EB5" w14:textId="77777777" w:rsidR="00D500A9" w:rsidRPr="00A9195C" w:rsidRDefault="00D500A9" w:rsidP="001A6F6F">
                  <w:pPr>
                    <w:jc w:val="center"/>
                    <w:rPr>
                      <w:rFonts w:ascii="Arial" w:hAnsi="Arial" w:cs="Arial"/>
                      <w:b/>
                      <w:sz w:val="16"/>
                      <w:szCs w:val="18"/>
                    </w:rPr>
                  </w:pPr>
                </w:p>
                <w:p w14:paraId="500AA1C2"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Población</w:t>
                  </w:r>
                </w:p>
              </w:tc>
              <w:tc>
                <w:tcPr>
                  <w:tcW w:w="2111" w:type="dxa"/>
                  <w:tcBorders>
                    <w:bottom w:val="single" w:sz="4" w:space="0" w:color="auto"/>
                  </w:tcBorders>
                  <w:shd w:val="clear" w:color="auto" w:fill="A8D08D" w:themeFill="accent6" w:themeFillTint="99"/>
                  <w:vAlign w:val="center"/>
                </w:tcPr>
                <w:p w14:paraId="42EC80FE"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 xml:space="preserve">Descripción </w:t>
                  </w:r>
                </w:p>
              </w:tc>
              <w:tc>
                <w:tcPr>
                  <w:tcW w:w="1637" w:type="dxa"/>
                  <w:tcBorders>
                    <w:bottom w:val="single" w:sz="4" w:space="0" w:color="auto"/>
                  </w:tcBorders>
                  <w:shd w:val="clear" w:color="auto" w:fill="A8D08D" w:themeFill="accent6" w:themeFillTint="99"/>
                  <w:vAlign w:val="center"/>
                </w:tcPr>
                <w:p w14:paraId="061D713C"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Costos</w:t>
                  </w:r>
                </w:p>
              </w:tc>
              <w:tc>
                <w:tcPr>
                  <w:tcW w:w="1615" w:type="dxa"/>
                  <w:tcBorders>
                    <w:bottom w:val="single" w:sz="2" w:space="0" w:color="auto"/>
                  </w:tcBorders>
                  <w:shd w:val="clear" w:color="auto" w:fill="A8D08D" w:themeFill="accent6" w:themeFillTint="99"/>
                  <w:vAlign w:val="center"/>
                </w:tcPr>
                <w:p w14:paraId="328DBFEC"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Beneficios</w:t>
                  </w:r>
                </w:p>
              </w:tc>
              <w:tc>
                <w:tcPr>
                  <w:tcW w:w="1637" w:type="dxa"/>
                  <w:shd w:val="clear" w:color="auto" w:fill="A8D08D" w:themeFill="accent6" w:themeFillTint="99"/>
                </w:tcPr>
                <w:p w14:paraId="03089243"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Beneficio Neto</w:t>
                  </w:r>
                </w:p>
              </w:tc>
            </w:tr>
            <w:tr w:rsidR="00EF15D7" w:rsidRPr="00A9195C" w14:paraId="752215BE" w14:textId="77777777" w:rsidTr="00EF15D7">
              <w:trPr>
                <w:jc w:val="center"/>
              </w:trPr>
              <w:sdt>
                <w:sdtPr>
                  <w:rPr>
                    <w:rFonts w:ascii="Arial" w:hAnsi="Arial" w:cs="Arial"/>
                    <w:sz w:val="16"/>
                    <w:szCs w:val="18"/>
                  </w:rPr>
                  <w:alias w:val="Población"/>
                  <w:tag w:val="Población"/>
                  <w:id w:val="2105150735"/>
                  <w:placeholder>
                    <w:docPart w:val="393D11B77AA142E883B6AACB2951F037"/>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602" w:type="dxa"/>
                      <w:tcBorders>
                        <w:top w:val="single" w:sz="4" w:space="0" w:color="auto"/>
                        <w:left w:val="single" w:sz="4" w:space="0" w:color="auto"/>
                        <w:bottom w:val="single" w:sz="4" w:space="0" w:color="auto"/>
                        <w:right w:val="single" w:sz="4" w:space="0" w:color="auto"/>
                      </w:tcBorders>
                    </w:tcPr>
                    <w:p w14:paraId="73D9876D" w14:textId="5B8C8280" w:rsidR="00D500A9" w:rsidRPr="00A9195C" w:rsidRDefault="00E55F88" w:rsidP="001A6F6F">
                      <w:pPr>
                        <w:jc w:val="center"/>
                        <w:rPr>
                          <w:rFonts w:ascii="Arial" w:hAnsi="Arial" w:cs="Arial"/>
                          <w:sz w:val="16"/>
                          <w:szCs w:val="18"/>
                        </w:rPr>
                      </w:pPr>
                      <w:r w:rsidRPr="00A9195C">
                        <w:rPr>
                          <w:rFonts w:ascii="Arial" w:hAnsi="Arial" w:cs="Arial"/>
                          <w:sz w:val="16"/>
                          <w:szCs w:val="18"/>
                        </w:rPr>
                        <w:t>Autorizados</w:t>
                      </w:r>
                    </w:p>
                  </w:tc>
                </w:sdtContent>
              </w:sdt>
              <w:tc>
                <w:tcPr>
                  <w:tcW w:w="2111" w:type="dxa"/>
                  <w:tcBorders>
                    <w:top w:val="single" w:sz="4" w:space="0" w:color="auto"/>
                    <w:left w:val="single" w:sz="4" w:space="0" w:color="auto"/>
                    <w:bottom w:val="single" w:sz="4" w:space="0" w:color="auto"/>
                    <w:right w:val="single" w:sz="4" w:space="0" w:color="auto"/>
                  </w:tcBorders>
                  <w:shd w:val="clear" w:color="auto" w:fill="auto"/>
                </w:tcPr>
                <w:p w14:paraId="7B2D690A" w14:textId="691DD5C9" w:rsidR="00D500A9" w:rsidRPr="00A9195C" w:rsidRDefault="00093B1E" w:rsidP="001A6F6F">
                  <w:pPr>
                    <w:jc w:val="both"/>
                    <w:rPr>
                      <w:rFonts w:ascii="Arial" w:hAnsi="Arial" w:cs="Arial"/>
                      <w:sz w:val="16"/>
                      <w:szCs w:val="18"/>
                    </w:rPr>
                  </w:pPr>
                  <w:r w:rsidRPr="00B8148E">
                    <w:rPr>
                      <w:rFonts w:ascii="Arial" w:hAnsi="Arial" w:cs="Arial"/>
                      <w:sz w:val="16"/>
                      <w:szCs w:val="18"/>
                    </w:rPr>
                    <w:t>Derecho</w:t>
                  </w:r>
                  <w:r w:rsidR="00FC1196" w:rsidRPr="00A9195C">
                    <w:rPr>
                      <w:rFonts w:ascii="Arial" w:hAnsi="Arial" w:cs="Arial"/>
                      <w:sz w:val="16"/>
                      <w:szCs w:val="18"/>
                    </w:rPr>
                    <w:t xml:space="preserve"> por el </w:t>
                  </w:r>
                  <w:r w:rsidR="00FC1196" w:rsidRPr="00A9195C">
                    <w:rPr>
                      <w:rFonts w:ascii="Arial" w:hAnsi="Arial" w:cs="Arial"/>
                      <w:sz w:val="16"/>
                      <w:szCs w:val="18"/>
                      <w:shd w:val="clear" w:color="auto" w:fill="FFFFFF"/>
                    </w:rPr>
                    <w:t>estudio de la solicitud y</w:t>
                  </w:r>
                  <w:r w:rsidRPr="00A9195C">
                    <w:rPr>
                      <w:rFonts w:ascii="Arial" w:hAnsi="Arial" w:cs="Arial"/>
                      <w:sz w:val="16"/>
                      <w:szCs w:val="18"/>
                      <w:shd w:val="clear" w:color="auto" w:fill="FFFFFF"/>
                    </w:rPr>
                    <w:t xml:space="preserve">, en su caso, expedición de la </w:t>
                  </w:r>
                  <w:r w:rsidR="00EF15D7">
                    <w:rPr>
                      <w:rFonts w:ascii="Arial" w:hAnsi="Arial" w:cs="Arial"/>
                      <w:sz w:val="16"/>
                      <w:szCs w:val="18"/>
                      <w:shd w:val="clear" w:color="auto" w:fill="FFFFFF"/>
                    </w:rPr>
                    <w:t xml:space="preserve">prórroga de la vigencia de la </w:t>
                  </w:r>
                  <w:r w:rsidRPr="00A9195C">
                    <w:rPr>
                      <w:rFonts w:ascii="Arial" w:hAnsi="Arial" w:cs="Arial"/>
                      <w:sz w:val="16"/>
                      <w:szCs w:val="18"/>
                      <w:shd w:val="clear" w:color="auto" w:fill="FFFFFF"/>
                    </w:rPr>
                    <w:t>constancia de a</w:t>
                  </w:r>
                  <w:r w:rsidR="00FC1196" w:rsidRPr="00A9195C">
                    <w:rPr>
                      <w:rFonts w:ascii="Arial" w:hAnsi="Arial" w:cs="Arial"/>
                      <w:sz w:val="16"/>
                      <w:szCs w:val="18"/>
                      <w:shd w:val="clear" w:color="auto" w:fill="FFFFFF"/>
                    </w:rPr>
                    <w:t xml:space="preserve">utorización </w:t>
                  </w:r>
                  <w:r w:rsidR="00EF15D7">
                    <w:rPr>
                      <w:rFonts w:ascii="Arial" w:eastAsia="Times New Roman" w:hAnsi="Arial" w:cs="Arial"/>
                      <w:sz w:val="16"/>
                      <w:szCs w:val="16"/>
                      <w:lang w:eastAsia="es-MX"/>
                    </w:rPr>
                    <w:t>d</w:t>
                  </w:r>
                  <w:r w:rsidR="00EF15D7" w:rsidRPr="0038782E">
                    <w:rPr>
                      <w:rFonts w:ascii="Arial" w:eastAsia="Times New Roman" w:hAnsi="Arial" w:cs="Arial"/>
                      <w:bCs/>
                      <w:sz w:val="16"/>
                      <w:szCs w:val="16"/>
                    </w:rPr>
                    <w:t>e uso secundario para Instalaciones destinadas a actividades comerciales o industriales</w:t>
                  </w:r>
                  <w:r w:rsidR="00EF15D7">
                    <w:rPr>
                      <w:rFonts w:ascii="Arial" w:eastAsia="Times New Roman" w:hAnsi="Arial" w:cs="Arial"/>
                      <w:bCs/>
                      <w:sz w:val="16"/>
                      <w:szCs w:val="16"/>
                    </w:rPr>
                    <w:t>.</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18239BFF" w14:textId="01F42186" w:rsidR="00D500A9" w:rsidRPr="00A9195C" w:rsidRDefault="00EF15D7" w:rsidP="001A6F6F">
                  <w:pPr>
                    <w:jc w:val="center"/>
                    <w:rPr>
                      <w:rFonts w:ascii="Arial" w:hAnsi="Arial" w:cs="Arial"/>
                      <w:sz w:val="16"/>
                      <w:szCs w:val="18"/>
                    </w:rPr>
                  </w:pPr>
                  <w:r>
                    <w:rPr>
                      <w:rFonts w:ascii="Arial" w:hAnsi="Arial" w:cs="Arial"/>
                      <w:sz w:val="16"/>
                      <w:szCs w:val="18"/>
                    </w:rPr>
                    <w:t>Indeterminable</w:t>
                  </w:r>
                </w:p>
              </w:tc>
              <w:tc>
                <w:tcPr>
                  <w:tcW w:w="1615" w:type="dxa"/>
                  <w:tcBorders>
                    <w:left w:val="single" w:sz="4" w:space="0" w:color="auto"/>
                    <w:right w:val="single" w:sz="4" w:space="0" w:color="auto"/>
                  </w:tcBorders>
                  <w:shd w:val="clear" w:color="auto" w:fill="FFFFFF" w:themeFill="background1"/>
                </w:tcPr>
                <w:p w14:paraId="292446C0" w14:textId="6C7ED3C8" w:rsidR="00D500A9" w:rsidRPr="00A9195C" w:rsidRDefault="00FC1196" w:rsidP="001A6F6F">
                  <w:pPr>
                    <w:jc w:val="center"/>
                    <w:rPr>
                      <w:rFonts w:ascii="Arial" w:hAnsi="Arial" w:cs="Arial"/>
                      <w:sz w:val="16"/>
                      <w:szCs w:val="18"/>
                    </w:rPr>
                  </w:pPr>
                  <w:r w:rsidRPr="00A9195C">
                    <w:rPr>
                      <w:rFonts w:ascii="Arial" w:hAnsi="Arial" w:cs="Arial"/>
                      <w:sz w:val="16"/>
                      <w:szCs w:val="18"/>
                    </w:rPr>
                    <w:t xml:space="preserve">Obtención de la </w:t>
                  </w:r>
                  <w:r w:rsidR="00EF15D7">
                    <w:rPr>
                      <w:rFonts w:ascii="Arial" w:hAnsi="Arial" w:cs="Arial"/>
                      <w:sz w:val="16"/>
                      <w:szCs w:val="18"/>
                    </w:rPr>
                    <w:t>prórroga de la vigencia de la C</w:t>
                  </w:r>
                  <w:r w:rsidRPr="00A9195C">
                    <w:rPr>
                      <w:rFonts w:ascii="Arial" w:hAnsi="Arial" w:cs="Arial"/>
                      <w:sz w:val="16"/>
                      <w:szCs w:val="18"/>
                    </w:rPr>
                    <w:t xml:space="preserve">onstancia de </w:t>
                  </w:r>
                  <w:r w:rsidR="00EF15D7">
                    <w:rPr>
                      <w:rFonts w:ascii="Arial" w:hAnsi="Arial" w:cs="Arial"/>
                      <w:sz w:val="16"/>
                      <w:szCs w:val="18"/>
                    </w:rPr>
                    <w:t>A</w:t>
                  </w:r>
                  <w:r w:rsidRPr="00A9195C">
                    <w:rPr>
                      <w:rFonts w:ascii="Arial" w:hAnsi="Arial" w:cs="Arial"/>
                      <w:sz w:val="16"/>
                      <w:szCs w:val="18"/>
                    </w:rPr>
                    <w:t xml:space="preserve">utorización </w:t>
                  </w:r>
                </w:p>
              </w:tc>
              <w:tc>
                <w:tcPr>
                  <w:tcW w:w="1637" w:type="dxa"/>
                  <w:tcBorders>
                    <w:left w:val="single" w:sz="4" w:space="0" w:color="auto"/>
                    <w:right w:val="single" w:sz="4" w:space="0" w:color="auto"/>
                  </w:tcBorders>
                  <w:shd w:val="clear" w:color="auto" w:fill="FFFFFF" w:themeFill="background1"/>
                </w:tcPr>
                <w:p w14:paraId="6FBB07AB" w14:textId="6DDB52F1" w:rsidR="00D500A9" w:rsidRPr="00A9195C" w:rsidRDefault="00EF15D7" w:rsidP="001A6F6F">
                  <w:pPr>
                    <w:jc w:val="center"/>
                    <w:rPr>
                      <w:rFonts w:ascii="Arial" w:hAnsi="Arial" w:cs="Arial"/>
                      <w:sz w:val="16"/>
                      <w:szCs w:val="18"/>
                    </w:rPr>
                  </w:pPr>
                  <w:r>
                    <w:rPr>
                      <w:rFonts w:ascii="Arial" w:hAnsi="Arial" w:cs="Arial"/>
                      <w:sz w:val="16"/>
                      <w:szCs w:val="18"/>
                    </w:rPr>
                    <w:t>Indeterminable</w:t>
                  </w:r>
                </w:p>
              </w:tc>
            </w:tr>
            <w:tr w:rsidR="00EF15D7" w:rsidRPr="00A9195C" w14:paraId="5D2AA124" w14:textId="77777777" w:rsidTr="00EF15D7">
              <w:trPr>
                <w:jc w:val="center"/>
              </w:trPr>
              <w:sdt>
                <w:sdtPr>
                  <w:rPr>
                    <w:rFonts w:ascii="Arial" w:hAnsi="Arial" w:cs="Arial"/>
                    <w:sz w:val="16"/>
                    <w:szCs w:val="18"/>
                  </w:rPr>
                  <w:alias w:val="Población"/>
                  <w:tag w:val="Población"/>
                  <w:id w:val="1111937587"/>
                  <w:placeholder>
                    <w:docPart w:val="C622232A29914291855047825A88FD0D"/>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602" w:type="dxa"/>
                      <w:tcBorders>
                        <w:top w:val="single" w:sz="4" w:space="0" w:color="auto"/>
                        <w:left w:val="single" w:sz="4" w:space="0" w:color="auto"/>
                        <w:bottom w:val="single" w:sz="4" w:space="0" w:color="auto"/>
                        <w:right w:val="single" w:sz="4" w:space="0" w:color="auto"/>
                      </w:tcBorders>
                    </w:tcPr>
                    <w:p w14:paraId="37A90625" w14:textId="4F30C209" w:rsidR="00EF15D7" w:rsidRPr="00A9195C" w:rsidRDefault="00EF15D7" w:rsidP="00EF15D7">
                      <w:pPr>
                        <w:jc w:val="center"/>
                        <w:rPr>
                          <w:rFonts w:ascii="Arial" w:hAnsi="Arial" w:cs="Arial"/>
                          <w:sz w:val="16"/>
                          <w:szCs w:val="18"/>
                        </w:rPr>
                      </w:pPr>
                      <w:r w:rsidRPr="00A9195C">
                        <w:rPr>
                          <w:rFonts w:ascii="Arial" w:hAnsi="Arial" w:cs="Arial"/>
                          <w:sz w:val="16"/>
                          <w:szCs w:val="18"/>
                        </w:rPr>
                        <w:t>Autorizados</w:t>
                      </w:r>
                    </w:p>
                  </w:tc>
                </w:sdtContent>
              </w:sdt>
              <w:tc>
                <w:tcPr>
                  <w:tcW w:w="2111" w:type="dxa"/>
                  <w:tcBorders>
                    <w:top w:val="single" w:sz="4" w:space="0" w:color="auto"/>
                    <w:left w:val="single" w:sz="4" w:space="0" w:color="auto"/>
                    <w:bottom w:val="single" w:sz="4" w:space="0" w:color="auto"/>
                    <w:right w:val="single" w:sz="4" w:space="0" w:color="auto"/>
                  </w:tcBorders>
                  <w:shd w:val="clear" w:color="auto" w:fill="auto"/>
                </w:tcPr>
                <w:p w14:paraId="6A5D9779" w14:textId="23DAD87E" w:rsidR="00EF15D7" w:rsidRPr="00A9195C" w:rsidRDefault="00EF15D7" w:rsidP="00EF15D7">
                  <w:pPr>
                    <w:jc w:val="both"/>
                    <w:rPr>
                      <w:rFonts w:ascii="Arial" w:hAnsi="Arial" w:cs="Arial"/>
                      <w:sz w:val="16"/>
                      <w:szCs w:val="18"/>
                    </w:rPr>
                  </w:pPr>
                  <w:r w:rsidRPr="00A9195C">
                    <w:rPr>
                      <w:rFonts w:ascii="Arial" w:hAnsi="Arial" w:cs="Arial"/>
                      <w:sz w:val="16"/>
                      <w:szCs w:val="18"/>
                    </w:rPr>
                    <w:t xml:space="preserve">Fijación de la contraprestación por el uso y aprovechamiento de las </w:t>
                  </w:r>
                  <w:r w:rsidR="00C56C4D">
                    <w:rPr>
                      <w:rFonts w:ascii="Arial" w:hAnsi="Arial" w:cs="Arial"/>
                      <w:sz w:val="16"/>
                      <w:szCs w:val="18"/>
                    </w:rPr>
                    <w:t>B</w:t>
                  </w:r>
                  <w:r w:rsidRPr="00A9195C">
                    <w:rPr>
                      <w:rFonts w:ascii="Arial" w:hAnsi="Arial" w:cs="Arial"/>
                      <w:sz w:val="16"/>
                      <w:szCs w:val="18"/>
                    </w:rPr>
                    <w:t xml:space="preserve">andas de </w:t>
                  </w:r>
                  <w:r w:rsidR="00C56C4D">
                    <w:rPr>
                      <w:rFonts w:ascii="Arial" w:hAnsi="Arial" w:cs="Arial"/>
                      <w:sz w:val="16"/>
                      <w:szCs w:val="18"/>
                    </w:rPr>
                    <w:t>F</w:t>
                  </w:r>
                  <w:r w:rsidRPr="00A9195C">
                    <w:rPr>
                      <w:rFonts w:ascii="Arial" w:hAnsi="Arial" w:cs="Arial"/>
                      <w:sz w:val="16"/>
                      <w:szCs w:val="18"/>
                    </w:rPr>
                    <w:t>recuencias del espectro radioeléctrico para uso secundario.</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2388FB97" w14:textId="498DFFB5" w:rsidR="00EF15D7" w:rsidRPr="00A9195C" w:rsidRDefault="00EF15D7" w:rsidP="00EF15D7">
                  <w:pPr>
                    <w:jc w:val="center"/>
                    <w:rPr>
                      <w:rFonts w:ascii="Arial" w:hAnsi="Arial" w:cs="Arial"/>
                      <w:sz w:val="16"/>
                      <w:szCs w:val="18"/>
                    </w:rPr>
                  </w:pPr>
                  <w:r w:rsidRPr="00A9195C">
                    <w:rPr>
                      <w:rFonts w:ascii="Arial" w:hAnsi="Arial" w:cs="Arial"/>
                      <w:sz w:val="16"/>
                      <w:szCs w:val="18"/>
                    </w:rPr>
                    <w:t>Indeterminable</w:t>
                  </w:r>
                </w:p>
              </w:tc>
              <w:tc>
                <w:tcPr>
                  <w:tcW w:w="1615" w:type="dxa"/>
                  <w:tcBorders>
                    <w:left w:val="single" w:sz="4" w:space="0" w:color="auto"/>
                    <w:bottom w:val="single" w:sz="4" w:space="0" w:color="auto"/>
                    <w:right w:val="single" w:sz="4" w:space="0" w:color="auto"/>
                  </w:tcBorders>
                  <w:shd w:val="clear" w:color="auto" w:fill="FFFFFF" w:themeFill="background1"/>
                </w:tcPr>
                <w:p w14:paraId="59288248" w14:textId="14CAA1F8" w:rsidR="00EF15D7" w:rsidRPr="00A9195C" w:rsidRDefault="00EF15D7" w:rsidP="00EF15D7">
                  <w:pPr>
                    <w:jc w:val="center"/>
                    <w:rPr>
                      <w:rFonts w:ascii="Arial" w:hAnsi="Arial" w:cs="Arial"/>
                      <w:sz w:val="16"/>
                      <w:szCs w:val="18"/>
                    </w:rPr>
                  </w:pPr>
                  <w:r w:rsidRPr="00A9195C">
                    <w:rPr>
                      <w:rFonts w:ascii="Arial" w:hAnsi="Arial" w:cs="Arial"/>
                      <w:sz w:val="16"/>
                      <w:szCs w:val="18"/>
                    </w:rPr>
                    <w:t xml:space="preserve">Obtención de la </w:t>
                  </w:r>
                  <w:r>
                    <w:rPr>
                      <w:rFonts w:ascii="Arial" w:hAnsi="Arial" w:cs="Arial"/>
                      <w:sz w:val="16"/>
                      <w:szCs w:val="18"/>
                    </w:rPr>
                    <w:t>prórroga de la vigencia de la C</w:t>
                  </w:r>
                  <w:r w:rsidRPr="00A9195C">
                    <w:rPr>
                      <w:rFonts w:ascii="Arial" w:hAnsi="Arial" w:cs="Arial"/>
                      <w:sz w:val="16"/>
                      <w:szCs w:val="18"/>
                    </w:rPr>
                    <w:t xml:space="preserve">onstancia de </w:t>
                  </w:r>
                  <w:r>
                    <w:rPr>
                      <w:rFonts w:ascii="Arial" w:hAnsi="Arial" w:cs="Arial"/>
                      <w:sz w:val="16"/>
                      <w:szCs w:val="18"/>
                    </w:rPr>
                    <w:t>A</w:t>
                  </w:r>
                  <w:r w:rsidRPr="00A9195C">
                    <w:rPr>
                      <w:rFonts w:ascii="Arial" w:hAnsi="Arial" w:cs="Arial"/>
                      <w:sz w:val="16"/>
                      <w:szCs w:val="18"/>
                    </w:rPr>
                    <w:t xml:space="preserve">utorización </w:t>
                  </w:r>
                </w:p>
              </w:tc>
              <w:tc>
                <w:tcPr>
                  <w:tcW w:w="1637" w:type="dxa"/>
                  <w:tcBorders>
                    <w:left w:val="single" w:sz="4" w:space="0" w:color="auto"/>
                    <w:bottom w:val="single" w:sz="4" w:space="0" w:color="auto"/>
                    <w:right w:val="single" w:sz="4" w:space="0" w:color="auto"/>
                  </w:tcBorders>
                  <w:shd w:val="clear" w:color="auto" w:fill="FFFFFF" w:themeFill="background1"/>
                </w:tcPr>
                <w:p w14:paraId="021AE75E" w14:textId="0C7C417A" w:rsidR="00EF15D7" w:rsidRPr="00A9195C" w:rsidRDefault="00EF15D7" w:rsidP="00EF15D7">
                  <w:pPr>
                    <w:jc w:val="center"/>
                    <w:rPr>
                      <w:rFonts w:ascii="Arial" w:hAnsi="Arial" w:cs="Arial"/>
                      <w:sz w:val="16"/>
                      <w:szCs w:val="18"/>
                    </w:rPr>
                  </w:pPr>
                  <w:r w:rsidRPr="00A9195C">
                    <w:rPr>
                      <w:rFonts w:ascii="Arial" w:hAnsi="Arial" w:cs="Arial"/>
                      <w:sz w:val="16"/>
                      <w:szCs w:val="18"/>
                    </w:rPr>
                    <w:t>Indeterminable</w:t>
                  </w:r>
                </w:p>
              </w:tc>
            </w:tr>
            <w:tr w:rsidR="00AD74F6" w:rsidRPr="00A9195C" w14:paraId="6DDF3F2B" w14:textId="77777777" w:rsidTr="00EF15D7">
              <w:trPr>
                <w:jc w:val="center"/>
              </w:trPr>
              <w:tc>
                <w:tcPr>
                  <w:tcW w:w="1602" w:type="dxa"/>
                  <w:tcBorders>
                    <w:top w:val="single" w:sz="4" w:space="0" w:color="auto"/>
                    <w:left w:val="single" w:sz="4" w:space="0" w:color="auto"/>
                    <w:bottom w:val="single" w:sz="4" w:space="0" w:color="auto"/>
                    <w:right w:val="single" w:sz="4" w:space="0" w:color="auto"/>
                  </w:tcBorders>
                </w:tcPr>
                <w:p w14:paraId="15DF989C" w14:textId="282B1F18" w:rsidR="00AD74F6" w:rsidRDefault="00AD74F6" w:rsidP="00EF15D7">
                  <w:pPr>
                    <w:jc w:val="center"/>
                    <w:rPr>
                      <w:rFonts w:ascii="Arial" w:hAnsi="Arial" w:cs="Arial"/>
                      <w:sz w:val="16"/>
                      <w:szCs w:val="18"/>
                    </w:rPr>
                  </w:pPr>
                  <w:r>
                    <w:rPr>
                      <w:rFonts w:ascii="Arial" w:hAnsi="Arial" w:cs="Arial"/>
                      <w:sz w:val="16"/>
                      <w:szCs w:val="18"/>
                    </w:rPr>
                    <w:t xml:space="preserve">Autorizados </w:t>
                  </w:r>
                </w:p>
              </w:tc>
              <w:tc>
                <w:tcPr>
                  <w:tcW w:w="2111" w:type="dxa"/>
                  <w:tcBorders>
                    <w:top w:val="single" w:sz="4" w:space="0" w:color="auto"/>
                    <w:left w:val="single" w:sz="4" w:space="0" w:color="auto"/>
                    <w:bottom w:val="single" w:sz="4" w:space="0" w:color="auto"/>
                    <w:right w:val="single" w:sz="4" w:space="0" w:color="auto"/>
                  </w:tcBorders>
                  <w:shd w:val="clear" w:color="auto" w:fill="auto"/>
                </w:tcPr>
                <w:p w14:paraId="3DEE683F" w14:textId="0029C0E5" w:rsidR="00AD74F6" w:rsidRPr="00A9195C" w:rsidRDefault="00AD74F6">
                  <w:pPr>
                    <w:jc w:val="both"/>
                    <w:rPr>
                      <w:rFonts w:ascii="Arial" w:hAnsi="Arial" w:cs="Arial"/>
                      <w:sz w:val="16"/>
                      <w:szCs w:val="18"/>
                    </w:rPr>
                  </w:pPr>
                  <w:r>
                    <w:rPr>
                      <w:rFonts w:ascii="Arial" w:hAnsi="Arial" w:cs="Arial"/>
                      <w:sz w:val="16"/>
                      <w:szCs w:val="18"/>
                    </w:rPr>
                    <w:t xml:space="preserve">Actividades relacionadas para la presentación de la solicitud de Autorización de Uso Secundario ante el Instituto, por ejemplo, desarrollo y presentación de la solicitud, recopilación de la información y especificación técnica </w:t>
                  </w:r>
                  <w:r>
                    <w:rPr>
                      <w:rFonts w:ascii="Arial" w:hAnsi="Arial" w:cs="Arial"/>
                      <w:sz w:val="16"/>
                      <w:szCs w:val="18"/>
                    </w:rPr>
                    <w:lastRenderedPageBreak/>
                    <w:t xml:space="preserve">relacionada con la solicitud, entre otras. </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7E220EFA" w14:textId="77777777" w:rsidR="00AD74F6" w:rsidRPr="00A9195C" w:rsidRDefault="00AD74F6" w:rsidP="00EF15D7">
                  <w:pPr>
                    <w:jc w:val="center"/>
                    <w:rPr>
                      <w:rFonts w:ascii="Arial" w:hAnsi="Arial" w:cs="Arial"/>
                      <w:sz w:val="16"/>
                      <w:szCs w:val="18"/>
                    </w:rPr>
                  </w:pPr>
                </w:p>
              </w:tc>
              <w:tc>
                <w:tcPr>
                  <w:tcW w:w="1615" w:type="dxa"/>
                  <w:tcBorders>
                    <w:left w:val="single" w:sz="4" w:space="0" w:color="auto"/>
                    <w:bottom w:val="single" w:sz="4" w:space="0" w:color="auto"/>
                    <w:right w:val="single" w:sz="4" w:space="0" w:color="auto"/>
                  </w:tcBorders>
                  <w:shd w:val="clear" w:color="auto" w:fill="FFFFFF" w:themeFill="background1"/>
                </w:tcPr>
                <w:p w14:paraId="7BA581B5" w14:textId="175F0B7B" w:rsidR="00AD74F6" w:rsidRPr="00A9195C" w:rsidRDefault="00AD74F6" w:rsidP="00EF15D7">
                  <w:pPr>
                    <w:jc w:val="center"/>
                    <w:rPr>
                      <w:rFonts w:ascii="Arial" w:hAnsi="Arial" w:cs="Arial"/>
                      <w:sz w:val="16"/>
                      <w:szCs w:val="18"/>
                    </w:rPr>
                  </w:pPr>
                  <w:r w:rsidRPr="00A9195C">
                    <w:rPr>
                      <w:rFonts w:ascii="Arial" w:hAnsi="Arial" w:cs="Arial"/>
                      <w:sz w:val="16"/>
                      <w:szCs w:val="18"/>
                    </w:rPr>
                    <w:t xml:space="preserve">Obtención de la </w:t>
                  </w:r>
                  <w:r>
                    <w:rPr>
                      <w:rFonts w:ascii="Arial" w:hAnsi="Arial" w:cs="Arial"/>
                      <w:sz w:val="16"/>
                      <w:szCs w:val="18"/>
                    </w:rPr>
                    <w:t>prórroga de la vigencia de la C</w:t>
                  </w:r>
                  <w:r w:rsidRPr="00A9195C">
                    <w:rPr>
                      <w:rFonts w:ascii="Arial" w:hAnsi="Arial" w:cs="Arial"/>
                      <w:sz w:val="16"/>
                      <w:szCs w:val="18"/>
                    </w:rPr>
                    <w:t xml:space="preserve">onstancia de </w:t>
                  </w:r>
                  <w:r>
                    <w:rPr>
                      <w:rFonts w:ascii="Arial" w:hAnsi="Arial" w:cs="Arial"/>
                      <w:sz w:val="16"/>
                      <w:szCs w:val="18"/>
                    </w:rPr>
                    <w:t>A</w:t>
                  </w:r>
                  <w:r w:rsidRPr="00A9195C">
                    <w:rPr>
                      <w:rFonts w:ascii="Arial" w:hAnsi="Arial" w:cs="Arial"/>
                      <w:sz w:val="16"/>
                      <w:szCs w:val="18"/>
                    </w:rPr>
                    <w:t>utorización</w:t>
                  </w:r>
                </w:p>
              </w:tc>
              <w:tc>
                <w:tcPr>
                  <w:tcW w:w="1637" w:type="dxa"/>
                  <w:tcBorders>
                    <w:left w:val="single" w:sz="4" w:space="0" w:color="auto"/>
                    <w:bottom w:val="single" w:sz="4" w:space="0" w:color="auto"/>
                    <w:right w:val="single" w:sz="4" w:space="0" w:color="auto"/>
                  </w:tcBorders>
                  <w:shd w:val="clear" w:color="auto" w:fill="FFFFFF" w:themeFill="background1"/>
                </w:tcPr>
                <w:p w14:paraId="176DE462" w14:textId="77777777" w:rsidR="00AD74F6" w:rsidRPr="00A9195C" w:rsidRDefault="00AD74F6" w:rsidP="00EF15D7">
                  <w:pPr>
                    <w:jc w:val="center"/>
                    <w:rPr>
                      <w:rFonts w:ascii="Arial" w:hAnsi="Arial" w:cs="Arial"/>
                      <w:sz w:val="16"/>
                      <w:szCs w:val="18"/>
                    </w:rPr>
                  </w:pPr>
                </w:p>
              </w:tc>
            </w:tr>
            <w:tr w:rsidR="00EF15D7" w:rsidRPr="00A9195C" w14:paraId="40AFC9FE" w14:textId="77777777" w:rsidTr="00EF15D7">
              <w:trPr>
                <w:trHeight w:val="99"/>
                <w:jc w:val="center"/>
              </w:trPr>
              <w:tc>
                <w:tcPr>
                  <w:tcW w:w="1602" w:type="dxa"/>
                  <w:tcBorders>
                    <w:top w:val="single" w:sz="4" w:space="0" w:color="auto"/>
                    <w:left w:val="nil"/>
                    <w:bottom w:val="nil"/>
                    <w:right w:val="nil"/>
                  </w:tcBorders>
                  <w:shd w:val="clear" w:color="auto" w:fill="FFFFFF" w:themeFill="background1"/>
                </w:tcPr>
                <w:p w14:paraId="4774D16C" w14:textId="77777777" w:rsidR="00EF15D7" w:rsidRPr="00A9195C" w:rsidRDefault="00EF15D7" w:rsidP="00EF15D7">
                  <w:pPr>
                    <w:jc w:val="center"/>
                    <w:rPr>
                      <w:rFonts w:ascii="Arial" w:hAnsi="Arial" w:cs="Arial"/>
                      <w:b/>
                      <w:sz w:val="16"/>
                      <w:szCs w:val="18"/>
                    </w:rPr>
                  </w:pPr>
                </w:p>
              </w:tc>
              <w:tc>
                <w:tcPr>
                  <w:tcW w:w="2111" w:type="dxa"/>
                  <w:tcBorders>
                    <w:top w:val="single" w:sz="4" w:space="0" w:color="auto"/>
                    <w:left w:val="nil"/>
                    <w:bottom w:val="nil"/>
                    <w:right w:val="single" w:sz="4" w:space="0" w:color="auto"/>
                  </w:tcBorders>
                  <w:shd w:val="clear" w:color="auto" w:fill="FFFFFF" w:themeFill="background1"/>
                </w:tcPr>
                <w:p w14:paraId="679309ED" w14:textId="77777777" w:rsidR="00EF15D7" w:rsidRPr="00A9195C" w:rsidRDefault="00EF15D7" w:rsidP="00EF15D7">
                  <w:pPr>
                    <w:jc w:val="center"/>
                    <w:rPr>
                      <w:rFonts w:ascii="Arial" w:hAnsi="Arial" w:cs="Arial"/>
                      <w:b/>
                      <w:sz w:val="16"/>
                      <w:szCs w:val="18"/>
                    </w:rPr>
                  </w:pP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0EF0C64E" w14:textId="77777777" w:rsidR="00EF15D7" w:rsidRPr="00A9195C" w:rsidRDefault="00EF15D7" w:rsidP="00EF15D7">
                  <w:pPr>
                    <w:jc w:val="center"/>
                    <w:rPr>
                      <w:rFonts w:ascii="Arial" w:hAnsi="Arial" w:cs="Arial"/>
                      <w:b/>
                      <w:sz w:val="16"/>
                      <w:szCs w:val="18"/>
                    </w:rPr>
                  </w:pPr>
                  <w:r w:rsidRPr="00A9195C">
                    <w:rPr>
                      <w:rFonts w:ascii="Arial" w:hAnsi="Arial" w:cs="Arial"/>
                      <w:b/>
                      <w:sz w:val="16"/>
                      <w:szCs w:val="18"/>
                    </w:rPr>
                    <w:t>Acumulado</w:t>
                  </w:r>
                </w:p>
              </w:tc>
              <w:tc>
                <w:tcPr>
                  <w:tcW w:w="1615" w:type="dxa"/>
                  <w:tcBorders>
                    <w:left w:val="single" w:sz="4" w:space="0" w:color="auto"/>
                    <w:right w:val="single" w:sz="4" w:space="0" w:color="auto"/>
                  </w:tcBorders>
                  <w:shd w:val="clear" w:color="auto" w:fill="auto"/>
                </w:tcPr>
                <w:p w14:paraId="45F465D1" w14:textId="77777777" w:rsidR="00EF15D7" w:rsidRPr="00A9195C" w:rsidRDefault="00EF15D7" w:rsidP="00EF15D7">
                  <w:pPr>
                    <w:jc w:val="center"/>
                    <w:rPr>
                      <w:rFonts w:ascii="Arial" w:hAnsi="Arial" w:cs="Arial"/>
                      <w:b/>
                      <w:sz w:val="16"/>
                      <w:szCs w:val="18"/>
                    </w:rPr>
                  </w:pPr>
                  <w:r w:rsidRPr="00A9195C">
                    <w:rPr>
                      <w:rFonts w:ascii="Arial" w:hAnsi="Arial" w:cs="Arial"/>
                      <w:b/>
                      <w:sz w:val="16"/>
                      <w:szCs w:val="18"/>
                    </w:rPr>
                    <w:t>Acumulado</w:t>
                  </w:r>
                </w:p>
              </w:tc>
              <w:tc>
                <w:tcPr>
                  <w:tcW w:w="1637" w:type="dxa"/>
                  <w:tcBorders>
                    <w:left w:val="single" w:sz="4" w:space="0" w:color="auto"/>
                    <w:right w:val="single" w:sz="4" w:space="0" w:color="auto"/>
                  </w:tcBorders>
                  <w:shd w:val="clear" w:color="auto" w:fill="auto"/>
                </w:tcPr>
                <w:p w14:paraId="4BF2E7B4" w14:textId="77777777" w:rsidR="00EF15D7" w:rsidRPr="00A9195C" w:rsidRDefault="00EF15D7" w:rsidP="00EF15D7">
                  <w:pPr>
                    <w:jc w:val="center"/>
                    <w:rPr>
                      <w:rFonts w:ascii="Arial" w:hAnsi="Arial" w:cs="Arial"/>
                      <w:b/>
                      <w:sz w:val="16"/>
                      <w:szCs w:val="18"/>
                    </w:rPr>
                  </w:pPr>
                  <w:r w:rsidRPr="00A9195C">
                    <w:rPr>
                      <w:rFonts w:ascii="Arial" w:hAnsi="Arial" w:cs="Arial"/>
                      <w:b/>
                      <w:sz w:val="16"/>
                      <w:szCs w:val="18"/>
                    </w:rPr>
                    <w:t>Total</w:t>
                  </w:r>
                </w:p>
              </w:tc>
            </w:tr>
            <w:tr w:rsidR="00EF15D7" w:rsidRPr="00A9195C" w14:paraId="1BED6442" w14:textId="77777777" w:rsidTr="00EF15D7">
              <w:trPr>
                <w:jc w:val="center"/>
              </w:trPr>
              <w:tc>
                <w:tcPr>
                  <w:tcW w:w="1602" w:type="dxa"/>
                  <w:tcBorders>
                    <w:top w:val="nil"/>
                    <w:left w:val="nil"/>
                    <w:bottom w:val="nil"/>
                    <w:right w:val="nil"/>
                  </w:tcBorders>
                  <w:shd w:val="clear" w:color="auto" w:fill="FFFFFF" w:themeFill="background1"/>
                </w:tcPr>
                <w:p w14:paraId="32E4FACD" w14:textId="77777777" w:rsidR="00EF15D7" w:rsidRPr="00A9195C" w:rsidDel="000233D7" w:rsidRDefault="00EF15D7" w:rsidP="00EF15D7">
                  <w:pPr>
                    <w:jc w:val="center"/>
                    <w:rPr>
                      <w:rFonts w:ascii="Arial" w:hAnsi="Arial" w:cs="Arial"/>
                      <w:b/>
                      <w:sz w:val="16"/>
                      <w:szCs w:val="18"/>
                    </w:rPr>
                  </w:pPr>
                </w:p>
              </w:tc>
              <w:tc>
                <w:tcPr>
                  <w:tcW w:w="2111" w:type="dxa"/>
                  <w:tcBorders>
                    <w:top w:val="nil"/>
                    <w:left w:val="nil"/>
                    <w:bottom w:val="nil"/>
                    <w:right w:val="single" w:sz="4" w:space="0" w:color="auto"/>
                  </w:tcBorders>
                  <w:shd w:val="clear" w:color="auto" w:fill="FFFFFF" w:themeFill="background1"/>
                </w:tcPr>
                <w:p w14:paraId="15766909" w14:textId="77777777" w:rsidR="00EF15D7" w:rsidRPr="00A9195C" w:rsidDel="000233D7" w:rsidRDefault="00EF15D7" w:rsidP="00EF15D7">
                  <w:pPr>
                    <w:jc w:val="center"/>
                    <w:rPr>
                      <w:rFonts w:ascii="Arial" w:hAnsi="Arial" w:cs="Arial"/>
                      <w:b/>
                      <w:sz w:val="16"/>
                      <w:szCs w:val="18"/>
                    </w:rPr>
                  </w:pPr>
                </w:p>
              </w:tc>
              <w:tc>
                <w:tcPr>
                  <w:tcW w:w="1637" w:type="dxa"/>
                  <w:tcBorders>
                    <w:top w:val="single" w:sz="4" w:space="0" w:color="auto"/>
                    <w:left w:val="single" w:sz="4" w:space="0" w:color="auto"/>
                    <w:right w:val="single" w:sz="4" w:space="0" w:color="auto"/>
                  </w:tcBorders>
                  <w:shd w:val="clear" w:color="auto" w:fill="auto"/>
                </w:tcPr>
                <w:p w14:paraId="7AA83A95" w14:textId="77777777" w:rsidR="00EF15D7" w:rsidRPr="00A9195C" w:rsidRDefault="00EF15D7" w:rsidP="00EF15D7">
                  <w:pPr>
                    <w:jc w:val="center"/>
                    <w:rPr>
                      <w:rFonts w:ascii="Arial" w:hAnsi="Arial" w:cs="Arial"/>
                      <w:sz w:val="16"/>
                      <w:szCs w:val="18"/>
                    </w:rPr>
                  </w:pPr>
                </w:p>
              </w:tc>
              <w:tc>
                <w:tcPr>
                  <w:tcW w:w="1615" w:type="dxa"/>
                  <w:tcBorders>
                    <w:left w:val="single" w:sz="4" w:space="0" w:color="auto"/>
                    <w:right w:val="single" w:sz="4" w:space="0" w:color="auto"/>
                  </w:tcBorders>
                  <w:shd w:val="clear" w:color="auto" w:fill="auto"/>
                </w:tcPr>
                <w:p w14:paraId="22DC6ECD" w14:textId="77777777" w:rsidR="00EF15D7" w:rsidRPr="00A9195C" w:rsidRDefault="00EF15D7" w:rsidP="00EF15D7">
                  <w:pPr>
                    <w:jc w:val="center"/>
                    <w:rPr>
                      <w:rFonts w:ascii="Arial" w:hAnsi="Arial" w:cs="Arial"/>
                      <w:sz w:val="16"/>
                      <w:szCs w:val="18"/>
                    </w:rPr>
                  </w:pPr>
                </w:p>
              </w:tc>
              <w:tc>
                <w:tcPr>
                  <w:tcW w:w="1637" w:type="dxa"/>
                  <w:tcBorders>
                    <w:left w:val="single" w:sz="4" w:space="0" w:color="auto"/>
                    <w:right w:val="single" w:sz="4" w:space="0" w:color="auto"/>
                  </w:tcBorders>
                  <w:shd w:val="clear" w:color="auto" w:fill="auto"/>
                </w:tcPr>
                <w:p w14:paraId="7D936DEF" w14:textId="7C063BB4" w:rsidR="00EF15D7" w:rsidRPr="00A9195C" w:rsidRDefault="00EF15D7" w:rsidP="00EF15D7">
                  <w:pPr>
                    <w:jc w:val="center"/>
                    <w:rPr>
                      <w:rFonts w:ascii="Arial" w:hAnsi="Arial" w:cs="Arial"/>
                      <w:b/>
                      <w:sz w:val="16"/>
                      <w:szCs w:val="18"/>
                    </w:rPr>
                  </w:pPr>
                  <w:r>
                    <w:rPr>
                      <w:rFonts w:ascii="Arial" w:hAnsi="Arial" w:cs="Arial"/>
                      <w:sz w:val="16"/>
                      <w:szCs w:val="18"/>
                    </w:rPr>
                    <w:t>Indeterminable</w:t>
                  </w:r>
                </w:p>
              </w:tc>
            </w:tr>
          </w:tbl>
          <w:p w14:paraId="7D2C0A52" w14:textId="77777777" w:rsidR="00D500A9" w:rsidRPr="005F7176" w:rsidRDefault="00D500A9" w:rsidP="001A6F6F">
            <w:pPr>
              <w:jc w:val="both"/>
              <w:rPr>
                <w:rFonts w:ascii="Arial" w:hAnsi="Arial" w:cs="Arial"/>
                <w:sz w:val="18"/>
                <w:szCs w:val="18"/>
                <w:highlight w:val="yellow"/>
              </w:rPr>
            </w:pPr>
          </w:p>
          <w:p w14:paraId="3900503C" w14:textId="77777777" w:rsidR="00673EAE" w:rsidRPr="005F7176" w:rsidRDefault="00673EAE" w:rsidP="001A6F6F">
            <w:pPr>
              <w:jc w:val="both"/>
              <w:rPr>
                <w:rFonts w:ascii="Arial" w:hAnsi="Arial" w:cs="Arial"/>
                <w:sz w:val="18"/>
                <w:szCs w:val="18"/>
                <w:highlight w:val="yellow"/>
              </w:rPr>
            </w:pPr>
          </w:p>
          <w:tbl>
            <w:tblPr>
              <w:tblStyle w:val="Tablaconcuadrcula"/>
              <w:tblW w:w="0" w:type="auto"/>
              <w:jc w:val="center"/>
              <w:tblLook w:val="04A0" w:firstRow="1" w:lastRow="0" w:firstColumn="1" w:lastColumn="0" w:noHBand="0" w:noVBand="1"/>
            </w:tblPr>
            <w:tblGrid>
              <w:gridCol w:w="2009"/>
              <w:gridCol w:w="739"/>
              <w:gridCol w:w="2379"/>
              <w:gridCol w:w="370"/>
              <w:gridCol w:w="2997"/>
            </w:tblGrid>
            <w:tr w:rsidR="00D500A9" w:rsidRPr="00A9195C" w14:paraId="73037A0D" w14:textId="77777777" w:rsidTr="0013692E">
              <w:trPr>
                <w:jc w:val="center"/>
              </w:trPr>
              <w:tc>
                <w:tcPr>
                  <w:tcW w:w="8494" w:type="dxa"/>
                  <w:gridSpan w:val="5"/>
                  <w:tcBorders>
                    <w:bottom w:val="single" w:sz="4" w:space="0" w:color="auto"/>
                  </w:tcBorders>
                  <w:shd w:val="clear" w:color="auto" w:fill="A8D08D" w:themeFill="accent6" w:themeFillTint="99"/>
                </w:tcPr>
                <w:p w14:paraId="1D94DD88"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Estimación Cualitativa</w:t>
                  </w:r>
                </w:p>
              </w:tc>
            </w:tr>
            <w:tr w:rsidR="00D500A9" w:rsidRPr="00A9195C" w14:paraId="5ED2BC75" w14:textId="77777777" w:rsidTr="0013692E">
              <w:trPr>
                <w:jc w:val="center"/>
              </w:trPr>
              <w:tc>
                <w:tcPr>
                  <w:tcW w:w="2748" w:type="dxa"/>
                  <w:gridSpan w:val="2"/>
                  <w:tcBorders>
                    <w:bottom w:val="single" w:sz="4" w:space="0" w:color="auto"/>
                  </w:tcBorders>
                  <w:shd w:val="clear" w:color="auto" w:fill="A8D08D" w:themeFill="accent6" w:themeFillTint="99"/>
                </w:tcPr>
                <w:p w14:paraId="676E4825" w14:textId="77777777" w:rsidR="00D500A9" w:rsidRPr="00A9195C" w:rsidRDefault="00D500A9" w:rsidP="001A6F6F">
                  <w:pPr>
                    <w:jc w:val="center"/>
                    <w:rPr>
                      <w:rFonts w:ascii="Arial" w:hAnsi="Arial" w:cs="Arial"/>
                      <w:b/>
                      <w:sz w:val="16"/>
                      <w:szCs w:val="18"/>
                    </w:rPr>
                  </w:pPr>
                </w:p>
                <w:p w14:paraId="0CD2A45D"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Población</w:t>
                  </w:r>
                </w:p>
              </w:tc>
              <w:tc>
                <w:tcPr>
                  <w:tcW w:w="2749" w:type="dxa"/>
                  <w:gridSpan w:val="2"/>
                  <w:tcBorders>
                    <w:bottom w:val="single" w:sz="4" w:space="0" w:color="auto"/>
                  </w:tcBorders>
                  <w:shd w:val="clear" w:color="auto" w:fill="A8D08D" w:themeFill="accent6" w:themeFillTint="99"/>
                  <w:vAlign w:val="center"/>
                </w:tcPr>
                <w:p w14:paraId="07F82D00"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Costos</w:t>
                  </w:r>
                </w:p>
              </w:tc>
              <w:tc>
                <w:tcPr>
                  <w:tcW w:w="2997" w:type="dxa"/>
                  <w:tcBorders>
                    <w:bottom w:val="single" w:sz="2" w:space="0" w:color="auto"/>
                  </w:tcBorders>
                  <w:shd w:val="clear" w:color="auto" w:fill="A8D08D" w:themeFill="accent6" w:themeFillTint="99"/>
                  <w:vAlign w:val="center"/>
                </w:tcPr>
                <w:p w14:paraId="56E308BA" w14:textId="77777777" w:rsidR="00D500A9" w:rsidRPr="00A9195C" w:rsidRDefault="00D500A9" w:rsidP="001A6F6F">
                  <w:pPr>
                    <w:jc w:val="center"/>
                    <w:rPr>
                      <w:rFonts w:ascii="Arial" w:hAnsi="Arial" w:cs="Arial"/>
                      <w:b/>
                      <w:sz w:val="16"/>
                      <w:szCs w:val="18"/>
                    </w:rPr>
                  </w:pPr>
                  <w:r w:rsidRPr="00A9195C">
                    <w:rPr>
                      <w:rFonts w:ascii="Arial" w:hAnsi="Arial" w:cs="Arial"/>
                      <w:b/>
                      <w:sz w:val="16"/>
                      <w:szCs w:val="18"/>
                    </w:rPr>
                    <w:t>Beneficios</w:t>
                  </w:r>
                </w:p>
              </w:tc>
            </w:tr>
            <w:tr w:rsidR="00D500A9" w:rsidRPr="00A9195C" w14:paraId="5BAB08A0" w14:textId="77777777" w:rsidTr="0013692E">
              <w:trPr>
                <w:jc w:val="center"/>
              </w:trPr>
              <w:sdt>
                <w:sdtPr>
                  <w:rPr>
                    <w:rFonts w:ascii="Arial" w:hAnsi="Arial" w:cs="Arial"/>
                    <w:sz w:val="16"/>
                    <w:szCs w:val="18"/>
                  </w:rPr>
                  <w:alias w:val="Población"/>
                  <w:tag w:val="Población"/>
                  <w:id w:val="796109398"/>
                  <w:placeholder>
                    <w:docPart w:val="B3722D47C2E2441C9DC083BB610A2AC0"/>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2748" w:type="dxa"/>
                      <w:gridSpan w:val="2"/>
                      <w:tcBorders>
                        <w:top w:val="single" w:sz="4" w:space="0" w:color="auto"/>
                        <w:left w:val="single" w:sz="4" w:space="0" w:color="auto"/>
                        <w:bottom w:val="single" w:sz="4" w:space="0" w:color="auto"/>
                        <w:right w:val="single" w:sz="4" w:space="0" w:color="auto"/>
                      </w:tcBorders>
                    </w:tcPr>
                    <w:p w14:paraId="5594BC21" w14:textId="54CCD462" w:rsidR="00D500A9" w:rsidRPr="00A9195C" w:rsidRDefault="00E55F88" w:rsidP="001A6F6F">
                      <w:pPr>
                        <w:jc w:val="center"/>
                        <w:rPr>
                          <w:rFonts w:ascii="Arial" w:hAnsi="Arial" w:cs="Arial"/>
                          <w:sz w:val="16"/>
                          <w:szCs w:val="18"/>
                          <w:highlight w:val="yellow"/>
                        </w:rPr>
                      </w:pPr>
                      <w:r w:rsidRPr="00A9195C">
                        <w:rPr>
                          <w:rFonts w:ascii="Arial" w:hAnsi="Arial" w:cs="Arial"/>
                          <w:sz w:val="16"/>
                          <w:szCs w:val="18"/>
                        </w:rPr>
                        <w:t>Gobierno</w:t>
                      </w:r>
                    </w:p>
                  </w:tc>
                </w:sdtContent>
              </w:sdt>
              <w:tc>
                <w:tcPr>
                  <w:tcW w:w="2749" w:type="dxa"/>
                  <w:gridSpan w:val="2"/>
                  <w:tcBorders>
                    <w:top w:val="single" w:sz="4" w:space="0" w:color="auto"/>
                    <w:left w:val="single" w:sz="4" w:space="0" w:color="auto"/>
                    <w:bottom w:val="single" w:sz="4" w:space="0" w:color="auto"/>
                    <w:right w:val="single" w:sz="4" w:space="0" w:color="auto"/>
                  </w:tcBorders>
                  <w:shd w:val="clear" w:color="auto" w:fill="auto"/>
                </w:tcPr>
                <w:p w14:paraId="46021FD8" w14:textId="2ACCB432" w:rsidR="00D500A9" w:rsidRPr="00A9195C" w:rsidRDefault="00E55F88" w:rsidP="001A6F6F">
                  <w:pPr>
                    <w:jc w:val="center"/>
                    <w:rPr>
                      <w:rFonts w:ascii="Arial" w:hAnsi="Arial" w:cs="Arial"/>
                      <w:sz w:val="16"/>
                      <w:szCs w:val="18"/>
                    </w:rPr>
                  </w:pPr>
                  <w:r w:rsidRPr="00A9195C">
                    <w:rPr>
                      <w:rFonts w:ascii="Arial" w:hAnsi="Arial" w:cs="Arial"/>
                      <w:sz w:val="16"/>
                      <w:szCs w:val="18"/>
                    </w:rPr>
                    <w:t>Cargas administrativas</w:t>
                  </w:r>
                </w:p>
              </w:tc>
              <w:tc>
                <w:tcPr>
                  <w:tcW w:w="2997" w:type="dxa"/>
                  <w:tcBorders>
                    <w:left w:val="single" w:sz="4" w:space="0" w:color="auto"/>
                    <w:right w:val="single" w:sz="4" w:space="0" w:color="auto"/>
                  </w:tcBorders>
                  <w:shd w:val="clear" w:color="auto" w:fill="FFFFFF" w:themeFill="background1"/>
                </w:tcPr>
                <w:p w14:paraId="5A8C83D9" w14:textId="37CE2B28" w:rsidR="00D500A9" w:rsidRPr="00A9195C" w:rsidRDefault="00E55F88" w:rsidP="001A6F6F">
                  <w:pPr>
                    <w:jc w:val="both"/>
                    <w:rPr>
                      <w:rFonts w:ascii="Arial" w:hAnsi="Arial" w:cs="Arial"/>
                      <w:sz w:val="16"/>
                      <w:szCs w:val="18"/>
                    </w:rPr>
                  </w:pPr>
                  <w:r w:rsidRPr="00A9195C">
                    <w:rPr>
                      <w:rFonts w:ascii="Arial" w:hAnsi="Arial" w:cs="Arial"/>
                      <w:sz w:val="16"/>
                      <w:szCs w:val="18"/>
                    </w:rPr>
                    <w:t xml:space="preserve">Genera trámites claros para los solicitantes y brindar certeza jurídica respecto de los términos y condiciones para la obtención de la </w:t>
                  </w:r>
                  <w:r w:rsidR="00EF15D7">
                    <w:rPr>
                      <w:rFonts w:ascii="Arial" w:hAnsi="Arial" w:cs="Arial"/>
                      <w:sz w:val="16"/>
                      <w:szCs w:val="18"/>
                    </w:rPr>
                    <w:t>prórroga de la vigencia de la C</w:t>
                  </w:r>
                  <w:r w:rsidRPr="00A9195C">
                    <w:rPr>
                      <w:rFonts w:ascii="Arial" w:hAnsi="Arial" w:cs="Arial"/>
                      <w:sz w:val="16"/>
                      <w:szCs w:val="18"/>
                    </w:rPr>
                    <w:t xml:space="preserve">onstancia de </w:t>
                  </w:r>
                  <w:r w:rsidR="00EF15D7">
                    <w:rPr>
                      <w:rFonts w:ascii="Arial" w:hAnsi="Arial" w:cs="Arial"/>
                      <w:sz w:val="16"/>
                      <w:szCs w:val="18"/>
                    </w:rPr>
                    <w:t>A</w:t>
                  </w:r>
                  <w:r w:rsidRPr="00A9195C">
                    <w:rPr>
                      <w:rFonts w:ascii="Arial" w:hAnsi="Arial" w:cs="Arial"/>
                      <w:sz w:val="16"/>
                      <w:szCs w:val="18"/>
                    </w:rPr>
                    <w:t xml:space="preserve">utorización para el uso y aprovechamiento de </w:t>
                  </w:r>
                  <w:r w:rsidR="00C56C4D">
                    <w:rPr>
                      <w:rFonts w:ascii="Arial" w:hAnsi="Arial" w:cs="Arial"/>
                      <w:sz w:val="16"/>
                      <w:szCs w:val="18"/>
                    </w:rPr>
                    <w:t>B</w:t>
                  </w:r>
                  <w:r w:rsidRPr="00A9195C">
                    <w:rPr>
                      <w:rFonts w:ascii="Arial" w:hAnsi="Arial" w:cs="Arial"/>
                      <w:sz w:val="16"/>
                      <w:szCs w:val="18"/>
                    </w:rPr>
                    <w:t xml:space="preserve">andas de </w:t>
                  </w:r>
                  <w:r w:rsidR="00C56C4D">
                    <w:rPr>
                      <w:rFonts w:ascii="Arial" w:hAnsi="Arial" w:cs="Arial"/>
                      <w:sz w:val="16"/>
                      <w:szCs w:val="18"/>
                    </w:rPr>
                    <w:t>F</w:t>
                  </w:r>
                  <w:r w:rsidRPr="00A9195C">
                    <w:rPr>
                      <w:rFonts w:ascii="Arial" w:hAnsi="Arial" w:cs="Arial"/>
                      <w:sz w:val="16"/>
                      <w:szCs w:val="18"/>
                    </w:rPr>
                    <w:t>recuencias del espectro radioeléctrico para uso secundario.</w:t>
                  </w:r>
                </w:p>
              </w:tc>
            </w:tr>
            <w:tr w:rsidR="00D500A9" w:rsidRPr="00A9195C" w14:paraId="7833EC79" w14:textId="77777777" w:rsidTr="001A6F6F">
              <w:trPr>
                <w:trHeight w:val="919"/>
                <w:jc w:val="center"/>
              </w:trPr>
              <w:sdt>
                <w:sdtPr>
                  <w:rPr>
                    <w:rFonts w:ascii="Arial" w:hAnsi="Arial" w:cs="Arial"/>
                    <w:sz w:val="16"/>
                    <w:szCs w:val="18"/>
                  </w:rPr>
                  <w:alias w:val="Población"/>
                  <w:tag w:val="Población"/>
                  <w:id w:val="654566109"/>
                  <w:placeholder>
                    <w:docPart w:val="1C4897572002491C87DA15A5E9110BDD"/>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comboBox>
                </w:sdtPr>
                <w:sdtEndPr/>
                <w:sdtContent>
                  <w:tc>
                    <w:tcPr>
                      <w:tcW w:w="2748" w:type="dxa"/>
                      <w:gridSpan w:val="2"/>
                      <w:tcBorders>
                        <w:top w:val="single" w:sz="4" w:space="0" w:color="auto"/>
                        <w:left w:val="single" w:sz="4" w:space="0" w:color="auto"/>
                        <w:bottom w:val="single" w:sz="4" w:space="0" w:color="auto"/>
                        <w:right w:val="single" w:sz="4" w:space="0" w:color="auto"/>
                      </w:tcBorders>
                    </w:tcPr>
                    <w:p w14:paraId="4B76D870" w14:textId="0AE6B114" w:rsidR="00D500A9" w:rsidRPr="00A9195C" w:rsidRDefault="00CC7E21" w:rsidP="001A6F6F">
                      <w:pPr>
                        <w:jc w:val="center"/>
                        <w:rPr>
                          <w:rFonts w:ascii="Arial" w:hAnsi="Arial" w:cs="Arial"/>
                          <w:sz w:val="16"/>
                          <w:szCs w:val="18"/>
                          <w:highlight w:val="yellow"/>
                        </w:rPr>
                      </w:pPr>
                      <w:r w:rsidRPr="00A9195C">
                        <w:rPr>
                          <w:rFonts w:ascii="Arial" w:hAnsi="Arial" w:cs="Arial"/>
                          <w:sz w:val="16"/>
                          <w:szCs w:val="18"/>
                        </w:rPr>
                        <w:t>A</w:t>
                      </w:r>
                      <w:r w:rsidR="00E55F88" w:rsidRPr="00A9195C">
                        <w:rPr>
                          <w:rFonts w:ascii="Arial" w:hAnsi="Arial" w:cs="Arial"/>
                          <w:sz w:val="16"/>
                          <w:szCs w:val="18"/>
                        </w:rPr>
                        <w:t>utorizados</w:t>
                      </w:r>
                    </w:p>
                  </w:tc>
                </w:sdtContent>
              </w:sdt>
              <w:tc>
                <w:tcPr>
                  <w:tcW w:w="2749" w:type="dxa"/>
                  <w:gridSpan w:val="2"/>
                  <w:tcBorders>
                    <w:top w:val="single" w:sz="4" w:space="0" w:color="auto"/>
                    <w:left w:val="single" w:sz="4" w:space="0" w:color="auto"/>
                    <w:bottom w:val="single" w:sz="4" w:space="0" w:color="auto"/>
                    <w:right w:val="single" w:sz="4" w:space="0" w:color="auto"/>
                  </w:tcBorders>
                  <w:shd w:val="clear" w:color="auto" w:fill="auto"/>
                </w:tcPr>
                <w:p w14:paraId="295A1343" w14:textId="5B5D0057" w:rsidR="00D500A9" w:rsidRPr="00A9195C" w:rsidRDefault="00E55F88" w:rsidP="001A6F6F">
                  <w:pPr>
                    <w:jc w:val="center"/>
                    <w:rPr>
                      <w:rFonts w:ascii="Arial" w:hAnsi="Arial" w:cs="Arial"/>
                      <w:sz w:val="16"/>
                      <w:szCs w:val="18"/>
                    </w:rPr>
                  </w:pPr>
                  <w:r w:rsidRPr="00A9195C">
                    <w:rPr>
                      <w:rFonts w:ascii="Arial" w:hAnsi="Arial" w:cs="Arial"/>
                      <w:sz w:val="16"/>
                      <w:szCs w:val="18"/>
                    </w:rPr>
                    <w:t>Cargas administrativas</w:t>
                  </w:r>
                </w:p>
              </w:tc>
              <w:tc>
                <w:tcPr>
                  <w:tcW w:w="2997" w:type="dxa"/>
                  <w:tcBorders>
                    <w:left w:val="single" w:sz="4" w:space="0" w:color="auto"/>
                    <w:right w:val="single" w:sz="4" w:space="0" w:color="auto"/>
                  </w:tcBorders>
                  <w:shd w:val="clear" w:color="auto" w:fill="FFFFFF" w:themeFill="background1"/>
                </w:tcPr>
                <w:p w14:paraId="7FA1AB41" w14:textId="7269CCED" w:rsidR="00D500A9" w:rsidRPr="00A9195C" w:rsidRDefault="00E55F88" w:rsidP="001A6F6F">
                  <w:pPr>
                    <w:jc w:val="both"/>
                    <w:rPr>
                      <w:rFonts w:ascii="Arial" w:hAnsi="Arial" w:cs="Arial"/>
                      <w:sz w:val="16"/>
                      <w:szCs w:val="18"/>
                    </w:rPr>
                  </w:pPr>
                  <w:r w:rsidRPr="00A9195C">
                    <w:rPr>
                      <w:rFonts w:ascii="Arial" w:hAnsi="Arial" w:cs="Arial"/>
                      <w:sz w:val="16"/>
                      <w:szCs w:val="18"/>
                    </w:rPr>
                    <w:t>Claridad en los trámites que les brinden certeza jurídica, así como determinación de las obligaciones a cumplir como entes regulados.</w:t>
                  </w:r>
                </w:p>
              </w:tc>
            </w:tr>
            <w:tr w:rsidR="001A6F6F" w:rsidRPr="00A9195C" w14:paraId="1EEF2282" w14:textId="77777777" w:rsidTr="0013692E">
              <w:trPr>
                <w:jc w:val="center"/>
              </w:trPr>
              <w:tc>
                <w:tcPr>
                  <w:tcW w:w="2009" w:type="dxa"/>
                  <w:tcBorders>
                    <w:top w:val="single" w:sz="4" w:space="0" w:color="auto"/>
                    <w:left w:val="single" w:sz="4" w:space="0" w:color="auto"/>
                    <w:bottom w:val="single" w:sz="4" w:space="0" w:color="auto"/>
                    <w:right w:val="single" w:sz="4" w:space="0" w:color="auto"/>
                  </w:tcBorders>
                </w:tcPr>
                <w:p w14:paraId="58CA8B9C" w14:textId="77777777" w:rsidR="001A6F6F" w:rsidRPr="00A9195C" w:rsidRDefault="001A6F6F" w:rsidP="001A6F6F">
                  <w:pPr>
                    <w:jc w:val="center"/>
                    <w:rPr>
                      <w:rFonts w:ascii="Arial" w:hAnsi="Arial" w:cs="Arial"/>
                      <w:sz w:val="16"/>
                      <w:szCs w:val="18"/>
                    </w:rPr>
                  </w:pPr>
                </w:p>
              </w:tc>
              <w:tc>
                <w:tcPr>
                  <w:tcW w:w="3118" w:type="dxa"/>
                  <w:gridSpan w:val="2"/>
                  <w:tcBorders>
                    <w:top w:val="single" w:sz="4" w:space="0" w:color="auto"/>
                    <w:left w:val="single" w:sz="4" w:space="0" w:color="auto"/>
                    <w:bottom w:val="single" w:sz="4" w:space="0" w:color="auto"/>
                    <w:right w:val="single" w:sz="4" w:space="0" w:color="auto"/>
                  </w:tcBorders>
                  <w:shd w:val="clear" w:color="auto" w:fill="auto"/>
                </w:tcPr>
                <w:p w14:paraId="6D5AB649" w14:textId="77777777" w:rsidR="001A6F6F" w:rsidRPr="00A9195C" w:rsidRDefault="001A6F6F" w:rsidP="001A6F6F">
                  <w:pPr>
                    <w:jc w:val="center"/>
                    <w:rPr>
                      <w:rFonts w:ascii="Arial" w:hAnsi="Arial" w:cs="Arial"/>
                      <w:sz w:val="16"/>
                      <w:szCs w:val="18"/>
                    </w:rPr>
                  </w:pPr>
                </w:p>
              </w:tc>
              <w:tc>
                <w:tcPr>
                  <w:tcW w:w="3367" w:type="dxa"/>
                  <w:gridSpan w:val="2"/>
                  <w:tcBorders>
                    <w:left w:val="single" w:sz="4" w:space="0" w:color="auto"/>
                    <w:right w:val="single" w:sz="4" w:space="0" w:color="auto"/>
                  </w:tcBorders>
                  <w:shd w:val="clear" w:color="auto" w:fill="FFFFFF" w:themeFill="background1"/>
                </w:tcPr>
                <w:p w14:paraId="4C100DD3" w14:textId="77777777" w:rsidR="001A6F6F" w:rsidRPr="00A9195C" w:rsidRDefault="001A6F6F" w:rsidP="001A6F6F">
                  <w:pPr>
                    <w:jc w:val="center"/>
                    <w:rPr>
                      <w:rFonts w:ascii="Arial" w:hAnsi="Arial" w:cs="Arial"/>
                      <w:sz w:val="16"/>
                      <w:szCs w:val="18"/>
                    </w:rPr>
                  </w:pPr>
                </w:p>
              </w:tc>
            </w:tr>
          </w:tbl>
          <w:p w14:paraId="5CFEAD32" w14:textId="77777777" w:rsidR="00376614" w:rsidRPr="005F7176" w:rsidRDefault="00376614" w:rsidP="001A6F6F">
            <w:pPr>
              <w:jc w:val="both"/>
              <w:rPr>
                <w:rFonts w:ascii="Arial" w:hAnsi="Arial" w:cs="Arial"/>
                <w:sz w:val="18"/>
                <w:szCs w:val="18"/>
              </w:rPr>
            </w:pPr>
          </w:p>
        </w:tc>
      </w:tr>
    </w:tbl>
    <w:p w14:paraId="12BCCA36" w14:textId="77777777" w:rsidR="009C21D6" w:rsidRPr="005F7176" w:rsidRDefault="009C21D6" w:rsidP="001A6F6F">
      <w:pPr>
        <w:spacing w:after="0" w:line="240" w:lineRule="auto"/>
        <w:jc w:val="both"/>
        <w:rPr>
          <w:rFonts w:ascii="Arial" w:hAnsi="Arial" w:cs="Arial"/>
          <w:sz w:val="18"/>
          <w:szCs w:val="18"/>
        </w:rPr>
      </w:pPr>
    </w:p>
    <w:p w14:paraId="6FA63808" w14:textId="77777777" w:rsidR="00A73AD8" w:rsidRPr="005F7176" w:rsidRDefault="00A73AD8" w:rsidP="001A6F6F">
      <w:pPr>
        <w:shd w:val="clear" w:color="auto" w:fill="A8D08D" w:themeFill="accent6" w:themeFillTint="99"/>
        <w:spacing w:after="0" w:line="240" w:lineRule="auto"/>
        <w:jc w:val="both"/>
        <w:rPr>
          <w:rFonts w:ascii="Arial" w:hAnsi="Arial" w:cs="Arial"/>
          <w:b/>
          <w:sz w:val="18"/>
          <w:szCs w:val="18"/>
        </w:rPr>
      </w:pPr>
      <w:r w:rsidRPr="005F7176">
        <w:rPr>
          <w:rFonts w:ascii="Arial" w:hAnsi="Arial" w:cs="Arial"/>
          <w:b/>
          <w:sz w:val="18"/>
          <w:szCs w:val="18"/>
        </w:rPr>
        <w:t>I</w:t>
      </w:r>
      <w:r w:rsidR="00C9396B" w:rsidRPr="005F7176">
        <w:rPr>
          <w:rFonts w:ascii="Arial" w:hAnsi="Arial" w:cs="Arial"/>
          <w:b/>
          <w:sz w:val="18"/>
          <w:szCs w:val="18"/>
        </w:rPr>
        <w:t>V</w:t>
      </w:r>
      <w:r w:rsidRPr="005F7176">
        <w:rPr>
          <w:rFonts w:ascii="Arial" w:hAnsi="Arial" w:cs="Arial"/>
          <w:b/>
          <w:sz w:val="18"/>
          <w:szCs w:val="18"/>
        </w:rPr>
        <w:t xml:space="preserve">. </w:t>
      </w:r>
      <w:r w:rsidR="00B91D01" w:rsidRPr="005F7176">
        <w:rPr>
          <w:rFonts w:ascii="Arial" w:hAnsi="Arial" w:cs="Arial"/>
          <w:b/>
          <w:sz w:val="18"/>
          <w:szCs w:val="18"/>
        </w:rPr>
        <w:t>CUMPLIMIENTO, APLICACIÓN Y EVALUACIÓN DE LA PROPUESTA DE REGULACIÓN</w:t>
      </w:r>
      <w:r w:rsidRPr="005F7176">
        <w:rPr>
          <w:rFonts w:ascii="Arial" w:hAnsi="Arial" w:cs="Arial"/>
          <w:b/>
          <w:sz w:val="18"/>
          <w:szCs w:val="18"/>
        </w:rPr>
        <w:t>.</w:t>
      </w:r>
    </w:p>
    <w:tbl>
      <w:tblPr>
        <w:tblStyle w:val="Tablaconcuadrcula"/>
        <w:tblW w:w="0" w:type="auto"/>
        <w:tblLook w:val="04A0" w:firstRow="1" w:lastRow="0" w:firstColumn="1" w:lastColumn="0" w:noHBand="0" w:noVBand="1"/>
      </w:tblPr>
      <w:tblGrid>
        <w:gridCol w:w="8828"/>
      </w:tblGrid>
      <w:tr w:rsidR="00B91D01" w:rsidRPr="005F7176" w14:paraId="3B8C0CFD" w14:textId="77777777" w:rsidTr="00225DA6">
        <w:tc>
          <w:tcPr>
            <w:tcW w:w="8828" w:type="dxa"/>
          </w:tcPr>
          <w:p w14:paraId="56C07082" w14:textId="128A1979" w:rsidR="001432F7" w:rsidRPr="005F7176" w:rsidRDefault="00376614" w:rsidP="001A6F6F">
            <w:pPr>
              <w:jc w:val="both"/>
              <w:rPr>
                <w:rFonts w:ascii="Arial" w:hAnsi="Arial" w:cs="Arial"/>
                <w:b/>
                <w:sz w:val="18"/>
                <w:szCs w:val="18"/>
              </w:rPr>
            </w:pPr>
            <w:r w:rsidRPr="005F7176">
              <w:rPr>
                <w:rFonts w:ascii="Arial" w:hAnsi="Arial" w:cs="Arial"/>
                <w:b/>
                <w:sz w:val="18"/>
                <w:szCs w:val="18"/>
              </w:rPr>
              <w:t>14</w:t>
            </w:r>
            <w:r w:rsidR="001432F7" w:rsidRPr="005F7176">
              <w:rPr>
                <w:rFonts w:ascii="Arial" w:hAnsi="Arial" w:cs="Arial"/>
                <w:b/>
                <w:sz w:val="18"/>
                <w:szCs w:val="18"/>
              </w:rPr>
              <w:t xml:space="preserve">.- Describa los recursos que </w:t>
            </w:r>
            <w:r w:rsidR="00B15AF6" w:rsidRPr="005F7176">
              <w:rPr>
                <w:rFonts w:ascii="Arial" w:hAnsi="Arial" w:cs="Arial"/>
                <w:b/>
                <w:sz w:val="18"/>
                <w:szCs w:val="18"/>
              </w:rPr>
              <w:t>se</w:t>
            </w:r>
            <w:r w:rsidR="001432F7" w:rsidRPr="005F7176">
              <w:rPr>
                <w:rFonts w:ascii="Arial" w:hAnsi="Arial" w:cs="Arial"/>
                <w:b/>
                <w:sz w:val="18"/>
                <w:szCs w:val="18"/>
              </w:rPr>
              <w:t xml:space="preserve"> utilizará</w:t>
            </w:r>
            <w:r w:rsidR="00B15AF6" w:rsidRPr="005F7176">
              <w:rPr>
                <w:rFonts w:ascii="Arial" w:hAnsi="Arial" w:cs="Arial"/>
                <w:b/>
                <w:sz w:val="18"/>
                <w:szCs w:val="18"/>
              </w:rPr>
              <w:t>n</w:t>
            </w:r>
            <w:r w:rsidR="001432F7" w:rsidRPr="005F7176">
              <w:rPr>
                <w:rFonts w:ascii="Arial" w:hAnsi="Arial" w:cs="Arial"/>
                <w:b/>
                <w:sz w:val="18"/>
                <w:szCs w:val="18"/>
              </w:rPr>
              <w:t xml:space="preserve"> para la aplicación de la propuesta de regulación.</w:t>
            </w:r>
          </w:p>
          <w:p w14:paraId="2FA910C1" w14:textId="6EBEFA81" w:rsidR="001432F7" w:rsidRPr="005F7176" w:rsidRDefault="002700A3" w:rsidP="001A6F6F">
            <w:pPr>
              <w:jc w:val="both"/>
              <w:rPr>
                <w:rFonts w:ascii="Arial" w:hAnsi="Arial" w:cs="Arial"/>
                <w:sz w:val="18"/>
                <w:szCs w:val="18"/>
                <w:highlight w:val="yellow"/>
              </w:rPr>
            </w:pPr>
            <w:r w:rsidRPr="005F7176">
              <w:rPr>
                <w:rFonts w:ascii="Arial" w:hAnsi="Arial" w:cs="Arial"/>
                <w:sz w:val="18"/>
                <w:szCs w:val="18"/>
              </w:rPr>
              <w:t>Seleccione los aplicables</w:t>
            </w:r>
            <w:r w:rsidR="001432F7" w:rsidRPr="005F7176">
              <w:rPr>
                <w:rFonts w:ascii="Arial" w:hAnsi="Arial" w:cs="Arial"/>
                <w:sz w:val="18"/>
                <w:szCs w:val="18"/>
              </w:rPr>
              <w:t>.</w:t>
            </w:r>
            <w:r w:rsidR="001576FA" w:rsidRPr="005F7176">
              <w:rPr>
                <w:rFonts w:ascii="Arial" w:hAnsi="Arial" w:cs="Arial"/>
                <w:sz w:val="18"/>
                <w:szCs w:val="18"/>
              </w:rPr>
              <w:t xml:space="preserve"> </w:t>
            </w:r>
            <w:r w:rsidR="000B1D99" w:rsidRPr="005F7176">
              <w:rPr>
                <w:rFonts w:ascii="Arial" w:hAnsi="Arial" w:cs="Arial"/>
                <w:sz w:val="18"/>
                <w:szCs w:val="18"/>
              </w:rPr>
              <w:t>A</w:t>
            </w:r>
            <w:r w:rsidR="001576FA" w:rsidRPr="005F7176">
              <w:rPr>
                <w:rFonts w:ascii="Arial" w:hAnsi="Arial" w:cs="Arial"/>
                <w:sz w:val="18"/>
                <w:szCs w:val="18"/>
              </w:rPr>
              <w:t>greg</w:t>
            </w:r>
            <w:r w:rsidR="000B1D99" w:rsidRPr="005F7176">
              <w:rPr>
                <w:rFonts w:ascii="Arial" w:hAnsi="Arial" w:cs="Arial"/>
                <w:sz w:val="18"/>
                <w:szCs w:val="18"/>
              </w:rPr>
              <w:t>ue</w:t>
            </w:r>
            <w:r w:rsidR="001576FA" w:rsidRPr="005F7176">
              <w:rPr>
                <w:rFonts w:ascii="Arial" w:hAnsi="Arial" w:cs="Arial"/>
                <w:sz w:val="18"/>
                <w:szCs w:val="18"/>
              </w:rPr>
              <w:t xml:space="preserve"> las filas que considere </w:t>
            </w:r>
            <w:r w:rsidR="000B1D99" w:rsidRPr="005F7176">
              <w:rPr>
                <w:rFonts w:ascii="Arial" w:hAnsi="Arial" w:cs="Arial"/>
                <w:sz w:val="18"/>
                <w:szCs w:val="18"/>
              </w:rPr>
              <w:t>necesarias</w:t>
            </w:r>
            <w:r w:rsidR="001576FA" w:rsidRPr="005F7176">
              <w:rPr>
                <w:rFonts w:ascii="Arial" w:hAnsi="Arial" w:cs="Arial"/>
                <w:sz w:val="18"/>
                <w:szCs w:val="18"/>
              </w:rPr>
              <w:t>.</w:t>
            </w:r>
          </w:p>
          <w:p w14:paraId="03F49AAD" w14:textId="77777777" w:rsidR="001432F7" w:rsidRPr="005F7176" w:rsidRDefault="001432F7" w:rsidP="001A6F6F">
            <w:pPr>
              <w:jc w:val="both"/>
              <w:rPr>
                <w:rFonts w:ascii="Arial" w:hAnsi="Arial" w:cs="Arial"/>
                <w:sz w:val="18"/>
                <w:szCs w:val="18"/>
                <w:highlight w:val="yellow"/>
              </w:rPr>
            </w:pPr>
          </w:p>
          <w:tbl>
            <w:tblPr>
              <w:tblStyle w:val="Tablaconcuadrcula"/>
              <w:tblW w:w="0" w:type="auto"/>
              <w:jc w:val="center"/>
              <w:tblLook w:val="04A0" w:firstRow="1" w:lastRow="0" w:firstColumn="1" w:lastColumn="0" w:noHBand="0" w:noVBand="1"/>
            </w:tblPr>
            <w:tblGrid>
              <w:gridCol w:w="1368"/>
              <w:gridCol w:w="5602"/>
              <w:gridCol w:w="1632"/>
            </w:tblGrid>
            <w:tr w:rsidR="001432F7" w:rsidRPr="005F7176" w14:paraId="7D6CE725" w14:textId="77777777" w:rsidTr="00023BBB">
              <w:trPr>
                <w:jc w:val="center"/>
              </w:trPr>
              <w:tc>
                <w:tcPr>
                  <w:tcW w:w="1368" w:type="dxa"/>
                  <w:tcBorders>
                    <w:bottom w:val="single" w:sz="4" w:space="0" w:color="auto"/>
                  </w:tcBorders>
                  <w:shd w:val="clear" w:color="auto" w:fill="A8D08D" w:themeFill="accent6" w:themeFillTint="99"/>
                </w:tcPr>
                <w:p w14:paraId="59DE9B2A" w14:textId="77777777" w:rsidR="001432F7" w:rsidRPr="005F7176" w:rsidRDefault="001432F7" w:rsidP="001A6F6F">
                  <w:pPr>
                    <w:jc w:val="center"/>
                    <w:rPr>
                      <w:rFonts w:ascii="Arial" w:hAnsi="Arial" w:cs="Arial"/>
                      <w:b/>
                      <w:sz w:val="18"/>
                      <w:szCs w:val="18"/>
                    </w:rPr>
                  </w:pPr>
                  <w:r w:rsidRPr="005F7176">
                    <w:rPr>
                      <w:rFonts w:ascii="Arial" w:hAnsi="Arial" w:cs="Arial"/>
                      <w:b/>
                      <w:sz w:val="18"/>
                      <w:szCs w:val="18"/>
                    </w:rPr>
                    <w:t>Tipo</w:t>
                  </w:r>
                </w:p>
              </w:tc>
              <w:tc>
                <w:tcPr>
                  <w:tcW w:w="5602" w:type="dxa"/>
                  <w:tcBorders>
                    <w:bottom w:val="single" w:sz="4" w:space="0" w:color="auto"/>
                  </w:tcBorders>
                  <w:shd w:val="clear" w:color="auto" w:fill="A8D08D" w:themeFill="accent6" w:themeFillTint="99"/>
                </w:tcPr>
                <w:p w14:paraId="4BF37C90" w14:textId="5EA9E6D2" w:rsidR="001432F7" w:rsidRPr="005F7176" w:rsidRDefault="00B15AF6" w:rsidP="001A6F6F">
                  <w:pPr>
                    <w:jc w:val="center"/>
                    <w:rPr>
                      <w:rFonts w:ascii="Arial" w:hAnsi="Arial" w:cs="Arial"/>
                      <w:b/>
                      <w:sz w:val="18"/>
                      <w:szCs w:val="18"/>
                    </w:rPr>
                  </w:pPr>
                  <w:r w:rsidRPr="005F7176">
                    <w:rPr>
                      <w:rFonts w:ascii="Arial" w:hAnsi="Arial" w:cs="Arial"/>
                      <w:b/>
                      <w:sz w:val="18"/>
                      <w:szCs w:val="18"/>
                    </w:rPr>
                    <w:t>Descripción</w:t>
                  </w:r>
                </w:p>
              </w:tc>
              <w:tc>
                <w:tcPr>
                  <w:tcW w:w="1632" w:type="dxa"/>
                  <w:shd w:val="clear" w:color="auto" w:fill="A8D08D" w:themeFill="accent6" w:themeFillTint="99"/>
                </w:tcPr>
                <w:p w14:paraId="56FE8624" w14:textId="26D6B669" w:rsidR="001432F7" w:rsidRPr="005F7176" w:rsidRDefault="00B15AF6" w:rsidP="001A6F6F">
                  <w:pPr>
                    <w:jc w:val="center"/>
                    <w:rPr>
                      <w:rFonts w:ascii="Arial" w:hAnsi="Arial" w:cs="Arial"/>
                      <w:b/>
                      <w:sz w:val="18"/>
                      <w:szCs w:val="18"/>
                    </w:rPr>
                  </w:pPr>
                  <w:r w:rsidRPr="005F7176">
                    <w:rPr>
                      <w:rFonts w:ascii="Arial" w:hAnsi="Arial" w:cs="Arial"/>
                      <w:b/>
                      <w:sz w:val="18"/>
                      <w:szCs w:val="18"/>
                    </w:rPr>
                    <w:t>Cantidad</w:t>
                  </w:r>
                </w:p>
              </w:tc>
            </w:tr>
            <w:tr w:rsidR="001432F7" w:rsidRPr="005F7176" w14:paraId="6459EA08" w14:textId="77777777" w:rsidTr="00023BBB">
              <w:trPr>
                <w:jc w:val="center"/>
              </w:trPr>
              <w:sdt>
                <w:sdtPr>
                  <w:rPr>
                    <w:rFonts w:ascii="Arial" w:hAnsi="Arial" w:cs="Arial"/>
                    <w:sz w:val="18"/>
                    <w:szCs w:val="18"/>
                  </w:rPr>
                  <w:alias w:val="Tipo"/>
                  <w:tag w:val="Tipo"/>
                  <w:id w:val="440277835"/>
                  <w:placeholder>
                    <w:docPart w:val="903362A9F268425FB3FC75C9EB5B06F4"/>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EC6F00" w14:textId="5B03B11E" w:rsidR="001432F7" w:rsidRPr="005F7176" w:rsidRDefault="00E55F88" w:rsidP="001A6F6F">
                      <w:pPr>
                        <w:rPr>
                          <w:rFonts w:ascii="Arial" w:hAnsi="Arial" w:cs="Arial"/>
                          <w:sz w:val="18"/>
                          <w:szCs w:val="18"/>
                        </w:rPr>
                      </w:pPr>
                      <w:r w:rsidRPr="005F7176">
                        <w:rPr>
                          <w:rFonts w:ascii="Arial" w:hAnsi="Arial" w:cs="Arial"/>
                          <w:sz w:val="18"/>
                          <w:szCs w:val="18"/>
                        </w:rPr>
                        <w:t>Humanos</w:t>
                      </w:r>
                    </w:p>
                  </w:tc>
                </w:sdtContent>
              </w:sdt>
              <w:tc>
                <w:tcPr>
                  <w:tcW w:w="5602" w:type="dxa"/>
                  <w:tcBorders>
                    <w:left w:val="single" w:sz="4" w:space="0" w:color="auto"/>
                    <w:right w:val="single" w:sz="4" w:space="0" w:color="auto"/>
                  </w:tcBorders>
                  <w:shd w:val="clear" w:color="auto" w:fill="FFFFFF" w:themeFill="background1"/>
                </w:tcPr>
                <w:p w14:paraId="4DF82B78" w14:textId="77777777" w:rsidR="001432F7" w:rsidRDefault="00E55F88" w:rsidP="001A6F6F">
                  <w:pPr>
                    <w:jc w:val="both"/>
                    <w:rPr>
                      <w:rFonts w:ascii="Arial" w:hAnsi="Arial" w:cs="Arial"/>
                      <w:sz w:val="18"/>
                      <w:szCs w:val="18"/>
                    </w:rPr>
                  </w:pPr>
                  <w:r w:rsidRPr="005F7176">
                    <w:rPr>
                      <w:rFonts w:ascii="Arial" w:hAnsi="Arial" w:cs="Arial"/>
                      <w:sz w:val="18"/>
                      <w:szCs w:val="18"/>
                    </w:rPr>
                    <w:t>Servidores públicos del Instituto Federal de Telecomunicacio</w:t>
                  </w:r>
                  <w:r w:rsidR="00BB61EB" w:rsidRPr="005F7176">
                    <w:rPr>
                      <w:rFonts w:ascii="Arial" w:hAnsi="Arial" w:cs="Arial"/>
                      <w:sz w:val="18"/>
                      <w:szCs w:val="18"/>
                    </w:rPr>
                    <w:t xml:space="preserve">nes vinculados en el desarrollo y ejecución </w:t>
                  </w:r>
                  <w:r w:rsidRPr="005F7176">
                    <w:rPr>
                      <w:rFonts w:ascii="Arial" w:hAnsi="Arial" w:cs="Arial"/>
                      <w:sz w:val="18"/>
                      <w:szCs w:val="18"/>
                    </w:rPr>
                    <w:t>del trámite de solicitud de constancia de autorización para uso secundario</w:t>
                  </w:r>
                  <w:r w:rsidR="00BB61EB" w:rsidRPr="005F7176">
                    <w:rPr>
                      <w:rFonts w:ascii="Arial" w:hAnsi="Arial" w:cs="Arial"/>
                      <w:sz w:val="18"/>
                      <w:szCs w:val="18"/>
                    </w:rPr>
                    <w:t>.</w:t>
                  </w:r>
                </w:p>
                <w:p w14:paraId="102279FF" w14:textId="77777777" w:rsidR="000940F8" w:rsidRDefault="000940F8" w:rsidP="001A6F6F">
                  <w:pPr>
                    <w:jc w:val="both"/>
                    <w:rPr>
                      <w:rFonts w:ascii="Arial" w:hAnsi="Arial" w:cs="Arial"/>
                      <w:sz w:val="18"/>
                      <w:szCs w:val="18"/>
                    </w:rPr>
                  </w:pPr>
                </w:p>
                <w:p w14:paraId="6A6B36E1" w14:textId="0B03D940" w:rsidR="000940F8" w:rsidRPr="005F7176" w:rsidRDefault="000940F8" w:rsidP="001A6F6F">
                  <w:pPr>
                    <w:jc w:val="both"/>
                    <w:rPr>
                      <w:rFonts w:ascii="Arial" w:hAnsi="Arial" w:cs="Arial"/>
                      <w:sz w:val="18"/>
                      <w:szCs w:val="18"/>
                    </w:rPr>
                  </w:pPr>
                  <w:proofErr w:type="gramStart"/>
                  <w:r>
                    <w:rPr>
                      <w:rFonts w:ascii="Arial" w:hAnsi="Arial" w:cs="Arial"/>
                      <w:sz w:val="18"/>
                      <w:szCs w:val="18"/>
                    </w:rPr>
                    <w:t>La participación de las Unidades Administrativas del Instituto vinculadas con la regulación corresponden</w:t>
                  </w:r>
                  <w:proofErr w:type="gramEnd"/>
                  <w:r>
                    <w:rPr>
                      <w:rFonts w:ascii="Arial" w:hAnsi="Arial" w:cs="Arial"/>
                      <w:sz w:val="18"/>
                      <w:szCs w:val="18"/>
                    </w:rPr>
                    <w:t xml:space="preserve"> a la Unidad de Concesiones y Servicios y la Unidad de Cumplimiento. </w:t>
                  </w:r>
                </w:p>
              </w:tc>
              <w:tc>
                <w:tcPr>
                  <w:tcW w:w="1632" w:type="dxa"/>
                  <w:tcBorders>
                    <w:left w:val="single" w:sz="4" w:space="0" w:color="auto"/>
                  </w:tcBorders>
                  <w:shd w:val="clear" w:color="auto" w:fill="FFFFFF" w:themeFill="background1"/>
                </w:tcPr>
                <w:p w14:paraId="2E253473" w14:textId="10F97173" w:rsidR="001432F7" w:rsidRPr="005F7176" w:rsidRDefault="00E55F88" w:rsidP="001A6F6F">
                  <w:pPr>
                    <w:jc w:val="center"/>
                    <w:rPr>
                      <w:rFonts w:ascii="Arial" w:hAnsi="Arial" w:cs="Arial"/>
                      <w:sz w:val="18"/>
                      <w:szCs w:val="18"/>
                    </w:rPr>
                  </w:pPr>
                  <w:r w:rsidRPr="005F7176">
                    <w:rPr>
                      <w:rFonts w:ascii="Arial" w:hAnsi="Arial" w:cs="Arial"/>
                      <w:sz w:val="18"/>
                      <w:szCs w:val="18"/>
                    </w:rPr>
                    <w:t>N/D</w:t>
                  </w:r>
                </w:p>
              </w:tc>
            </w:tr>
            <w:tr w:rsidR="001576FA" w:rsidRPr="005F7176" w14:paraId="25D512BE" w14:textId="77777777" w:rsidTr="00023BBB">
              <w:trPr>
                <w:jc w:val="center"/>
              </w:trPr>
              <w:sdt>
                <w:sdtPr>
                  <w:rPr>
                    <w:rFonts w:ascii="Arial" w:hAnsi="Arial" w:cs="Arial"/>
                    <w:sz w:val="18"/>
                    <w:szCs w:val="18"/>
                  </w:rPr>
                  <w:alias w:val="Tipo"/>
                  <w:tag w:val="Tipo"/>
                  <w:id w:val="865032404"/>
                  <w:placeholder>
                    <w:docPart w:val="EB2286C446864134A53FEBAE0A712C8D"/>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91A23C" w14:textId="267D9331" w:rsidR="001576FA" w:rsidRPr="005F7176" w:rsidRDefault="00E55F88" w:rsidP="001A6F6F">
                      <w:pPr>
                        <w:rPr>
                          <w:rFonts w:ascii="Arial" w:hAnsi="Arial" w:cs="Arial"/>
                          <w:sz w:val="18"/>
                          <w:szCs w:val="18"/>
                          <w:highlight w:val="yellow"/>
                        </w:rPr>
                      </w:pPr>
                      <w:r w:rsidRPr="005F7176">
                        <w:rPr>
                          <w:rFonts w:ascii="Arial" w:hAnsi="Arial" w:cs="Arial"/>
                          <w:sz w:val="18"/>
                          <w:szCs w:val="18"/>
                        </w:rPr>
                        <w:t>Informáticos</w:t>
                      </w:r>
                    </w:p>
                  </w:tc>
                </w:sdtContent>
              </w:sdt>
              <w:tc>
                <w:tcPr>
                  <w:tcW w:w="5602" w:type="dxa"/>
                  <w:tcBorders>
                    <w:left w:val="single" w:sz="4" w:space="0" w:color="auto"/>
                    <w:right w:val="single" w:sz="4" w:space="0" w:color="auto"/>
                  </w:tcBorders>
                  <w:shd w:val="clear" w:color="auto" w:fill="FFFFFF" w:themeFill="background1"/>
                </w:tcPr>
                <w:p w14:paraId="0709CE6A" w14:textId="4BBA558E" w:rsidR="001576FA" w:rsidRPr="005F7176" w:rsidRDefault="00E55F88" w:rsidP="001A6F6F">
                  <w:pPr>
                    <w:jc w:val="both"/>
                    <w:rPr>
                      <w:rFonts w:ascii="Arial" w:hAnsi="Arial" w:cs="Arial"/>
                      <w:sz w:val="18"/>
                      <w:szCs w:val="18"/>
                    </w:rPr>
                  </w:pPr>
                  <w:r w:rsidRPr="005F7176">
                    <w:rPr>
                      <w:rFonts w:ascii="Arial" w:hAnsi="Arial" w:cs="Arial"/>
                      <w:sz w:val="18"/>
                      <w:szCs w:val="18"/>
                    </w:rPr>
                    <w:t xml:space="preserve">Equipo informático (que utilizan los recursos humanos) </w:t>
                  </w:r>
                </w:p>
              </w:tc>
              <w:tc>
                <w:tcPr>
                  <w:tcW w:w="1632" w:type="dxa"/>
                  <w:tcBorders>
                    <w:left w:val="single" w:sz="4" w:space="0" w:color="auto"/>
                  </w:tcBorders>
                  <w:shd w:val="clear" w:color="auto" w:fill="FFFFFF" w:themeFill="background1"/>
                </w:tcPr>
                <w:p w14:paraId="1E405A4E" w14:textId="2DBE9326" w:rsidR="001576FA" w:rsidRPr="005F7176" w:rsidRDefault="00E55F88" w:rsidP="001A6F6F">
                  <w:pPr>
                    <w:jc w:val="center"/>
                    <w:rPr>
                      <w:rFonts w:ascii="Arial" w:hAnsi="Arial" w:cs="Arial"/>
                      <w:sz w:val="18"/>
                      <w:szCs w:val="18"/>
                    </w:rPr>
                  </w:pPr>
                  <w:r w:rsidRPr="005F7176">
                    <w:rPr>
                      <w:rFonts w:ascii="Arial" w:hAnsi="Arial" w:cs="Arial"/>
                      <w:sz w:val="18"/>
                      <w:szCs w:val="18"/>
                    </w:rPr>
                    <w:t>N/D</w:t>
                  </w:r>
                </w:p>
              </w:tc>
            </w:tr>
            <w:tr w:rsidR="001576FA" w:rsidRPr="005F7176" w14:paraId="68A3759E" w14:textId="77777777" w:rsidTr="00023BBB">
              <w:trPr>
                <w:jc w:val="center"/>
              </w:trPr>
              <w:sdt>
                <w:sdtPr>
                  <w:rPr>
                    <w:rFonts w:ascii="Arial" w:hAnsi="Arial" w:cs="Arial"/>
                    <w:sz w:val="18"/>
                    <w:szCs w:val="18"/>
                  </w:rPr>
                  <w:alias w:val="Tipo"/>
                  <w:tag w:val="Tipo"/>
                  <w:id w:val="259807196"/>
                  <w:placeholder>
                    <w:docPart w:val="1ABE0D1C9A9245A7886886A8DBFBC023"/>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14F4F61" w14:textId="01429B03" w:rsidR="001576FA" w:rsidRPr="005F7176" w:rsidRDefault="00E55F88" w:rsidP="001A6F6F">
                      <w:pPr>
                        <w:rPr>
                          <w:rFonts w:ascii="Arial" w:hAnsi="Arial" w:cs="Arial"/>
                          <w:sz w:val="18"/>
                          <w:szCs w:val="18"/>
                          <w:highlight w:val="yellow"/>
                        </w:rPr>
                      </w:pPr>
                      <w:r w:rsidRPr="005F7176">
                        <w:rPr>
                          <w:rFonts w:ascii="Arial" w:hAnsi="Arial" w:cs="Arial"/>
                          <w:sz w:val="18"/>
                          <w:szCs w:val="18"/>
                        </w:rPr>
                        <w:t>Materiales</w:t>
                      </w:r>
                    </w:p>
                  </w:tc>
                </w:sdtContent>
              </w:sdt>
              <w:tc>
                <w:tcPr>
                  <w:tcW w:w="5602" w:type="dxa"/>
                  <w:tcBorders>
                    <w:left w:val="single" w:sz="4" w:space="0" w:color="auto"/>
                    <w:right w:val="single" w:sz="4" w:space="0" w:color="auto"/>
                  </w:tcBorders>
                  <w:shd w:val="clear" w:color="auto" w:fill="FFFFFF" w:themeFill="background1"/>
                </w:tcPr>
                <w:p w14:paraId="6AA52F67" w14:textId="50E5F792" w:rsidR="001576FA" w:rsidRPr="005F7176" w:rsidRDefault="00E55F88" w:rsidP="001A6F6F">
                  <w:pPr>
                    <w:jc w:val="both"/>
                    <w:rPr>
                      <w:rFonts w:ascii="Arial" w:hAnsi="Arial" w:cs="Arial"/>
                      <w:sz w:val="18"/>
                      <w:szCs w:val="18"/>
                    </w:rPr>
                  </w:pPr>
                  <w:r w:rsidRPr="005F7176">
                    <w:rPr>
                      <w:rFonts w:ascii="Arial" w:hAnsi="Arial" w:cs="Arial"/>
                      <w:sz w:val="18"/>
                      <w:szCs w:val="18"/>
                    </w:rPr>
                    <w:t xml:space="preserve">Instalaciones del </w:t>
                  </w:r>
                  <w:r w:rsidR="00696A97" w:rsidRPr="005F7176">
                    <w:rPr>
                      <w:rFonts w:ascii="Arial" w:hAnsi="Arial" w:cs="Arial"/>
                      <w:sz w:val="18"/>
                      <w:szCs w:val="18"/>
                    </w:rPr>
                    <w:t>Instituto Federal de</w:t>
                  </w:r>
                  <w:r w:rsidR="0016006C">
                    <w:rPr>
                      <w:rFonts w:ascii="Arial" w:hAnsi="Arial" w:cs="Arial"/>
                      <w:sz w:val="18"/>
                      <w:szCs w:val="18"/>
                    </w:rPr>
                    <w:t xml:space="preserve"> </w:t>
                  </w:r>
                  <w:r w:rsidR="00696A97" w:rsidRPr="005F7176">
                    <w:rPr>
                      <w:rFonts w:ascii="Arial" w:hAnsi="Arial" w:cs="Arial"/>
                      <w:sz w:val="18"/>
                      <w:szCs w:val="18"/>
                    </w:rPr>
                    <w:t>Telecomunicaciones</w:t>
                  </w:r>
                </w:p>
              </w:tc>
              <w:tc>
                <w:tcPr>
                  <w:tcW w:w="1632" w:type="dxa"/>
                  <w:tcBorders>
                    <w:left w:val="single" w:sz="4" w:space="0" w:color="auto"/>
                  </w:tcBorders>
                  <w:shd w:val="clear" w:color="auto" w:fill="FFFFFF" w:themeFill="background1"/>
                </w:tcPr>
                <w:p w14:paraId="5E186339" w14:textId="16F4E79E" w:rsidR="001576FA" w:rsidRPr="005F7176" w:rsidRDefault="00696A97" w:rsidP="001A6F6F">
                  <w:pPr>
                    <w:jc w:val="center"/>
                    <w:rPr>
                      <w:rFonts w:ascii="Arial" w:hAnsi="Arial" w:cs="Arial"/>
                      <w:sz w:val="18"/>
                      <w:szCs w:val="18"/>
                    </w:rPr>
                  </w:pPr>
                  <w:r w:rsidRPr="005F7176">
                    <w:rPr>
                      <w:rFonts w:ascii="Arial" w:hAnsi="Arial" w:cs="Arial"/>
                      <w:sz w:val="18"/>
                      <w:szCs w:val="18"/>
                    </w:rPr>
                    <w:t>N/D</w:t>
                  </w:r>
                </w:p>
              </w:tc>
            </w:tr>
          </w:tbl>
          <w:p w14:paraId="68740EF8" w14:textId="77777777" w:rsidR="001432F7" w:rsidRPr="005F7176" w:rsidRDefault="001432F7" w:rsidP="001A6F6F">
            <w:pPr>
              <w:jc w:val="both"/>
              <w:rPr>
                <w:rFonts w:ascii="Arial" w:hAnsi="Arial" w:cs="Arial"/>
                <w:b/>
                <w:sz w:val="18"/>
                <w:szCs w:val="18"/>
              </w:rPr>
            </w:pPr>
          </w:p>
          <w:p w14:paraId="476F26AC" w14:textId="569ACF82" w:rsidR="00B91D01" w:rsidRPr="005F7176" w:rsidRDefault="00376614" w:rsidP="001A6F6F">
            <w:pPr>
              <w:jc w:val="both"/>
              <w:rPr>
                <w:rFonts w:ascii="Arial" w:hAnsi="Arial" w:cs="Arial"/>
                <w:b/>
                <w:sz w:val="18"/>
                <w:szCs w:val="18"/>
              </w:rPr>
            </w:pPr>
            <w:r w:rsidRPr="005F7176">
              <w:rPr>
                <w:rFonts w:ascii="Arial" w:hAnsi="Arial" w:cs="Arial"/>
                <w:b/>
                <w:sz w:val="18"/>
                <w:szCs w:val="18"/>
              </w:rPr>
              <w:t>14</w:t>
            </w:r>
            <w:r w:rsidR="00B91D01" w:rsidRPr="005F7176">
              <w:rPr>
                <w:rFonts w:ascii="Arial" w:hAnsi="Arial" w:cs="Arial"/>
                <w:b/>
                <w:sz w:val="18"/>
                <w:szCs w:val="18"/>
              </w:rPr>
              <w:t>.</w:t>
            </w:r>
            <w:r w:rsidR="001432F7" w:rsidRPr="005F7176">
              <w:rPr>
                <w:rFonts w:ascii="Arial" w:hAnsi="Arial" w:cs="Arial"/>
                <w:b/>
                <w:sz w:val="18"/>
                <w:szCs w:val="18"/>
              </w:rPr>
              <w:t>1</w:t>
            </w:r>
            <w:r w:rsidR="00F3345B" w:rsidRPr="005F7176">
              <w:rPr>
                <w:rFonts w:ascii="Arial" w:hAnsi="Arial" w:cs="Arial"/>
                <w:b/>
                <w:sz w:val="18"/>
                <w:szCs w:val="18"/>
              </w:rPr>
              <w:t>.</w:t>
            </w:r>
            <w:r w:rsidR="00B91D01" w:rsidRPr="005F7176">
              <w:rPr>
                <w:rFonts w:ascii="Arial" w:hAnsi="Arial" w:cs="Arial"/>
                <w:b/>
                <w:sz w:val="18"/>
                <w:szCs w:val="18"/>
              </w:rPr>
              <w:t xml:space="preserve">- Describa los mecanismos que la propuesta de regulación contiene para asegurar su cumplimiento, eficiencia y efectividad. </w:t>
            </w:r>
          </w:p>
          <w:p w14:paraId="0E2B6184" w14:textId="6ADC7002" w:rsidR="00B91D01" w:rsidRPr="005F7176" w:rsidRDefault="00B91D01" w:rsidP="001A6F6F">
            <w:pPr>
              <w:jc w:val="both"/>
              <w:rPr>
                <w:rFonts w:ascii="Arial" w:hAnsi="Arial" w:cs="Arial"/>
                <w:sz w:val="18"/>
                <w:szCs w:val="18"/>
              </w:rPr>
            </w:pPr>
            <w:r w:rsidRPr="005F7176">
              <w:rPr>
                <w:rFonts w:ascii="Arial" w:hAnsi="Arial" w:cs="Arial"/>
                <w:sz w:val="18"/>
                <w:szCs w:val="18"/>
              </w:rPr>
              <w:t>Seleccione los aplicables y</w:t>
            </w:r>
            <w:r w:rsidR="008C5F5F" w:rsidRPr="005F7176">
              <w:rPr>
                <w:rFonts w:ascii="Arial" w:hAnsi="Arial" w:cs="Arial"/>
                <w:sz w:val="18"/>
                <w:szCs w:val="18"/>
              </w:rPr>
              <w:t>,</w:t>
            </w:r>
            <w:r w:rsidRPr="005F7176">
              <w:rPr>
                <w:rFonts w:ascii="Arial" w:hAnsi="Arial" w:cs="Arial"/>
                <w:sz w:val="18"/>
                <w:szCs w:val="18"/>
              </w:rPr>
              <w:t xml:space="preserve"> en su caso, enuncie otros mecanismos a utilizar.</w:t>
            </w:r>
            <w:r w:rsidR="001576FA" w:rsidRPr="005F7176">
              <w:rPr>
                <w:rFonts w:ascii="Arial" w:hAnsi="Arial" w:cs="Arial"/>
                <w:sz w:val="18"/>
                <w:szCs w:val="18"/>
              </w:rPr>
              <w:t xml:space="preserve"> </w:t>
            </w:r>
            <w:r w:rsidR="000B1D99" w:rsidRPr="005F7176">
              <w:rPr>
                <w:rFonts w:ascii="Arial" w:hAnsi="Arial" w:cs="Arial"/>
                <w:sz w:val="18"/>
                <w:szCs w:val="18"/>
              </w:rPr>
              <w:t>A</w:t>
            </w:r>
            <w:r w:rsidR="001576FA" w:rsidRPr="005F7176">
              <w:rPr>
                <w:rFonts w:ascii="Arial" w:hAnsi="Arial" w:cs="Arial"/>
                <w:sz w:val="18"/>
                <w:szCs w:val="18"/>
              </w:rPr>
              <w:t>greg</w:t>
            </w:r>
            <w:r w:rsidR="000B1D99" w:rsidRPr="005F7176">
              <w:rPr>
                <w:rFonts w:ascii="Arial" w:hAnsi="Arial" w:cs="Arial"/>
                <w:sz w:val="18"/>
                <w:szCs w:val="18"/>
              </w:rPr>
              <w:t>ue</w:t>
            </w:r>
            <w:r w:rsidR="001576FA" w:rsidRPr="005F7176">
              <w:rPr>
                <w:rFonts w:ascii="Arial" w:hAnsi="Arial" w:cs="Arial"/>
                <w:sz w:val="18"/>
                <w:szCs w:val="18"/>
              </w:rPr>
              <w:t xml:space="preserve"> las filas que considere </w:t>
            </w:r>
            <w:r w:rsidR="000B1D99" w:rsidRPr="005F7176">
              <w:rPr>
                <w:rFonts w:ascii="Arial" w:hAnsi="Arial" w:cs="Arial"/>
                <w:sz w:val="18"/>
                <w:szCs w:val="18"/>
              </w:rPr>
              <w:t>necesarias</w:t>
            </w:r>
            <w:r w:rsidR="001576FA" w:rsidRPr="005F7176">
              <w:rPr>
                <w:rFonts w:ascii="Arial" w:hAnsi="Arial" w:cs="Arial"/>
                <w:sz w:val="18"/>
                <w:szCs w:val="18"/>
              </w:rPr>
              <w:t>.</w:t>
            </w:r>
          </w:p>
          <w:p w14:paraId="3148ADF1" w14:textId="77777777" w:rsidR="00B91D01" w:rsidRPr="005F7176" w:rsidRDefault="00B91D01" w:rsidP="001A6F6F">
            <w:pPr>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368"/>
              <w:gridCol w:w="3870"/>
              <w:gridCol w:w="3364"/>
            </w:tblGrid>
            <w:tr w:rsidR="002025CB" w:rsidRPr="00A9195C" w14:paraId="5AC59FA9" w14:textId="77777777" w:rsidTr="00023BBB">
              <w:trPr>
                <w:jc w:val="center"/>
              </w:trPr>
              <w:tc>
                <w:tcPr>
                  <w:tcW w:w="1368" w:type="dxa"/>
                  <w:tcBorders>
                    <w:bottom w:val="single" w:sz="4" w:space="0" w:color="auto"/>
                  </w:tcBorders>
                  <w:shd w:val="clear" w:color="auto" w:fill="A8D08D" w:themeFill="accent6" w:themeFillTint="99"/>
                </w:tcPr>
                <w:p w14:paraId="2CC1E177" w14:textId="77777777" w:rsidR="002025CB" w:rsidRPr="00A9195C" w:rsidRDefault="002025CB" w:rsidP="001A6F6F">
                  <w:pPr>
                    <w:jc w:val="center"/>
                    <w:rPr>
                      <w:rFonts w:ascii="Arial" w:hAnsi="Arial" w:cs="Arial"/>
                      <w:b/>
                      <w:sz w:val="16"/>
                      <w:szCs w:val="18"/>
                    </w:rPr>
                  </w:pPr>
                  <w:r w:rsidRPr="00A9195C">
                    <w:rPr>
                      <w:rFonts w:ascii="Arial" w:hAnsi="Arial" w:cs="Arial"/>
                      <w:b/>
                      <w:sz w:val="16"/>
                      <w:szCs w:val="18"/>
                    </w:rPr>
                    <w:t>Tipo</w:t>
                  </w:r>
                </w:p>
              </w:tc>
              <w:tc>
                <w:tcPr>
                  <w:tcW w:w="3870" w:type="dxa"/>
                  <w:tcBorders>
                    <w:bottom w:val="single" w:sz="4" w:space="0" w:color="auto"/>
                  </w:tcBorders>
                  <w:shd w:val="clear" w:color="auto" w:fill="A8D08D" w:themeFill="accent6" w:themeFillTint="99"/>
                </w:tcPr>
                <w:p w14:paraId="24F34ABA" w14:textId="77777777" w:rsidR="002025CB" w:rsidRPr="00A9195C" w:rsidRDefault="002025CB" w:rsidP="001A6F6F">
                  <w:pPr>
                    <w:jc w:val="center"/>
                    <w:rPr>
                      <w:rFonts w:ascii="Arial" w:hAnsi="Arial" w:cs="Arial"/>
                      <w:b/>
                      <w:sz w:val="16"/>
                      <w:szCs w:val="18"/>
                    </w:rPr>
                  </w:pPr>
                  <w:r w:rsidRPr="00A9195C">
                    <w:rPr>
                      <w:rFonts w:ascii="Arial" w:hAnsi="Arial" w:cs="Arial"/>
                      <w:b/>
                      <w:sz w:val="16"/>
                      <w:szCs w:val="18"/>
                    </w:rPr>
                    <w:t>Descripción</w:t>
                  </w:r>
                </w:p>
              </w:tc>
              <w:tc>
                <w:tcPr>
                  <w:tcW w:w="3364" w:type="dxa"/>
                  <w:tcBorders>
                    <w:bottom w:val="single" w:sz="4" w:space="0" w:color="auto"/>
                  </w:tcBorders>
                  <w:shd w:val="clear" w:color="auto" w:fill="A8D08D" w:themeFill="accent6" w:themeFillTint="99"/>
                </w:tcPr>
                <w:p w14:paraId="248699C3" w14:textId="335AAA06" w:rsidR="002025CB" w:rsidRPr="00A9195C" w:rsidRDefault="002025CB" w:rsidP="001A6F6F">
                  <w:pPr>
                    <w:jc w:val="center"/>
                    <w:rPr>
                      <w:rFonts w:ascii="Arial" w:hAnsi="Arial" w:cs="Arial"/>
                      <w:b/>
                      <w:sz w:val="16"/>
                      <w:szCs w:val="18"/>
                    </w:rPr>
                  </w:pPr>
                  <w:r w:rsidRPr="00A9195C">
                    <w:rPr>
                      <w:rFonts w:ascii="Arial" w:hAnsi="Arial" w:cs="Arial"/>
                      <w:b/>
                      <w:sz w:val="16"/>
                      <w:szCs w:val="18"/>
                    </w:rPr>
                    <w:t>Describa los recursos</w:t>
                  </w:r>
                  <w:r w:rsidR="0016006C">
                    <w:rPr>
                      <w:rFonts w:ascii="Arial" w:hAnsi="Arial" w:cs="Arial"/>
                      <w:b/>
                      <w:sz w:val="16"/>
                      <w:szCs w:val="18"/>
                    </w:rPr>
                    <w:t xml:space="preserve"> </w:t>
                  </w:r>
                  <w:r w:rsidRPr="00A9195C">
                    <w:rPr>
                      <w:rFonts w:ascii="Arial" w:hAnsi="Arial" w:cs="Arial"/>
                      <w:b/>
                      <w:sz w:val="16"/>
                      <w:szCs w:val="18"/>
                    </w:rPr>
                    <w:t>materiales</w:t>
                  </w:r>
                  <w:r w:rsidR="008A1900" w:rsidRPr="00A9195C">
                    <w:rPr>
                      <w:rFonts w:ascii="Arial" w:hAnsi="Arial" w:cs="Arial"/>
                      <w:b/>
                      <w:sz w:val="16"/>
                      <w:szCs w:val="18"/>
                    </w:rPr>
                    <w:t>,</w:t>
                  </w:r>
                  <w:r w:rsidRPr="00A9195C">
                    <w:rPr>
                      <w:rFonts w:ascii="Arial" w:hAnsi="Arial" w:cs="Arial"/>
                      <w:b/>
                      <w:sz w:val="16"/>
                      <w:szCs w:val="18"/>
                    </w:rPr>
                    <w:t xml:space="preserve"> humanos</w:t>
                  </w:r>
                  <w:r w:rsidR="008A1900" w:rsidRPr="00A9195C">
                    <w:rPr>
                      <w:rFonts w:ascii="Arial" w:hAnsi="Arial" w:cs="Arial"/>
                      <w:b/>
                      <w:sz w:val="16"/>
                      <w:szCs w:val="18"/>
                    </w:rPr>
                    <w:t>,</w:t>
                  </w:r>
                  <w:r w:rsidR="00E25EA5" w:rsidRPr="00A9195C">
                    <w:rPr>
                      <w:rFonts w:ascii="Arial" w:hAnsi="Arial" w:cs="Arial"/>
                      <w:b/>
                      <w:sz w:val="16"/>
                      <w:szCs w:val="18"/>
                    </w:rPr>
                    <w:t xml:space="preserve"> financieros,</w:t>
                  </w:r>
                  <w:r w:rsidR="008A1900" w:rsidRPr="00A9195C">
                    <w:rPr>
                      <w:rFonts w:ascii="Arial" w:hAnsi="Arial" w:cs="Arial"/>
                      <w:b/>
                      <w:sz w:val="16"/>
                      <w:szCs w:val="18"/>
                    </w:rPr>
                    <w:t xml:space="preserve"> informáticos o algún otro</w:t>
                  </w:r>
                  <w:r w:rsidRPr="00A9195C">
                    <w:rPr>
                      <w:rFonts w:ascii="Arial" w:hAnsi="Arial" w:cs="Arial"/>
                      <w:b/>
                      <w:sz w:val="16"/>
                      <w:szCs w:val="18"/>
                    </w:rPr>
                    <w:t xml:space="preserve"> que se emplearán para cada tipo</w:t>
                  </w:r>
                </w:p>
              </w:tc>
            </w:tr>
            <w:tr w:rsidR="002025CB" w:rsidRPr="00A9195C" w14:paraId="19AF3159" w14:textId="77777777" w:rsidTr="00023BBB">
              <w:trPr>
                <w:jc w:val="center"/>
              </w:trPr>
              <w:sdt>
                <w:sdtPr>
                  <w:rPr>
                    <w:rFonts w:ascii="Arial" w:hAnsi="Arial" w:cs="Arial"/>
                    <w:sz w:val="16"/>
                    <w:szCs w:val="18"/>
                  </w:rPr>
                  <w:alias w:val="Tipo"/>
                  <w:tag w:val="Tipo"/>
                  <w:id w:val="897089967"/>
                  <w:placeholder>
                    <w:docPart w:val="21418BB9646F424E91E20D13AEBE82E4"/>
                  </w:placeholde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8AFDB8" w14:textId="6EB9E583" w:rsidR="002025CB" w:rsidRPr="00A9195C" w:rsidRDefault="009B56EF" w:rsidP="001A6F6F">
                      <w:pPr>
                        <w:rPr>
                          <w:rFonts w:ascii="Arial" w:hAnsi="Arial" w:cs="Arial"/>
                          <w:sz w:val="16"/>
                          <w:szCs w:val="18"/>
                        </w:rPr>
                      </w:pPr>
                      <w:r w:rsidRPr="00A9195C">
                        <w:rPr>
                          <w:rFonts w:ascii="Arial" w:hAnsi="Arial" w:cs="Arial"/>
                          <w:sz w:val="16"/>
                          <w:szCs w:val="18"/>
                        </w:rPr>
                        <w:t>Verificación</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71346830" w14:textId="7D4855E4" w:rsidR="002025CB" w:rsidRPr="00A9195C" w:rsidRDefault="009B56EF" w:rsidP="001A6F6F">
                  <w:pPr>
                    <w:jc w:val="both"/>
                    <w:rPr>
                      <w:rFonts w:ascii="Arial" w:hAnsi="Arial" w:cs="Arial"/>
                      <w:sz w:val="16"/>
                      <w:szCs w:val="18"/>
                    </w:rPr>
                  </w:pPr>
                  <w:r w:rsidRPr="00A9195C">
                    <w:rPr>
                      <w:rFonts w:ascii="Arial" w:hAnsi="Arial" w:cs="Arial"/>
                      <w:sz w:val="16"/>
                      <w:szCs w:val="18"/>
                    </w:rPr>
                    <w:t xml:space="preserve">El artículo 23 de los Lineamientos establece que el Instituto, en todo momento, podrá verificar y supervisar, en el ámbito de su competencia, que el Autorizado cumpla con las condiciones y obligaciones establecidas en la Constancia de Autorización y que no cause interferencias perjudiciales </w:t>
                  </w:r>
                  <w:r w:rsidR="00D930BA" w:rsidRPr="00D930BA">
                    <w:rPr>
                      <w:rFonts w:ascii="Arial" w:hAnsi="Arial" w:cs="Arial"/>
                      <w:sz w:val="16"/>
                      <w:szCs w:val="18"/>
                    </w:rPr>
                    <w:t>en términos de la Ley a los servicios autorizados o concesionados.</w:t>
                  </w:r>
                </w:p>
              </w:tc>
              <w:tc>
                <w:tcPr>
                  <w:tcW w:w="3364" w:type="dxa"/>
                  <w:tcBorders>
                    <w:top w:val="single" w:sz="4" w:space="0" w:color="auto"/>
                    <w:left w:val="single" w:sz="4" w:space="0" w:color="auto"/>
                    <w:bottom w:val="single" w:sz="4" w:space="0" w:color="auto"/>
                  </w:tcBorders>
                  <w:shd w:val="clear" w:color="auto" w:fill="FFFFFF" w:themeFill="background1"/>
                </w:tcPr>
                <w:p w14:paraId="7C92F960" w14:textId="77777777" w:rsidR="009B56EF" w:rsidRPr="00A9195C" w:rsidRDefault="009B56EF" w:rsidP="001A6F6F">
                  <w:pPr>
                    <w:jc w:val="both"/>
                    <w:rPr>
                      <w:rFonts w:ascii="Arial" w:hAnsi="Arial" w:cs="Arial"/>
                      <w:sz w:val="16"/>
                      <w:szCs w:val="18"/>
                    </w:rPr>
                  </w:pPr>
                  <w:r w:rsidRPr="00A9195C">
                    <w:rPr>
                      <w:rFonts w:ascii="Arial" w:hAnsi="Arial" w:cs="Arial"/>
                      <w:sz w:val="16"/>
                      <w:szCs w:val="18"/>
                    </w:rPr>
                    <w:t xml:space="preserve">Recursos Humanos: Servidores públicos adscritos a la Unidad de Cumplimiento del Instituto, para el ejercicio de sus atribuciones en materia de verificación. </w:t>
                  </w:r>
                </w:p>
                <w:p w14:paraId="029E94FE" w14:textId="77777777" w:rsidR="009B56EF" w:rsidRPr="00A9195C" w:rsidRDefault="009B56EF" w:rsidP="001A6F6F">
                  <w:pPr>
                    <w:jc w:val="both"/>
                    <w:rPr>
                      <w:rFonts w:ascii="Arial" w:hAnsi="Arial" w:cs="Arial"/>
                      <w:sz w:val="16"/>
                      <w:szCs w:val="18"/>
                    </w:rPr>
                  </w:pPr>
                </w:p>
                <w:p w14:paraId="5CF97DBA" w14:textId="77777777" w:rsidR="009B56EF" w:rsidRPr="00A9195C" w:rsidRDefault="009B56EF" w:rsidP="001A6F6F">
                  <w:pPr>
                    <w:jc w:val="both"/>
                    <w:rPr>
                      <w:rFonts w:ascii="Arial" w:hAnsi="Arial" w:cs="Arial"/>
                      <w:sz w:val="16"/>
                      <w:szCs w:val="18"/>
                    </w:rPr>
                  </w:pPr>
                  <w:r w:rsidRPr="00A9195C">
                    <w:rPr>
                      <w:rFonts w:ascii="Arial" w:hAnsi="Arial" w:cs="Arial"/>
                      <w:sz w:val="16"/>
                      <w:szCs w:val="18"/>
                    </w:rPr>
                    <w:t>Recursos informáticos: Equipo informático.</w:t>
                  </w:r>
                </w:p>
                <w:p w14:paraId="0A7E6976" w14:textId="77777777" w:rsidR="009B56EF" w:rsidRPr="00A9195C" w:rsidRDefault="009B56EF" w:rsidP="001A6F6F">
                  <w:pPr>
                    <w:jc w:val="both"/>
                    <w:rPr>
                      <w:rFonts w:ascii="Arial" w:hAnsi="Arial" w:cs="Arial"/>
                      <w:sz w:val="16"/>
                      <w:szCs w:val="18"/>
                    </w:rPr>
                  </w:pPr>
                </w:p>
                <w:p w14:paraId="028DEC4F" w14:textId="4EAF3303" w:rsidR="002025CB" w:rsidRPr="00A9195C" w:rsidRDefault="009B56EF" w:rsidP="001A6F6F">
                  <w:pPr>
                    <w:jc w:val="both"/>
                    <w:rPr>
                      <w:rFonts w:ascii="Arial" w:hAnsi="Arial" w:cs="Arial"/>
                      <w:sz w:val="16"/>
                      <w:szCs w:val="18"/>
                    </w:rPr>
                  </w:pPr>
                  <w:r w:rsidRPr="00A9195C">
                    <w:rPr>
                      <w:rFonts w:ascii="Arial" w:hAnsi="Arial" w:cs="Arial"/>
                      <w:sz w:val="16"/>
                      <w:szCs w:val="18"/>
                    </w:rPr>
                    <w:t xml:space="preserve">Recursos materiales: Instalaciones del Instituto Federal de Telecomunicaciones y de los sujetos a los que se les practicará la verificación y supervisión. </w:t>
                  </w:r>
                </w:p>
              </w:tc>
            </w:tr>
          </w:tbl>
          <w:p w14:paraId="56BAB2F2" w14:textId="77777777" w:rsidR="002025CB" w:rsidRPr="005F7176" w:rsidRDefault="002025CB" w:rsidP="001A6F6F">
            <w:pPr>
              <w:jc w:val="both"/>
              <w:rPr>
                <w:rFonts w:ascii="Arial" w:hAnsi="Arial" w:cs="Arial"/>
                <w:sz w:val="18"/>
                <w:szCs w:val="18"/>
              </w:rPr>
            </w:pPr>
          </w:p>
          <w:p w14:paraId="1628F001" w14:textId="77777777" w:rsidR="00B91D01" w:rsidRPr="005F7176" w:rsidRDefault="00B91D01" w:rsidP="001A6F6F">
            <w:pPr>
              <w:jc w:val="both"/>
              <w:rPr>
                <w:rFonts w:ascii="Arial" w:hAnsi="Arial" w:cs="Arial"/>
                <w:b/>
                <w:sz w:val="18"/>
                <w:szCs w:val="18"/>
              </w:rPr>
            </w:pPr>
          </w:p>
        </w:tc>
      </w:tr>
    </w:tbl>
    <w:p w14:paraId="4939E302" w14:textId="77777777" w:rsidR="002025CB" w:rsidRPr="005F7176" w:rsidRDefault="002025CB" w:rsidP="001A6F6F">
      <w:pPr>
        <w:spacing w:after="0" w:line="240" w:lineRule="auto"/>
        <w:jc w:val="both"/>
        <w:rPr>
          <w:rFonts w:ascii="Arial" w:hAnsi="Arial" w:cs="Arial"/>
          <w:sz w:val="18"/>
          <w:szCs w:val="18"/>
        </w:rPr>
      </w:pPr>
    </w:p>
    <w:tbl>
      <w:tblPr>
        <w:tblStyle w:val="Tablaconcuadrcula"/>
        <w:tblW w:w="0" w:type="auto"/>
        <w:tblLook w:val="04A0" w:firstRow="1" w:lastRow="0" w:firstColumn="1" w:lastColumn="0" w:noHBand="0" w:noVBand="1"/>
      </w:tblPr>
      <w:tblGrid>
        <w:gridCol w:w="8828"/>
      </w:tblGrid>
      <w:tr w:rsidR="00B91D01" w:rsidRPr="005F7176" w14:paraId="402C70B7" w14:textId="77777777" w:rsidTr="00225DA6">
        <w:tc>
          <w:tcPr>
            <w:tcW w:w="8828" w:type="dxa"/>
          </w:tcPr>
          <w:p w14:paraId="22538D51" w14:textId="7FBD0F78" w:rsidR="00B91D01" w:rsidRPr="005F7176" w:rsidRDefault="00B91D01" w:rsidP="001A6F6F">
            <w:pPr>
              <w:jc w:val="both"/>
              <w:rPr>
                <w:rFonts w:ascii="Arial" w:hAnsi="Arial" w:cs="Arial"/>
                <w:b/>
                <w:sz w:val="18"/>
                <w:szCs w:val="18"/>
              </w:rPr>
            </w:pPr>
            <w:r w:rsidRPr="005F7176">
              <w:rPr>
                <w:rFonts w:ascii="Arial" w:hAnsi="Arial" w:cs="Arial"/>
                <w:sz w:val="18"/>
                <w:szCs w:val="18"/>
              </w:rPr>
              <w:br w:type="page"/>
            </w:r>
            <w:r w:rsidRPr="005F7176">
              <w:rPr>
                <w:rFonts w:ascii="Arial" w:hAnsi="Arial" w:cs="Arial"/>
                <w:sz w:val="18"/>
                <w:szCs w:val="18"/>
              </w:rPr>
              <w:br w:type="page"/>
            </w:r>
            <w:r w:rsidR="00376614" w:rsidRPr="005F7176">
              <w:rPr>
                <w:rFonts w:ascii="Arial" w:hAnsi="Arial" w:cs="Arial"/>
                <w:b/>
                <w:sz w:val="18"/>
                <w:szCs w:val="18"/>
              </w:rPr>
              <w:t>15</w:t>
            </w:r>
            <w:r w:rsidRPr="005F7176">
              <w:rPr>
                <w:rFonts w:ascii="Arial" w:hAnsi="Arial" w:cs="Arial"/>
                <w:b/>
                <w:sz w:val="18"/>
                <w:szCs w:val="18"/>
              </w:rPr>
              <w:t xml:space="preserve">.- Explique </w:t>
            </w:r>
            <w:r w:rsidR="001432F7" w:rsidRPr="005F7176">
              <w:rPr>
                <w:rFonts w:ascii="Arial" w:hAnsi="Arial" w:cs="Arial"/>
                <w:b/>
                <w:sz w:val="18"/>
                <w:szCs w:val="18"/>
              </w:rPr>
              <w:t>los métodos</w:t>
            </w:r>
            <w:r w:rsidRPr="005F7176">
              <w:rPr>
                <w:rFonts w:ascii="Arial" w:hAnsi="Arial" w:cs="Arial"/>
                <w:b/>
                <w:sz w:val="18"/>
                <w:szCs w:val="18"/>
              </w:rPr>
              <w:t xml:space="preserve"> que se </w:t>
            </w:r>
            <w:r w:rsidR="00F013F5" w:rsidRPr="005F7176">
              <w:rPr>
                <w:rFonts w:ascii="Arial" w:hAnsi="Arial" w:cs="Arial"/>
                <w:b/>
                <w:sz w:val="18"/>
                <w:szCs w:val="18"/>
              </w:rPr>
              <w:t>podrían utilizar</w:t>
            </w:r>
            <w:r w:rsidRPr="005F7176">
              <w:rPr>
                <w:rFonts w:ascii="Arial" w:hAnsi="Arial" w:cs="Arial"/>
                <w:b/>
                <w:sz w:val="18"/>
                <w:szCs w:val="18"/>
              </w:rPr>
              <w:t xml:space="preserve"> para evaluar la implementación de la propuesta de regulación.</w:t>
            </w:r>
          </w:p>
          <w:p w14:paraId="7A612DB8" w14:textId="587C4E26" w:rsidR="00B91D01" w:rsidRPr="005F7176" w:rsidRDefault="001432F7" w:rsidP="001A6F6F">
            <w:pPr>
              <w:jc w:val="both"/>
              <w:rPr>
                <w:rFonts w:ascii="Arial" w:hAnsi="Arial" w:cs="Arial"/>
                <w:sz w:val="18"/>
                <w:szCs w:val="18"/>
              </w:rPr>
            </w:pPr>
            <w:r w:rsidRPr="005F7176">
              <w:rPr>
                <w:rFonts w:ascii="Arial" w:hAnsi="Arial" w:cs="Arial"/>
                <w:sz w:val="18"/>
                <w:szCs w:val="18"/>
              </w:rPr>
              <w:t xml:space="preserve">Seleccione el método </w:t>
            </w:r>
            <w:r w:rsidR="00B91D01" w:rsidRPr="005F7176">
              <w:rPr>
                <w:rFonts w:ascii="Arial" w:hAnsi="Arial" w:cs="Arial"/>
                <w:sz w:val="18"/>
                <w:szCs w:val="18"/>
              </w:rPr>
              <w:t>aplicable y, en su caso, enuncie los otros mecanismos de evaluación a utilizar.</w:t>
            </w:r>
            <w:r w:rsidR="001576FA" w:rsidRPr="005F7176">
              <w:rPr>
                <w:rFonts w:ascii="Arial" w:hAnsi="Arial" w:cs="Arial"/>
                <w:sz w:val="18"/>
                <w:szCs w:val="18"/>
              </w:rPr>
              <w:t xml:space="preserve"> </w:t>
            </w:r>
            <w:r w:rsidR="00136258" w:rsidRPr="005F7176">
              <w:rPr>
                <w:rFonts w:ascii="Arial" w:hAnsi="Arial" w:cs="Arial"/>
                <w:sz w:val="18"/>
                <w:szCs w:val="18"/>
              </w:rPr>
              <w:t>A</w:t>
            </w:r>
            <w:r w:rsidR="001576FA" w:rsidRPr="005F7176">
              <w:rPr>
                <w:rFonts w:ascii="Arial" w:hAnsi="Arial" w:cs="Arial"/>
                <w:sz w:val="18"/>
                <w:szCs w:val="18"/>
              </w:rPr>
              <w:t>greg</w:t>
            </w:r>
            <w:r w:rsidR="00136258" w:rsidRPr="005F7176">
              <w:rPr>
                <w:rFonts w:ascii="Arial" w:hAnsi="Arial" w:cs="Arial"/>
                <w:sz w:val="18"/>
                <w:szCs w:val="18"/>
              </w:rPr>
              <w:t>ue</w:t>
            </w:r>
            <w:r w:rsidR="001576FA" w:rsidRPr="005F7176">
              <w:rPr>
                <w:rFonts w:ascii="Arial" w:hAnsi="Arial" w:cs="Arial"/>
                <w:sz w:val="18"/>
                <w:szCs w:val="18"/>
              </w:rPr>
              <w:t xml:space="preserve"> las filas que considere </w:t>
            </w:r>
            <w:r w:rsidR="00136258" w:rsidRPr="005F7176">
              <w:rPr>
                <w:rFonts w:ascii="Arial" w:hAnsi="Arial" w:cs="Arial"/>
                <w:sz w:val="18"/>
                <w:szCs w:val="18"/>
              </w:rPr>
              <w:t>necesarias</w:t>
            </w:r>
            <w:r w:rsidR="001576FA" w:rsidRPr="005F7176">
              <w:rPr>
                <w:rFonts w:ascii="Arial" w:hAnsi="Arial" w:cs="Arial"/>
                <w:sz w:val="18"/>
                <w:szCs w:val="18"/>
              </w:rPr>
              <w:t>.</w:t>
            </w:r>
          </w:p>
          <w:p w14:paraId="7D23EF1D" w14:textId="77777777" w:rsidR="00B91D01" w:rsidRPr="005F7176" w:rsidRDefault="00B91D01" w:rsidP="001A6F6F">
            <w:pPr>
              <w:jc w:val="both"/>
              <w:rPr>
                <w:rFonts w:ascii="Arial" w:hAnsi="Arial" w:cs="Arial"/>
                <w:b/>
                <w:sz w:val="18"/>
                <w:szCs w:val="18"/>
                <w:highlight w:val="yellow"/>
              </w:rPr>
            </w:pPr>
          </w:p>
          <w:tbl>
            <w:tblPr>
              <w:tblStyle w:val="Tablaconcuadrcula"/>
              <w:tblW w:w="0" w:type="auto"/>
              <w:jc w:val="center"/>
              <w:tblLook w:val="04A0" w:firstRow="1" w:lastRow="0" w:firstColumn="1" w:lastColumn="0" w:noHBand="0" w:noVBand="1"/>
            </w:tblPr>
            <w:tblGrid>
              <w:gridCol w:w="2302"/>
              <w:gridCol w:w="2508"/>
              <w:gridCol w:w="1896"/>
              <w:gridCol w:w="1896"/>
            </w:tblGrid>
            <w:tr w:rsidR="009C35AB" w:rsidRPr="00A9195C" w14:paraId="30CB538F" w14:textId="77777777" w:rsidTr="00023BBB">
              <w:trPr>
                <w:jc w:val="center"/>
              </w:trPr>
              <w:tc>
                <w:tcPr>
                  <w:tcW w:w="2302" w:type="dxa"/>
                  <w:tcBorders>
                    <w:bottom w:val="single" w:sz="4" w:space="0" w:color="auto"/>
                  </w:tcBorders>
                  <w:shd w:val="clear" w:color="auto" w:fill="A8D08D" w:themeFill="accent6" w:themeFillTint="99"/>
                </w:tcPr>
                <w:p w14:paraId="669934BA" w14:textId="77777777" w:rsidR="00B91D01" w:rsidRPr="00A9195C" w:rsidRDefault="00B91D01" w:rsidP="001A6F6F">
                  <w:pPr>
                    <w:jc w:val="center"/>
                    <w:rPr>
                      <w:rFonts w:ascii="Arial" w:hAnsi="Arial" w:cs="Arial"/>
                      <w:b/>
                      <w:sz w:val="16"/>
                      <w:szCs w:val="18"/>
                    </w:rPr>
                  </w:pPr>
                  <w:r w:rsidRPr="00A9195C">
                    <w:rPr>
                      <w:rFonts w:ascii="Arial" w:hAnsi="Arial" w:cs="Arial"/>
                      <w:b/>
                      <w:sz w:val="16"/>
                      <w:szCs w:val="18"/>
                    </w:rPr>
                    <w:t>Método</w:t>
                  </w:r>
                </w:p>
              </w:tc>
              <w:tc>
                <w:tcPr>
                  <w:tcW w:w="2508" w:type="dxa"/>
                  <w:tcBorders>
                    <w:bottom w:val="single" w:sz="4" w:space="0" w:color="auto"/>
                  </w:tcBorders>
                  <w:shd w:val="clear" w:color="auto" w:fill="A8D08D" w:themeFill="accent6" w:themeFillTint="99"/>
                </w:tcPr>
                <w:p w14:paraId="1E88B3E4" w14:textId="77777777" w:rsidR="00B91D01" w:rsidRPr="00A9195C" w:rsidRDefault="00B91D01" w:rsidP="001A6F6F">
                  <w:pPr>
                    <w:jc w:val="center"/>
                    <w:rPr>
                      <w:rFonts w:ascii="Arial" w:hAnsi="Arial" w:cs="Arial"/>
                      <w:b/>
                      <w:sz w:val="16"/>
                      <w:szCs w:val="18"/>
                    </w:rPr>
                  </w:pPr>
                  <w:r w:rsidRPr="00A9195C">
                    <w:rPr>
                      <w:rFonts w:ascii="Arial" w:hAnsi="Arial" w:cs="Arial"/>
                      <w:b/>
                      <w:sz w:val="16"/>
                      <w:szCs w:val="18"/>
                    </w:rPr>
                    <w:t>Periodo</w:t>
                  </w:r>
                </w:p>
              </w:tc>
              <w:tc>
                <w:tcPr>
                  <w:tcW w:w="1896" w:type="dxa"/>
                  <w:tcBorders>
                    <w:bottom w:val="single" w:sz="4" w:space="0" w:color="auto"/>
                  </w:tcBorders>
                  <w:shd w:val="clear" w:color="auto" w:fill="A8D08D" w:themeFill="accent6" w:themeFillTint="99"/>
                </w:tcPr>
                <w:p w14:paraId="7D69F004" w14:textId="77777777" w:rsidR="00B91D01" w:rsidRPr="00A9195C" w:rsidRDefault="00B91D01" w:rsidP="001A6F6F">
                  <w:pPr>
                    <w:jc w:val="center"/>
                    <w:rPr>
                      <w:rFonts w:ascii="Arial" w:hAnsi="Arial" w:cs="Arial"/>
                      <w:b/>
                      <w:sz w:val="16"/>
                      <w:szCs w:val="18"/>
                    </w:rPr>
                  </w:pPr>
                  <w:r w:rsidRPr="00A9195C">
                    <w:rPr>
                      <w:rFonts w:ascii="Arial" w:hAnsi="Arial" w:cs="Arial"/>
                      <w:b/>
                      <w:sz w:val="16"/>
                      <w:szCs w:val="18"/>
                    </w:rPr>
                    <w:t>Evaluador</w:t>
                  </w:r>
                </w:p>
              </w:tc>
              <w:tc>
                <w:tcPr>
                  <w:tcW w:w="1896" w:type="dxa"/>
                  <w:tcBorders>
                    <w:bottom w:val="single" w:sz="4" w:space="0" w:color="auto"/>
                  </w:tcBorders>
                  <w:shd w:val="clear" w:color="auto" w:fill="A8D08D" w:themeFill="accent6" w:themeFillTint="99"/>
                </w:tcPr>
                <w:p w14:paraId="6429C083" w14:textId="77777777" w:rsidR="00B91D01" w:rsidRPr="00A9195C" w:rsidRDefault="00B91D01" w:rsidP="001A6F6F">
                  <w:pPr>
                    <w:jc w:val="center"/>
                    <w:rPr>
                      <w:rFonts w:ascii="Arial" w:hAnsi="Arial" w:cs="Arial"/>
                      <w:b/>
                      <w:sz w:val="16"/>
                      <w:szCs w:val="18"/>
                    </w:rPr>
                  </w:pPr>
                  <w:r w:rsidRPr="00A9195C">
                    <w:rPr>
                      <w:rFonts w:ascii="Arial" w:hAnsi="Arial" w:cs="Arial"/>
                      <w:b/>
                      <w:sz w:val="16"/>
                      <w:szCs w:val="18"/>
                    </w:rPr>
                    <w:t>Descripción</w:t>
                  </w:r>
                </w:p>
              </w:tc>
            </w:tr>
            <w:tr w:rsidR="009C35AB" w:rsidRPr="00A9195C" w14:paraId="2FFD6203" w14:textId="77777777" w:rsidTr="00023BBB">
              <w:trPr>
                <w:jc w:val="center"/>
              </w:trPr>
              <w:sdt>
                <w:sdtPr>
                  <w:rPr>
                    <w:rFonts w:ascii="Arial" w:hAnsi="Arial" w:cs="Arial"/>
                    <w:sz w:val="16"/>
                    <w:szCs w:val="18"/>
                  </w:rPr>
                  <w:alias w:val="Método"/>
                  <w:tag w:val="Método"/>
                  <w:id w:val="-1930881205"/>
                  <w:placeholder>
                    <w:docPart w:val="3C79B2AE909E463C94A4B83BD84EC35D"/>
                  </w:placeholder>
                  <w15:color w:val="339966"/>
                  <w:comboBox>
                    <w:listItem w:value="Elija un elemento."/>
                    <w:listItem w:displayText="Análisis costo beneficio" w:value="Análisis costo beneficio"/>
                    <w:listItem w:displayText="Análisis costo efectividad" w:value="Análisis costo efectividad"/>
                    <w:listItem w:displayText="Modelo Costeo Estándar (cargas administrativas)" w:value="Modelo Costeo Estándar (cargas administrativas)"/>
                    <w:listItem w:displayText="Valor Presente Neto" w:value="Valor Presente Neto"/>
                    <w:listItem w:displayText="Tasa Interna de Retorno" w:value="Tasa Interna de Retorno"/>
                    <w:listItem w:displayText="Otro" w:value="Otro"/>
                  </w:comboBox>
                </w:sdtPr>
                <w:sdtEndPr/>
                <w:sdtContent>
                  <w:tc>
                    <w:tcPr>
                      <w:tcW w:w="230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5152FE" w14:textId="7372FBC6" w:rsidR="00B91D01" w:rsidRPr="00A9195C" w:rsidRDefault="009C35AB" w:rsidP="001A6F6F">
                      <w:pPr>
                        <w:rPr>
                          <w:rFonts w:ascii="Arial" w:hAnsi="Arial" w:cs="Arial"/>
                          <w:sz w:val="16"/>
                          <w:szCs w:val="18"/>
                        </w:rPr>
                      </w:pPr>
                      <w:r w:rsidRPr="00A9195C">
                        <w:rPr>
                          <w:rFonts w:ascii="Arial" w:hAnsi="Arial" w:cs="Arial"/>
                          <w:sz w:val="16"/>
                          <w:szCs w:val="18"/>
                        </w:rPr>
                        <w:t>Análisis costo beneficio</w:t>
                      </w:r>
                    </w:p>
                  </w:tc>
                </w:sdtContent>
              </w:sdt>
              <w:tc>
                <w:tcPr>
                  <w:tcW w:w="2508" w:type="dxa"/>
                  <w:tcBorders>
                    <w:top w:val="single" w:sz="4" w:space="0" w:color="auto"/>
                    <w:left w:val="single" w:sz="4" w:space="0" w:color="auto"/>
                    <w:bottom w:val="single" w:sz="4" w:space="0" w:color="auto"/>
                    <w:right w:val="single" w:sz="4" w:space="0" w:color="auto"/>
                  </w:tcBorders>
                  <w:shd w:val="clear" w:color="auto" w:fill="FFFFFF" w:themeFill="background1"/>
                </w:tcPr>
                <w:p w14:paraId="61E99D08" w14:textId="35810620" w:rsidR="00B91D01" w:rsidRPr="00A9195C" w:rsidRDefault="009C35AB" w:rsidP="001A6F6F">
                  <w:pPr>
                    <w:jc w:val="center"/>
                    <w:rPr>
                      <w:rFonts w:ascii="Arial" w:hAnsi="Arial" w:cs="Arial"/>
                      <w:sz w:val="16"/>
                      <w:szCs w:val="18"/>
                    </w:rPr>
                  </w:pPr>
                  <w:r w:rsidRPr="00A9195C">
                    <w:rPr>
                      <w:rFonts w:ascii="Arial" w:hAnsi="Arial" w:cs="Arial"/>
                      <w:sz w:val="16"/>
                      <w:szCs w:val="18"/>
                    </w:rPr>
                    <w:t xml:space="preserve">5 años posteriores a la entrada en vigor </w:t>
                  </w:r>
                  <w:r w:rsidR="00614D00">
                    <w:rPr>
                      <w:rFonts w:ascii="Arial" w:hAnsi="Arial" w:cs="Arial"/>
                      <w:sz w:val="16"/>
                      <w:szCs w:val="18"/>
                    </w:rPr>
                    <w:t xml:space="preserve">a la modificación </w:t>
                  </w:r>
                  <w:r w:rsidRPr="00A9195C">
                    <w:rPr>
                      <w:rFonts w:ascii="Arial" w:hAnsi="Arial" w:cs="Arial"/>
                      <w:sz w:val="16"/>
                      <w:szCs w:val="18"/>
                    </w:rPr>
                    <w:t>de los Lineamientos</w:t>
                  </w:r>
                  <w:r w:rsidR="003A3A47">
                    <w:rPr>
                      <w:rFonts w:ascii="Arial" w:hAnsi="Arial" w:cs="Arial"/>
                      <w:sz w:val="16"/>
                      <w:szCs w:val="18"/>
                    </w:rPr>
                    <w:t xml:space="preserve"> </w:t>
                  </w:r>
                  <w:r w:rsidR="00141C20">
                    <w:rPr>
                      <w:rFonts w:ascii="Arial" w:hAnsi="Arial" w:cs="Arial"/>
                      <w:sz w:val="16"/>
                      <w:szCs w:val="18"/>
                    </w:rPr>
                    <w:t>de</w:t>
                  </w:r>
                  <w:r w:rsidR="003A3A47">
                    <w:rPr>
                      <w:rFonts w:ascii="Arial" w:hAnsi="Arial" w:cs="Arial"/>
                      <w:sz w:val="16"/>
                      <w:szCs w:val="18"/>
                    </w:rPr>
                    <w:t xml:space="preserve"> Uso Secundario</w:t>
                  </w:r>
                </w:p>
              </w:tc>
              <w:tc>
                <w:tcPr>
                  <w:tcW w:w="1896" w:type="dxa"/>
                  <w:tcBorders>
                    <w:top w:val="single" w:sz="4" w:space="0" w:color="auto"/>
                    <w:left w:val="single" w:sz="4" w:space="0" w:color="auto"/>
                    <w:bottom w:val="single" w:sz="4" w:space="0" w:color="auto"/>
                    <w:right w:val="single" w:sz="4" w:space="0" w:color="auto"/>
                  </w:tcBorders>
                  <w:shd w:val="clear" w:color="auto" w:fill="FFFFFF" w:themeFill="background1"/>
                </w:tcPr>
                <w:p w14:paraId="5A3A360A" w14:textId="214065CD" w:rsidR="00B91D01" w:rsidRPr="00A9195C" w:rsidRDefault="009C35AB" w:rsidP="001A6F6F">
                  <w:pPr>
                    <w:jc w:val="center"/>
                    <w:rPr>
                      <w:rFonts w:ascii="Arial" w:hAnsi="Arial" w:cs="Arial"/>
                      <w:sz w:val="16"/>
                      <w:szCs w:val="18"/>
                    </w:rPr>
                  </w:pPr>
                  <w:r w:rsidRPr="00A9195C">
                    <w:rPr>
                      <w:rFonts w:ascii="Arial" w:hAnsi="Arial" w:cs="Arial"/>
                      <w:sz w:val="16"/>
                      <w:szCs w:val="18"/>
                    </w:rPr>
                    <w:t xml:space="preserve">La Unidad de Concesiones y Servicios </w:t>
                  </w:r>
                </w:p>
              </w:tc>
              <w:tc>
                <w:tcPr>
                  <w:tcW w:w="1896" w:type="dxa"/>
                  <w:tcBorders>
                    <w:top w:val="single" w:sz="4" w:space="0" w:color="auto"/>
                    <w:left w:val="single" w:sz="4" w:space="0" w:color="auto"/>
                    <w:bottom w:val="single" w:sz="4" w:space="0" w:color="auto"/>
                  </w:tcBorders>
                  <w:shd w:val="clear" w:color="auto" w:fill="FFFFFF" w:themeFill="background1"/>
                </w:tcPr>
                <w:p w14:paraId="06381153" w14:textId="20FBA2C1" w:rsidR="00B91D01" w:rsidRPr="00A9195C" w:rsidRDefault="009C35AB" w:rsidP="001A6F6F">
                  <w:pPr>
                    <w:jc w:val="both"/>
                    <w:rPr>
                      <w:rFonts w:ascii="Arial" w:hAnsi="Arial" w:cs="Arial"/>
                      <w:sz w:val="16"/>
                      <w:szCs w:val="18"/>
                    </w:rPr>
                  </w:pPr>
                  <w:r w:rsidRPr="00A9195C">
                    <w:rPr>
                      <w:rFonts w:ascii="Arial" w:hAnsi="Arial" w:cs="Arial"/>
                      <w:sz w:val="16"/>
                      <w:szCs w:val="18"/>
                    </w:rPr>
                    <w:t>Revisión de los resultados obtenidos en relación con la aplicación de la regulación, tratándose del trámite de la solicitud de constancia de autorización para uso secundario.</w:t>
                  </w:r>
                </w:p>
              </w:tc>
            </w:tr>
          </w:tbl>
          <w:p w14:paraId="26A5E429" w14:textId="77777777" w:rsidR="00B91D01" w:rsidRPr="005F7176" w:rsidRDefault="00B91D01" w:rsidP="001A6F6F">
            <w:pPr>
              <w:jc w:val="both"/>
              <w:rPr>
                <w:rFonts w:ascii="Arial" w:hAnsi="Arial" w:cs="Arial"/>
                <w:b/>
                <w:sz w:val="18"/>
                <w:szCs w:val="18"/>
                <w:highlight w:val="yellow"/>
              </w:rPr>
            </w:pPr>
          </w:p>
          <w:p w14:paraId="452EAEEB" w14:textId="4A41D589" w:rsidR="00B91D01" w:rsidRPr="005F7176" w:rsidRDefault="00B91D01" w:rsidP="001A6F6F">
            <w:pPr>
              <w:jc w:val="both"/>
              <w:rPr>
                <w:rFonts w:ascii="Arial" w:hAnsi="Arial" w:cs="Arial"/>
                <w:sz w:val="18"/>
                <w:szCs w:val="18"/>
              </w:rPr>
            </w:pPr>
            <w:r w:rsidRPr="005F7176">
              <w:rPr>
                <w:rFonts w:ascii="Arial" w:hAnsi="Arial" w:cs="Arial"/>
                <w:sz w:val="18"/>
                <w:szCs w:val="18"/>
              </w:rPr>
              <w:t>Señale si la propuesta de regulación podría ser evaluada con la construcción de un indicador o con la utilización de una variable estadística determinada, así como su intervalo de revisión</w:t>
            </w:r>
            <w:r w:rsidR="00C000C3" w:rsidRPr="005F7176">
              <w:rPr>
                <w:rFonts w:ascii="Arial" w:hAnsi="Arial" w:cs="Arial"/>
                <w:sz w:val="18"/>
                <w:szCs w:val="18"/>
              </w:rPr>
              <w:t>.</w:t>
            </w:r>
            <w:r w:rsidRPr="005F7176">
              <w:rPr>
                <w:rStyle w:val="Refdenotaalpie"/>
                <w:rFonts w:ascii="Arial" w:hAnsi="Arial" w:cs="Arial"/>
                <w:sz w:val="18"/>
                <w:szCs w:val="18"/>
              </w:rPr>
              <w:footnoteReference w:id="10"/>
            </w:r>
            <w:r w:rsidR="001576FA" w:rsidRPr="005F7176">
              <w:rPr>
                <w:rFonts w:ascii="Arial" w:hAnsi="Arial" w:cs="Arial"/>
                <w:sz w:val="18"/>
                <w:szCs w:val="18"/>
              </w:rPr>
              <w:t xml:space="preserve"> </w:t>
            </w:r>
            <w:r w:rsidR="00C000C3" w:rsidRPr="005F7176">
              <w:rPr>
                <w:rFonts w:ascii="Arial" w:hAnsi="Arial" w:cs="Arial"/>
                <w:sz w:val="18"/>
                <w:szCs w:val="18"/>
              </w:rPr>
              <w:t>A</w:t>
            </w:r>
            <w:r w:rsidR="001576FA" w:rsidRPr="005F7176">
              <w:rPr>
                <w:rFonts w:ascii="Arial" w:hAnsi="Arial" w:cs="Arial"/>
                <w:sz w:val="18"/>
                <w:szCs w:val="18"/>
              </w:rPr>
              <w:t>greg</w:t>
            </w:r>
            <w:r w:rsidR="00C000C3" w:rsidRPr="005F7176">
              <w:rPr>
                <w:rFonts w:ascii="Arial" w:hAnsi="Arial" w:cs="Arial"/>
                <w:sz w:val="18"/>
                <w:szCs w:val="18"/>
              </w:rPr>
              <w:t>ue</w:t>
            </w:r>
            <w:r w:rsidR="001576FA" w:rsidRPr="005F7176">
              <w:rPr>
                <w:rFonts w:ascii="Arial" w:hAnsi="Arial" w:cs="Arial"/>
                <w:sz w:val="18"/>
                <w:szCs w:val="18"/>
              </w:rPr>
              <w:t xml:space="preserve"> las filas que considere </w:t>
            </w:r>
            <w:r w:rsidR="00C000C3" w:rsidRPr="005F7176">
              <w:rPr>
                <w:rFonts w:ascii="Arial" w:hAnsi="Arial" w:cs="Arial"/>
                <w:sz w:val="18"/>
                <w:szCs w:val="18"/>
              </w:rPr>
              <w:t>necesarias</w:t>
            </w:r>
            <w:r w:rsidR="001576FA" w:rsidRPr="005F7176">
              <w:rPr>
                <w:rFonts w:ascii="Arial" w:hAnsi="Arial" w:cs="Arial"/>
                <w:sz w:val="18"/>
                <w:szCs w:val="18"/>
              </w:rPr>
              <w:t>.</w:t>
            </w:r>
          </w:p>
          <w:p w14:paraId="2AF945CA" w14:textId="77777777" w:rsidR="00B91D01" w:rsidRPr="005F7176" w:rsidRDefault="00B91D01" w:rsidP="001A6F6F">
            <w:pPr>
              <w:jc w:val="both"/>
              <w:rPr>
                <w:rFonts w:ascii="Arial" w:hAnsi="Arial" w:cs="Arial"/>
                <w:b/>
                <w:sz w:val="18"/>
                <w:szCs w:val="18"/>
                <w:highlight w:val="yellow"/>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5F7176" w14:paraId="154E2FC7" w14:textId="77777777" w:rsidTr="00B91D01">
              <w:trPr>
                <w:jc w:val="center"/>
              </w:trPr>
              <w:tc>
                <w:tcPr>
                  <w:tcW w:w="1867" w:type="dxa"/>
                  <w:tcBorders>
                    <w:bottom w:val="single" w:sz="4" w:space="0" w:color="auto"/>
                  </w:tcBorders>
                  <w:shd w:val="clear" w:color="auto" w:fill="A8D08D" w:themeFill="accent6" w:themeFillTint="99"/>
                </w:tcPr>
                <w:p w14:paraId="37F716BF" w14:textId="77777777" w:rsidR="00B91D01" w:rsidRPr="005F7176" w:rsidRDefault="00B91D01" w:rsidP="001A6F6F">
                  <w:pPr>
                    <w:jc w:val="center"/>
                    <w:rPr>
                      <w:rFonts w:ascii="Arial" w:hAnsi="Arial" w:cs="Arial"/>
                      <w:b/>
                      <w:sz w:val="18"/>
                      <w:szCs w:val="18"/>
                    </w:rPr>
                  </w:pPr>
                  <w:r w:rsidRPr="005F7176">
                    <w:rPr>
                      <w:rFonts w:ascii="Arial" w:hAnsi="Arial" w:cs="Arial"/>
                      <w:b/>
                      <w:sz w:val="18"/>
                      <w:szCs w:val="18"/>
                    </w:rPr>
                    <w:t>Indicador / variable</w:t>
                  </w:r>
                </w:p>
              </w:tc>
              <w:tc>
                <w:tcPr>
                  <w:tcW w:w="1984" w:type="dxa"/>
                  <w:tcBorders>
                    <w:bottom w:val="single" w:sz="4" w:space="0" w:color="auto"/>
                  </w:tcBorders>
                  <w:shd w:val="clear" w:color="auto" w:fill="A8D08D" w:themeFill="accent6" w:themeFillTint="99"/>
                </w:tcPr>
                <w:p w14:paraId="1D30785A" w14:textId="77777777" w:rsidR="00B91D01" w:rsidRPr="005F7176" w:rsidRDefault="00B91D01" w:rsidP="001A6F6F">
                  <w:pPr>
                    <w:jc w:val="center"/>
                    <w:rPr>
                      <w:rFonts w:ascii="Arial" w:hAnsi="Arial" w:cs="Arial"/>
                      <w:b/>
                      <w:sz w:val="18"/>
                      <w:szCs w:val="18"/>
                    </w:rPr>
                  </w:pPr>
                  <w:r w:rsidRPr="005F7176">
                    <w:rPr>
                      <w:rFonts w:ascii="Arial" w:hAnsi="Arial" w:cs="Arial"/>
                      <w:b/>
                      <w:sz w:val="18"/>
                      <w:szCs w:val="18"/>
                    </w:rPr>
                    <w:t>Intervalo</w:t>
                  </w:r>
                </w:p>
              </w:tc>
              <w:tc>
                <w:tcPr>
                  <w:tcW w:w="4678" w:type="dxa"/>
                  <w:tcBorders>
                    <w:bottom w:val="single" w:sz="4" w:space="0" w:color="auto"/>
                  </w:tcBorders>
                  <w:shd w:val="clear" w:color="auto" w:fill="A8D08D" w:themeFill="accent6" w:themeFillTint="99"/>
                </w:tcPr>
                <w:p w14:paraId="6785DBCD" w14:textId="77777777" w:rsidR="00B91D01" w:rsidRPr="005F7176" w:rsidRDefault="00B91D01" w:rsidP="001A6F6F">
                  <w:pPr>
                    <w:jc w:val="center"/>
                    <w:rPr>
                      <w:rFonts w:ascii="Arial" w:hAnsi="Arial" w:cs="Arial"/>
                      <w:b/>
                      <w:sz w:val="18"/>
                      <w:szCs w:val="18"/>
                    </w:rPr>
                  </w:pPr>
                  <w:r w:rsidRPr="005F7176">
                    <w:rPr>
                      <w:rFonts w:ascii="Arial" w:hAnsi="Arial" w:cs="Arial"/>
                      <w:b/>
                      <w:sz w:val="18"/>
                      <w:szCs w:val="18"/>
                    </w:rPr>
                    <w:t>Interpretación</w:t>
                  </w:r>
                </w:p>
              </w:tc>
            </w:tr>
            <w:tr w:rsidR="00B91D01" w:rsidRPr="005F7176" w14:paraId="45CCCEF8" w14:textId="77777777" w:rsidTr="00B91D01">
              <w:trPr>
                <w:jc w:val="center"/>
              </w:trPr>
              <w:sdt>
                <w:sdtPr>
                  <w:rPr>
                    <w:rStyle w:val="Estilo1"/>
                    <w:rFonts w:ascii="Arial" w:hAnsi="Arial" w:cs="Arial"/>
                    <w:sz w:val="16"/>
                    <w:szCs w:val="16"/>
                  </w:rPr>
                  <w:alias w:val="Objetivos Institucionales"/>
                  <w:tag w:val="Objetivos Institucionales"/>
                  <w:id w:val="-954246364"/>
                  <w:placeholder>
                    <w:docPart w:val="63F8AED3F1B243D799E4BAC57B2E3E35"/>
                  </w:placeholder>
                  <w:showingPlcHdr/>
                  <w15:color w:val="339966"/>
                  <w:comboBox>
                    <w:listItem w:value="Elija un elemento."/>
                    <w:listItem w:displayText="Objetivo Estratégico 1. - Evolución de los precios de los servicios finales de las telecomunicaciones." w:value="Objetivo Estratégico 1. - Evolución de los precios de los servicios finales de las telecomunicaciones."/>
                    <w:listItem w:displayText="Objetivo Estratégico 1. - Proporción de accesos de banda ancha fija por velocidad." w:value="Objetivo Estratégico 1. - Proporción de accesos de banda ancha fija por velocidad."/>
                    <w:listItem w:displayText="Objetivo Estratégico 1. - Distribución del tráfico de banda ancha móvil por tecnología (2G, 3G y 4G)." w:value="Objetivo Estratégico 1. - Distribución del tráfico de banda ancha móvil por tecnología (2G, 3G y 4G)."/>
                    <w:listItem w:displayText="Objetivo Estratégico 1. - Cantidad de estaciones para la prestación del servicio público de radiodifusión (radio AM, FM y Televisión Digital Terrestre) por entidad federativa referidas por población principal a servir." w:value="Objetivo Estratégico 1. - Cantidad de estaciones para la prestación del servicio público de radiodifusión (radio AM, FM y Televisión Digital Terrestre) por entidad federativa referidas por población principal a servir."/>
                    <w:listItem w:displayText="Objetivo Estratégico 1. - Cantidad de espectro IMT concesionado para servicios móviles en el país." w:value="Objetivo Estratégico 1. - Cantidad de espectro IMT concesionado para servicios móviles en el país."/>
                    <w:listItem w:displayText="Objetivo Estratégico 2. - Cobertura garantizada de los prestadores del servicio móvil por tecnología 2G, 3G y 4G." w:value="Objetivo Estratégico 2. - Cobertura garantizada de los prestadores del servicio móvil por tecnología 2G, 3G y 4G."/>
                    <w:listItem w:displayText="Objetivo Estratégico 2. - Penetración de los servicios de telecomunicaciones fijas." w:value="Objetivo Estratégico 2. - Penetración de los servicios de telecomunicaciones fijas."/>
                    <w:listItem w:displayText="Objetivo Estratégico 2. - Teledensidad de los servicios de telecomunicaciones móviles." w:value="Objetivo Estratégico 2. - Teledensidad de los servicios de telecomunicaciones móviles."/>
                    <w:listItem w:displayText="Objetivo Estratégico 2. - Cobertura de los servicios de radio AM y FM y TDT." w:value="Objetivo Estratégico 2. - Cobertura de los servicios de radio AM y FM y TDT."/>
                    <w:listItem w:displayText="Objetivo Estratégico 2. - Evolución de la inversión en infraestructura de telecomunicaciones." w:value="Objetivo Estratégico 2. - Evolución de la inversión en infraestructura de telecomunicaciones."/>
                    <w:listItem w:displayText="Objetivo Estratégico 3. - Percepción de satisfacción de los servicios de telecomunicaciones." w:value="Objetivo Estratégico 3. - Percepción de satisfacción de los servicios de telecomunicaciones."/>
                    <w:listItem w:displayText="Objetivo Estratégico 4. - Número de inconformidades como porcentaje del número de líneas o accesos por operador de telecomunicaciones fijas y móviles." w:value="Objetivo Estratégico 4. - Número de inconformidades como porcentaje del número de líneas o accesos por operador de telecomunicaciones fijas y móviles."/>
                    <w:listItem w:displayText="Objetivo Estratégico 4. - Número de participantes en las distintas herramientas de información del IFT para los usuarios." w:value="Objetivo Estratégico 4. - Número de participantes en las distintas herramientas de información del IFT para los usuarios."/>
                    <w:listItem w:displayText="Otro indicador (favor de especificar)" w:value="Otro indicador (favor de especificar)"/>
                  </w:comboBox>
                </w:sdtPr>
                <w:sdtEndPr>
                  <w:rPr>
                    <w:rStyle w:val="Fuentedeprrafopredeter"/>
                  </w:rPr>
                </w:sdtEndPr>
                <w:sdtContent>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738B92C6" w14:textId="7B2B85AC" w:rsidR="00B91D01" w:rsidRPr="005F7176" w:rsidRDefault="00EF2BA8" w:rsidP="001A6F6F">
                      <w:pPr>
                        <w:jc w:val="center"/>
                        <w:rPr>
                          <w:rFonts w:ascii="Arial" w:hAnsi="Arial" w:cs="Arial"/>
                          <w:sz w:val="16"/>
                          <w:szCs w:val="16"/>
                        </w:rPr>
                      </w:pPr>
                      <w:r w:rsidRPr="00344160">
                        <w:rPr>
                          <w:rStyle w:val="Textodelmarcadordeposicin"/>
                          <w:rFonts w:ascii="Arial" w:hAnsi="Arial" w:cs="Arial"/>
                          <w:color w:val="auto"/>
                          <w:sz w:val="16"/>
                          <w:szCs w:val="16"/>
                        </w:rPr>
                        <w:t>Elija un elemento.</w:t>
                      </w:r>
                    </w:p>
                  </w:tc>
                </w:sdtContent>
              </w:sdt>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C8A9995" w14:textId="27D26C2A" w:rsidR="00B91D01" w:rsidRPr="005F7176" w:rsidRDefault="009C35AB" w:rsidP="001A6F6F">
                  <w:pPr>
                    <w:jc w:val="center"/>
                    <w:rPr>
                      <w:rFonts w:ascii="Arial" w:hAnsi="Arial" w:cs="Arial"/>
                      <w:sz w:val="18"/>
                      <w:szCs w:val="18"/>
                    </w:rPr>
                  </w:pPr>
                  <w:r w:rsidRPr="005F7176">
                    <w:rPr>
                      <w:rFonts w:ascii="Arial" w:hAnsi="Arial" w:cs="Arial"/>
                      <w:sz w:val="18"/>
                      <w:szCs w:val="18"/>
                    </w:rPr>
                    <w:t>No aplica</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2D971" w14:textId="51F8F0D8" w:rsidR="00B91D01" w:rsidRPr="005F7176" w:rsidRDefault="009C35AB" w:rsidP="001A6F6F">
                  <w:pPr>
                    <w:jc w:val="center"/>
                    <w:rPr>
                      <w:rFonts w:ascii="Arial" w:hAnsi="Arial" w:cs="Arial"/>
                      <w:sz w:val="18"/>
                      <w:szCs w:val="18"/>
                    </w:rPr>
                  </w:pPr>
                  <w:r w:rsidRPr="005F7176">
                    <w:rPr>
                      <w:rFonts w:ascii="Arial" w:hAnsi="Arial" w:cs="Arial"/>
                      <w:sz w:val="18"/>
                      <w:szCs w:val="18"/>
                    </w:rPr>
                    <w:t>No aplica</w:t>
                  </w:r>
                </w:p>
              </w:tc>
            </w:tr>
          </w:tbl>
          <w:p w14:paraId="5D2CD0F1" w14:textId="77777777" w:rsidR="00B91D01" w:rsidRPr="005F7176" w:rsidRDefault="00B91D01" w:rsidP="001A6F6F">
            <w:pPr>
              <w:jc w:val="both"/>
              <w:rPr>
                <w:rFonts w:ascii="Arial" w:hAnsi="Arial" w:cs="Arial"/>
                <w:sz w:val="18"/>
                <w:szCs w:val="18"/>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5F7176" w14:paraId="3F9C6F8A" w14:textId="77777777" w:rsidTr="00225DA6">
              <w:trPr>
                <w:jc w:val="center"/>
              </w:trPr>
              <w:tc>
                <w:tcPr>
                  <w:tcW w:w="1867" w:type="dxa"/>
                  <w:tcBorders>
                    <w:bottom w:val="single" w:sz="4" w:space="0" w:color="auto"/>
                  </w:tcBorders>
                  <w:shd w:val="clear" w:color="auto" w:fill="A8D08D" w:themeFill="accent6" w:themeFillTint="99"/>
                </w:tcPr>
                <w:p w14:paraId="1B588705" w14:textId="43FD0400" w:rsidR="00B91D01" w:rsidRPr="005F7176" w:rsidRDefault="00B91D01" w:rsidP="001A6F6F">
                  <w:pPr>
                    <w:jc w:val="center"/>
                    <w:rPr>
                      <w:rFonts w:ascii="Arial" w:hAnsi="Arial" w:cs="Arial"/>
                      <w:b/>
                      <w:sz w:val="18"/>
                      <w:szCs w:val="18"/>
                    </w:rPr>
                  </w:pPr>
                  <w:r w:rsidRPr="005F7176">
                    <w:rPr>
                      <w:rFonts w:ascii="Arial" w:hAnsi="Arial" w:cs="Arial"/>
                      <w:b/>
                      <w:sz w:val="18"/>
                      <w:szCs w:val="18"/>
                    </w:rPr>
                    <w:t>Indicador / variable</w:t>
                  </w:r>
                </w:p>
              </w:tc>
              <w:tc>
                <w:tcPr>
                  <w:tcW w:w="1984" w:type="dxa"/>
                  <w:tcBorders>
                    <w:bottom w:val="single" w:sz="4" w:space="0" w:color="auto"/>
                  </w:tcBorders>
                  <w:shd w:val="clear" w:color="auto" w:fill="A8D08D" w:themeFill="accent6" w:themeFillTint="99"/>
                </w:tcPr>
                <w:p w14:paraId="2E4079A6" w14:textId="30C9ACF5" w:rsidR="00B91D01" w:rsidRPr="005F7176" w:rsidRDefault="00B91D01" w:rsidP="001A6F6F">
                  <w:pPr>
                    <w:jc w:val="center"/>
                    <w:rPr>
                      <w:rFonts w:ascii="Arial" w:hAnsi="Arial" w:cs="Arial"/>
                      <w:b/>
                      <w:sz w:val="18"/>
                      <w:szCs w:val="18"/>
                    </w:rPr>
                  </w:pPr>
                  <w:r w:rsidRPr="005F7176">
                    <w:rPr>
                      <w:rFonts w:ascii="Arial" w:hAnsi="Arial" w:cs="Arial"/>
                      <w:b/>
                      <w:sz w:val="18"/>
                      <w:szCs w:val="18"/>
                    </w:rPr>
                    <w:t>Intervalo</w:t>
                  </w:r>
                </w:p>
              </w:tc>
              <w:tc>
                <w:tcPr>
                  <w:tcW w:w="4678" w:type="dxa"/>
                  <w:tcBorders>
                    <w:bottom w:val="single" w:sz="4" w:space="0" w:color="auto"/>
                  </w:tcBorders>
                  <w:shd w:val="clear" w:color="auto" w:fill="A8D08D" w:themeFill="accent6" w:themeFillTint="99"/>
                </w:tcPr>
                <w:p w14:paraId="7A879CEF" w14:textId="67A9096D" w:rsidR="00B91D01" w:rsidRPr="005F7176" w:rsidRDefault="00B91D01" w:rsidP="001A6F6F">
                  <w:pPr>
                    <w:jc w:val="center"/>
                    <w:rPr>
                      <w:rFonts w:ascii="Arial" w:hAnsi="Arial" w:cs="Arial"/>
                      <w:b/>
                      <w:sz w:val="18"/>
                      <w:szCs w:val="18"/>
                    </w:rPr>
                  </w:pPr>
                  <w:r w:rsidRPr="005F7176">
                    <w:rPr>
                      <w:rFonts w:ascii="Arial" w:hAnsi="Arial" w:cs="Arial"/>
                      <w:b/>
                      <w:sz w:val="18"/>
                      <w:szCs w:val="18"/>
                    </w:rPr>
                    <w:t>Interpretación</w:t>
                  </w:r>
                </w:p>
              </w:tc>
            </w:tr>
            <w:tr w:rsidR="00B91D01" w:rsidRPr="005F7176" w14:paraId="2BFED3F0" w14:textId="77777777" w:rsidTr="00225DA6">
              <w:trPr>
                <w:jc w:val="center"/>
              </w:trPr>
              <w:sdt>
                <w:sdtPr>
                  <w:rPr>
                    <w:rStyle w:val="Estilo1"/>
                    <w:rFonts w:ascii="Arial" w:hAnsi="Arial" w:cs="Arial"/>
                    <w:sz w:val="16"/>
                    <w:szCs w:val="16"/>
                  </w:rPr>
                  <w:alias w:val="Objetivos Institucionales"/>
                  <w:tag w:val="Objetivos Institucionales"/>
                  <w:id w:val="608931467"/>
                  <w:placeholder>
                    <w:docPart w:val="ED90B17AD3B145EE9D0171AB37E6EDC4"/>
                  </w:placeholder>
                  <w:showingPlcHdr/>
                  <w15:color w:val="339966"/>
                  <w:comboBox>
                    <w:listItem w:value="Elija un elemento."/>
                    <w:listItem w:displayText="Objetivo Estratégico 1. - Evolución de los precios de los servicios finales de las telecomunicaciones." w:value="Objetivo Estratégico 1. - Evolución de los precios de los servicios finales de las telecomunicaciones."/>
                    <w:listItem w:displayText="Objetivo Estratégico 1. - Proporción de accesos de banda ancha fija por velocidad." w:value="Objetivo Estratégico 1. - Proporción de accesos de banda ancha fija por velocidad."/>
                    <w:listItem w:displayText="Objetivo Estratégico 1. - Distribución del tráfico de banda ancha móvil por tecnología (2G, 3G y 4G)." w:value="Objetivo Estratégico 1. - Distribución del tráfico de banda ancha móvil por tecnología (2G, 3G y 4G)."/>
                    <w:listItem w:displayText="Objetivo Estratégico 1. - Cantidad de estaciones para la prestación del servicio público de radiodifusión (radio AM, FM y Televisión Digital Terrestre) por entidad federativa referidas por población principal a servir." w:value="Objetivo Estratégico 1. - Cantidad de estaciones para la prestación del servicio público de radiodifusión (radio AM, FM y Televisión Digital Terrestre) por entidad federativa referidas por población principal a servir."/>
                    <w:listItem w:displayText="Objetivo Estratégico 1. - Cantidad de espectro IMT concesionado para servicios móviles en el país." w:value="Objetivo Estratégico 1. - Cantidad de espectro IMT concesionado para servicios móviles en el país."/>
                    <w:listItem w:displayText="Objetivo Estratégico 2. - Cobertura garantizada de los prestadores del servicio móvil por tecnología 2G, 3G y 4G." w:value="Objetivo Estratégico 2. - Cobertura garantizada de los prestadores del servicio móvil por tecnología 2G, 3G y 4G."/>
                    <w:listItem w:displayText="Objetivo Estratégico 2. - Penetración de los servicios de telecomunicaciones fijas." w:value="Objetivo Estratégico 2. - Penetración de los servicios de telecomunicaciones fijas."/>
                    <w:listItem w:displayText="Objetivo Estratégico 2. - Teledensidad de los servicios de telecomunicaciones móviles." w:value="Objetivo Estratégico 2. - Teledensidad de los servicios de telecomunicaciones móviles."/>
                    <w:listItem w:displayText="Objetivo Estratégico 2. - Cobertura de los servicios de radio AM y FM y TDT." w:value="Objetivo Estratégico 2. - Cobertura de los servicios de radio AM y FM y TDT."/>
                    <w:listItem w:displayText="Objetivo Estratégico 2. - Evolución de la inversión en infraestructura de telecomunicaciones." w:value="Objetivo Estratégico 2. - Evolución de la inversión en infraestructura de telecomunicaciones."/>
                    <w:listItem w:displayText="Objetivo Estratégico 3. - Percepción de satisfacción de los servicios de telecomunicaciones." w:value="Objetivo Estratégico 3. - Percepción de satisfacción de los servicios de telecomunicaciones."/>
                    <w:listItem w:displayText="Objetivo Estratégico 4. - Número de inconformidades como porcentaje del número de líneas o accesos por operador de telecomunicaciones fijas y móviles." w:value="Objetivo Estratégico 4. - Número de inconformidades como porcentaje del número de líneas o accesos por operador de telecomunicaciones fijas y móviles."/>
                    <w:listItem w:displayText="Objetivo Estratégico 4. - Número de participantes en las distintas herramientas de información del IFT para los usuarios." w:value="Objetivo Estratégico 4. - Número de participantes en las distintas herramientas de información del IFT para los usuarios."/>
                    <w:listItem w:displayText="Otro indicador (favor de especificar)" w:value="Otro indicador (favor de especificar)"/>
                  </w:comboBox>
                </w:sdtPr>
                <w:sdtEndPr>
                  <w:rPr>
                    <w:rStyle w:val="Fuentedeprrafopredeter"/>
                  </w:rPr>
                </w:sdtEndPr>
                <w:sdtContent>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6F6FDE91" w14:textId="7389AFA8" w:rsidR="00B91D01" w:rsidRPr="005F7176" w:rsidRDefault="00BA7009" w:rsidP="001A6F6F">
                      <w:pPr>
                        <w:jc w:val="center"/>
                        <w:rPr>
                          <w:rFonts w:ascii="Arial" w:hAnsi="Arial" w:cs="Arial"/>
                          <w:sz w:val="16"/>
                          <w:szCs w:val="16"/>
                        </w:rPr>
                      </w:pPr>
                      <w:r w:rsidRPr="00344160">
                        <w:rPr>
                          <w:rStyle w:val="Textodelmarcadordeposicin"/>
                          <w:rFonts w:ascii="Arial" w:hAnsi="Arial" w:cs="Arial"/>
                          <w:color w:val="auto"/>
                          <w:sz w:val="16"/>
                          <w:szCs w:val="16"/>
                        </w:rPr>
                        <w:t>Elija un elemento.</w:t>
                      </w:r>
                    </w:p>
                  </w:tc>
                </w:sdtContent>
              </w:sdt>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1BA4DEC" w14:textId="0DBB8258" w:rsidR="00B91D01" w:rsidRPr="005F7176" w:rsidRDefault="009C35AB" w:rsidP="001A6F6F">
                  <w:pPr>
                    <w:jc w:val="center"/>
                    <w:rPr>
                      <w:rFonts w:ascii="Arial" w:hAnsi="Arial" w:cs="Arial"/>
                      <w:sz w:val="18"/>
                      <w:szCs w:val="18"/>
                    </w:rPr>
                  </w:pPr>
                  <w:r w:rsidRPr="005F7176">
                    <w:rPr>
                      <w:rFonts w:ascii="Arial" w:hAnsi="Arial" w:cs="Arial"/>
                      <w:sz w:val="18"/>
                      <w:szCs w:val="18"/>
                    </w:rPr>
                    <w:t>No aplica</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534C2A47" w14:textId="50A81C3E" w:rsidR="00B91D01" w:rsidRPr="005F7176" w:rsidRDefault="009C35AB" w:rsidP="001A6F6F">
                  <w:pPr>
                    <w:jc w:val="center"/>
                    <w:rPr>
                      <w:rFonts w:ascii="Arial" w:hAnsi="Arial" w:cs="Arial"/>
                      <w:sz w:val="18"/>
                      <w:szCs w:val="18"/>
                    </w:rPr>
                  </w:pPr>
                  <w:r w:rsidRPr="005F7176">
                    <w:rPr>
                      <w:rFonts w:ascii="Arial" w:hAnsi="Arial" w:cs="Arial"/>
                      <w:sz w:val="18"/>
                      <w:szCs w:val="18"/>
                    </w:rPr>
                    <w:t>No aplica</w:t>
                  </w:r>
                </w:p>
              </w:tc>
            </w:tr>
          </w:tbl>
          <w:p w14:paraId="6A157879" w14:textId="77777777" w:rsidR="00B91D01" w:rsidRPr="005F7176" w:rsidRDefault="00B91D01" w:rsidP="001A6F6F">
            <w:pPr>
              <w:jc w:val="both"/>
              <w:rPr>
                <w:rFonts w:ascii="Arial" w:hAnsi="Arial" w:cs="Arial"/>
                <w:sz w:val="18"/>
                <w:szCs w:val="18"/>
              </w:rPr>
            </w:pPr>
          </w:p>
          <w:p w14:paraId="54BBB570" w14:textId="77777777" w:rsidR="00B91D01" w:rsidRPr="005F7176" w:rsidRDefault="00B91D01" w:rsidP="001A6F6F">
            <w:pPr>
              <w:jc w:val="both"/>
              <w:rPr>
                <w:rFonts w:ascii="Arial" w:hAnsi="Arial" w:cs="Arial"/>
                <w:sz w:val="18"/>
                <w:szCs w:val="18"/>
              </w:rPr>
            </w:pPr>
          </w:p>
        </w:tc>
      </w:tr>
    </w:tbl>
    <w:p w14:paraId="3E3925BF" w14:textId="77777777" w:rsidR="002025CB" w:rsidRPr="005F7176" w:rsidRDefault="002025CB" w:rsidP="001A6F6F">
      <w:pPr>
        <w:spacing w:after="0" w:line="240" w:lineRule="auto"/>
        <w:jc w:val="both"/>
        <w:rPr>
          <w:rFonts w:ascii="Arial" w:hAnsi="Arial" w:cs="Arial"/>
          <w:sz w:val="18"/>
          <w:szCs w:val="18"/>
        </w:rPr>
      </w:pPr>
    </w:p>
    <w:p w14:paraId="334B29A1" w14:textId="77777777" w:rsidR="00242CD9" w:rsidRPr="005F7176" w:rsidRDefault="00C9396B" w:rsidP="001A6F6F">
      <w:pPr>
        <w:shd w:val="clear" w:color="auto" w:fill="A8D08D" w:themeFill="accent6" w:themeFillTint="99"/>
        <w:spacing w:after="0" w:line="240" w:lineRule="auto"/>
        <w:jc w:val="both"/>
        <w:rPr>
          <w:rFonts w:ascii="Arial" w:hAnsi="Arial" w:cs="Arial"/>
          <w:b/>
          <w:sz w:val="18"/>
          <w:szCs w:val="18"/>
        </w:rPr>
      </w:pPr>
      <w:r w:rsidRPr="005F7176">
        <w:rPr>
          <w:rFonts w:ascii="Arial" w:hAnsi="Arial" w:cs="Arial"/>
          <w:b/>
          <w:sz w:val="18"/>
          <w:szCs w:val="18"/>
        </w:rPr>
        <w:t>V</w:t>
      </w:r>
      <w:r w:rsidR="00242CD9" w:rsidRPr="005F7176">
        <w:rPr>
          <w:rFonts w:ascii="Arial" w:hAnsi="Arial" w:cs="Arial"/>
          <w:b/>
          <w:sz w:val="18"/>
          <w:szCs w:val="18"/>
        </w:rPr>
        <w:t>. CONSULTA PÚBLICA DE LA PROPUESTA DE REGULACIÓN O DE ASUNTOS RELACIONADOS CON LA MISMA.</w:t>
      </w:r>
    </w:p>
    <w:tbl>
      <w:tblPr>
        <w:tblStyle w:val="Tablaconcuadrcula"/>
        <w:tblW w:w="0" w:type="auto"/>
        <w:tblLook w:val="04A0" w:firstRow="1" w:lastRow="0" w:firstColumn="1" w:lastColumn="0" w:noHBand="0" w:noVBand="1"/>
      </w:tblPr>
      <w:tblGrid>
        <w:gridCol w:w="8828"/>
      </w:tblGrid>
      <w:tr w:rsidR="00242CD9" w:rsidRPr="005F7176" w14:paraId="159B2744" w14:textId="77777777" w:rsidTr="00225DA6">
        <w:tc>
          <w:tcPr>
            <w:tcW w:w="8828" w:type="dxa"/>
          </w:tcPr>
          <w:p w14:paraId="6588C8EC" w14:textId="21855F2A" w:rsidR="00242CD9" w:rsidRPr="005F7176" w:rsidRDefault="00376614" w:rsidP="001A6F6F">
            <w:pPr>
              <w:jc w:val="both"/>
              <w:rPr>
                <w:rFonts w:ascii="Arial" w:hAnsi="Arial" w:cs="Arial"/>
                <w:b/>
                <w:sz w:val="18"/>
                <w:szCs w:val="18"/>
              </w:rPr>
            </w:pPr>
            <w:r w:rsidRPr="005F7176">
              <w:rPr>
                <w:rFonts w:ascii="Arial" w:hAnsi="Arial" w:cs="Arial"/>
                <w:b/>
                <w:sz w:val="18"/>
                <w:szCs w:val="18"/>
              </w:rPr>
              <w:t>16</w:t>
            </w:r>
            <w:r w:rsidR="00242CD9" w:rsidRPr="005F7176">
              <w:rPr>
                <w:rFonts w:ascii="Arial" w:hAnsi="Arial" w:cs="Arial"/>
                <w:b/>
                <w:sz w:val="18"/>
                <w:szCs w:val="18"/>
              </w:rPr>
              <w:t xml:space="preserve">.- Solo en </w:t>
            </w:r>
            <w:r w:rsidR="00342CBF" w:rsidRPr="005F7176">
              <w:rPr>
                <w:rFonts w:ascii="Arial" w:hAnsi="Arial" w:cs="Arial"/>
                <w:b/>
                <w:sz w:val="18"/>
                <w:szCs w:val="18"/>
              </w:rPr>
              <w:t xml:space="preserve">los </w:t>
            </w:r>
            <w:r w:rsidR="00242CD9" w:rsidRPr="005F7176">
              <w:rPr>
                <w:rFonts w:ascii="Arial" w:hAnsi="Arial" w:cs="Arial"/>
                <w:b/>
                <w:sz w:val="18"/>
                <w:szCs w:val="18"/>
              </w:rPr>
              <w:t>caso</w:t>
            </w:r>
            <w:r w:rsidR="00342CBF" w:rsidRPr="005F7176">
              <w:rPr>
                <w:rFonts w:ascii="Arial" w:hAnsi="Arial" w:cs="Arial"/>
                <w:b/>
                <w:sz w:val="18"/>
                <w:szCs w:val="18"/>
              </w:rPr>
              <w:t>s</w:t>
            </w:r>
            <w:r w:rsidR="005465C4" w:rsidRPr="005F7176">
              <w:rPr>
                <w:rFonts w:ascii="Arial" w:hAnsi="Arial" w:cs="Arial"/>
                <w:b/>
                <w:sz w:val="18"/>
                <w:szCs w:val="18"/>
              </w:rPr>
              <w:t xml:space="preserve"> de</w:t>
            </w:r>
            <w:r w:rsidR="00242CD9" w:rsidRPr="005F7176">
              <w:rPr>
                <w:rFonts w:ascii="Arial" w:hAnsi="Arial" w:cs="Arial"/>
                <w:b/>
                <w:sz w:val="18"/>
                <w:szCs w:val="18"/>
              </w:rPr>
              <w:t xml:space="preserve"> </w:t>
            </w:r>
            <w:r w:rsidR="00720673" w:rsidRPr="005F7176">
              <w:rPr>
                <w:rFonts w:ascii="Arial" w:hAnsi="Arial" w:cs="Arial"/>
                <w:b/>
                <w:sz w:val="18"/>
                <w:szCs w:val="18"/>
              </w:rPr>
              <w:t xml:space="preserve">una </w:t>
            </w:r>
            <w:r w:rsidR="00242CD9" w:rsidRPr="005F7176">
              <w:rPr>
                <w:rFonts w:ascii="Arial" w:hAnsi="Arial" w:cs="Arial"/>
                <w:b/>
                <w:sz w:val="18"/>
                <w:szCs w:val="18"/>
              </w:rPr>
              <w:t>consulta pública de integración o de evaluación para la elaboración de una propuesta de regulación, seleccione y detalle</w:t>
            </w:r>
            <w:r w:rsidR="00AB3BA3" w:rsidRPr="005F7176">
              <w:rPr>
                <w:rFonts w:ascii="Arial" w:hAnsi="Arial" w:cs="Arial"/>
                <w:b/>
                <w:sz w:val="18"/>
                <w:szCs w:val="18"/>
              </w:rPr>
              <w:t>.</w:t>
            </w:r>
            <w:r w:rsidR="00242CD9" w:rsidRPr="005F7176">
              <w:rPr>
                <w:rStyle w:val="Refdenotaalpie"/>
                <w:rFonts w:ascii="Arial" w:hAnsi="Arial" w:cs="Arial"/>
                <w:b/>
                <w:sz w:val="18"/>
                <w:szCs w:val="18"/>
              </w:rPr>
              <w:footnoteReference w:id="11"/>
            </w:r>
            <w:r w:rsidR="001576FA" w:rsidRPr="005F7176">
              <w:rPr>
                <w:rFonts w:ascii="Arial" w:hAnsi="Arial" w:cs="Arial"/>
                <w:b/>
                <w:sz w:val="18"/>
                <w:szCs w:val="18"/>
              </w:rPr>
              <w:t xml:space="preserve"> </w:t>
            </w:r>
            <w:r w:rsidR="00AB3BA3" w:rsidRPr="005F7176">
              <w:rPr>
                <w:rFonts w:ascii="Arial" w:hAnsi="Arial" w:cs="Arial"/>
                <w:b/>
                <w:sz w:val="18"/>
                <w:szCs w:val="18"/>
              </w:rPr>
              <w:t>A</w:t>
            </w:r>
            <w:r w:rsidR="001576FA" w:rsidRPr="005F7176">
              <w:rPr>
                <w:rFonts w:ascii="Arial" w:hAnsi="Arial" w:cs="Arial"/>
                <w:b/>
                <w:sz w:val="18"/>
                <w:szCs w:val="18"/>
              </w:rPr>
              <w:t>greg</w:t>
            </w:r>
            <w:r w:rsidR="00AB3BA3" w:rsidRPr="005F7176">
              <w:rPr>
                <w:rFonts w:ascii="Arial" w:hAnsi="Arial" w:cs="Arial"/>
                <w:b/>
                <w:sz w:val="18"/>
                <w:szCs w:val="18"/>
              </w:rPr>
              <w:t>ue</w:t>
            </w:r>
            <w:r w:rsidR="001576FA" w:rsidRPr="005F7176">
              <w:rPr>
                <w:rFonts w:ascii="Arial" w:hAnsi="Arial" w:cs="Arial"/>
                <w:b/>
                <w:sz w:val="18"/>
                <w:szCs w:val="18"/>
              </w:rPr>
              <w:t xml:space="preserve"> las filas que considere </w:t>
            </w:r>
            <w:r w:rsidR="00AB3BA3" w:rsidRPr="005F7176">
              <w:rPr>
                <w:rFonts w:ascii="Arial" w:hAnsi="Arial" w:cs="Arial"/>
                <w:b/>
                <w:sz w:val="18"/>
                <w:szCs w:val="18"/>
              </w:rPr>
              <w:t>necesarias</w:t>
            </w:r>
            <w:r w:rsidR="001576FA" w:rsidRPr="005F7176">
              <w:rPr>
                <w:rFonts w:ascii="Arial" w:hAnsi="Arial" w:cs="Arial"/>
                <w:b/>
                <w:sz w:val="18"/>
                <w:szCs w:val="18"/>
              </w:rPr>
              <w:t>.</w:t>
            </w:r>
          </w:p>
          <w:p w14:paraId="4B90F1DB" w14:textId="77777777" w:rsidR="00242CD9" w:rsidRPr="005F7176" w:rsidRDefault="00242CD9"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3137"/>
            </w:tblGrid>
            <w:tr w:rsidR="00242CD9" w:rsidRPr="005F7176" w14:paraId="686D8B9D" w14:textId="77777777" w:rsidTr="00225DA6">
              <w:trPr>
                <w:trHeight w:val="265"/>
              </w:trPr>
              <w:tc>
                <w:tcPr>
                  <w:tcW w:w="3137" w:type="dxa"/>
                  <w:shd w:val="clear" w:color="auto" w:fill="A8D08D" w:themeFill="accent6" w:themeFillTint="99"/>
                </w:tcPr>
                <w:p w14:paraId="129B3C86"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Tipo de Consulta Pública realizada</w:t>
                  </w:r>
                </w:p>
              </w:tc>
            </w:tr>
            <w:tr w:rsidR="00242CD9" w:rsidRPr="005F7176" w14:paraId="70BC40BE" w14:textId="77777777" w:rsidTr="00225DA6">
              <w:trPr>
                <w:trHeight w:val="257"/>
              </w:trPr>
              <w:sdt>
                <w:sdtPr>
                  <w:rPr>
                    <w:rFonts w:ascii="Arial" w:hAnsi="Arial" w:cs="Arial"/>
                    <w:sz w:val="18"/>
                    <w:szCs w:val="18"/>
                  </w:rPr>
                  <w:alias w:val="Tipo de Consulta Pública realizada"/>
                  <w:tag w:val="Tipo de Consulta Pública realizada"/>
                  <w:id w:val="-1163013831"/>
                  <w:placeholder>
                    <w:docPart w:val="A919ADC6D09F44839CC72033793600D0"/>
                  </w:placeholder>
                  <w:showingPlcHdr/>
                  <w15:color w:val="339966"/>
                  <w:comboBox>
                    <w:listItem w:value="Elija un elemento."/>
                    <w:listItem w:displayText="De integración" w:value="De integración"/>
                    <w:listItem w:displayText="De evaluación" w:value="De evaluación"/>
                  </w:comboBox>
                </w:sdtPr>
                <w:sdtEndPr/>
                <w:sdtContent>
                  <w:tc>
                    <w:tcPr>
                      <w:tcW w:w="3137" w:type="dxa"/>
                    </w:tcPr>
                    <w:p w14:paraId="4D91E2F2" w14:textId="08C8C0BB" w:rsidR="00242CD9" w:rsidRPr="005F7176" w:rsidRDefault="00C62B5D" w:rsidP="001A6F6F">
                      <w:pPr>
                        <w:jc w:val="both"/>
                        <w:rPr>
                          <w:rFonts w:ascii="Arial" w:hAnsi="Arial" w:cs="Arial"/>
                          <w:sz w:val="18"/>
                          <w:szCs w:val="18"/>
                        </w:rPr>
                      </w:pPr>
                      <w:r w:rsidRPr="00344160">
                        <w:rPr>
                          <w:rStyle w:val="Textodelmarcadordeposicin"/>
                          <w:rFonts w:ascii="Arial" w:hAnsi="Arial" w:cs="Arial"/>
                          <w:color w:val="auto"/>
                        </w:rPr>
                        <w:t>Elija un elemento.</w:t>
                      </w:r>
                    </w:p>
                  </w:tc>
                </w:sdtContent>
              </w:sdt>
            </w:tr>
          </w:tbl>
          <w:p w14:paraId="010CA945" w14:textId="77777777" w:rsidR="00242CD9" w:rsidRPr="005F7176" w:rsidRDefault="00242CD9" w:rsidP="001A6F6F">
            <w:pPr>
              <w:jc w:val="both"/>
              <w:rPr>
                <w:rFonts w:ascii="Arial" w:hAnsi="Arial" w:cs="Arial"/>
                <w:sz w:val="18"/>
                <w:szCs w:val="18"/>
              </w:rPr>
            </w:pPr>
          </w:p>
          <w:p w14:paraId="4018C493" w14:textId="77777777" w:rsidR="002025CB" w:rsidRPr="005F7176" w:rsidRDefault="002025CB" w:rsidP="001A6F6F">
            <w:pPr>
              <w:jc w:val="both"/>
              <w:rPr>
                <w:rFonts w:ascii="Arial" w:hAnsi="Arial" w:cs="Arial"/>
                <w:sz w:val="18"/>
                <w:szCs w:val="18"/>
              </w:rPr>
            </w:pPr>
          </w:p>
          <w:p w14:paraId="7FAD54D2" w14:textId="77777777" w:rsidR="00A24A60" w:rsidRPr="005F7176" w:rsidRDefault="00A24A60"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5F7176" w14:paraId="05D754A4" w14:textId="77777777" w:rsidTr="00023BBB">
              <w:tc>
                <w:tcPr>
                  <w:tcW w:w="2011" w:type="dxa"/>
                  <w:tcBorders>
                    <w:bottom w:val="single" w:sz="4" w:space="0" w:color="auto"/>
                  </w:tcBorders>
                  <w:shd w:val="clear" w:color="auto" w:fill="A8D08D" w:themeFill="accent6" w:themeFillTint="99"/>
                </w:tcPr>
                <w:p w14:paraId="5DC67370"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Medios</w:t>
                  </w:r>
                </w:p>
              </w:tc>
              <w:tc>
                <w:tcPr>
                  <w:tcW w:w="1941" w:type="dxa"/>
                  <w:tcBorders>
                    <w:bottom w:val="single" w:sz="4" w:space="0" w:color="auto"/>
                  </w:tcBorders>
                  <w:shd w:val="clear" w:color="auto" w:fill="A8D08D" w:themeFill="accent6" w:themeFillTint="99"/>
                </w:tcPr>
                <w:p w14:paraId="21477272"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Participante(s)</w:t>
                  </w:r>
                </w:p>
              </w:tc>
              <w:tc>
                <w:tcPr>
                  <w:tcW w:w="1426" w:type="dxa"/>
                  <w:tcBorders>
                    <w:bottom w:val="single" w:sz="2" w:space="0" w:color="auto"/>
                  </w:tcBorders>
                  <w:shd w:val="clear" w:color="auto" w:fill="A8D08D" w:themeFill="accent6" w:themeFillTint="99"/>
                </w:tcPr>
                <w:p w14:paraId="4CFE4DCA"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Fecha</w:t>
                  </w:r>
                </w:p>
              </w:tc>
              <w:tc>
                <w:tcPr>
                  <w:tcW w:w="3224" w:type="dxa"/>
                  <w:tcBorders>
                    <w:bottom w:val="single" w:sz="2" w:space="0" w:color="auto"/>
                  </w:tcBorders>
                  <w:shd w:val="clear" w:color="auto" w:fill="A8D08D" w:themeFill="accent6" w:themeFillTint="99"/>
                </w:tcPr>
                <w:p w14:paraId="52FB1812"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Principales aportaciones</w:t>
                  </w:r>
                </w:p>
              </w:tc>
            </w:tr>
            <w:tr w:rsidR="00242CD9" w:rsidRPr="005F7176" w14:paraId="557A3581" w14:textId="77777777" w:rsidTr="00023BBB">
              <w:sdt>
                <w:sdtPr>
                  <w:rPr>
                    <w:rFonts w:ascii="Arial" w:hAnsi="Arial" w:cs="Arial"/>
                    <w:sz w:val="18"/>
                    <w:szCs w:val="18"/>
                  </w:rPr>
                  <w:alias w:val="Medios"/>
                  <w:tag w:val="Medios"/>
                  <w:id w:val="979970862"/>
                  <w:placeholder>
                    <w:docPart w:val="F706F3F2D9EA431D947714F01D24CA0A"/>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End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D6D2D9" w14:textId="47EBB4A5" w:rsidR="00242CD9" w:rsidRPr="005F7176" w:rsidRDefault="00242CD9" w:rsidP="001A6F6F">
                      <w:pPr>
                        <w:jc w:val="both"/>
                        <w:rPr>
                          <w:rFonts w:ascii="Arial" w:hAnsi="Arial" w:cs="Arial"/>
                          <w:sz w:val="18"/>
                          <w:szCs w:val="18"/>
                        </w:rPr>
                      </w:pPr>
                      <w:r w:rsidRPr="00344160">
                        <w:rPr>
                          <w:rStyle w:val="Textodelmarcadordeposicin"/>
                          <w:rFonts w:ascii="Arial" w:hAnsi="Arial" w:cs="Arial"/>
                          <w:color w:val="auto"/>
                          <w:sz w:val="18"/>
                          <w:szCs w:val="18"/>
                        </w:rPr>
                        <w:t>Elija un elemento.</w:t>
                      </w:r>
                    </w:p>
                  </w:tc>
                </w:sdtContent>
              </w:sdt>
              <w:sdt>
                <w:sdtPr>
                  <w:rPr>
                    <w:rFonts w:ascii="Arial" w:hAnsi="Arial" w:cs="Arial"/>
                    <w:sz w:val="18"/>
                    <w:szCs w:val="18"/>
                  </w:rPr>
                  <w:alias w:val="Participantes"/>
                  <w:tag w:val="Participantes"/>
                  <w:id w:val="1637212060"/>
                  <w:placeholder>
                    <w:docPart w:val="78791623430B498A9EFFD909DE34AE3F"/>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End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C639C4F" w14:textId="36F30781" w:rsidR="00242CD9" w:rsidRPr="005F7176" w:rsidRDefault="00242CD9" w:rsidP="001A6F6F">
                      <w:pPr>
                        <w:jc w:val="both"/>
                        <w:rPr>
                          <w:rFonts w:ascii="Arial" w:hAnsi="Arial" w:cs="Arial"/>
                          <w:sz w:val="18"/>
                          <w:szCs w:val="18"/>
                        </w:rPr>
                      </w:pPr>
                      <w:r w:rsidRPr="00344160">
                        <w:rPr>
                          <w:rStyle w:val="Textodelmarcadordeposicin"/>
                          <w:rFonts w:ascii="Arial" w:hAnsi="Arial" w:cs="Arial"/>
                          <w:color w:val="auto"/>
                          <w:sz w:val="18"/>
                          <w:szCs w:val="18"/>
                        </w:rPr>
                        <w:t>Elija un elemento.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5470557E" w14:textId="77777777" w:rsidR="00242CD9" w:rsidRPr="005F7176" w:rsidRDefault="00242CD9" w:rsidP="001A6F6F">
                  <w:pPr>
                    <w:rPr>
                      <w:rFonts w:ascii="Arial" w:hAnsi="Arial" w:cs="Arial"/>
                      <w:sz w:val="18"/>
                      <w:szCs w:val="18"/>
                    </w:rPr>
                  </w:pP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748CB7F5" w14:textId="77777777" w:rsidR="00242CD9" w:rsidRPr="005F7176" w:rsidRDefault="00242CD9" w:rsidP="001A6F6F">
                  <w:pPr>
                    <w:rPr>
                      <w:rFonts w:ascii="Arial" w:hAnsi="Arial" w:cs="Arial"/>
                      <w:sz w:val="18"/>
                      <w:szCs w:val="18"/>
                    </w:rPr>
                  </w:pPr>
                </w:p>
              </w:tc>
            </w:tr>
          </w:tbl>
          <w:p w14:paraId="4C63674F" w14:textId="77777777" w:rsidR="00242CD9" w:rsidRPr="005F7176" w:rsidRDefault="00242CD9" w:rsidP="001A6F6F">
            <w:pPr>
              <w:jc w:val="both"/>
              <w:rPr>
                <w:rFonts w:ascii="Arial" w:hAnsi="Arial" w:cs="Arial"/>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5F7176" w14:paraId="0F0D4921" w14:textId="77777777" w:rsidTr="00023BBB">
              <w:tc>
                <w:tcPr>
                  <w:tcW w:w="2011" w:type="dxa"/>
                  <w:tcBorders>
                    <w:bottom w:val="single" w:sz="4" w:space="0" w:color="auto"/>
                  </w:tcBorders>
                  <w:shd w:val="clear" w:color="auto" w:fill="A8D08D" w:themeFill="accent6" w:themeFillTint="99"/>
                </w:tcPr>
                <w:p w14:paraId="1C7F2C8D"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Medios</w:t>
                  </w:r>
                </w:p>
              </w:tc>
              <w:tc>
                <w:tcPr>
                  <w:tcW w:w="1941" w:type="dxa"/>
                  <w:tcBorders>
                    <w:bottom w:val="single" w:sz="4" w:space="0" w:color="auto"/>
                  </w:tcBorders>
                  <w:shd w:val="clear" w:color="auto" w:fill="A8D08D" w:themeFill="accent6" w:themeFillTint="99"/>
                </w:tcPr>
                <w:p w14:paraId="55DCD172"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Participante(s)</w:t>
                  </w:r>
                </w:p>
              </w:tc>
              <w:tc>
                <w:tcPr>
                  <w:tcW w:w="1426" w:type="dxa"/>
                  <w:tcBorders>
                    <w:bottom w:val="single" w:sz="2" w:space="0" w:color="auto"/>
                  </w:tcBorders>
                  <w:shd w:val="clear" w:color="auto" w:fill="A8D08D" w:themeFill="accent6" w:themeFillTint="99"/>
                </w:tcPr>
                <w:p w14:paraId="135BF369"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Fecha</w:t>
                  </w:r>
                </w:p>
              </w:tc>
              <w:tc>
                <w:tcPr>
                  <w:tcW w:w="3224" w:type="dxa"/>
                  <w:tcBorders>
                    <w:bottom w:val="single" w:sz="2" w:space="0" w:color="auto"/>
                  </w:tcBorders>
                  <w:shd w:val="clear" w:color="auto" w:fill="A8D08D" w:themeFill="accent6" w:themeFillTint="99"/>
                </w:tcPr>
                <w:p w14:paraId="4995B353" w14:textId="77777777" w:rsidR="00242CD9" w:rsidRPr="005F7176" w:rsidRDefault="00242CD9" w:rsidP="001A6F6F">
                  <w:pPr>
                    <w:jc w:val="center"/>
                    <w:rPr>
                      <w:rFonts w:ascii="Arial" w:hAnsi="Arial" w:cs="Arial"/>
                      <w:b/>
                      <w:sz w:val="18"/>
                      <w:szCs w:val="18"/>
                    </w:rPr>
                  </w:pPr>
                  <w:r w:rsidRPr="005F7176">
                    <w:rPr>
                      <w:rFonts w:ascii="Arial" w:hAnsi="Arial" w:cs="Arial"/>
                      <w:b/>
                      <w:sz w:val="18"/>
                      <w:szCs w:val="18"/>
                    </w:rPr>
                    <w:t>Principales aportaciones</w:t>
                  </w:r>
                </w:p>
              </w:tc>
            </w:tr>
            <w:tr w:rsidR="00242CD9" w:rsidRPr="005F7176" w14:paraId="6CDD06F9" w14:textId="77777777" w:rsidTr="00023BBB">
              <w:sdt>
                <w:sdtPr>
                  <w:rPr>
                    <w:rFonts w:ascii="Arial" w:hAnsi="Arial" w:cs="Arial"/>
                    <w:sz w:val="18"/>
                    <w:szCs w:val="18"/>
                  </w:rPr>
                  <w:alias w:val="Medios"/>
                  <w:tag w:val="Medios"/>
                  <w:id w:val="-1998721400"/>
                  <w:placeholder>
                    <w:docPart w:val="B64DD97A11D54247B483CCEE805F6AC8"/>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End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BB1F87" w14:textId="5272D7FC" w:rsidR="00242CD9" w:rsidRPr="005F7176" w:rsidRDefault="00242CD9" w:rsidP="001A6F6F">
                      <w:pPr>
                        <w:jc w:val="both"/>
                        <w:rPr>
                          <w:rFonts w:ascii="Arial" w:hAnsi="Arial" w:cs="Arial"/>
                          <w:sz w:val="18"/>
                          <w:szCs w:val="18"/>
                        </w:rPr>
                      </w:pPr>
                      <w:r w:rsidRPr="00344160">
                        <w:rPr>
                          <w:rStyle w:val="Textodelmarcadordeposicin"/>
                          <w:rFonts w:ascii="Arial" w:hAnsi="Arial" w:cs="Arial"/>
                          <w:color w:val="auto"/>
                          <w:sz w:val="18"/>
                          <w:szCs w:val="18"/>
                        </w:rPr>
                        <w:t>Elija un elemento.</w:t>
                      </w:r>
                    </w:p>
                  </w:tc>
                </w:sdtContent>
              </w:sdt>
              <w:sdt>
                <w:sdtPr>
                  <w:rPr>
                    <w:rFonts w:ascii="Arial" w:hAnsi="Arial" w:cs="Arial"/>
                    <w:sz w:val="18"/>
                    <w:szCs w:val="18"/>
                  </w:rPr>
                  <w:alias w:val="Participantes"/>
                  <w:tag w:val="Participantes"/>
                  <w:id w:val="976878966"/>
                  <w:placeholder>
                    <w:docPart w:val="8553842044C44C68BD8B844CA745FAD2"/>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End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B53BC9" w14:textId="7EE94921" w:rsidR="00242CD9" w:rsidRPr="005F7176" w:rsidRDefault="00242CD9" w:rsidP="001A6F6F">
                      <w:pPr>
                        <w:jc w:val="both"/>
                        <w:rPr>
                          <w:rFonts w:ascii="Arial" w:hAnsi="Arial" w:cs="Arial"/>
                          <w:sz w:val="18"/>
                          <w:szCs w:val="18"/>
                        </w:rPr>
                      </w:pPr>
                      <w:r w:rsidRPr="00344160">
                        <w:rPr>
                          <w:rStyle w:val="Textodelmarcadordeposicin"/>
                          <w:rFonts w:ascii="Arial" w:hAnsi="Arial" w:cs="Arial"/>
                          <w:color w:val="auto"/>
                          <w:sz w:val="18"/>
                          <w:szCs w:val="18"/>
                        </w:rPr>
                        <w:t>Elija un elemento.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57C35B45" w14:textId="77777777" w:rsidR="00242CD9" w:rsidRPr="005F7176" w:rsidRDefault="00242CD9" w:rsidP="001A6F6F">
                  <w:pPr>
                    <w:rPr>
                      <w:rFonts w:ascii="Arial" w:hAnsi="Arial" w:cs="Arial"/>
                      <w:sz w:val="18"/>
                      <w:szCs w:val="18"/>
                    </w:rPr>
                  </w:pP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7C914A51" w14:textId="77777777" w:rsidR="00242CD9" w:rsidRPr="005F7176" w:rsidRDefault="00242CD9" w:rsidP="001A6F6F">
                  <w:pPr>
                    <w:rPr>
                      <w:rFonts w:ascii="Arial" w:hAnsi="Arial" w:cs="Arial"/>
                      <w:sz w:val="18"/>
                      <w:szCs w:val="18"/>
                    </w:rPr>
                  </w:pPr>
                </w:p>
              </w:tc>
            </w:tr>
          </w:tbl>
          <w:p w14:paraId="1AE6DADC" w14:textId="77777777" w:rsidR="00242CD9" w:rsidRPr="005F7176" w:rsidRDefault="00242CD9" w:rsidP="001A6F6F">
            <w:pPr>
              <w:jc w:val="both"/>
              <w:rPr>
                <w:rFonts w:ascii="Arial" w:hAnsi="Arial" w:cs="Arial"/>
                <w:sz w:val="18"/>
                <w:szCs w:val="18"/>
              </w:rPr>
            </w:pPr>
          </w:p>
          <w:p w14:paraId="766180E7" w14:textId="77777777" w:rsidR="00673EAE" w:rsidRPr="005F7176" w:rsidRDefault="00673EAE" w:rsidP="001A6F6F">
            <w:pPr>
              <w:jc w:val="both"/>
              <w:rPr>
                <w:rFonts w:ascii="Arial" w:hAnsi="Arial" w:cs="Arial"/>
                <w:sz w:val="18"/>
                <w:szCs w:val="18"/>
              </w:rPr>
            </w:pPr>
          </w:p>
        </w:tc>
      </w:tr>
    </w:tbl>
    <w:p w14:paraId="7C3E0D3A" w14:textId="77777777" w:rsidR="00242CD9" w:rsidRPr="005F7176" w:rsidRDefault="00242CD9" w:rsidP="001A6F6F">
      <w:pPr>
        <w:spacing w:after="0" w:line="240" w:lineRule="auto"/>
        <w:jc w:val="both"/>
        <w:rPr>
          <w:rFonts w:ascii="Arial" w:hAnsi="Arial" w:cs="Arial"/>
          <w:sz w:val="18"/>
          <w:szCs w:val="18"/>
        </w:rPr>
      </w:pPr>
    </w:p>
    <w:p w14:paraId="738E6CBE" w14:textId="77777777" w:rsidR="00242CD9" w:rsidRPr="005F7176" w:rsidRDefault="00C9396B" w:rsidP="001A6F6F">
      <w:pPr>
        <w:shd w:val="clear" w:color="auto" w:fill="A8D08D" w:themeFill="accent6" w:themeFillTint="99"/>
        <w:spacing w:after="0" w:line="240" w:lineRule="auto"/>
        <w:jc w:val="both"/>
        <w:rPr>
          <w:rFonts w:ascii="Arial" w:hAnsi="Arial" w:cs="Arial"/>
          <w:b/>
          <w:sz w:val="18"/>
          <w:szCs w:val="18"/>
        </w:rPr>
      </w:pPr>
      <w:r w:rsidRPr="005F7176">
        <w:rPr>
          <w:rFonts w:ascii="Arial" w:hAnsi="Arial" w:cs="Arial"/>
          <w:b/>
          <w:sz w:val="18"/>
          <w:szCs w:val="18"/>
        </w:rPr>
        <w:t>VI</w:t>
      </w:r>
      <w:r w:rsidR="00242CD9" w:rsidRPr="005F7176">
        <w:rPr>
          <w:rFonts w:ascii="Arial" w:hAnsi="Arial" w:cs="Arial"/>
          <w:b/>
          <w:sz w:val="18"/>
          <w:szCs w:val="18"/>
        </w:rPr>
        <w:t xml:space="preserve">. BIBLIOGRAFÍA O REFERENCIAS </w:t>
      </w:r>
      <w:r w:rsidR="00D71DE4" w:rsidRPr="005F7176">
        <w:rPr>
          <w:rFonts w:ascii="Arial" w:hAnsi="Arial" w:cs="Arial"/>
          <w:b/>
          <w:sz w:val="18"/>
          <w:szCs w:val="18"/>
        </w:rPr>
        <w:t>DE CUALQUIER ÍNDOLE</w:t>
      </w:r>
      <w:r w:rsidR="00242CD9" w:rsidRPr="005F7176">
        <w:rPr>
          <w:rFonts w:ascii="Arial" w:hAnsi="Arial" w:cs="Arial"/>
          <w:b/>
          <w:sz w:val="18"/>
          <w:szCs w:val="18"/>
        </w:rPr>
        <w:t xml:space="preserve"> QUE SE HAYAN UTILIZADO EN LA ELABORACIÓN DE LA PROPUESTA DE REGULACIÓN.</w:t>
      </w:r>
    </w:p>
    <w:tbl>
      <w:tblPr>
        <w:tblStyle w:val="Tablaconcuadrcula"/>
        <w:tblW w:w="0" w:type="auto"/>
        <w:tblLook w:val="04A0" w:firstRow="1" w:lastRow="0" w:firstColumn="1" w:lastColumn="0" w:noHBand="0" w:noVBand="1"/>
      </w:tblPr>
      <w:tblGrid>
        <w:gridCol w:w="8828"/>
      </w:tblGrid>
      <w:tr w:rsidR="00242CD9" w:rsidRPr="005F7176" w14:paraId="091D68EB" w14:textId="77777777" w:rsidTr="00225DA6">
        <w:tc>
          <w:tcPr>
            <w:tcW w:w="8828" w:type="dxa"/>
            <w:tcBorders>
              <w:bottom w:val="single" w:sz="4" w:space="0" w:color="auto"/>
            </w:tcBorders>
          </w:tcPr>
          <w:p w14:paraId="39EEACD6" w14:textId="6D477356" w:rsidR="00242CD9" w:rsidRPr="005F7176" w:rsidRDefault="00376614" w:rsidP="001A6F6F">
            <w:pPr>
              <w:jc w:val="both"/>
              <w:rPr>
                <w:rFonts w:ascii="Arial" w:hAnsi="Arial" w:cs="Arial"/>
                <w:b/>
                <w:sz w:val="18"/>
                <w:szCs w:val="18"/>
              </w:rPr>
            </w:pPr>
            <w:r w:rsidRPr="005F7176">
              <w:rPr>
                <w:rFonts w:ascii="Arial" w:hAnsi="Arial" w:cs="Arial"/>
                <w:b/>
                <w:sz w:val="18"/>
                <w:szCs w:val="18"/>
              </w:rPr>
              <w:t>17</w:t>
            </w:r>
            <w:r w:rsidR="00242CD9" w:rsidRPr="005F7176">
              <w:rPr>
                <w:rFonts w:ascii="Arial" w:hAnsi="Arial" w:cs="Arial"/>
                <w:b/>
                <w:sz w:val="18"/>
                <w:szCs w:val="18"/>
              </w:rPr>
              <w:t>.- Enumere las fuentes académicas, científicas, de asociaciones, instituciones privadas</w:t>
            </w:r>
            <w:r w:rsidR="00356E5F" w:rsidRPr="005F7176">
              <w:rPr>
                <w:rFonts w:ascii="Arial" w:hAnsi="Arial" w:cs="Arial"/>
                <w:b/>
                <w:sz w:val="18"/>
                <w:szCs w:val="18"/>
              </w:rPr>
              <w:t xml:space="preserve"> o públicas</w:t>
            </w:r>
            <w:r w:rsidR="00242CD9" w:rsidRPr="005F7176">
              <w:rPr>
                <w:rFonts w:ascii="Arial" w:hAnsi="Arial" w:cs="Arial"/>
                <w:b/>
                <w:sz w:val="18"/>
                <w:szCs w:val="18"/>
              </w:rPr>
              <w:t>, internacionales o gubernamentales consultadas en la elaboración de la propuesta de regulación:</w:t>
            </w:r>
          </w:p>
          <w:p w14:paraId="2A2E7A00" w14:textId="77777777" w:rsidR="009B219A" w:rsidRPr="005F7176" w:rsidRDefault="009B219A" w:rsidP="001A6F6F">
            <w:pPr>
              <w:jc w:val="both"/>
              <w:rPr>
                <w:rFonts w:ascii="Arial" w:hAnsi="Arial" w:cs="Arial"/>
                <w:b/>
                <w:sz w:val="18"/>
                <w:szCs w:val="18"/>
              </w:rPr>
            </w:pPr>
          </w:p>
          <w:p w14:paraId="540B0EEA" w14:textId="77777777" w:rsidR="009B219A" w:rsidRPr="005F7176" w:rsidRDefault="009B219A" w:rsidP="001A6F6F">
            <w:pPr>
              <w:jc w:val="both"/>
              <w:rPr>
                <w:rFonts w:ascii="Arial" w:hAnsi="Arial" w:cs="Arial"/>
                <w:sz w:val="18"/>
                <w:szCs w:val="18"/>
                <w:lang w:val="en-GB"/>
              </w:rPr>
            </w:pPr>
            <w:proofErr w:type="spellStart"/>
            <w:r w:rsidRPr="005F7176">
              <w:rPr>
                <w:rFonts w:ascii="Arial" w:hAnsi="Arial" w:cs="Arial"/>
                <w:b/>
                <w:sz w:val="18"/>
                <w:szCs w:val="18"/>
                <w:lang w:val="en-GB"/>
              </w:rPr>
              <w:t>Instrumentos</w:t>
            </w:r>
            <w:proofErr w:type="spellEnd"/>
            <w:r w:rsidRPr="005F7176">
              <w:rPr>
                <w:rFonts w:ascii="Arial" w:hAnsi="Arial" w:cs="Arial"/>
                <w:b/>
                <w:sz w:val="18"/>
                <w:szCs w:val="18"/>
                <w:lang w:val="en-GB"/>
              </w:rPr>
              <w:t xml:space="preserve"> </w:t>
            </w:r>
            <w:proofErr w:type="spellStart"/>
            <w:r w:rsidRPr="005F7176">
              <w:rPr>
                <w:rFonts w:ascii="Arial" w:hAnsi="Arial" w:cs="Arial"/>
                <w:b/>
                <w:sz w:val="18"/>
                <w:szCs w:val="18"/>
                <w:lang w:val="en-GB"/>
              </w:rPr>
              <w:t>jurídicos</w:t>
            </w:r>
            <w:proofErr w:type="spellEnd"/>
            <w:r w:rsidRPr="005F7176">
              <w:rPr>
                <w:rFonts w:ascii="Arial" w:hAnsi="Arial" w:cs="Arial"/>
                <w:b/>
                <w:sz w:val="18"/>
                <w:szCs w:val="18"/>
                <w:lang w:val="en-GB"/>
              </w:rPr>
              <w:t xml:space="preserve"> </w:t>
            </w:r>
            <w:proofErr w:type="spellStart"/>
            <w:r w:rsidRPr="005F7176">
              <w:rPr>
                <w:rFonts w:ascii="Arial" w:hAnsi="Arial" w:cs="Arial"/>
                <w:b/>
                <w:sz w:val="18"/>
                <w:szCs w:val="18"/>
                <w:lang w:val="en-GB"/>
              </w:rPr>
              <w:t>nacionales</w:t>
            </w:r>
            <w:proofErr w:type="spellEnd"/>
            <w:r w:rsidRPr="005F7176">
              <w:rPr>
                <w:rFonts w:ascii="Arial" w:hAnsi="Arial" w:cs="Arial"/>
                <w:sz w:val="18"/>
                <w:szCs w:val="18"/>
                <w:lang w:val="en-GB"/>
              </w:rPr>
              <w:t>:</w:t>
            </w:r>
          </w:p>
          <w:p w14:paraId="47481AB2" w14:textId="77777777" w:rsidR="009B219A" w:rsidRPr="005F7176" w:rsidRDefault="009B219A" w:rsidP="001A6F6F">
            <w:pPr>
              <w:jc w:val="both"/>
              <w:rPr>
                <w:rFonts w:ascii="Arial" w:hAnsi="Arial" w:cs="Arial"/>
                <w:sz w:val="18"/>
                <w:szCs w:val="18"/>
                <w:lang w:val="en-GB"/>
              </w:rPr>
            </w:pPr>
          </w:p>
          <w:p w14:paraId="343509E3" w14:textId="66739DBF" w:rsidR="009B219A" w:rsidRPr="005F7176" w:rsidRDefault="009B219A" w:rsidP="00547BDA">
            <w:pPr>
              <w:numPr>
                <w:ilvl w:val="0"/>
                <w:numId w:val="5"/>
              </w:numPr>
              <w:jc w:val="both"/>
              <w:rPr>
                <w:rFonts w:ascii="Arial" w:hAnsi="Arial" w:cs="Arial"/>
                <w:sz w:val="18"/>
                <w:szCs w:val="18"/>
              </w:rPr>
            </w:pPr>
            <w:r w:rsidRPr="005F7176">
              <w:rPr>
                <w:rFonts w:ascii="Arial" w:hAnsi="Arial" w:cs="Arial"/>
                <w:sz w:val="18"/>
                <w:szCs w:val="18"/>
              </w:rPr>
              <w:t>Decreto por el que se reforman y adicionan diversas disposiciones de los artículos 6o., 7o., 27, 28, 73, 78, 94 y 105 de la Constitución Política de los Estados Unidos Mexicanos (DOF, 11 de junio de 2013)</w:t>
            </w:r>
          </w:p>
          <w:p w14:paraId="1EC63431" w14:textId="77777777" w:rsidR="00D62D23" w:rsidRPr="005F7176" w:rsidRDefault="00D62D23" w:rsidP="001A6F6F">
            <w:pPr>
              <w:ind w:left="720"/>
              <w:jc w:val="both"/>
              <w:rPr>
                <w:rFonts w:ascii="Arial" w:hAnsi="Arial" w:cs="Arial"/>
                <w:sz w:val="18"/>
                <w:szCs w:val="18"/>
              </w:rPr>
            </w:pPr>
          </w:p>
          <w:p w14:paraId="497720FE" w14:textId="5562FD04" w:rsidR="0013692E" w:rsidRPr="005F7176" w:rsidRDefault="0013692E" w:rsidP="00547BDA">
            <w:pPr>
              <w:numPr>
                <w:ilvl w:val="0"/>
                <w:numId w:val="5"/>
              </w:numPr>
              <w:jc w:val="both"/>
              <w:rPr>
                <w:rFonts w:ascii="Arial" w:hAnsi="Arial" w:cs="Arial"/>
                <w:sz w:val="18"/>
                <w:szCs w:val="18"/>
              </w:rPr>
            </w:pPr>
            <w:r w:rsidRPr="005F7176">
              <w:rPr>
                <w:rFonts w:ascii="Arial" w:hAnsi="Arial" w:cs="Arial"/>
                <w:sz w:val="18"/>
                <w:szCs w:val="18"/>
              </w:rPr>
              <w:t>Ley Federal de Derechos (DOF, 31 de diciembre de 1981 y su última modificación, publicada en el DOF el 28 de diciembre de 2019)</w:t>
            </w:r>
          </w:p>
          <w:p w14:paraId="300D536C" w14:textId="77777777" w:rsidR="0013692E" w:rsidRPr="005F7176" w:rsidRDefault="0013692E" w:rsidP="001A6F6F">
            <w:pPr>
              <w:ind w:left="720"/>
              <w:jc w:val="both"/>
              <w:rPr>
                <w:rFonts w:ascii="Arial" w:hAnsi="Arial" w:cs="Arial"/>
                <w:sz w:val="18"/>
                <w:szCs w:val="18"/>
              </w:rPr>
            </w:pPr>
          </w:p>
          <w:p w14:paraId="71C92087" w14:textId="54F7588F" w:rsidR="009B219A" w:rsidRPr="005F7176" w:rsidRDefault="009B219A" w:rsidP="00547BDA">
            <w:pPr>
              <w:numPr>
                <w:ilvl w:val="0"/>
                <w:numId w:val="5"/>
              </w:numPr>
              <w:jc w:val="both"/>
              <w:rPr>
                <w:rFonts w:ascii="Arial" w:hAnsi="Arial" w:cs="Arial"/>
                <w:sz w:val="18"/>
                <w:szCs w:val="18"/>
              </w:rPr>
            </w:pPr>
            <w:r w:rsidRPr="005F7176">
              <w:rPr>
                <w:rFonts w:ascii="Arial" w:hAnsi="Arial" w:cs="Arial"/>
                <w:sz w:val="18"/>
                <w:szCs w:val="18"/>
              </w:rPr>
              <w:t>Ley Federal de Telecomunicaciones y Radiodifusión (DOF, 14 de julio de 2014 y su última modificación, publicada en el DOF el 24 de enero de 2020)</w:t>
            </w:r>
          </w:p>
          <w:p w14:paraId="79863FAE" w14:textId="77777777" w:rsidR="00D62D23" w:rsidRPr="005F7176" w:rsidRDefault="00D62D23" w:rsidP="001A6F6F">
            <w:pPr>
              <w:ind w:left="720"/>
              <w:jc w:val="both"/>
              <w:rPr>
                <w:rFonts w:ascii="Arial" w:hAnsi="Arial" w:cs="Arial"/>
                <w:sz w:val="18"/>
                <w:szCs w:val="18"/>
              </w:rPr>
            </w:pPr>
          </w:p>
          <w:p w14:paraId="360C4655" w14:textId="2EFA54EF" w:rsidR="009B219A" w:rsidRDefault="009B219A" w:rsidP="00547BDA">
            <w:pPr>
              <w:numPr>
                <w:ilvl w:val="0"/>
                <w:numId w:val="5"/>
              </w:numPr>
              <w:jc w:val="both"/>
              <w:rPr>
                <w:rFonts w:ascii="Arial" w:hAnsi="Arial" w:cs="Arial"/>
                <w:sz w:val="18"/>
                <w:szCs w:val="18"/>
              </w:rPr>
            </w:pPr>
            <w:r w:rsidRPr="005F7176">
              <w:rPr>
                <w:rFonts w:ascii="Arial" w:hAnsi="Arial" w:cs="Arial"/>
                <w:sz w:val="18"/>
                <w:szCs w:val="18"/>
              </w:rPr>
              <w:t xml:space="preserve">Lineamientos para el otorgamiento de la constancia de autorización, para el uso y aprovechamiento de bandas de frecuencia del espectro radioeléctrico para uso secundario. </w:t>
            </w:r>
          </w:p>
          <w:p w14:paraId="13388617" w14:textId="77777777" w:rsidR="0062750B" w:rsidRDefault="0062750B" w:rsidP="0062750B">
            <w:pPr>
              <w:pStyle w:val="Prrafodelista"/>
              <w:rPr>
                <w:rFonts w:ascii="Arial" w:hAnsi="Arial" w:cs="Arial"/>
                <w:sz w:val="18"/>
                <w:szCs w:val="18"/>
              </w:rPr>
            </w:pPr>
          </w:p>
          <w:p w14:paraId="54992BF7" w14:textId="56D53879" w:rsidR="0062750B" w:rsidRPr="005F7176" w:rsidRDefault="0062750B" w:rsidP="00547BDA">
            <w:pPr>
              <w:numPr>
                <w:ilvl w:val="0"/>
                <w:numId w:val="5"/>
              </w:numPr>
              <w:jc w:val="both"/>
              <w:rPr>
                <w:rFonts w:ascii="Arial" w:hAnsi="Arial" w:cs="Arial"/>
                <w:sz w:val="18"/>
                <w:szCs w:val="18"/>
              </w:rPr>
            </w:pPr>
            <w:r>
              <w:rPr>
                <w:rFonts w:ascii="Arial" w:hAnsi="Arial" w:cs="Arial"/>
                <w:sz w:val="18"/>
                <w:szCs w:val="18"/>
              </w:rPr>
              <w:t>Formato</w:t>
            </w:r>
            <w:r w:rsidRPr="006B441F">
              <w:rPr>
                <w:rFonts w:ascii="Arial" w:hAnsi="Arial" w:cs="Arial"/>
                <w:bCs/>
                <w:sz w:val="18"/>
                <w:szCs w:val="18"/>
              </w:rPr>
              <w:t xml:space="preserve"> para la presentación del trámite de Solicitud de Constancia de Autorización, para el uso y aprovechamiento de bandas de frecuencias del espectro radioeléctrico para uso secundario</w:t>
            </w:r>
          </w:p>
          <w:p w14:paraId="4EAD7AAC" w14:textId="77777777" w:rsidR="00D62D23" w:rsidRPr="005F7176" w:rsidRDefault="00D62D23" w:rsidP="001A6F6F">
            <w:pPr>
              <w:ind w:left="720"/>
              <w:jc w:val="both"/>
              <w:rPr>
                <w:rFonts w:ascii="Arial" w:hAnsi="Arial" w:cs="Arial"/>
                <w:sz w:val="18"/>
                <w:szCs w:val="18"/>
              </w:rPr>
            </w:pPr>
          </w:p>
          <w:p w14:paraId="6CE2D30F" w14:textId="093FCDF6" w:rsidR="008B45F7" w:rsidRPr="005F7176" w:rsidRDefault="009B219A" w:rsidP="00547BDA">
            <w:pPr>
              <w:numPr>
                <w:ilvl w:val="0"/>
                <w:numId w:val="5"/>
              </w:numPr>
              <w:jc w:val="both"/>
              <w:rPr>
                <w:rFonts w:ascii="Arial" w:hAnsi="Arial" w:cs="Arial"/>
                <w:b/>
                <w:sz w:val="18"/>
                <w:szCs w:val="18"/>
              </w:rPr>
            </w:pPr>
            <w:r w:rsidRPr="005F7176">
              <w:rPr>
                <w:rFonts w:ascii="Arial" w:hAnsi="Arial" w:cs="Arial"/>
                <w:sz w:val="18"/>
                <w:szCs w:val="18"/>
              </w:rPr>
              <w:t>Estatuto Orgánico (DOF, 4 de septiembre de 2014</w:t>
            </w:r>
            <w:r w:rsidR="00093B1E" w:rsidRPr="005F7176">
              <w:rPr>
                <w:rFonts w:ascii="Arial" w:hAnsi="Arial" w:cs="Arial"/>
                <w:sz w:val="18"/>
                <w:szCs w:val="18"/>
              </w:rPr>
              <w:t>)</w:t>
            </w:r>
          </w:p>
          <w:p w14:paraId="18D68D3D" w14:textId="67135CFA" w:rsidR="009B219A" w:rsidRPr="005F7176" w:rsidRDefault="008B45F7" w:rsidP="001A6F6F">
            <w:pPr>
              <w:ind w:left="720"/>
              <w:jc w:val="both"/>
              <w:rPr>
                <w:rFonts w:ascii="Arial" w:hAnsi="Arial" w:cs="Arial"/>
                <w:b/>
                <w:sz w:val="18"/>
                <w:szCs w:val="18"/>
              </w:rPr>
            </w:pPr>
            <w:r w:rsidRPr="005F7176">
              <w:rPr>
                <w:rFonts w:ascii="Arial" w:hAnsi="Arial" w:cs="Arial"/>
                <w:b/>
                <w:sz w:val="18"/>
                <w:szCs w:val="18"/>
              </w:rPr>
              <w:t xml:space="preserve"> </w:t>
            </w:r>
          </w:p>
          <w:p w14:paraId="56AB985B" w14:textId="77777777" w:rsidR="009B219A" w:rsidRPr="005F7176" w:rsidRDefault="009B219A" w:rsidP="001A6F6F">
            <w:pPr>
              <w:jc w:val="both"/>
              <w:rPr>
                <w:rFonts w:ascii="Arial" w:hAnsi="Arial" w:cs="Arial"/>
                <w:b/>
                <w:sz w:val="18"/>
                <w:szCs w:val="18"/>
              </w:rPr>
            </w:pPr>
            <w:r w:rsidRPr="00984C7F">
              <w:rPr>
                <w:rFonts w:ascii="Arial" w:hAnsi="Arial" w:cs="Arial"/>
                <w:b/>
                <w:sz w:val="18"/>
                <w:szCs w:val="18"/>
              </w:rPr>
              <w:t>Fuentes de derecho comparado:</w:t>
            </w:r>
          </w:p>
          <w:p w14:paraId="1000AEAF" w14:textId="77777777" w:rsidR="009B219A" w:rsidRPr="005F7176" w:rsidRDefault="009B219A" w:rsidP="001A6F6F">
            <w:pPr>
              <w:jc w:val="both"/>
              <w:rPr>
                <w:rFonts w:ascii="Arial" w:hAnsi="Arial" w:cs="Arial"/>
                <w:b/>
                <w:sz w:val="18"/>
                <w:szCs w:val="18"/>
              </w:rPr>
            </w:pPr>
          </w:p>
          <w:p w14:paraId="7CB57C98" w14:textId="77777777" w:rsidR="001A6F6F" w:rsidRPr="005F7176" w:rsidRDefault="004E29A3" w:rsidP="00547BDA">
            <w:pPr>
              <w:pStyle w:val="Prrafodelista"/>
              <w:numPr>
                <w:ilvl w:val="0"/>
                <w:numId w:val="13"/>
              </w:numPr>
              <w:jc w:val="both"/>
              <w:rPr>
                <w:rFonts w:ascii="Arial" w:hAnsi="Arial" w:cs="Arial"/>
                <w:b/>
                <w:sz w:val="18"/>
                <w:szCs w:val="18"/>
              </w:rPr>
            </w:pPr>
            <w:r w:rsidRPr="005F7176">
              <w:rPr>
                <w:rFonts w:ascii="Arial" w:hAnsi="Arial" w:cs="Arial"/>
                <w:sz w:val="18"/>
                <w:szCs w:val="18"/>
              </w:rPr>
              <w:t>Boletín No. 63 de la Oficina de Ingeniería y Tecnología de la Comisión Federal de Comunicaciones: “Entendiendo la regulación de la Comisión Federal de Comunicaciones para Transmisores de Baja Potencia no licenciados, consultable en el enlace electrónico siguiente:</w:t>
            </w:r>
          </w:p>
          <w:p w14:paraId="5BAAA81A" w14:textId="37986D2F" w:rsidR="004E29A3" w:rsidRPr="005F7176" w:rsidRDefault="009533BC" w:rsidP="001A6F6F">
            <w:pPr>
              <w:pStyle w:val="Prrafodelista"/>
              <w:jc w:val="both"/>
              <w:rPr>
                <w:rStyle w:val="Hipervnculo"/>
                <w:rFonts w:ascii="Arial" w:hAnsi="Arial" w:cs="Arial"/>
                <w:b/>
                <w:color w:val="auto"/>
                <w:sz w:val="18"/>
                <w:szCs w:val="18"/>
                <w:u w:val="none"/>
              </w:rPr>
            </w:pPr>
            <w:hyperlink r:id="rId88" w:history="1">
              <w:r w:rsidR="004E29A3" w:rsidRPr="00344160">
                <w:rPr>
                  <w:rStyle w:val="Hipervnculo"/>
                  <w:rFonts w:ascii="Arial" w:hAnsi="Arial" w:cs="Arial"/>
                  <w:color w:val="auto"/>
                  <w:sz w:val="18"/>
                  <w:szCs w:val="18"/>
                </w:rPr>
                <w:t>https://transition.fcc.gov/bureaus/oet/info/documents/bulletins/oet63/oet63rev.pdf</w:t>
              </w:r>
            </w:hyperlink>
          </w:p>
          <w:p w14:paraId="7A8B75B7" w14:textId="77777777" w:rsidR="004E29A3" w:rsidRPr="005F7176" w:rsidRDefault="004E29A3" w:rsidP="001A6F6F">
            <w:pPr>
              <w:pStyle w:val="Prrafodelista"/>
              <w:jc w:val="both"/>
              <w:rPr>
                <w:rFonts w:ascii="Arial" w:hAnsi="Arial" w:cs="Arial"/>
                <w:b/>
                <w:sz w:val="18"/>
                <w:szCs w:val="18"/>
              </w:rPr>
            </w:pPr>
          </w:p>
          <w:p w14:paraId="3551E1AB" w14:textId="7CF95F5B" w:rsidR="008B45F7" w:rsidRPr="005F7176" w:rsidRDefault="008B45F7" w:rsidP="00547BDA">
            <w:pPr>
              <w:pStyle w:val="Prrafodelista"/>
              <w:numPr>
                <w:ilvl w:val="0"/>
                <w:numId w:val="13"/>
              </w:numPr>
              <w:jc w:val="both"/>
              <w:rPr>
                <w:rStyle w:val="Hipervnculo"/>
                <w:rFonts w:ascii="Arial" w:hAnsi="Arial" w:cs="Arial"/>
                <w:color w:val="auto"/>
                <w:sz w:val="18"/>
                <w:szCs w:val="18"/>
                <w:u w:val="none"/>
              </w:rPr>
            </w:pPr>
            <w:r w:rsidRPr="005F7176">
              <w:rPr>
                <w:rFonts w:ascii="Arial" w:hAnsi="Arial" w:cs="Arial"/>
                <w:sz w:val="18"/>
                <w:szCs w:val="18"/>
              </w:rPr>
              <w:t>Código Federal de Regulación. Título 47 – Telecomunicaciones, Capítulo I – Comisión Federal de Comunicaciones, Subcapítulo A – General, Parte 15 – Dispositivos de radiofrecuencia, Subparte C – Radiadores Intencionales</w:t>
            </w:r>
            <w:r w:rsidR="004E29A3" w:rsidRPr="005F7176">
              <w:rPr>
                <w:rFonts w:ascii="Arial" w:hAnsi="Arial" w:cs="Arial"/>
                <w:sz w:val="18"/>
                <w:szCs w:val="18"/>
              </w:rPr>
              <w:t xml:space="preserve">, consultable en el enlace electrónico siguiente: </w:t>
            </w:r>
            <w:hyperlink r:id="rId89" w:history="1">
              <w:r w:rsidRPr="00344160">
                <w:rPr>
                  <w:rStyle w:val="Hipervnculo"/>
                  <w:rFonts w:ascii="Arial" w:hAnsi="Arial" w:cs="Arial"/>
                  <w:color w:val="auto"/>
                  <w:sz w:val="18"/>
                  <w:szCs w:val="18"/>
                </w:rPr>
                <w:t>https://www.ecfr.gov/cgi-bin/text-idx?SID=727d3d2093b30f34b2a8470bdb8bec53&amp;mc=true&amp;node=pt47.1.15&amp;rgn=div5</w:t>
              </w:r>
            </w:hyperlink>
          </w:p>
          <w:p w14:paraId="4DF00354" w14:textId="77777777" w:rsidR="004E29A3" w:rsidRPr="005F7176" w:rsidRDefault="004E29A3" w:rsidP="001A6F6F">
            <w:pPr>
              <w:pStyle w:val="Prrafodelista"/>
              <w:jc w:val="both"/>
              <w:rPr>
                <w:rFonts w:ascii="Arial" w:hAnsi="Arial" w:cs="Arial"/>
                <w:sz w:val="18"/>
                <w:szCs w:val="18"/>
              </w:rPr>
            </w:pPr>
          </w:p>
          <w:p w14:paraId="0A1C8985" w14:textId="77777777" w:rsidR="00B42466" w:rsidRDefault="008D4FDD" w:rsidP="00547BDA">
            <w:pPr>
              <w:pStyle w:val="Prrafodelista"/>
              <w:numPr>
                <w:ilvl w:val="0"/>
                <w:numId w:val="13"/>
              </w:numPr>
              <w:jc w:val="both"/>
              <w:rPr>
                <w:rFonts w:ascii="Arial" w:hAnsi="Arial" w:cs="Arial"/>
                <w:sz w:val="18"/>
                <w:szCs w:val="18"/>
              </w:rPr>
            </w:pPr>
            <w:r w:rsidRPr="005F7176">
              <w:rPr>
                <w:rFonts w:ascii="Arial" w:hAnsi="Arial" w:cs="Arial"/>
                <w:sz w:val="18"/>
                <w:szCs w:val="18"/>
              </w:rPr>
              <w:t xml:space="preserve">Deliberación del 10 de junio del 2020 </w:t>
            </w:r>
            <w:r w:rsidRPr="005F7176">
              <w:rPr>
                <w:rFonts w:ascii="Arial" w:hAnsi="Arial" w:cs="Arial"/>
                <w:i/>
                <w:sz w:val="18"/>
                <w:szCs w:val="18"/>
              </w:rPr>
              <w:t>(</w:t>
            </w:r>
            <w:proofErr w:type="spellStart"/>
            <w:r w:rsidRPr="005F7176">
              <w:rPr>
                <w:rFonts w:ascii="Arial" w:hAnsi="Arial" w:cs="Arial"/>
                <w:bCs/>
                <w:i/>
                <w:sz w:val="18"/>
                <w:szCs w:val="18"/>
              </w:rPr>
              <w:t>Délibération</w:t>
            </w:r>
            <w:proofErr w:type="spellEnd"/>
            <w:r w:rsidRPr="005F7176">
              <w:rPr>
                <w:rFonts w:ascii="Arial" w:hAnsi="Arial" w:cs="Arial"/>
                <w:bCs/>
                <w:i/>
                <w:sz w:val="18"/>
                <w:szCs w:val="18"/>
              </w:rPr>
              <w:t xml:space="preserve"> du 10 </w:t>
            </w:r>
            <w:proofErr w:type="spellStart"/>
            <w:r w:rsidRPr="005F7176">
              <w:rPr>
                <w:rFonts w:ascii="Arial" w:hAnsi="Arial" w:cs="Arial"/>
                <w:bCs/>
                <w:i/>
                <w:sz w:val="18"/>
                <w:szCs w:val="18"/>
              </w:rPr>
              <w:t>juin</w:t>
            </w:r>
            <w:proofErr w:type="spellEnd"/>
            <w:r w:rsidRPr="005F7176">
              <w:rPr>
                <w:rFonts w:ascii="Arial" w:hAnsi="Arial" w:cs="Arial"/>
                <w:bCs/>
                <w:i/>
                <w:sz w:val="18"/>
                <w:szCs w:val="18"/>
              </w:rPr>
              <w:t xml:space="preserve"> 2020 </w:t>
            </w:r>
            <w:proofErr w:type="spellStart"/>
            <w:r w:rsidRPr="005F7176">
              <w:rPr>
                <w:rFonts w:ascii="Arial" w:hAnsi="Arial" w:cs="Arial"/>
                <w:bCs/>
                <w:i/>
                <w:sz w:val="18"/>
                <w:szCs w:val="18"/>
              </w:rPr>
              <w:t>relative</w:t>
            </w:r>
            <w:proofErr w:type="spellEnd"/>
            <w:r w:rsidRPr="005F7176">
              <w:rPr>
                <w:rFonts w:ascii="Arial" w:hAnsi="Arial" w:cs="Arial"/>
                <w:bCs/>
                <w:i/>
                <w:sz w:val="18"/>
                <w:szCs w:val="18"/>
              </w:rPr>
              <w:t xml:space="preserve"> à une </w:t>
            </w:r>
            <w:proofErr w:type="spellStart"/>
            <w:r w:rsidRPr="005F7176">
              <w:rPr>
                <w:rFonts w:ascii="Arial" w:hAnsi="Arial" w:cs="Arial"/>
                <w:bCs/>
                <w:i/>
                <w:sz w:val="18"/>
                <w:szCs w:val="18"/>
              </w:rPr>
              <w:t>autorisation</w:t>
            </w:r>
            <w:proofErr w:type="spellEnd"/>
            <w:r w:rsidRPr="005F7176">
              <w:rPr>
                <w:rFonts w:ascii="Arial" w:hAnsi="Arial" w:cs="Arial"/>
                <w:bCs/>
                <w:i/>
                <w:sz w:val="18"/>
                <w:szCs w:val="18"/>
              </w:rPr>
              <w:t xml:space="preserve"> </w:t>
            </w:r>
            <w:proofErr w:type="spellStart"/>
            <w:r w:rsidRPr="005F7176">
              <w:rPr>
                <w:rFonts w:ascii="Arial" w:hAnsi="Arial" w:cs="Arial"/>
                <w:bCs/>
                <w:i/>
                <w:sz w:val="18"/>
                <w:szCs w:val="18"/>
              </w:rPr>
              <w:t>temporaire</w:t>
            </w:r>
            <w:proofErr w:type="spellEnd"/>
            <w:r w:rsidRPr="005F7176">
              <w:rPr>
                <w:rFonts w:ascii="Arial" w:hAnsi="Arial" w:cs="Arial"/>
                <w:bCs/>
                <w:i/>
                <w:sz w:val="18"/>
                <w:szCs w:val="18"/>
              </w:rPr>
              <w:t xml:space="preserve"> </w:t>
            </w:r>
            <w:proofErr w:type="spellStart"/>
            <w:r w:rsidRPr="005F7176">
              <w:rPr>
                <w:rFonts w:ascii="Arial" w:hAnsi="Arial" w:cs="Arial"/>
                <w:bCs/>
                <w:i/>
                <w:sz w:val="18"/>
                <w:szCs w:val="18"/>
              </w:rPr>
              <w:t>pour</w:t>
            </w:r>
            <w:proofErr w:type="spellEnd"/>
            <w:r w:rsidRPr="005F7176">
              <w:rPr>
                <w:rFonts w:ascii="Arial" w:hAnsi="Arial" w:cs="Arial"/>
                <w:bCs/>
                <w:i/>
                <w:sz w:val="18"/>
                <w:szCs w:val="18"/>
              </w:rPr>
              <w:t xml:space="preserve"> </w:t>
            </w:r>
            <w:proofErr w:type="spellStart"/>
            <w:r w:rsidRPr="005F7176">
              <w:rPr>
                <w:rFonts w:ascii="Arial" w:hAnsi="Arial" w:cs="Arial"/>
                <w:bCs/>
                <w:i/>
                <w:sz w:val="18"/>
                <w:szCs w:val="18"/>
              </w:rPr>
              <w:t>l'exploitation</w:t>
            </w:r>
            <w:proofErr w:type="spellEnd"/>
            <w:r w:rsidRPr="005F7176">
              <w:rPr>
                <w:rFonts w:ascii="Arial" w:hAnsi="Arial" w:cs="Arial"/>
                <w:bCs/>
                <w:i/>
                <w:sz w:val="18"/>
                <w:szCs w:val="18"/>
              </w:rPr>
              <w:t xml:space="preserve"> </w:t>
            </w:r>
            <w:proofErr w:type="spellStart"/>
            <w:r w:rsidRPr="005F7176">
              <w:rPr>
                <w:rFonts w:ascii="Arial" w:hAnsi="Arial" w:cs="Arial"/>
                <w:bCs/>
                <w:i/>
                <w:sz w:val="18"/>
                <w:szCs w:val="18"/>
              </w:rPr>
              <w:t>d'un</w:t>
            </w:r>
            <w:proofErr w:type="spellEnd"/>
            <w:r w:rsidRPr="005F7176">
              <w:rPr>
                <w:rFonts w:ascii="Arial" w:hAnsi="Arial" w:cs="Arial"/>
                <w:bCs/>
                <w:i/>
                <w:sz w:val="18"/>
                <w:szCs w:val="18"/>
              </w:rPr>
              <w:t xml:space="preserve"> </w:t>
            </w:r>
            <w:proofErr w:type="spellStart"/>
            <w:r w:rsidRPr="005F7176">
              <w:rPr>
                <w:rFonts w:ascii="Arial" w:hAnsi="Arial" w:cs="Arial"/>
                <w:bCs/>
                <w:i/>
                <w:sz w:val="18"/>
                <w:szCs w:val="18"/>
              </w:rPr>
              <w:t>service</w:t>
            </w:r>
            <w:proofErr w:type="spellEnd"/>
            <w:r w:rsidRPr="005F7176">
              <w:rPr>
                <w:rFonts w:ascii="Arial" w:hAnsi="Arial" w:cs="Arial"/>
                <w:bCs/>
                <w:i/>
                <w:sz w:val="18"/>
                <w:szCs w:val="18"/>
              </w:rPr>
              <w:t xml:space="preserve"> de radio</w:t>
            </w:r>
            <w:r w:rsidRPr="005F7176">
              <w:rPr>
                <w:rFonts w:ascii="Arial" w:hAnsi="Arial" w:cs="Arial"/>
                <w:bCs/>
                <w:sz w:val="18"/>
                <w:szCs w:val="18"/>
              </w:rPr>
              <w:t>)</w:t>
            </w:r>
            <w:r w:rsidRPr="005F7176">
              <w:rPr>
                <w:rFonts w:ascii="Arial" w:hAnsi="Arial" w:cs="Arial"/>
                <w:sz w:val="18"/>
                <w:szCs w:val="18"/>
              </w:rPr>
              <w:t>, emitida por el Comité territorial del sector de París de la CSA, consultable en el enlace electrónico siguiente:</w:t>
            </w:r>
          </w:p>
          <w:p w14:paraId="09D65C32" w14:textId="429607B9" w:rsidR="008D4FDD" w:rsidRPr="005F7176" w:rsidRDefault="009533BC" w:rsidP="00B42466">
            <w:pPr>
              <w:pStyle w:val="Prrafodelista"/>
              <w:jc w:val="both"/>
              <w:rPr>
                <w:rStyle w:val="Hipervnculo"/>
                <w:rFonts w:ascii="Arial" w:hAnsi="Arial" w:cs="Arial"/>
                <w:color w:val="auto"/>
                <w:sz w:val="18"/>
                <w:szCs w:val="18"/>
                <w:u w:val="none"/>
              </w:rPr>
            </w:pPr>
            <w:hyperlink r:id="rId90" w:history="1">
              <w:r w:rsidR="008D4FDD" w:rsidRPr="00344160">
                <w:rPr>
                  <w:rStyle w:val="Hipervnculo"/>
                  <w:rFonts w:ascii="Arial" w:hAnsi="Arial" w:cs="Arial"/>
                  <w:color w:val="auto"/>
                  <w:sz w:val="18"/>
                  <w:szCs w:val="18"/>
                </w:rPr>
                <w:t>https://www.legifrance.gouv.fr/affichTexte.do?cidTexte=JORFTEXT000041999880&amp;categorieLien=id</w:t>
              </w:r>
            </w:hyperlink>
          </w:p>
          <w:p w14:paraId="6BAA32FC" w14:textId="77777777" w:rsidR="008D4FDD" w:rsidRPr="005F7176" w:rsidRDefault="008D4FDD" w:rsidP="001A6F6F">
            <w:pPr>
              <w:pStyle w:val="Prrafodelista"/>
              <w:jc w:val="both"/>
              <w:rPr>
                <w:rStyle w:val="Hipervnculo"/>
                <w:rFonts w:ascii="Arial" w:hAnsi="Arial" w:cs="Arial"/>
                <w:color w:val="auto"/>
                <w:sz w:val="18"/>
                <w:szCs w:val="18"/>
                <w:u w:val="none"/>
              </w:rPr>
            </w:pPr>
          </w:p>
          <w:p w14:paraId="53E4DA32" w14:textId="77777777" w:rsidR="00B42466" w:rsidRDefault="008B45F7" w:rsidP="00547BDA">
            <w:pPr>
              <w:pStyle w:val="Prrafodelista"/>
              <w:numPr>
                <w:ilvl w:val="0"/>
                <w:numId w:val="13"/>
              </w:numPr>
              <w:jc w:val="both"/>
              <w:rPr>
                <w:rFonts w:ascii="Arial" w:hAnsi="Arial" w:cs="Arial"/>
                <w:sz w:val="18"/>
                <w:szCs w:val="18"/>
              </w:rPr>
            </w:pPr>
            <w:r w:rsidRPr="005F7176">
              <w:rPr>
                <w:rFonts w:ascii="Arial" w:hAnsi="Arial" w:cs="Arial"/>
                <w:sz w:val="18"/>
                <w:szCs w:val="18"/>
              </w:rPr>
              <w:t>Formas permitidas de operación de radiodifusión de baja potencia, consultables en el enlace electrónico siguiente:</w:t>
            </w:r>
          </w:p>
          <w:p w14:paraId="2C47191D" w14:textId="75FC1F95" w:rsidR="008B45F7" w:rsidRPr="005F7176" w:rsidRDefault="009533BC" w:rsidP="00B42466">
            <w:pPr>
              <w:pStyle w:val="Prrafodelista"/>
              <w:jc w:val="both"/>
              <w:rPr>
                <w:rStyle w:val="Hipervnculo"/>
                <w:rFonts w:ascii="Arial" w:hAnsi="Arial" w:cs="Arial"/>
                <w:color w:val="auto"/>
                <w:sz w:val="18"/>
                <w:szCs w:val="18"/>
                <w:u w:val="none"/>
              </w:rPr>
            </w:pPr>
            <w:hyperlink r:id="rId91" w:history="1">
              <w:r w:rsidR="008B45F7" w:rsidRPr="00344160">
                <w:rPr>
                  <w:rStyle w:val="Hipervnculo"/>
                  <w:rFonts w:ascii="Arial" w:hAnsi="Arial" w:cs="Arial"/>
                  <w:color w:val="auto"/>
                  <w:sz w:val="18"/>
                  <w:szCs w:val="18"/>
                </w:rPr>
                <w:t>https://web.archive.org/web/20110304112834/http://www.fcc.gov/ftp/Bureaus/Mass_Media/Databases/documents_collection/pn910724.pdf</w:t>
              </w:r>
            </w:hyperlink>
          </w:p>
          <w:p w14:paraId="7AE4E2E9" w14:textId="49506532" w:rsidR="008B45F7" w:rsidRPr="005F7176" w:rsidRDefault="008B45F7" w:rsidP="001A6F6F">
            <w:pPr>
              <w:pStyle w:val="Prrafodelista"/>
              <w:jc w:val="both"/>
              <w:rPr>
                <w:rFonts w:ascii="Arial" w:hAnsi="Arial" w:cs="Arial"/>
                <w:sz w:val="18"/>
                <w:szCs w:val="18"/>
              </w:rPr>
            </w:pPr>
            <w:r w:rsidRPr="005F7176">
              <w:rPr>
                <w:rFonts w:ascii="Arial" w:hAnsi="Arial" w:cs="Arial"/>
                <w:sz w:val="18"/>
                <w:szCs w:val="18"/>
              </w:rPr>
              <w:t xml:space="preserve"> </w:t>
            </w:r>
          </w:p>
          <w:p w14:paraId="2E845DA3" w14:textId="77777777" w:rsidR="00B42466" w:rsidRDefault="008B45F7" w:rsidP="00547BDA">
            <w:pPr>
              <w:pStyle w:val="Prrafodelista"/>
              <w:numPr>
                <w:ilvl w:val="0"/>
                <w:numId w:val="13"/>
              </w:numPr>
              <w:jc w:val="both"/>
              <w:rPr>
                <w:rFonts w:ascii="Arial" w:hAnsi="Arial" w:cs="Arial"/>
                <w:sz w:val="18"/>
                <w:szCs w:val="18"/>
              </w:rPr>
            </w:pPr>
            <w:r w:rsidRPr="005F7176">
              <w:rPr>
                <w:rFonts w:ascii="Arial" w:hAnsi="Arial" w:cs="Arial"/>
                <w:sz w:val="18"/>
                <w:szCs w:val="18"/>
              </w:rPr>
              <w:t>Ley de Radiodifusión, consultable en el enlace electrónico siguiente:</w:t>
            </w:r>
          </w:p>
          <w:p w14:paraId="7D5C08CB" w14:textId="6CFB5A4C" w:rsidR="008B45F7" w:rsidRPr="005F7176" w:rsidRDefault="009533BC" w:rsidP="00B42466">
            <w:pPr>
              <w:pStyle w:val="Prrafodelista"/>
              <w:jc w:val="both"/>
              <w:rPr>
                <w:rStyle w:val="Hipervnculo"/>
                <w:rFonts w:ascii="Arial" w:hAnsi="Arial" w:cs="Arial"/>
                <w:color w:val="auto"/>
                <w:sz w:val="18"/>
                <w:szCs w:val="18"/>
                <w:u w:val="none"/>
              </w:rPr>
            </w:pPr>
            <w:hyperlink r:id="rId92" w:history="1">
              <w:r w:rsidR="008B45F7" w:rsidRPr="00344160">
                <w:rPr>
                  <w:rStyle w:val="Hipervnculo"/>
                  <w:rFonts w:ascii="Arial" w:hAnsi="Arial" w:cs="Arial"/>
                  <w:color w:val="auto"/>
                  <w:sz w:val="18"/>
                  <w:szCs w:val="18"/>
                </w:rPr>
                <w:t>https://laws.justice.gc.ca/PDF/B-9.01.pdf</w:t>
              </w:r>
            </w:hyperlink>
          </w:p>
          <w:p w14:paraId="328D4578" w14:textId="77777777" w:rsidR="0057646C" w:rsidRPr="005F7176" w:rsidRDefault="0057646C" w:rsidP="001A6F6F">
            <w:pPr>
              <w:pStyle w:val="Prrafodelista"/>
              <w:jc w:val="both"/>
              <w:rPr>
                <w:rStyle w:val="Hipervnculo"/>
                <w:rFonts w:ascii="Arial" w:hAnsi="Arial" w:cs="Arial"/>
                <w:color w:val="auto"/>
                <w:sz w:val="18"/>
                <w:szCs w:val="18"/>
                <w:u w:val="none"/>
              </w:rPr>
            </w:pPr>
          </w:p>
          <w:p w14:paraId="4DD9B217" w14:textId="2F79A3BF" w:rsidR="0057646C" w:rsidRPr="005F7176" w:rsidRDefault="0057646C" w:rsidP="00547BDA">
            <w:pPr>
              <w:pStyle w:val="Prrafodelista"/>
              <w:numPr>
                <w:ilvl w:val="0"/>
                <w:numId w:val="13"/>
              </w:numPr>
              <w:jc w:val="both"/>
              <w:rPr>
                <w:rFonts w:ascii="Arial" w:hAnsi="Arial" w:cs="Arial"/>
                <w:sz w:val="18"/>
                <w:szCs w:val="18"/>
              </w:rPr>
            </w:pPr>
            <w:r w:rsidRPr="005F7176">
              <w:rPr>
                <w:rFonts w:ascii="Arial" w:hAnsi="Arial" w:cs="Arial"/>
                <w:sz w:val="18"/>
                <w:szCs w:val="18"/>
              </w:rPr>
              <w:t xml:space="preserve">Ley de Radiodifusión </w:t>
            </w:r>
            <w:r w:rsidRPr="005F7176">
              <w:rPr>
                <w:rFonts w:ascii="Arial" w:hAnsi="Arial" w:cs="Arial"/>
                <w:i/>
                <w:sz w:val="18"/>
                <w:szCs w:val="18"/>
              </w:rPr>
              <w:t>(</w:t>
            </w:r>
            <w:proofErr w:type="spellStart"/>
            <w:r w:rsidRPr="005F7176">
              <w:rPr>
                <w:rFonts w:ascii="Arial" w:hAnsi="Arial" w:cs="Arial"/>
                <w:i/>
                <w:sz w:val="18"/>
                <w:szCs w:val="18"/>
              </w:rPr>
              <w:t>Broadcasting</w:t>
            </w:r>
            <w:proofErr w:type="spellEnd"/>
            <w:r w:rsidRPr="005F7176">
              <w:rPr>
                <w:rFonts w:ascii="Arial" w:hAnsi="Arial" w:cs="Arial"/>
                <w:i/>
                <w:sz w:val="18"/>
                <w:szCs w:val="18"/>
              </w:rPr>
              <w:t xml:space="preserve"> </w:t>
            </w:r>
            <w:proofErr w:type="spellStart"/>
            <w:r w:rsidRPr="005F7176">
              <w:rPr>
                <w:rFonts w:ascii="Arial" w:hAnsi="Arial" w:cs="Arial"/>
                <w:i/>
                <w:sz w:val="18"/>
                <w:szCs w:val="18"/>
              </w:rPr>
              <w:t>Act</w:t>
            </w:r>
            <w:proofErr w:type="spellEnd"/>
            <w:r w:rsidRPr="005F7176">
              <w:rPr>
                <w:rFonts w:ascii="Arial" w:hAnsi="Arial" w:cs="Arial"/>
                <w:i/>
                <w:sz w:val="18"/>
                <w:szCs w:val="18"/>
              </w:rPr>
              <w:t xml:space="preserve"> 1990), </w:t>
            </w:r>
            <w:r w:rsidRPr="005F7176">
              <w:rPr>
                <w:rFonts w:ascii="Arial" w:hAnsi="Arial" w:cs="Arial"/>
                <w:sz w:val="18"/>
                <w:szCs w:val="18"/>
              </w:rPr>
              <w:t>consultable en el enlace electrónico siguiente:</w:t>
            </w:r>
            <w:r w:rsidR="00DA5995" w:rsidRPr="005F7176">
              <w:rPr>
                <w:rFonts w:ascii="Arial" w:hAnsi="Arial" w:cs="Arial"/>
                <w:sz w:val="18"/>
                <w:szCs w:val="18"/>
              </w:rPr>
              <w:t xml:space="preserve"> </w:t>
            </w:r>
            <w:hyperlink r:id="rId93" w:history="1">
              <w:r w:rsidR="00DA5995" w:rsidRPr="00344160">
                <w:rPr>
                  <w:rStyle w:val="Hipervnculo"/>
                  <w:rFonts w:ascii="Arial" w:hAnsi="Arial" w:cs="Arial"/>
                  <w:color w:val="auto"/>
                  <w:sz w:val="18"/>
                  <w:szCs w:val="18"/>
                </w:rPr>
                <w:t>http://www.legislation.gov.uk/ukpga/1990/42/contents</w:t>
              </w:r>
            </w:hyperlink>
          </w:p>
          <w:p w14:paraId="4476D60E" w14:textId="77777777" w:rsidR="008B45F7" w:rsidRPr="005F7176" w:rsidRDefault="008B45F7" w:rsidP="001A6F6F">
            <w:pPr>
              <w:pStyle w:val="Prrafodelista"/>
              <w:jc w:val="both"/>
              <w:rPr>
                <w:rFonts w:ascii="Arial" w:hAnsi="Arial" w:cs="Arial"/>
                <w:i/>
                <w:sz w:val="18"/>
                <w:szCs w:val="18"/>
              </w:rPr>
            </w:pPr>
          </w:p>
          <w:p w14:paraId="6D5AB4DD" w14:textId="77777777" w:rsidR="00D62D23" w:rsidRPr="00344160" w:rsidRDefault="00D62D23" w:rsidP="00547BDA">
            <w:pPr>
              <w:pStyle w:val="Prrafodelista"/>
              <w:numPr>
                <w:ilvl w:val="0"/>
                <w:numId w:val="13"/>
              </w:numPr>
              <w:jc w:val="both"/>
              <w:rPr>
                <w:rStyle w:val="Hipervnculo"/>
                <w:rFonts w:ascii="Arial" w:hAnsi="Arial" w:cs="Arial"/>
                <w:color w:val="auto"/>
                <w:sz w:val="18"/>
                <w:szCs w:val="18"/>
              </w:rPr>
            </w:pPr>
            <w:r w:rsidRPr="005F7176">
              <w:rPr>
                <w:rFonts w:ascii="Arial" w:hAnsi="Arial" w:cs="Arial"/>
                <w:sz w:val="18"/>
                <w:szCs w:val="18"/>
              </w:rPr>
              <w:t xml:space="preserve">Ley de Telecomunicaciones, sección 55 (Ley del 22 de junio de 2004, modificada por última vez el 6 de febrero de 2020), consultable en el enlace electrónico siguiente: </w:t>
            </w:r>
            <w:hyperlink r:id="rId94" w:history="1">
              <w:r w:rsidRPr="00344160">
                <w:rPr>
                  <w:rStyle w:val="Hipervnculo"/>
                  <w:rFonts w:ascii="Arial" w:hAnsi="Arial" w:cs="Arial"/>
                  <w:color w:val="auto"/>
                  <w:sz w:val="18"/>
                  <w:szCs w:val="18"/>
                </w:rPr>
                <w:t>https://dejure.org/gesetze/TKG</w:t>
              </w:r>
            </w:hyperlink>
          </w:p>
          <w:p w14:paraId="4BD965CA" w14:textId="77777777" w:rsidR="00D62D23" w:rsidRPr="00344160" w:rsidRDefault="00D62D23" w:rsidP="001A6F6F">
            <w:pPr>
              <w:pStyle w:val="Prrafodelista"/>
              <w:jc w:val="both"/>
              <w:rPr>
                <w:rStyle w:val="Hipervnculo"/>
                <w:rFonts w:ascii="Arial" w:hAnsi="Arial" w:cs="Arial"/>
                <w:color w:val="auto"/>
                <w:sz w:val="18"/>
                <w:szCs w:val="18"/>
              </w:rPr>
            </w:pPr>
          </w:p>
          <w:p w14:paraId="5424AC1D" w14:textId="77777777" w:rsidR="00B42466" w:rsidRPr="00344160" w:rsidRDefault="009B4093" w:rsidP="00547BDA">
            <w:pPr>
              <w:pStyle w:val="Prrafodelista"/>
              <w:numPr>
                <w:ilvl w:val="0"/>
                <w:numId w:val="13"/>
              </w:numPr>
              <w:jc w:val="both"/>
              <w:rPr>
                <w:rFonts w:ascii="Arial" w:hAnsi="Arial" w:cs="Arial"/>
                <w:sz w:val="18"/>
                <w:szCs w:val="18"/>
                <w:u w:val="single"/>
              </w:rPr>
            </w:pPr>
            <w:r w:rsidRPr="005F7176">
              <w:rPr>
                <w:rFonts w:ascii="Arial" w:hAnsi="Arial" w:cs="Arial"/>
                <w:sz w:val="18"/>
                <w:szCs w:val="18"/>
              </w:rPr>
              <w:t>Ley no. 86-1067 del 30 de septiembre de 1986 sobre la libertad de comunicación, artículo 28-3, consultable en los enlaces electrónicos siguientes:</w:t>
            </w:r>
          </w:p>
          <w:p w14:paraId="5B3A80B2" w14:textId="54AD15EF" w:rsidR="009B4093" w:rsidRPr="00344160" w:rsidRDefault="009533BC" w:rsidP="00B42466">
            <w:pPr>
              <w:pStyle w:val="Prrafodelista"/>
              <w:jc w:val="both"/>
              <w:rPr>
                <w:rStyle w:val="Hipervnculo"/>
                <w:rFonts w:ascii="Arial" w:hAnsi="Arial" w:cs="Arial"/>
                <w:color w:val="auto"/>
                <w:sz w:val="18"/>
                <w:szCs w:val="18"/>
              </w:rPr>
            </w:pPr>
            <w:hyperlink r:id="rId95" w:history="1">
              <w:r w:rsidR="009B4093" w:rsidRPr="00344160">
                <w:rPr>
                  <w:rStyle w:val="Hipervnculo"/>
                  <w:rFonts w:ascii="Arial" w:hAnsi="Arial" w:cs="Arial"/>
                  <w:color w:val="auto"/>
                  <w:sz w:val="18"/>
                  <w:szCs w:val="18"/>
                </w:rPr>
                <w:t>https://www.legifrance.gouv.fr/affichTexteArticle.do;jsessionid=8867DAFCBE11EBDA3A691F72FC79008D.tplgfr25s_2?idArticle=LEGIARTI000033745804&amp;cidTexte=LEGITEXT000006068930&amp;dateTexte=20180717</w:t>
              </w:r>
            </w:hyperlink>
            <w:r w:rsidR="009B4093" w:rsidRPr="00344160">
              <w:rPr>
                <w:rStyle w:val="Hipervnculo"/>
                <w:rFonts w:ascii="Arial" w:hAnsi="Arial" w:cs="Arial"/>
                <w:color w:val="auto"/>
                <w:sz w:val="18"/>
                <w:szCs w:val="18"/>
              </w:rPr>
              <w:t xml:space="preserve"> y </w:t>
            </w:r>
            <w:hyperlink r:id="rId96" w:anchor=":~:text=Pour%20une%20autorisation%20temporaire%2C%20la,par%20t%C3%A9l%C3%A9phone%20ou%20par%20courrier" w:history="1">
              <w:r w:rsidR="009B4093" w:rsidRPr="00344160">
                <w:rPr>
                  <w:rStyle w:val="Hipervnculo"/>
                  <w:rFonts w:ascii="Arial" w:hAnsi="Arial" w:cs="Arial"/>
                  <w:color w:val="auto"/>
                  <w:sz w:val="18"/>
                  <w:szCs w:val="18"/>
                </w:rPr>
                <w:t>https://www.csa.fr/Reguler/Creation-et-regulation-d-une-radio/Les-appels-a-candidatures-pour-les-radios-FM/Autorisation-des-radios-temporaires#:~:text=Pour%20une%20autorisation%20temporaire%2C%20la,par%20t%C3%A9l%C3%A9phone%20ou%20par%20courrier</w:t>
              </w:r>
            </w:hyperlink>
          </w:p>
          <w:p w14:paraId="4C13581B" w14:textId="77777777" w:rsidR="009B4093" w:rsidRPr="005F7176" w:rsidRDefault="009B4093" w:rsidP="001A6F6F">
            <w:pPr>
              <w:pStyle w:val="Prrafodelista"/>
              <w:jc w:val="both"/>
              <w:rPr>
                <w:rFonts w:ascii="Arial" w:hAnsi="Arial" w:cs="Arial"/>
                <w:i/>
                <w:sz w:val="18"/>
                <w:szCs w:val="18"/>
              </w:rPr>
            </w:pPr>
          </w:p>
          <w:p w14:paraId="053A17F7" w14:textId="26BD6D35" w:rsidR="009B219A" w:rsidRPr="005F7176" w:rsidRDefault="008B45F7" w:rsidP="00547BDA">
            <w:pPr>
              <w:pStyle w:val="Prrafodelista"/>
              <w:numPr>
                <w:ilvl w:val="0"/>
                <w:numId w:val="13"/>
              </w:numPr>
              <w:jc w:val="both"/>
              <w:rPr>
                <w:rFonts w:ascii="Arial" w:hAnsi="Arial" w:cs="Arial"/>
                <w:i/>
                <w:sz w:val="18"/>
                <w:szCs w:val="18"/>
              </w:rPr>
            </w:pPr>
            <w:r w:rsidRPr="005F7176">
              <w:rPr>
                <w:rFonts w:ascii="Arial" w:hAnsi="Arial" w:cs="Arial"/>
                <w:sz w:val="18"/>
                <w:szCs w:val="18"/>
              </w:rPr>
              <w:t>Política Regulatoria de radiodifusión CRTC 2018-137</w:t>
            </w:r>
            <w:r w:rsidR="009B219A" w:rsidRPr="005F7176">
              <w:rPr>
                <w:rFonts w:ascii="Arial" w:hAnsi="Arial" w:cs="Arial"/>
                <w:i/>
                <w:sz w:val="18"/>
                <w:szCs w:val="18"/>
              </w:rPr>
              <w:t xml:space="preserve">, </w:t>
            </w:r>
            <w:r w:rsidR="009B219A" w:rsidRPr="005F7176">
              <w:rPr>
                <w:rFonts w:ascii="Arial" w:hAnsi="Arial" w:cs="Arial"/>
                <w:sz w:val="18"/>
                <w:szCs w:val="18"/>
              </w:rPr>
              <w:t>consultable en el enlace electrónico siguiente:</w:t>
            </w:r>
          </w:p>
          <w:p w14:paraId="275B4AB8" w14:textId="77777777" w:rsidR="008B45F7" w:rsidRPr="00344160" w:rsidRDefault="009533BC" w:rsidP="001A6F6F">
            <w:pPr>
              <w:pStyle w:val="Prrafodelista"/>
              <w:jc w:val="both"/>
              <w:rPr>
                <w:rStyle w:val="Hipervnculo"/>
                <w:rFonts w:ascii="Arial" w:hAnsi="Arial" w:cs="Arial"/>
                <w:color w:val="auto"/>
                <w:sz w:val="18"/>
                <w:szCs w:val="18"/>
              </w:rPr>
            </w:pPr>
            <w:hyperlink r:id="rId97" w:history="1">
              <w:r w:rsidR="008B45F7" w:rsidRPr="00344160">
                <w:rPr>
                  <w:rStyle w:val="Hipervnculo"/>
                  <w:rFonts w:ascii="Arial" w:hAnsi="Arial" w:cs="Arial"/>
                  <w:color w:val="auto"/>
                  <w:sz w:val="18"/>
                  <w:szCs w:val="18"/>
                </w:rPr>
                <w:t>https://crtc.gc.ca/eng/archive/2018/2018-137.htm</w:t>
              </w:r>
            </w:hyperlink>
          </w:p>
          <w:p w14:paraId="0F8AEF5A" w14:textId="77777777" w:rsidR="008B45F7" w:rsidRPr="00344160" w:rsidRDefault="008B45F7" w:rsidP="001A6F6F">
            <w:pPr>
              <w:pStyle w:val="Prrafodelista"/>
              <w:jc w:val="both"/>
              <w:rPr>
                <w:rStyle w:val="Hipervnculo"/>
                <w:rFonts w:ascii="Arial" w:hAnsi="Arial" w:cs="Arial"/>
                <w:color w:val="auto"/>
                <w:sz w:val="18"/>
                <w:szCs w:val="18"/>
              </w:rPr>
            </w:pPr>
          </w:p>
          <w:p w14:paraId="54BFCD86" w14:textId="35F610E5" w:rsidR="009B219A" w:rsidRPr="005F7176" w:rsidRDefault="008B45F7" w:rsidP="00547BDA">
            <w:pPr>
              <w:pStyle w:val="Prrafodelista"/>
              <w:numPr>
                <w:ilvl w:val="0"/>
                <w:numId w:val="13"/>
              </w:numPr>
              <w:jc w:val="both"/>
              <w:rPr>
                <w:rFonts w:ascii="Arial" w:hAnsi="Arial" w:cs="Arial"/>
                <w:i/>
                <w:sz w:val="18"/>
                <w:szCs w:val="18"/>
              </w:rPr>
            </w:pPr>
            <w:r w:rsidRPr="005F7176">
              <w:rPr>
                <w:rFonts w:ascii="Arial" w:hAnsi="Arial" w:cs="Arial"/>
                <w:sz w:val="18"/>
                <w:szCs w:val="18"/>
              </w:rPr>
              <w:t>Procedimientos y Reglas de Radiodifusión, co</w:t>
            </w:r>
            <w:r w:rsidR="00ED731A">
              <w:rPr>
                <w:rFonts w:ascii="Arial" w:hAnsi="Arial" w:cs="Arial"/>
                <w:sz w:val="18"/>
                <w:szCs w:val="18"/>
              </w:rPr>
              <w:t>n</w:t>
            </w:r>
            <w:r w:rsidR="009B219A" w:rsidRPr="005F7176">
              <w:rPr>
                <w:rFonts w:ascii="Arial" w:hAnsi="Arial" w:cs="Arial"/>
                <w:sz w:val="18"/>
                <w:szCs w:val="18"/>
              </w:rPr>
              <w:t>sultable en el enlace electrónico siguiente:</w:t>
            </w:r>
          </w:p>
          <w:p w14:paraId="5D3C81BE" w14:textId="6F7DBC97" w:rsidR="009B219A" w:rsidRPr="00344160" w:rsidRDefault="009533BC" w:rsidP="001A6F6F">
            <w:pPr>
              <w:pStyle w:val="Prrafodelista"/>
              <w:jc w:val="both"/>
              <w:rPr>
                <w:rStyle w:val="Hipervnculo"/>
                <w:rFonts w:ascii="Arial" w:hAnsi="Arial" w:cs="Arial"/>
                <w:color w:val="auto"/>
                <w:sz w:val="18"/>
                <w:szCs w:val="18"/>
              </w:rPr>
            </w:pPr>
            <w:hyperlink r:id="rId98" w:anchor="fnb5-ref" w:history="1">
              <w:r w:rsidR="008B45F7" w:rsidRPr="00344160">
                <w:rPr>
                  <w:rStyle w:val="Hipervnculo"/>
                  <w:rFonts w:ascii="Arial" w:hAnsi="Arial" w:cs="Arial"/>
                  <w:color w:val="auto"/>
                  <w:sz w:val="18"/>
                  <w:szCs w:val="18"/>
                </w:rPr>
                <w:t>https://www.ic.gc.ca/eic/site/smt-gst.nsf/eng/sf01326.html#fnb5-ref</w:t>
              </w:r>
            </w:hyperlink>
          </w:p>
          <w:p w14:paraId="45B8D5AE" w14:textId="6A830483" w:rsidR="008B45F7" w:rsidRPr="00344160" w:rsidRDefault="008B45F7" w:rsidP="001A6F6F">
            <w:pPr>
              <w:pStyle w:val="Prrafodelista"/>
              <w:jc w:val="both"/>
              <w:rPr>
                <w:rStyle w:val="Hipervnculo"/>
                <w:rFonts w:ascii="Arial" w:hAnsi="Arial" w:cs="Arial"/>
                <w:color w:val="auto"/>
              </w:rPr>
            </w:pPr>
          </w:p>
          <w:p w14:paraId="27659619" w14:textId="56A91A4C" w:rsidR="008B45F7" w:rsidRPr="005F7176" w:rsidRDefault="008B45F7" w:rsidP="00547BDA">
            <w:pPr>
              <w:pStyle w:val="Prrafodelista"/>
              <w:numPr>
                <w:ilvl w:val="0"/>
                <w:numId w:val="13"/>
              </w:numPr>
              <w:jc w:val="both"/>
              <w:rPr>
                <w:rStyle w:val="Hipervnculo"/>
                <w:rFonts w:ascii="Arial" w:hAnsi="Arial" w:cs="Arial"/>
                <w:color w:val="auto"/>
                <w:sz w:val="18"/>
                <w:szCs w:val="18"/>
                <w:u w:val="none"/>
              </w:rPr>
            </w:pPr>
            <w:r w:rsidRPr="005F7176">
              <w:rPr>
                <w:rFonts w:ascii="Arial" w:hAnsi="Arial" w:cs="Arial"/>
                <w:sz w:val="18"/>
                <w:szCs w:val="18"/>
              </w:rPr>
              <w:t>Radio de Baja Potencia – Información general</w:t>
            </w:r>
            <w:r w:rsidR="004E29A3" w:rsidRPr="005F7176">
              <w:rPr>
                <w:rFonts w:ascii="Arial" w:hAnsi="Arial" w:cs="Arial"/>
                <w:sz w:val="18"/>
                <w:szCs w:val="18"/>
              </w:rPr>
              <w:t xml:space="preserve">, consultable en el enlace electrónico siguiente: </w:t>
            </w:r>
            <w:hyperlink r:id="rId99" w:history="1">
              <w:r w:rsidRPr="00344160">
                <w:rPr>
                  <w:rStyle w:val="Hipervnculo"/>
                  <w:rFonts w:ascii="Arial" w:hAnsi="Arial" w:cs="Arial"/>
                  <w:color w:val="auto"/>
                  <w:sz w:val="18"/>
                  <w:szCs w:val="18"/>
                </w:rPr>
                <w:t>https://www.fcc.gov/media/radio/low-power-radio-general-information</w:t>
              </w:r>
            </w:hyperlink>
          </w:p>
          <w:p w14:paraId="3062B3A3" w14:textId="77777777" w:rsidR="004E29A3" w:rsidRPr="005F7176" w:rsidRDefault="004E29A3" w:rsidP="001A6F6F">
            <w:pPr>
              <w:pStyle w:val="Prrafodelista"/>
              <w:jc w:val="both"/>
              <w:rPr>
                <w:rStyle w:val="Hipervnculo"/>
                <w:rFonts w:ascii="Arial" w:hAnsi="Arial" w:cs="Arial"/>
                <w:color w:val="auto"/>
                <w:sz w:val="18"/>
                <w:szCs w:val="18"/>
                <w:u w:val="none"/>
              </w:rPr>
            </w:pPr>
          </w:p>
          <w:p w14:paraId="6FB29694" w14:textId="77777777" w:rsidR="00B42466" w:rsidRDefault="00D62D23" w:rsidP="00547BDA">
            <w:pPr>
              <w:pStyle w:val="Prrafodelista"/>
              <w:numPr>
                <w:ilvl w:val="0"/>
                <w:numId w:val="13"/>
              </w:numPr>
              <w:jc w:val="both"/>
              <w:rPr>
                <w:rFonts w:ascii="Arial" w:hAnsi="Arial" w:cs="Arial"/>
                <w:sz w:val="18"/>
                <w:szCs w:val="18"/>
              </w:rPr>
            </w:pPr>
            <w:r w:rsidRPr="005F7176">
              <w:rPr>
                <w:rFonts w:ascii="Arial" w:hAnsi="Arial" w:cs="Arial"/>
                <w:sz w:val="18"/>
                <w:szCs w:val="18"/>
              </w:rPr>
              <w:t>Reglas Administrativas en Asignaciones de Frecuencia para Uso a Corto Plazo, consultable en el enlace electrónico siguientes:</w:t>
            </w:r>
          </w:p>
          <w:p w14:paraId="4F1EBE4D" w14:textId="3CFE521A" w:rsidR="00D62D23" w:rsidRPr="005F7176" w:rsidRDefault="009533BC" w:rsidP="00B42466">
            <w:pPr>
              <w:pStyle w:val="Prrafodelista"/>
              <w:jc w:val="both"/>
              <w:rPr>
                <w:rFonts w:ascii="Arial" w:hAnsi="Arial" w:cs="Arial"/>
                <w:sz w:val="18"/>
                <w:szCs w:val="18"/>
              </w:rPr>
            </w:pPr>
            <w:hyperlink r:id="rId100" w:history="1">
              <w:r w:rsidR="00D62D23" w:rsidRPr="00344160">
                <w:rPr>
                  <w:rStyle w:val="Hipervnculo"/>
                  <w:rFonts w:ascii="Arial" w:hAnsi="Arial" w:cs="Arial"/>
                  <w:color w:val="auto"/>
                  <w:sz w:val="18"/>
                  <w:szCs w:val="18"/>
                </w:rPr>
                <w:t>https://www.bundesnetzagentur.de/SharedDocs/Downloads/EN/Areas/Telecommunications/Companies/TelecomRegulation/FrequencyManagement/FrequencyAssignment/ShortTermFreqUsage/VerwaltungsvorschriftKurzzeiVVKuNz15112010pdf.pdf?__blob=publicationFile&amp;v=2</w:t>
              </w:r>
            </w:hyperlink>
          </w:p>
          <w:p w14:paraId="26C4B034" w14:textId="77777777" w:rsidR="00D62D23" w:rsidRPr="005F7176" w:rsidRDefault="00D62D23" w:rsidP="001A6F6F">
            <w:pPr>
              <w:pStyle w:val="Prrafodelista"/>
              <w:jc w:val="both"/>
              <w:rPr>
                <w:rFonts w:ascii="Arial" w:hAnsi="Arial" w:cs="Arial"/>
                <w:sz w:val="18"/>
                <w:szCs w:val="18"/>
              </w:rPr>
            </w:pPr>
          </w:p>
          <w:p w14:paraId="22A68018" w14:textId="77777777" w:rsidR="00B42466" w:rsidRDefault="004E29A3" w:rsidP="00547BDA">
            <w:pPr>
              <w:pStyle w:val="Prrafodelista"/>
              <w:numPr>
                <w:ilvl w:val="0"/>
                <w:numId w:val="13"/>
              </w:numPr>
              <w:jc w:val="both"/>
              <w:rPr>
                <w:rFonts w:ascii="Arial" w:hAnsi="Arial" w:cs="Arial"/>
                <w:sz w:val="18"/>
                <w:szCs w:val="18"/>
              </w:rPr>
            </w:pPr>
            <w:r w:rsidRPr="005F7176">
              <w:rPr>
                <w:rFonts w:ascii="Arial" w:hAnsi="Arial" w:cs="Arial"/>
                <w:sz w:val="18"/>
                <w:szCs w:val="18"/>
              </w:rPr>
              <w:t>Resolución No. 000148 de 16/06/2020, “</w:t>
            </w:r>
            <w:r w:rsidRPr="005F7176">
              <w:rPr>
                <w:rFonts w:ascii="Arial" w:hAnsi="Arial" w:cs="Arial"/>
                <w:i/>
                <w:sz w:val="18"/>
                <w:szCs w:val="18"/>
              </w:rPr>
              <w:t>Por medio de la cual se adiciona el numeral 3.13 al Anexo 1 de la Resolución No. 105 de 2020 y se dictan otras disposiciones</w:t>
            </w:r>
            <w:r w:rsidRPr="005F7176">
              <w:rPr>
                <w:rFonts w:ascii="Arial" w:hAnsi="Arial" w:cs="Arial"/>
                <w:sz w:val="18"/>
                <w:szCs w:val="18"/>
              </w:rPr>
              <w:t>”, consultable en el enlace electrónico siguiente:</w:t>
            </w:r>
          </w:p>
          <w:p w14:paraId="24513DE2" w14:textId="7FD41131" w:rsidR="004E29A3" w:rsidRPr="005F7176" w:rsidRDefault="009533BC" w:rsidP="00B42466">
            <w:pPr>
              <w:pStyle w:val="Prrafodelista"/>
              <w:jc w:val="both"/>
              <w:rPr>
                <w:rStyle w:val="Hipervnculo"/>
                <w:rFonts w:ascii="Arial" w:hAnsi="Arial" w:cs="Arial"/>
                <w:color w:val="auto"/>
                <w:sz w:val="18"/>
                <w:szCs w:val="18"/>
                <w:u w:val="none"/>
              </w:rPr>
            </w:pPr>
            <w:hyperlink r:id="rId101" w:history="1">
              <w:r w:rsidR="004E29A3" w:rsidRPr="00344160">
                <w:rPr>
                  <w:rStyle w:val="Hipervnculo"/>
                  <w:rFonts w:ascii="Arial" w:hAnsi="Arial" w:cs="Arial"/>
                  <w:color w:val="auto"/>
                  <w:sz w:val="18"/>
                  <w:szCs w:val="18"/>
                </w:rPr>
                <w:t>http://www.ane.gov.co/Documentos%20compartidos/ArchivosDescargables/noticias/Resoluci%C3%B3n%20148%20de%202020%20-%20Uso%20libre%20emisiones%20de%20eventos.pdf</w:t>
              </w:r>
            </w:hyperlink>
          </w:p>
          <w:p w14:paraId="15D0D5B2" w14:textId="77777777" w:rsidR="004E29A3" w:rsidRPr="005F7176" w:rsidRDefault="004E29A3" w:rsidP="001A6F6F">
            <w:pPr>
              <w:pStyle w:val="Prrafodelista"/>
              <w:jc w:val="both"/>
              <w:rPr>
                <w:rStyle w:val="Hipervnculo"/>
                <w:rFonts w:ascii="Arial" w:hAnsi="Arial" w:cs="Arial"/>
                <w:color w:val="auto"/>
                <w:sz w:val="18"/>
                <w:szCs w:val="18"/>
                <w:u w:val="none"/>
              </w:rPr>
            </w:pPr>
          </w:p>
          <w:p w14:paraId="6311253E" w14:textId="7E15AB4D" w:rsidR="004E29A3" w:rsidRPr="005F7176" w:rsidRDefault="004E29A3" w:rsidP="00547BDA">
            <w:pPr>
              <w:pStyle w:val="Prrafodelista"/>
              <w:numPr>
                <w:ilvl w:val="0"/>
                <w:numId w:val="13"/>
              </w:numPr>
              <w:jc w:val="both"/>
              <w:rPr>
                <w:rFonts w:ascii="Arial" w:hAnsi="Arial" w:cs="Arial"/>
                <w:sz w:val="18"/>
                <w:szCs w:val="18"/>
              </w:rPr>
            </w:pPr>
            <w:r w:rsidRPr="005F7176">
              <w:rPr>
                <w:rFonts w:ascii="Arial" w:hAnsi="Arial" w:cs="Arial"/>
                <w:sz w:val="18"/>
                <w:szCs w:val="18"/>
              </w:rPr>
              <w:t>Resolución No. 000105 de 27/03/2020, "</w:t>
            </w:r>
            <w:r w:rsidRPr="005F7176">
              <w:rPr>
                <w:rFonts w:ascii="Arial" w:hAnsi="Arial" w:cs="Arial"/>
                <w:i/>
                <w:sz w:val="18"/>
                <w:szCs w:val="18"/>
              </w:rPr>
              <w:t>Por medio de la cual se actualiza el Cuadro Nacional de Atribución de Bandas de Frecuencias</w:t>
            </w:r>
            <w:r w:rsidRPr="005F7176">
              <w:rPr>
                <w:rFonts w:ascii="Arial" w:hAnsi="Arial" w:cs="Arial"/>
                <w:sz w:val="18"/>
                <w:szCs w:val="18"/>
              </w:rPr>
              <w:t xml:space="preserve">", consultable en el enlace electrónico siguientes: </w:t>
            </w:r>
            <w:hyperlink r:id="rId102" w:history="1">
              <w:r w:rsidRPr="00344160">
                <w:rPr>
                  <w:rStyle w:val="Hipervnculo"/>
                  <w:rFonts w:ascii="Arial" w:hAnsi="Arial" w:cs="Arial"/>
                  <w:color w:val="auto"/>
                  <w:sz w:val="18"/>
                  <w:szCs w:val="18"/>
                </w:rPr>
                <w:t>http://www.ane.gov.co/Documentos%20compartidos/ArchivosDescargables/noticias/RESOLUCI%C3%93N%20No%20000105%20DE%2027-03-2020(1).pdf</w:t>
              </w:r>
            </w:hyperlink>
          </w:p>
          <w:p w14:paraId="754A3DB9" w14:textId="47AE9A20" w:rsidR="009B219A" w:rsidRPr="005F7176" w:rsidRDefault="009B219A" w:rsidP="001A6F6F">
            <w:pPr>
              <w:jc w:val="both"/>
              <w:rPr>
                <w:rFonts w:ascii="Arial" w:hAnsi="Arial" w:cs="Arial"/>
                <w:b/>
                <w:sz w:val="18"/>
                <w:szCs w:val="18"/>
              </w:rPr>
            </w:pPr>
          </w:p>
          <w:p w14:paraId="15F80335" w14:textId="77777777" w:rsidR="004E1E2D" w:rsidRPr="005F7176" w:rsidRDefault="004E1E2D" w:rsidP="001A6F6F">
            <w:pPr>
              <w:jc w:val="both"/>
              <w:rPr>
                <w:rFonts w:ascii="Arial" w:hAnsi="Arial" w:cs="Arial"/>
                <w:b/>
                <w:sz w:val="18"/>
                <w:szCs w:val="18"/>
              </w:rPr>
            </w:pPr>
          </w:p>
          <w:p w14:paraId="3C2ECB08" w14:textId="77777777" w:rsidR="009B219A" w:rsidRPr="005F7176" w:rsidRDefault="009B219A" w:rsidP="001A6F6F">
            <w:pPr>
              <w:jc w:val="both"/>
              <w:rPr>
                <w:rFonts w:ascii="Arial" w:hAnsi="Arial" w:cs="Arial"/>
                <w:b/>
                <w:sz w:val="18"/>
                <w:szCs w:val="18"/>
              </w:rPr>
            </w:pPr>
            <w:r w:rsidRPr="005F7176">
              <w:rPr>
                <w:rFonts w:ascii="Arial" w:hAnsi="Arial" w:cs="Arial"/>
                <w:b/>
                <w:sz w:val="18"/>
                <w:szCs w:val="18"/>
              </w:rPr>
              <w:t>Criterios del Poder Judicial de la Federación:</w:t>
            </w:r>
          </w:p>
          <w:p w14:paraId="6A2FD03D" w14:textId="77777777" w:rsidR="009B219A" w:rsidRPr="005F7176" w:rsidRDefault="009B219A" w:rsidP="001A6F6F">
            <w:pPr>
              <w:jc w:val="both"/>
              <w:rPr>
                <w:rFonts w:ascii="Arial" w:hAnsi="Arial" w:cs="Arial"/>
                <w:b/>
                <w:sz w:val="18"/>
                <w:szCs w:val="18"/>
              </w:rPr>
            </w:pPr>
          </w:p>
          <w:p w14:paraId="15C95A48" w14:textId="77777777" w:rsidR="009B219A" w:rsidRPr="005F7176" w:rsidRDefault="009B219A" w:rsidP="00547BDA">
            <w:pPr>
              <w:pStyle w:val="Prrafodelista"/>
              <w:numPr>
                <w:ilvl w:val="0"/>
                <w:numId w:val="7"/>
              </w:numPr>
              <w:jc w:val="both"/>
              <w:rPr>
                <w:rFonts w:ascii="Arial" w:hAnsi="Arial" w:cs="Arial"/>
                <w:sz w:val="18"/>
                <w:szCs w:val="18"/>
              </w:rPr>
            </w:pPr>
            <w:r w:rsidRPr="005F7176">
              <w:rPr>
                <w:rFonts w:ascii="Arial" w:hAnsi="Arial" w:cs="Arial"/>
                <w:sz w:val="18"/>
                <w:szCs w:val="18"/>
              </w:rPr>
              <w:t>INSTITUTO FEDERAL DE TELECOMUNICACIONES (IFT). CARACTERIZACIÓN CONSTITUCIONAL DE SUS FACULTADES REGULATORIAS. Controversia constitucional 117/2014. Jurisprudencia</w:t>
            </w:r>
            <w:r w:rsidRPr="00B42466">
              <w:rPr>
                <w:rFonts w:ascii="Arial" w:hAnsi="Arial" w:cs="Arial"/>
                <w:sz w:val="18"/>
                <w:szCs w:val="18"/>
              </w:rPr>
              <w:t xml:space="preserve"> P./J. 44/2015 (10a.), </w:t>
            </w:r>
            <w:r w:rsidRPr="005F7176">
              <w:rPr>
                <w:rFonts w:ascii="Arial" w:hAnsi="Arial" w:cs="Arial"/>
                <w:sz w:val="18"/>
                <w:szCs w:val="18"/>
              </w:rPr>
              <w:t>Décima</w:t>
            </w:r>
            <w:r w:rsidRPr="00B42466">
              <w:rPr>
                <w:rFonts w:ascii="Arial" w:hAnsi="Arial" w:cs="Arial"/>
                <w:sz w:val="18"/>
                <w:szCs w:val="18"/>
              </w:rPr>
              <w:t xml:space="preserve"> Época, Pleno de la Suprema Corte de Justicia de la Nación, Gaceta del Semanario Judicial de la Federación, libro 25, diciembre de 2015, tomo I, página 36, con número de registro</w:t>
            </w:r>
            <w:r w:rsidRPr="005F7176">
              <w:rPr>
                <w:rFonts w:ascii="Arial" w:hAnsi="Arial" w:cs="Arial"/>
                <w:sz w:val="18"/>
                <w:szCs w:val="18"/>
              </w:rPr>
              <w:t xml:space="preserve"> 2010670. </w:t>
            </w:r>
          </w:p>
          <w:p w14:paraId="68993A7F" w14:textId="77777777" w:rsidR="009B219A" w:rsidRPr="005F7176" w:rsidRDefault="009B219A" w:rsidP="001A6F6F">
            <w:pPr>
              <w:pStyle w:val="Prrafodelista"/>
              <w:jc w:val="both"/>
              <w:rPr>
                <w:rFonts w:ascii="Arial" w:hAnsi="Arial" w:cs="Arial"/>
                <w:sz w:val="18"/>
                <w:szCs w:val="18"/>
              </w:rPr>
            </w:pPr>
          </w:p>
          <w:p w14:paraId="5965F8C5" w14:textId="77777777" w:rsidR="009B219A" w:rsidRPr="005F7176" w:rsidRDefault="009B219A" w:rsidP="00547BDA">
            <w:pPr>
              <w:pStyle w:val="Prrafodelista"/>
              <w:numPr>
                <w:ilvl w:val="0"/>
                <w:numId w:val="7"/>
              </w:numPr>
              <w:jc w:val="both"/>
              <w:rPr>
                <w:rFonts w:ascii="Arial" w:hAnsi="Arial" w:cs="Arial"/>
                <w:sz w:val="18"/>
                <w:szCs w:val="18"/>
              </w:rPr>
            </w:pPr>
            <w:r w:rsidRPr="005F7176">
              <w:rPr>
                <w:rFonts w:ascii="Arial" w:hAnsi="Arial" w:cs="Arial"/>
                <w:sz w:val="18"/>
                <w:szCs w:val="18"/>
              </w:rPr>
              <w:t>INSTITUTO FEDERAL DE TELECOMUNICACIONES (IFT). NO EXISTE RAZÓN PARA AFIRMAR QUE ANTE LA AUSENCIA DE UNA LEY NO SEA DABLE CONSTITUCIONALMENTE QUE EMITA REGULACIÓN AUTÓNOMA DE CARÁCTER GENERAL, SIEMPRE Y CUANDO SEA EXCLUSIVAMENTE PARA CUMPLIR SU FUNCIÓN REGULADORA EN EL SECTOR DE SU COMPETENCIA, Jurisprudencia</w:t>
            </w:r>
            <w:r w:rsidRPr="00B42466">
              <w:rPr>
                <w:rFonts w:ascii="Arial" w:hAnsi="Arial" w:cs="Arial"/>
                <w:sz w:val="18"/>
                <w:szCs w:val="18"/>
              </w:rPr>
              <w:t xml:space="preserve"> P./J. 47/2015 (10a.), </w:t>
            </w:r>
            <w:r w:rsidRPr="005F7176">
              <w:rPr>
                <w:rFonts w:ascii="Arial" w:hAnsi="Arial" w:cs="Arial"/>
                <w:sz w:val="18"/>
                <w:szCs w:val="18"/>
              </w:rPr>
              <w:t>Décima</w:t>
            </w:r>
            <w:r w:rsidRPr="00B42466">
              <w:rPr>
                <w:rFonts w:ascii="Arial" w:hAnsi="Arial" w:cs="Arial"/>
                <w:sz w:val="18"/>
                <w:szCs w:val="18"/>
              </w:rPr>
              <w:t xml:space="preserve"> Época, Pleno de la Suprema Corte de Justicia de la Nación, Gaceta del Semanario Judicial de la Federación, libro 26, enero de 2016, tomo I; página 444, con número de registro</w:t>
            </w:r>
            <w:r w:rsidRPr="005F7176">
              <w:rPr>
                <w:rFonts w:ascii="Arial" w:hAnsi="Arial" w:cs="Arial"/>
                <w:sz w:val="18"/>
                <w:szCs w:val="18"/>
              </w:rPr>
              <w:t xml:space="preserve"> 2010882.</w:t>
            </w:r>
          </w:p>
          <w:p w14:paraId="38058737" w14:textId="77777777" w:rsidR="009B219A" w:rsidRPr="005F7176" w:rsidRDefault="009B219A" w:rsidP="001A6F6F">
            <w:pPr>
              <w:pStyle w:val="Textonotapie"/>
              <w:ind w:left="720"/>
              <w:jc w:val="both"/>
              <w:rPr>
                <w:rFonts w:ascii="Arial" w:hAnsi="Arial" w:cs="Arial"/>
                <w:sz w:val="18"/>
                <w:szCs w:val="18"/>
              </w:rPr>
            </w:pPr>
          </w:p>
          <w:p w14:paraId="4721272A" w14:textId="77777777" w:rsidR="009B219A" w:rsidRPr="005F7176" w:rsidRDefault="009B219A" w:rsidP="00547BDA">
            <w:pPr>
              <w:pStyle w:val="Prrafodelista"/>
              <w:numPr>
                <w:ilvl w:val="0"/>
                <w:numId w:val="7"/>
              </w:numPr>
              <w:jc w:val="both"/>
              <w:rPr>
                <w:rFonts w:ascii="Arial" w:hAnsi="Arial" w:cs="Arial"/>
                <w:sz w:val="18"/>
                <w:szCs w:val="18"/>
              </w:rPr>
            </w:pPr>
            <w:r w:rsidRPr="005F7176">
              <w:rPr>
                <w:rFonts w:ascii="Arial" w:hAnsi="Arial" w:cs="Arial"/>
                <w:sz w:val="18"/>
                <w:szCs w:val="18"/>
              </w:rPr>
              <w:t>INSTITUTO FEDERAL DE TELECOMUNICACIONES (IFT). SU FUNCIÓN REGULATORIA ES COMPATIBLE CON UNA CONCEPCIÓN DEL PRINCIPIO DE DIVISIÓN DE PODERES EVOLUTIVA Y FLEXIBLE. Jurisprudencia</w:t>
            </w:r>
            <w:r w:rsidRPr="00B42466">
              <w:rPr>
                <w:rFonts w:ascii="Arial" w:hAnsi="Arial" w:cs="Arial"/>
                <w:sz w:val="18"/>
                <w:szCs w:val="18"/>
              </w:rPr>
              <w:t xml:space="preserve"> P./J. 45/2015 (10a.), </w:t>
            </w:r>
            <w:r w:rsidRPr="005F7176">
              <w:rPr>
                <w:rFonts w:ascii="Arial" w:hAnsi="Arial" w:cs="Arial"/>
                <w:sz w:val="18"/>
                <w:szCs w:val="18"/>
              </w:rPr>
              <w:t>Décima</w:t>
            </w:r>
            <w:r w:rsidRPr="00B42466">
              <w:rPr>
                <w:rFonts w:ascii="Arial" w:hAnsi="Arial" w:cs="Arial"/>
                <w:sz w:val="18"/>
                <w:szCs w:val="18"/>
              </w:rPr>
              <w:t xml:space="preserve"> Época, Pleno de la Suprema Corte de Justicia de la Nación, Gaceta del Semanario Judicial de la Federación, libro 25, diciembre de 2015, tomo I, página 38, con número de registro</w:t>
            </w:r>
            <w:r w:rsidRPr="005F7176">
              <w:rPr>
                <w:rFonts w:ascii="Arial" w:hAnsi="Arial" w:cs="Arial"/>
                <w:sz w:val="18"/>
                <w:szCs w:val="18"/>
              </w:rPr>
              <w:t xml:space="preserve"> 2010672.</w:t>
            </w:r>
          </w:p>
          <w:p w14:paraId="5DE85C75" w14:textId="77777777" w:rsidR="009B219A" w:rsidRPr="005F7176" w:rsidRDefault="009B219A" w:rsidP="001A6F6F">
            <w:pPr>
              <w:pStyle w:val="Prrafodelista"/>
              <w:jc w:val="both"/>
              <w:rPr>
                <w:rFonts w:ascii="Arial" w:hAnsi="Arial" w:cs="Arial"/>
                <w:sz w:val="18"/>
                <w:szCs w:val="18"/>
              </w:rPr>
            </w:pPr>
            <w:r w:rsidRPr="005F7176">
              <w:rPr>
                <w:rFonts w:ascii="Arial" w:hAnsi="Arial" w:cs="Arial"/>
                <w:sz w:val="18"/>
                <w:szCs w:val="18"/>
              </w:rPr>
              <w:lastRenderedPageBreak/>
              <w:t xml:space="preserve"> </w:t>
            </w:r>
          </w:p>
          <w:p w14:paraId="362FEB6B" w14:textId="0074EEC9" w:rsidR="009B219A" w:rsidRPr="005F7176" w:rsidRDefault="009B219A" w:rsidP="00547BDA">
            <w:pPr>
              <w:pStyle w:val="Prrafodelista"/>
              <w:numPr>
                <w:ilvl w:val="0"/>
                <w:numId w:val="7"/>
              </w:numPr>
              <w:jc w:val="both"/>
              <w:rPr>
                <w:rFonts w:ascii="Arial" w:hAnsi="Arial" w:cs="Arial"/>
                <w:sz w:val="18"/>
                <w:szCs w:val="18"/>
              </w:rPr>
            </w:pPr>
            <w:r w:rsidRPr="005F7176">
              <w:rPr>
                <w:rFonts w:ascii="Arial" w:hAnsi="Arial" w:cs="Arial"/>
                <w:sz w:val="18"/>
                <w:szCs w:val="18"/>
              </w:rPr>
              <w:t>INSTITUTO FEDERAL DE TELECOMUNICACIONES (IFT). SUS DISPOSICIONES DE CARÁCTER GENERAL SERÁN VÁLIDAS SIEMPRE Y CUANDO SE INSERTEN EN UN ÁMBITO REGULATORIO Y NO CONTRADIGAN LO PRESCRITO POR LA LEY. Controversia constitucional 117/2014. Jurisprudencia</w:t>
            </w:r>
            <w:r w:rsidRPr="00B42466">
              <w:rPr>
                <w:rFonts w:ascii="Arial" w:hAnsi="Arial" w:cs="Arial"/>
                <w:sz w:val="18"/>
                <w:szCs w:val="18"/>
              </w:rPr>
              <w:t xml:space="preserve"> P./J. 49/2015 (10a.), </w:t>
            </w:r>
            <w:r w:rsidRPr="005F7176">
              <w:rPr>
                <w:rFonts w:ascii="Arial" w:hAnsi="Arial" w:cs="Arial"/>
                <w:sz w:val="18"/>
                <w:szCs w:val="18"/>
              </w:rPr>
              <w:t>Décima</w:t>
            </w:r>
            <w:r w:rsidRPr="00B42466">
              <w:rPr>
                <w:rFonts w:ascii="Arial" w:hAnsi="Arial" w:cs="Arial"/>
                <w:sz w:val="18"/>
                <w:szCs w:val="18"/>
              </w:rPr>
              <w:t xml:space="preserve"> Época, Pleno de la Suprema Corte de Justicia de la Nación, Gaceta del Semanario Judicial de la Federación, libro 25, diciembre de 2015, tomo I, página 40, con número de registro</w:t>
            </w:r>
            <w:r w:rsidRPr="005F7176">
              <w:rPr>
                <w:rFonts w:ascii="Arial" w:hAnsi="Arial" w:cs="Arial"/>
                <w:sz w:val="18"/>
                <w:szCs w:val="18"/>
              </w:rPr>
              <w:t xml:space="preserve"> 2010673.</w:t>
            </w:r>
          </w:p>
          <w:p w14:paraId="20F939BD" w14:textId="3BC64C1E" w:rsidR="00282605" w:rsidRPr="005F7176" w:rsidRDefault="00282605" w:rsidP="001A6F6F">
            <w:pPr>
              <w:jc w:val="both"/>
              <w:rPr>
                <w:rFonts w:ascii="Arial" w:hAnsi="Arial" w:cs="Arial"/>
              </w:rPr>
            </w:pPr>
          </w:p>
          <w:p w14:paraId="2808CF68" w14:textId="2FBE0E8F" w:rsidR="00282605" w:rsidRPr="005F7176" w:rsidRDefault="00282605" w:rsidP="001A6F6F">
            <w:pPr>
              <w:jc w:val="both"/>
              <w:rPr>
                <w:rFonts w:ascii="Arial" w:hAnsi="Arial" w:cs="Arial"/>
                <w:b/>
                <w:sz w:val="18"/>
                <w:szCs w:val="18"/>
              </w:rPr>
            </w:pPr>
            <w:r w:rsidRPr="005F7176">
              <w:rPr>
                <w:rFonts w:ascii="Arial" w:hAnsi="Arial" w:cs="Arial"/>
                <w:b/>
                <w:sz w:val="18"/>
                <w:szCs w:val="18"/>
              </w:rPr>
              <w:t>Enlaces electrónicos:</w:t>
            </w:r>
          </w:p>
          <w:p w14:paraId="4162E6BA" w14:textId="48B2317F" w:rsidR="00282605" w:rsidRPr="005F7176" w:rsidRDefault="00282605" w:rsidP="001A6F6F">
            <w:pPr>
              <w:jc w:val="both"/>
              <w:rPr>
                <w:rFonts w:ascii="Arial" w:hAnsi="Arial" w:cs="Arial"/>
                <w:sz w:val="18"/>
                <w:szCs w:val="18"/>
              </w:rPr>
            </w:pPr>
          </w:p>
          <w:p w14:paraId="2FDD0A62" w14:textId="77777777" w:rsidR="00282605" w:rsidRPr="00344160" w:rsidRDefault="009533BC" w:rsidP="00547BDA">
            <w:pPr>
              <w:numPr>
                <w:ilvl w:val="0"/>
                <w:numId w:val="14"/>
              </w:numPr>
              <w:jc w:val="both"/>
              <w:rPr>
                <w:rStyle w:val="Hipervnculo"/>
                <w:rFonts w:ascii="Arial" w:hAnsi="Arial" w:cs="Arial"/>
                <w:color w:val="auto"/>
                <w:sz w:val="18"/>
                <w:szCs w:val="18"/>
              </w:rPr>
            </w:pPr>
            <w:hyperlink r:id="rId103" w:history="1">
              <w:r w:rsidR="00282605" w:rsidRPr="00344160">
                <w:rPr>
                  <w:rStyle w:val="Hipervnculo"/>
                  <w:rFonts w:ascii="Arial" w:hAnsi="Arial" w:cs="Arial"/>
                  <w:color w:val="auto"/>
                  <w:sz w:val="18"/>
                  <w:szCs w:val="18"/>
                </w:rPr>
                <w:t>https://www.bundesnetzagentur.de/DE/Sachgebiete/Telekommunikation/Unternehmen_Institutionen/Frequenzen/SpezielleAnwendungen/Kurzzeitzuteilungen/kurzzeitzuteilungen-node.html</w:t>
              </w:r>
            </w:hyperlink>
          </w:p>
          <w:p w14:paraId="5BBB2114" w14:textId="77777777" w:rsidR="00282605" w:rsidRPr="005F7176" w:rsidRDefault="00282605" w:rsidP="001A6F6F">
            <w:pPr>
              <w:ind w:left="720"/>
              <w:jc w:val="both"/>
              <w:rPr>
                <w:rFonts w:ascii="Arial" w:hAnsi="Arial" w:cs="Arial"/>
                <w:sz w:val="18"/>
                <w:szCs w:val="18"/>
              </w:rPr>
            </w:pPr>
          </w:p>
          <w:p w14:paraId="42FC2C63" w14:textId="398FC667" w:rsidR="00282605" w:rsidRPr="005F7176" w:rsidRDefault="009533BC" w:rsidP="00547BDA">
            <w:pPr>
              <w:numPr>
                <w:ilvl w:val="0"/>
                <w:numId w:val="14"/>
              </w:numPr>
              <w:jc w:val="both"/>
              <w:rPr>
                <w:rFonts w:ascii="Arial" w:hAnsi="Arial" w:cs="Arial"/>
                <w:sz w:val="18"/>
                <w:szCs w:val="18"/>
              </w:rPr>
            </w:pPr>
            <w:hyperlink r:id="rId104" w:history="1">
              <w:r w:rsidR="00282605" w:rsidRPr="00344160">
                <w:rPr>
                  <w:rStyle w:val="Hipervnculo"/>
                  <w:rFonts w:ascii="Arial" w:hAnsi="Arial" w:cs="Arial"/>
                  <w:color w:val="auto"/>
                </w:rPr>
                <w:t>h</w:t>
              </w:r>
              <w:r w:rsidR="00282605" w:rsidRPr="00344160">
                <w:rPr>
                  <w:rStyle w:val="Hipervnculo"/>
                  <w:rFonts w:ascii="Arial" w:hAnsi="Arial" w:cs="Arial"/>
                  <w:color w:val="auto"/>
                  <w:sz w:val="18"/>
                  <w:szCs w:val="18"/>
                </w:rPr>
                <w:t>ttps://www.ofcom.org.uk/__data/assets/pdf_file/0023/197420/srsl-notes-of-guidance-june-20.pdf</w:t>
              </w:r>
            </w:hyperlink>
            <w:r w:rsidR="00282605" w:rsidRPr="005F7176">
              <w:rPr>
                <w:rFonts w:ascii="Arial" w:hAnsi="Arial" w:cs="Arial"/>
                <w:sz w:val="18"/>
                <w:szCs w:val="18"/>
              </w:rPr>
              <w:t xml:space="preserve"> </w:t>
            </w:r>
          </w:p>
          <w:p w14:paraId="4DCD606A" w14:textId="77777777" w:rsidR="00282605" w:rsidRPr="005F7176" w:rsidRDefault="00282605" w:rsidP="001A6F6F">
            <w:pPr>
              <w:ind w:left="720"/>
              <w:jc w:val="both"/>
              <w:rPr>
                <w:rFonts w:ascii="Arial" w:hAnsi="Arial" w:cs="Arial"/>
                <w:sz w:val="18"/>
                <w:szCs w:val="18"/>
              </w:rPr>
            </w:pPr>
          </w:p>
          <w:p w14:paraId="398A27FB" w14:textId="77777777" w:rsidR="00282605" w:rsidRPr="005F7176" w:rsidRDefault="009533BC" w:rsidP="00547BDA">
            <w:pPr>
              <w:numPr>
                <w:ilvl w:val="0"/>
                <w:numId w:val="14"/>
              </w:numPr>
              <w:jc w:val="both"/>
              <w:rPr>
                <w:rStyle w:val="Hipervnculo"/>
                <w:rFonts w:ascii="Arial" w:hAnsi="Arial" w:cs="Arial"/>
                <w:color w:val="auto"/>
                <w:sz w:val="18"/>
                <w:szCs w:val="18"/>
                <w:u w:val="none"/>
              </w:rPr>
            </w:pPr>
            <w:hyperlink r:id="rId105" w:history="1">
              <w:r w:rsidR="00282605" w:rsidRPr="00344160">
                <w:rPr>
                  <w:rStyle w:val="Hipervnculo"/>
                  <w:rFonts w:ascii="Arial" w:hAnsi="Arial" w:cs="Arial"/>
                  <w:color w:val="auto"/>
                  <w:sz w:val="18"/>
                  <w:szCs w:val="18"/>
                </w:rPr>
                <w:t>https://www.ofcom.org.uk/__data/assets/pdf_file/0024/197421/different-types-of-rsls.pdf</w:t>
              </w:r>
            </w:hyperlink>
          </w:p>
          <w:p w14:paraId="2FD87C27" w14:textId="77777777" w:rsidR="00282605" w:rsidRPr="005F7176" w:rsidRDefault="00282605" w:rsidP="001A6F6F">
            <w:pPr>
              <w:ind w:left="720"/>
              <w:jc w:val="both"/>
              <w:rPr>
                <w:rStyle w:val="Hipervnculo"/>
                <w:rFonts w:ascii="Arial" w:hAnsi="Arial" w:cs="Arial"/>
                <w:color w:val="auto"/>
                <w:sz w:val="18"/>
                <w:szCs w:val="18"/>
                <w:u w:val="none"/>
              </w:rPr>
            </w:pPr>
          </w:p>
          <w:p w14:paraId="4E3BCA3F" w14:textId="77777777" w:rsidR="00282605" w:rsidRPr="005F7176" w:rsidRDefault="009533BC" w:rsidP="00547BDA">
            <w:pPr>
              <w:numPr>
                <w:ilvl w:val="0"/>
                <w:numId w:val="14"/>
              </w:numPr>
              <w:jc w:val="both"/>
              <w:rPr>
                <w:rStyle w:val="Hipervnculo"/>
                <w:rFonts w:ascii="Arial" w:hAnsi="Arial" w:cs="Arial"/>
                <w:color w:val="auto"/>
                <w:sz w:val="18"/>
                <w:szCs w:val="18"/>
                <w:u w:val="none"/>
              </w:rPr>
            </w:pPr>
            <w:hyperlink r:id="rId106" w:history="1">
              <w:r w:rsidR="00282605" w:rsidRPr="00344160">
                <w:rPr>
                  <w:rStyle w:val="Hipervnculo"/>
                  <w:rFonts w:ascii="Arial" w:hAnsi="Arial" w:cs="Arial"/>
                  <w:color w:val="auto"/>
                  <w:sz w:val="18"/>
                  <w:szCs w:val="18"/>
                </w:rPr>
                <w:t>https://www.ofcom.org.uk/manage-your-licence/radio-broadcast-licensing/apply-for-a-radio-broadcast-licence</w:t>
              </w:r>
            </w:hyperlink>
          </w:p>
          <w:p w14:paraId="3BC3DFD6" w14:textId="77777777" w:rsidR="00282605" w:rsidRPr="005F7176" w:rsidRDefault="00282605" w:rsidP="001A6F6F">
            <w:pPr>
              <w:ind w:left="720"/>
              <w:jc w:val="both"/>
              <w:rPr>
                <w:rStyle w:val="Hipervnculo"/>
                <w:rFonts w:ascii="Arial" w:hAnsi="Arial" w:cs="Arial"/>
                <w:color w:val="auto"/>
                <w:sz w:val="18"/>
                <w:szCs w:val="18"/>
                <w:u w:val="none"/>
              </w:rPr>
            </w:pPr>
          </w:p>
          <w:p w14:paraId="5C54A3E5" w14:textId="362067F3" w:rsidR="00F0186F" w:rsidRPr="00B1353C" w:rsidRDefault="009533BC" w:rsidP="003A4D6B">
            <w:pPr>
              <w:numPr>
                <w:ilvl w:val="0"/>
                <w:numId w:val="14"/>
              </w:numPr>
              <w:jc w:val="both"/>
              <w:rPr>
                <w:rStyle w:val="Hipervnculo"/>
                <w:color w:val="auto"/>
                <w:sz w:val="16"/>
                <w:szCs w:val="16"/>
                <w:u w:val="none"/>
              </w:rPr>
            </w:pPr>
            <w:hyperlink r:id="rId107" w:history="1">
              <w:r w:rsidR="00282605" w:rsidRPr="00F0186F">
                <w:rPr>
                  <w:rStyle w:val="Hipervnculo"/>
                  <w:rFonts w:ascii="Arial" w:hAnsi="Arial" w:cs="Arial"/>
                  <w:color w:val="auto"/>
                  <w:sz w:val="18"/>
                  <w:szCs w:val="18"/>
                </w:rPr>
                <w:t>https://www.lfk.de/die-lfk/faq-autokinoveranstaltungen.html</w:t>
              </w:r>
            </w:hyperlink>
          </w:p>
          <w:p w14:paraId="11541A85" w14:textId="77777777" w:rsidR="00F0186F" w:rsidRDefault="00F0186F" w:rsidP="00B1353C">
            <w:pPr>
              <w:pStyle w:val="Prrafodelista"/>
              <w:rPr>
                <w:rStyle w:val="Hipervnculo"/>
                <w:color w:val="auto"/>
                <w:sz w:val="16"/>
                <w:szCs w:val="16"/>
                <w:u w:val="none"/>
              </w:rPr>
            </w:pPr>
          </w:p>
          <w:p w14:paraId="4A5338E5" w14:textId="77777777" w:rsidR="00F0186F" w:rsidRPr="00B1353C" w:rsidRDefault="009533BC" w:rsidP="003A4D6B">
            <w:pPr>
              <w:numPr>
                <w:ilvl w:val="0"/>
                <w:numId w:val="14"/>
              </w:numPr>
              <w:jc w:val="both"/>
              <w:rPr>
                <w:rFonts w:ascii="Arial" w:hAnsi="Arial" w:cs="Arial"/>
                <w:sz w:val="18"/>
                <w:szCs w:val="18"/>
              </w:rPr>
            </w:pPr>
            <w:hyperlink r:id="rId108" w:history="1">
              <w:r w:rsidR="00F0186F" w:rsidRPr="00B1353C">
                <w:rPr>
                  <w:rStyle w:val="Hipervnculo"/>
                  <w:sz w:val="18"/>
                  <w:szCs w:val="18"/>
                </w:rPr>
                <w:t>https://www.lfk.de/service/faqs/zulassungsfreier-rundfunk</w:t>
              </w:r>
            </w:hyperlink>
          </w:p>
          <w:p w14:paraId="75BA8B92" w14:textId="77777777" w:rsidR="00F0186F" w:rsidRPr="00B1353C" w:rsidRDefault="00F0186F" w:rsidP="00B1353C">
            <w:pPr>
              <w:pStyle w:val="Prrafodelista"/>
              <w:rPr>
                <w:sz w:val="18"/>
                <w:szCs w:val="18"/>
              </w:rPr>
            </w:pPr>
          </w:p>
          <w:p w14:paraId="316B8B69" w14:textId="42630029" w:rsidR="008048F9" w:rsidRPr="00B1353C" w:rsidRDefault="009533BC" w:rsidP="003A4D6B">
            <w:pPr>
              <w:numPr>
                <w:ilvl w:val="0"/>
                <w:numId w:val="14"/>
              </w:numPr>
              <w:jc w:val="both"/>
              <w:rPr>
                <w:sz w:val="18"/>
                <w:szCs w:val="18"/>
              </w:rPr>
            </w:pPr>
            <w:hyperlink r:id="rId109" w:history="1">
              <w:r w:rsidR="008048F9" w:rsidRPr="00D01A1D">
                <w:rPr>
                  <w:rStyle w:val="Hipervnculo"/>
                  <w:rFonts w:ascii="Arial" w:hAnsi="Arial" w:cs="Arial"/>
                  <w:sz w:val="16"/>
                  <w:szCs w:val="16"/>
                </w:rPr>
                <w:t>https://dplnews.com/mexico-tiene-6-6-millones-de-usuarios-5g-ericsson/</w:t>
              </w:r>
            </w:hyperlink>
          </w:p>
          <w:p w14:paraId="6B0A0C4B" w14:textId="77777777" w:rsidR="008048F9" w:rsidRDefault="008048F9" w:rsidP="00B1353C">
            <w:pPr>
              <w:pStyle w:val="Prrafodelista"/>
              <w:rPr>
                <w:sz w:val="18"/>
                <w:szCs w:val="18"/>
              </w:rPr>
            </w:pPr>
          </w:p>
          <w:p w14:paraId="204AC421" w14:textId="33C1EB45" w:rsidR="00F0186F" w:rsidRPr="00B1353C" w:rsidRDefault="00F0186F" w:rsidP="003A4D6B">
            <w:pPr>
              <w:numPr>
                <w:ilvl w:val="0"/>
                <w:numId w:val="14"/>
              </w:numPr>
              <w:jc w:val="both"/>
              <w:rPr>
                <w:sz w:val="18"/>
                <w:szCs w:val="18"/>
              </w:rPr>
            </w:pPr>
            <w:r w:rsidRPr="00B1353C">
              <w:rPr>
                <w:sz w:val="18"/>
                <w:szCs w:val="18"/>
              </w:rPr>
              <w:t>https://www.gov.br/anatel/pt-br/regulado/outorga/uso-temporario-do-espectro</w:t>
            </w:r>
            <w:r w:rsidRPr="00B1353C" w:rsidDel="00242907">
              <w:rPr>
                <w:sz w:val="18"/>
                <w:szCs w:val="18"/>
              </w:rPr>
              <w:t xml:space="preserve"> </w:t>
            </w:r>
          </w:p>
          <w:p w14:paraId="6F52EB85" w14:textId="77777777" w:rsidR="00F0186F" w:rsidRPr="00B1353C" w:rsidRDefault="00F0186F" w:rsidP="00B1353C">
            <w:pPr>
              <w:pStyle w:val="Prrafodelista"/>
              <w:rPr>
                <w:sz w:val="18"/>
                <w:szCs w:val="18"/>
              </w:rPr>
            </w:pPr>
          </w:p>
          <w:p w14:paraId="62F0E4A6" w14:textId="2002A398" w:rsidR="00F0186F" w:rsidRPr="00B1353C" w:rsidRDefault="00F0186F" w:rsidP="00B1353C">
            <w:pPr>
              <w:numPr>
                <w:ilvl w:val="0"/>
                <w:numId w:val="14"/>
              </w:numPr>
              <w:jc w:val="both"/>
              <w:rPr>
                <w:sz w:val="18"/>
                <w:szCs w:val="18"/>
              </w:rPr>
            </w:pPr>
            <w:r w:rsidRPr="00B1353C">
              <w:rPr>
                <w:sz w:val="18"/>
                <w:szCs w:val="18"/>
              </w:rPr>
              <w:t>https://www.gov.br/anatel/pt-br/regulado/outorga/servico-limitado-privado</w:t>
            </w:r>
          </w:p>
          <w:p w14:paraId="60F2F7FF" w14:textId="77777777" w:rsidR="00F0186F" w:rsidRPr="00BB1B1E" w:rsidRDefault="00F0186F" w:rsidP="00B1353C">
            <w:pPr>
              <w:ind w:left="720"/>
              <w:jc w:val="both"/>
              <w:rPr>
                <w:rFonts w:ascii="Arial" w:hAnsi="Arial" w:cs="Arial"/>
                <w:sz w:val="18"/>
                <w:szCs w:val="18"/>
              </w:rPr>
            </w:pPr>
          </w:p>
          <w:p w14:paraId="27873588" w14:textId="77777777" w:rsidR="00242CD9" w:rsidRPr="005F7176" w:rsidRDefault="00242CD9" w:rsidP="001A6F6F">
            <w:pPr>
              <w:jc w:val="both"/>
              <w:rPr>
                <w:rFonts w:ascii="Arial" w:hAnsi="Arial" w:cs="Arial"/>
                <w:sz w:val="18"/>
                <w:szCs w:val="18"/>
              </w:rPr>
            </w:pPr>
          </w:p>
        </w:tc>
      </w:tr>
      <w:tr w:rsidR="00242CD9" w:rsidRPr="005F7176" w14:paraId="15D60C85" w14:textId="77777777" w:rsidTr="00225DA6">
        <w:tc>
          <w:tcPr>
            <w:tcW w:w="8828" w:type="dxa"/>
            <w:tcBorders>
              <w:top w:val="single" w:sz="4" w:space="0" w:color="auto"/>
              <w:left w:val="nil"/>
              <w:bottom w:val="nil"/>
              <w:right w:val="nil"/>
            </w:tcBorders>
          </w:tcPr>
          <w:p w14:paraId="484EAFED" w14:textId="77777777" w:rsidR="00242CD9" w:rsidRPr="005F7176" w:rsidRDefault="00242CD9" w:rsidP="001A6F6F">
            <w:pPr>
              <w:rPr>
                <w:rFonts w:ascii="Arial" w:hAnsi="Arial" w:cs="Arial"/>
                <w:sz w:val="18"/>
                <w:szCs w:val="18"/>
              </w:rPr>
            </w:pPr>
          </w:p>
          <w:p w14:paraId="0DBFE58D" w14:textId="77777777" w:rsidR="00242CD9" w:rsidRPr="005F7176" w:rsidRDefault="00242CD9" w:rsidP="001A6F6F">
            <w:pPr>
              <w:rPr>
                <w:rFonts w:ascii="Arial" w:hAnsi="Arial" w:cs="Arial"/>
                <w:sz w:val="18"/>
                <w:szCs w:val="18"/>
              </w:rPr>
            </w:pPr>
          </w:p>
        </w:tc>
      </w:tr>
    </w:tbl>
    <w:p w14:paraId="4FAB09EE" w14:textId="77777777" w:rsidR="00242CD9" w:rsidRPr="005F7176" w:rsidRDefault="00242CD9" w:rsidP="001A6F6F">
      <w:pPr>
        <w:spacing w:after="0" w:line="240" w:lineRule="auto"/>
        <w:jc w:val="both"/>
        <w:rPr>
          <w:rFonts w:ascii="Arial" w:hAnsi="Arial" w:cs="Arial"/>
          <w:sz w:val="18"/>
          <w:szCs w:val="18"/>
        </w:rPr>
      </w:pPr>
    </w:p>
    <w:sectPr w:rsidR="00242CD9" w:rsidRPr="005F7176">
      <w:headerReference w:type="default" r:id="rId110"/>
      <w:footerReference w:type="default" r:id="rId1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79A40" w14:textId="77777777" w:rsidR="00F77854" w:rsidRDefault="00F77854" w:rsidP="00501ADF">
      <w:pPr>
        <w:spacing w:after="0" w:line="240" w:lineRule="auto"/>
      </w:pPr>
      <w:r>
        <w:separator/>
      </w:r>
    </w:p>
  </w:endnote>
  <w:endnote w:type="continuationSeparator" w:id="0">
    <w:p w14:paraId="06925F3E" w14:textId="77777777" w:rsidR="00F77854" w:rsidRDefault="00F77854" w:rsidP="00501ADF">
      <w:pPr>
        <w:spacing w:after="0" w:line="240" w:lineRule="auto"/>
      </w:pPr>
      <w:r>
        <w:continuationSeparator/>
      </w:r>
    </w:p>
  </w:endnote>
  <w:endnote w:type="continuationNotice" w:id="1">
    <w:p w14:paraId="502F6A46" w14:textId="77777777" w:rsidR="00F77854" w:rsidRDefault="00F7785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Sitka Text">
    <w:panose1 w:val="00000000000000000000"/>
    <w:charset w:val="00"/>
    <w:family w:val="auto"/>
    <w:pitch w:val="variable"/>
    <w:sig w:usb0="A00002EF" w:usb1="4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455668091"/>
      <w:docPartObj>
        <w:docPartGallery w:val="Page Numbers (Bottom of Page)"/>
        <w:docPartUnique/>
      </w:docPartObj>
    </w:sdtPr>
    <w:sdtEndPr>
      <w:rPr>
        <w:rFonts w:ascii="ITC Avant Garde" w:hAnsi="ITC Avant Garde"/>
        <w:sz w:val="18"/>
        <w:szCs w:val="18"/>
      </w:rPr>
    </w:sdtEndPr>
    <w:sdtContent>
      <w:sdt>
        <w:sdtPr>
          <w:rPr>
            <w:sz w:val="20"/>
          </w:rPr>
          <w:id w:val="-1769616900"/>
          <w:docPartObj>
            <w:docPartGallery w:val="Page Numbers (Top of Page)"/>
            <w:docPartUnique/>
          </w:docPartObj>
        </w:sdtPr>
        <w:sdtEndPr>
          <w:rPr>
            <w:rFonts w:ascii="ITC Avant Garde" w:hAnsi="ITC Avant Garde"/>
            <w:sz w:val="18"/>
            <w:szCs w:val="18"/>
          </w:rPr>
        </w:sdtEndPr>
        <w:sdtContent>
          <w:p w14:paraId="2A8FB603" w14:textId="62C88425" w:rsidR="00F77854" w:rsidRPr="00CD4362" w:rsidRDefault="00F77854" w:rsidP="00CD4362">
            <w:pPr>
              <w:pStyle w:val="Piedepgina"/>
              <w:jc w:val="right"/>
              <w:rPr>
                <w:rFonts w:ascii="ITC Avant Garde" w:hAnsi="ITC Avant Garde"/>
                <w:sz w:val="18"/>
                <w:szCs w:val="18"/>
              </w:rPr>
            </w:pPr>
            <w:r w:rsidRPr="003466D4">
              <w:rPr>
                <w:rFonts w:asciiTheme="majorHAnsi" w:hAnsiTheme="majorHAnsi"/>
                <w:b/>
                <w:bCs/>
                <w:sz w:val="18"/>
                <w:szCs w:val="18"/>
              </w:rPr>
              <w:fldChar w:fldCharType="begin"/>
            </w:r>
            <w:r w:rsidRPr="003466D4">
              <w:rPr>
                <w:rFonts w:asciiTheme="majorHAnsi" w:hAnsiTheme="majorHAnsi"/>
                <w:b/>
                <w:bCs/>
                <w:sz w:val="18"/>
                <w:szCs w:val="18"/>
              </w:rPr>
              <w:instrText>PAGE</w:instrText>
            </w:r>
            <w:r w:rsidRPr="003466D4">
              <w:rPr>
                <w:rFonts w:asciiTheme="majorHAnsi" w:hAnsiTheme="majorHAnsi"/>
                <w:b/>
                <w:bCs/>
                <w:sz w:val="18"/>
                <w:szCs w:val="18"/>
              </w:rPr>
              <w:fldChar w:fldCharType="separate"/>
            </w:r>
            <w:r>
              <w:rPr>
                <w:rFonts w:asciiTheme="majorHAnsi" w:hAnsiTheme="majorHAnsi"/>
                <w:b/>
                <w:bCs/>
                <w:noProof/>
                <w:sz w:val="18"/>
                <w:szCs w:val="18"/>
              </w:rPr>
              <w:t>24</w:t>
            </w:r>
            <w:r w:rsidRPr="003466D4">
              <w:rPr>
                <w:rFonts w:asciiTheme="majorHAnsi" w:hAnsiTheme="majorHAnsi"/>
                <w:b/>
                <w:bCs/>
                <w:sz w:val="18"/>
                <w:szCs w:val="18"/>
              </w:rPr>
              <w:fldChar w:fldCharType="end"/>
            </w:r>
          </w:p>
        </w:sdtContent>
      </w:sdt>
    </w:sdtContent>
  </w:sdt>
  <w:p w14:paraId="664650DA" w14:textId="77777777" w:rsidR="00F77854" w:rsidRDefault="00F7785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498E8" w14:textId="77777777" w:rsidR="00F77854" w:rsidRDefault="00F77854" w:rsidP="00501ADF">
      <w:pPr>
        <w:spacing w:after="0" w:line="240" w:lineRule="auto"/>
      </w:pPr>
      <w:r>
        <w:separator/>
      </w:r>
    </w:p>
  </w:footnote>
  <w:footnote w:type="continuationSeparator" w:id="0">
    <w:p w14:paraId="26A4783E" w14:textId="77777777" w:rsidR="00F77854" w:rsidRDefault="00F77854" w:rsidP="00501ADF">
      <w:pPr>
        <w:spacing w:after="0" w:line="240" w:lineRule="auto"/>
      </w:pPr>
      <w:r>
        <w:continuationSeparator/>
      </w:r>
    </w:p>
  </w:footnote>
  <w:footnote w:type="continuationNotice" w:id="1">
    <w:p w14:paraId="03471ADB" w14:textId="77777777" w:rsidR="00F77854" w:rsidRDefault="00F77854">
      <w:pPr>
        <w:spacing w:after="0" w:line="240" w:lineRule="auto"/>
      </w:pPr>
    </w:p>
  </w:footnote>
  <w:footnote w:id="2">
    <w:p w14:paraId="256F8FAC" w14:textId="724722AA" w:rsidR="00F77854" w:rsidRPr="005C42E0" w:rsidRDefault="00F77854">
      <w:pPr>
        <w:pStyle w:val="Textonotapie"/>
        <w:rPr>
          <w:sz w:val="14"/>
          <w:szCs w:val="14"/>
        </w:rPr>
      </w:pPr>
      <w:r w:rsidRPr="005C42E0">
        <w:rPr>
          <w:rStyle w:val="Refdenotaalpie"/>
          <w:sz w:val="14"/>
          <w:szCs w:val="14"/>
        </w:rPr>
        <w:footnoteRef/>
      </w:r>
      <w:r w:rsidRPr="005C42E0">
        <w:rPr>
          <w:sz w:val="14"/>
          <w:szCs w:val="14"/>
        </w:rPr>
        <w:t xml:space="preserve"> Consultable en el enlace electrónico siguiente: https://comite5g.ift.org.mx/vendor/descarga_archivo.php?id_archivo=22456</w:t>
      </w:r>
    </w:p>
  </w:footnote>
  <w:footnote w:id="3">
    <w:p w14:paraId="347A0F6F" w14:textId="75FBB0F3" w:rsidR="00F77854" w:rsidRPr="007E186C" w:rsidRDefault="00F77854">
      <w:pPr>
        <w:pStyle w:val="Textonotapie"/>
        <w:rPr>
          <w:rFonts w:ascii="Arial" w:hAnsi="Arial" w:cs="Arial"/>
          <w:sz w:val="16"/>
          <w:szCs w:val="16"/>
        </w:rPr>
      </w:pPr>
      <w:r w:rsidRPr="007E186C">
        <w:rPr>
          <w:rStyle w:val="Refdenotaalpie"/>
          <w:rFonts w:ascii="Arial" w:hAnsi="Arial" w:cs="Arial"/>
          <w:sz w:val="16"/>
          <w:szCs w:val="16"/>
        </w:rPr>
        <w:footnoteRef/>
      </w:r>
      <w:r w:rsidRPr="007E186C">
        <w:rPr>
          <w:rFonts w:ascii="Arial" w:hAnsi="Arial" w:cs="Arial"/>
          <w:sz w:val="16"/>
          <w:szCs w:val="16"/>
        </w:rPr>
        <w:t xml:space="preserve"> Consultable en el Registro Público de Concesiones del Instituto Federal de Telecomunicaciones: </w:t>
      </w:r>
      <w:hyperlink r:id="rId1" w:history="1">
        <w:r w:rsidRPr="007E186C">
          <w:rPr>
            <w:rStyle w:val="Hipervnculo"/>
            <w:rFonts w:ascii="Arial" w:hAnsi="Arial" w:cs="Arial"/>
            <w:sz w:val="16"/>
            <w:szCs w:val="16"/>
          </w:rPr>
          <w:t>https://rpc.ift.org.mx/vrpc/visor/downloads</w:t>
        </w:r>
      </w:hyperlink>
    </w:p>
    <w:p w14:paraId="2E0D86FB" w14:textId="77777777" w:rsidR="00F77854" w:rsidRDefault="00F77854">
      <w:pPr>
        <w:pStyle w:val="Textonotapie"/>
      </w:pPr>
    </w:p>
  </w:footnote>
  <w:footnote w:id="4">
    <w:p w14:paraId="3C59CC85" w14:textId="77777777" w:rsidR="00F77854" w:rsidRPr="001A6F6F" w:rsidRDefault="00F77854" w:rsidP="009F2550">
      <w:pPr>
        <w:pStyle w:val="Textonotapie"/>
        <w:jc w:val="both"/>
        <w:rPr>
          <w:rFonts w:ascii="Arial" w:hAnsi="Arial" w:cs="Arial"/>
          <w:sz w:val="16"/>
          <w:szCs w:val="16"/>
        </w:rPr>
      </w:pPr>
      <w:r w:rsidRPr="001A6F6F">
        <w:rPr>
          <w:rStyle w:val="Refdenotaalpie"/>
          <w:rFonts w:ascii="Arial" w:hAnsi="Arial" w:cs="Arial"/>
          <w:sz w:val="16"/>
          <w:szCs w:val="16"/>
        </w:rPr>
        <w:footnoteRef/>
      </w:r>
      <w:r w:rsidRPr="001A6F6F">
        <w:rPr>
          <w:rFonts w:ascii="Arial" w:hAnsi="Arial" w:cs="Arial"/>
          <w:sz w:val="16"/>
          <w:szCs w:val="16"/>
        </w:rPr>
        <w:t xml:space="preserve"> Se entenderá por trámite a cualquier solicitud o entrega de información que las personas físicas o morales hagan ante el Instituto, ya sea para cumplir con una obligación, obtener un beneficio o servicio o, en general, a fin de que se emita una resolución, así como cualquier documento que dichas personas estén obligadas a conservar, no comprendiéndose aquella documentación o información que sólo tenga que presentarse en caso de un requerimiento en términos de lo dispuesto en las diversas leyes y disposiciones administrativas de carácter general.</w:t>
      </w:r>
    </w:p>
  </w:footnote>
  <w:footnote w:id="5">
    <w:p w14:paraId="5C07CBCD" w14:textId="77777777" w:rsidR="00F77854" w:rsidRPr="001A6F6F" w:rsidRDefault="00F77854" w:rsidP="009F2550">
      <w:pPr>
        <w:pStyle w:val="Textonotapie"/>
        <w:jc w:val="both"/>
        <w:rPr>
          <w:rFonts w:ascii="Arial" w:hAnsi="Arial" w:cs="Arial"/>
          <w:sz w:val="16"/>
          <w:szCs w:val="16"/>
        </w:rPr>
      </w:pPr>
      <w:r w:rsidRPr="001A6F6F">
        <w:rPr>
          <w:rStyle w:val="Refdenotaalpie"/>
          <w:rFonts w:ascii="Arial" w:hAnsi="Arial" w:cs="Arial"/>
          <w:sz w:val="16"/>
          <w:szCs w:val="16"/>
        </w:rPr>
        <w:footnoteRef/>
      </w:r>
      <w:r w:rsidRPr="001A6F6F">
        <w:rPr>
          <w:rFonts w:ascii="Arial" w:hAnsi="Arial" w:cs="Arial"/>
          <w:sz w:val="16"/>
          <w:szCs w:val="16"/>
        </w:rPr>
        <w:t xml:space="preserve"> Deberá realizarse con la notación de modelado de procesos de negocio </w:t>
      </w:r>
      <w:r w:rsidRPr="001A6F6F">
        <w:rPr>
          <w:rFonts w:ascii="Arial" w:hAnsi="Arial" w:cs="Arial"/>
          <w:i/>
          <w:sz w:val="16"/>
          <w:szCs w:val="16"/>
        </w:rPr>
        <w:t xml:space="preserve">Business </w:t>
      </w:r>
      <w:proofErr w:type="spellStart"/>
      <w:r w:rsidRPr="001A6F6F">
        <w:rPr>
          <w:rFonts w:ascii="Arial" w:hAnsi="Arial" w:cs="Arial"/>
          <w:i/>
          <w:sz w:val="16"/>
          <w:szCs w:val="16"/>
        </w:rPr>
        <w:t>Process</w:t>
      </w:r>
      <w:proofErr w:type="spellEnd"/>
      <w:r w:rsidRPr="001A6F6F">
        <w:rPr>
          <w:rFonts w:ascii="Arial" w:hAnsi="Arial" w:cs="Arial"/>
          <w:i/>
          <w:sz w:val="16"/>
          <w:szCs w:val="16"/>
        </w:rPr>
        <w:t xml:space="preserve"> </w:t>
      </w:r>
      <w:proofErr w:type="spellStart"/>
      <w:r w:rsidRPr="001A6F6F">
        <w:rPr>
          <w:rFonts w:ascii="Arial" w:hAnsi="Arial" w:cs="Arial"/>
          <w:i/>
          <w:sz w:val="16"/>
          <w:szCs w:val="16"/>
        </w:rPr>
        <w:t>Model</w:t>
      </w:r>
      <w:proofErr w:type="spellEnd"/>
      <w:r w:rsidRPr="001A6F6F">
        <w:rPr>
          <w:rFonts w:ascii="Arial" w:hAnsi="Arial" w:cs="Arial"/>
          <w:i/>
          <w:sz w:val="16"/>
          <w:szCs w:val="16"/>
        </w:rPr>
        <w:t xml:space="preserve"> and </w:t>
      </w:r>
      <w:proofErr w:type="spellStart"/>
      <w:r w:rsidRPr="001A6F6F">
        <w:rPr>
          <w:rFonts w:ascii="Arial" w:hAnsi="Arial" w:cs="Arial"/>
          <w:i/>
          <w:sz w:val="16"/>
          <w:szCs w:val="16"/>
        </w:rPr>
        <w:t>Notation</w:t>
      </w:r>
      <w:proofErr w:type="spellEnd"/>
      <w:r w:rsidRPr="001A6F6F">
        <w:rPr>
          <w:rFonts w:ascii="Arial" w:hAnsi="Arial" w:cs="Arial"/>
          <w:sz w:val="16"/>
          <w:szCs w:val="16"/>
        </w:rPr>
        <w:t xml:space="preserve"> (BPMN) 2.0, considerar y señalar a todas las Unidades Administrativas y/o Coordinaciones Generales del Instituto involucradas en el trámite respectivo, precisando, al menos, el rol y actividades de todos los servidores públicos involucrados, de cualquier manera, en la gestión del trámite correspondiente, y la totalidad de las herramientas, insumos, aplicaciones y sistemas empleados, así como los productos y servicios elaborados o brindados por cada servidor público.</w:t>
      </w:r>
    </w:p>
  </w:footnote>
  <w:footnote w:id="6">
    <w:p w14:paraId="6341453A" w14:textId="5CF5AFF8" w:rsidR="00F77854" w:rsidRPr="001A6F6F" w:rsidRDefault="00F77854" w:rsidP="00C13B8E">
      <w:pPr>
        <w:jc w:val="both"/>
        <w:rPr>
          <w:rFonts w:ascii="Arial" w:hAnsi="Arial" w:cs="Arial"/>
          <w:color w:val="1F497D"/>
          <w:sz w:val="16"/>
          <w:szCs w:val="16"/>
        </w:rPr>
      </w:pPr>
      <w:r w:rsidRPr="001A6F6F">
        <w:rPr>
          <w:rStyle w:val="Refdenotaalpie"/>
          <w:rFonts w:ascii="Arial" w:hAnsi="Arial" w:cs="Arial"/>
          <w:sz w:val="16"/>
          <w:szCs w:val="16"/>
        </w:rPr>
        <w:footnoteRef/>
      </w:r>
      <w:r w:rsidRPr="001A6F6F">
        <w:rPr>
          <w:rFonts w:ascii="Arial" w:hAnsi="Arial" w:cs="Arial"/>
          <w:sz w:val="16"/>
          <w:szCs w:val="16"/>
        </w:rPr>
        <w:t xml:space="preserve"> La Unidad de Competencia Económica en su carácter de órgano encargado de la instrucción a que se refiere la Ley Federal de Competencia Económica podrá orientar y asesorar a las Unidades Administrativas del Instituto en la definición de los posibles efectos que en materia de competencia y libre concurrencia pudieran desprenderse de las medidas y acciones regulatorias propuestas en un Anteproyecto o Proyecto a su entrada en vigor.</w:t>
      </w:r>
    </w:p>
  </w:footnote>
  <w:footnote w:id="7">
    <w:p w14:paraId="4BD7876F" w14:textId="037F1A57" w:rsidR="00F77854" w:rsidRPr="001A6F6F" w:rsidRDefault="00F77854" w:rsidP="00C13B8E">
      <w:pPr>
        <w:jc w:val="both"/>
        <w:rPr>
          <w:rFonts w:ascii="Arial" w:hAnsi="Arial" w:cs="Arial"/>
          <w:color w:val="1F497D"/>
          <w:sz w:val="16"/>
          <w:szCs w:val="16"/>
        </w:rPr>
      </w:pPr>
      <w:r w:rsidRPr="001A6F6F">
        <w:rPr>
          <w:rStyle w:val="Refdenotaalpie"/>
          <w:rFonts w:ascii="Arial" w:hAnsi="Arial" w:cs="Arial"/>
          <w:sz w:val="16"/>
          <w:szCs w:val="16"/>
        </w:rPr>
        <w:footnoteRef/>
      </w:r>
      <w:r w:rsidRPr="001A6F6F">
        <w:rPr>
          <w:rFonts w:ascii="Arial" w:hAnsi="Arial" w:cs="Arial"/>
          <w:sz w:val="16"/>
          <w:szCs w:val="16"/>
        </w:rPr>
        <w:t xml:space="preserve"> </w:t>
      </w:r>
      <w:proofErr w:type="spellStart"/>
      <w:r w:rsidRPr="001A6F6F">
        <w:rPr>
          <w:rFonts w:ascii="Arial" w:hAnsi="Arial" w:cs="Arial"/>
          <w:sz w:val="16"/>
          <w:szCs w:val="16"/>
        </w:rPr>
        <w:t>Ibídem</w:t>
      </w:r>
      <w:proofErr w:type="spellEnd"/>
      <w:r w:rsidRPr="001A6F6F">
        <w:rPr>
          <w:rFonts w:ascii="Arial" w:hAnsi="Arial" w:cs="Arial"/>
          <w:sz w:val="16"/>
          <w:szCs w:val="16"/>
        </w:rPr>
        <w:t>.</w:t>
      </w:r>
    </w:p>
  </w:footnote>
  <w:footnote w:id="8">
    <w:p w14:paraId="0DF368B0" w14:textId="5D85EF08" w:rsidR="00F77854" w:rsidRPr="00B1353C" w:rsidRDefault="00F77854">
      <w:pPr>
        <w:pStyle w:val="Textonotapie"/>
        <w:rPr>
          <w:rFonts w:ascii="Arial" w:hAnsi="Arial" w:cs="Arial"/>
          <w:sz w:val="16"/>
          <w:szCs w:val="16"/>
        </w:rPr>
      </w:pPr>
      <w:r w:rsidRPr="00B1353C">
        <w:rPr>
          <w:rStyle w:val="Refdenotaalpie"/>
          <w:rFonts w:ascii="Arial" w:hAnsi="Arial" w:cs="Arial"/>
          <w:sz w:val="16"/>
          <w:szCs w:val="16"/>
        </w:rPr>
        <w:footnoteRef/>
      </w:r>
      <w:r w:rsidRPr="00B1353C">
        <w:rPr>
          <w:rFonts w:ascii="Arial" w:hAnsi="Arial" w:cs="Arial"/>
          <w:sz w:val="16"/>
          <w:szCs w:val="16"/>
        </w:rPr>
        <w:t xml:space="preserve"> Consultable en el enlace electrónico siguiente: https://dplnews.com/mexico-tiene-6-6-millones-de-usuarios-5g-ericsson/</w:t>
      </w:r>
    </w:p>
  </w:footnote>
  <w:footnote w:id="9">
    <w:p w14:paraId="3DAFF73E" w14:textId="487DE332" w:rsidR="00F77854" w:rsidRPr="001A6F6F" w:rsidRDefault="00F77854">
      <w:pPr>
        <w:pStyle w:val="Textonotapie"/>
        <w:jc w:val="both"/>
        <w:rPr>
          <w:rFonts w:ascii="Arial" w:hAnsi="Arial" w:cs="Arial"/>
          <w:sz w:val="16"/>
          <w:szCs w:val="16"/>
        </w:rPr>
      </w:pPr>
      <w:r w:rsidRPr="001A6F6F">
        <w:rPr>
          <w:rStyle w:val="Refdenotaalpie"/>
          <w:rFonts w:ascii="Arial" w:hAnsi="Arial" w:cs="Arial"/>
          <w:sz w:val="16"/>
          <w:szCs w:val="16"/>
        </w:rPr>
        <w:footnoteRef/>
      </w:r>
      <w:r w:rsidRPr="001A6F6F">
        <w:rPr>
          <w:rFonts w:ascii="Arial" w:hAnsi="Arial" w:cs="Arial"/>
          <w:sz w:val="16"/>
          <w:szCs w:val="16"/>
        </w:rPr>
        <w:t xml:space="preserve"> Se considera que una propuesta regulatoria genera costos de cumplimiento cuando sus medidas propuestas actualizan uno o más de los siguientes criterios:</w:t>
      </w:r>
    </w:p>
    <w:p w14:paraId="22ACD360" w14:textId="410711DD" w:rsidR="00F77854" w:rsidRPr="001A6F6F" w:rsidRDefault="00F77854">
      <w:pPr>
        <w:pStyle w:val="Textonotapie"/>
        <w:jc w:val="both"/>
        <w:rPr>
          <w:rFonts w:ascii="Arial" w:hAnsi="Arial" w:cs="Arial"/>
          <w:sz w:val="16"/>
          <w:szCs w:val="16"/>
        </w:rPr>
      </w:pPr>
      <w:r w:rsidRPr="001A6F6F">
        <w:rPr>
          <w:rFonts w:ascii="Arial" w:hAnsi="Arial" w:cs="Arial"/>
          <w:sz w:val="16"/>
          <w:szCs w:val="16"/>
        </w:rPr>
        <w:t>a) Crea nuevas obligaciones o hace más estrictas las obligaciones existentes;</w:t>
      </w:r>
    </w:p>
    <w:p w14:paraId="5B35D926" w14:textId="1CE8A62A" w:rsidR="00F77854" w:rsidRPr="001A6F6F" w:rsidRDefault="00F77854">
      <w:pPr>
        <w:pStyle w:val="Textonotapie"/>
        <w:jc w:val="both"/>
        <w:rPr>
          <w:rFonts w:ascii="Arial" w:hAnsi="Arial" w:cs="Arial"/>
          <w:sz w:val="16"/>
          <w:szCs w:val="16"/>
        </w:rPr>
      </w:pPr>
      <w:r w:rsidRPr="001A6F6F">
        <w:rPr>
          <w:rFonts w:ascii="Arial" w:hAnsi="Arial" w:cs="Arial"/>
          <w:sz w:val="16"/>
          <w:szCs w:val="16"/>
        </w:rPr>
        <w:t>b) Crea o modifica Trámites (excepto cuando la modificación simplifica y facilita su cumplimiento);</w:t>
      </w:r>
    </w:p>
    <w:p w14:paraId="3BD86763" w14:textId="6F88D3CE" w:rsidR="00F77854" w:rsidRPr="001A6F6F" w:rsidRDefault="00F77854">
      <w:pPr>
        <w:pStyle w:val="Textonotapie"/>
        <w:jc w:val="both"/>
        <w:rPr>
          <w:rFonts w:ascii="Arial" w:hAnsi="Arial" w:cs="Arial"/>
          <w:sz w:val="16"/>
          <w:szCs w:val="16"/>
        </w:rPr>
      </w:pPr>
      <w:r w:rsidRPr="001A6F6F">
        <w:rPr>
          <w:rFonts w:ascii="Arial" w:hAnsi="Arial" w:cs="Arial"/>
          <w:sz w:val="16"/>
          <w:szCs w:val="16"/>
        </w:rPr>
        <w:t>c) Reduce o restringe derechos o prestaciones; o,</w:t>
      </w:r>
    </w:p>
    <w:p w14:paraId="78031FF9" w14:textId="6F3271A8" w:rsidR="00F77854" w:rsidRPr="001A6F6F" w:rsidRDefault="00F77854" w:rsidP="005707DC">
      <w:pPr>
        <w:pStyle w:val="Textonotapie"/>
        <w:jc w:val="both"/>
        <w:rPr>
          <w:rFonts w:ascii="Arial" w:hAnsi="Arial" w:cs="Arial"/>
          <w:sz w:val="16"/>
          <w:szCs w:val="16"/>
        </w:rPr>
      </w:pPr>
      <w:r w:rsidRPr="001A6F6F">
        <w:rPr>
          <w:rFonts w:ascii="Arial" w:hAnsi="Arial" w:cs="Arial"/>
          <w:sz w:val="16"/>
          <w:szCs w:val="16"/>
        </w:rPr>
        <w:t>d) Establece definiciones, clasificaciones, caracterizaciones o cualquier otro término de referencia que, conjuntamente con otra disposición en vigor o con una disposición futura, afecten o puedan afectar los derechos, obligaciones, prestaciones o trámites.</w:t>
      </w:r>
    </w:p>
  </w:footnote>
  <w:footnote w:id="10">
    <w:p w14:paraId="3A8105B6" w14:textId="5A12130B" w:rsidR="00F77854" w:rsidRPr="001A6F6F" w:rsidRDefault="00F77854" w:rsidP="00D976C3">
      <w:pPr>
        <w:pStyle w:val="Textonotapie"/>
        <w:jc w:val="both"/>
        <w:rPr>
          <w:rFonts w:ascii="Arial" w:hAnsi="Arial" w:cs="Arial"/>
          <w:sz w:val="16"/>
          <w:szCs w:val="16"/>
        </w:rPr>
      </w:pPr>
      <w:r w:rsidRPr="001A6F6F">
        <w:rPr>
          <w:rStyle w:val="Refdenotaalpie"/>
          <w:rFonts w:ascii="Arial" w:hAnsi="Arial" w:cs="Arial"/>
          <w:sz w:val="16"/>
          <w:szCs w:val="16"/>
        </w:rPr>
        <w:footnoteRef/>
      </w:r>
      <w:r w:rsidRPr="001A6F6F">
        <w:rPr>
          <w:rStyle w:val="Refdenotaalpie"/>
          <w:rFonts w:ascii="Arial" w:hAnsi="Arial" w:cs="Arial"/>
          <w:sz w:val="16"/>
          <w:szCs w:val="16"/>
        </w:rPr>
        <w:t xml:space="preserve"> </w:t>
      </w:r>
      <w:r w:rsidRPr="001A6F6F">
        <w:rPr>
          <w:rFonts w:ascii="Arial" w:hAnsi="Arial" w:cs="Arial"/>
          <w:sz w:val="16"/>
          <w:szCs w:val="16"/>
        </w:rPr>
        <w:t>La Coordinación General de Planeación Estratégica podrá asesorar a las Unidades Administrativas del Instituto en la definición de sus indicadores para la evaluación de sus resultados, así como en la determinación de utilizar una o varias variables estadísticas a efecto de evaluar e informar los resultados que se desprendan a razón de la implementación de una propuesta de regulación; ello, para su posterior difusión en los informes que elabora este órgano constitucional autónomo.</w:t>
      </w:r>
    </w:p>
  </w:footnote>
  <w:footnote w:id="11">
    <w:p w14:paraId="02C4D9F5" w14:textId="29C90E4D" w:rsidR="00F77854" w:rsidRPr="001A6F6F" w:rsidRDefault="00F77854" w:rsidP="00FF7DBF">
      <w:pPr>
        <w:pStyle w:val="Textonotapie"/>
        <w:jc w:val="both"/>
        <w:rPr>
          <w:rFonts w:ascii="Arial" w:hAnsi="Arial" w:cs="Arial"/>
          <w:sz w:val="16"/>
          <w:szCs w:val="16"/>
        </w:rPr>
      </w:pPr>
      <w:r w:rsidRPr="001A6F6F">
        <w:rPr>
          <w:rStyle w:val="Refdenotaalpie"/>
          <w:rFonts w:ascii="Arial" w:hAnsi="Arial" w:cs="Arial"/>
          <w:sz w:val="16"/>
          <w:szCs w:val="16"/>
        </w:rPr>
        <w:footnoteRef/>
      </w:r>
      <w:r w:rsidRPr="001A6F6F">
        <w:rPr>
          <w:rStyle w:val="Refdenotaalpie"/>
          <w:rFonts w:ascii="Arial" w:hAnsi="Arial" w:cs="Arial"/>
          <w:sz w:val="16"/>
          <w:szCs w:val="16"/>
        </w:rPr>
        <w:t xml:space="preserve"> </w:t>
      </w:r>
      <w:r w:rsidRPr="001A6F6F">
        <w:rPr>
          <w:rFonts w:ascii="Arial" w:hAnsi="Arial" w:cs="Arial"/>
          <w:sz w:val="16"/>
          <w:szCs w:val="16"/>
        </w:rPr>
        <w:t>Las consultas públicas de integración son realizadas por el Instituto para recabar información, comentarios, opiniones, aportaciones u otros elementos de análisis por parte de cualquier persona, sobre algún tema de interés del Instituto, que le permita generar de manera previa a su emisión o realización, regulaciones o estrategias de política regulatoria dirigidas a los sectores de las telecomunicaciones o la radiodifusión; así como en materia de competencia económica en dichos sectores. Por su parte, las consultas públicas de evaluación son realizadas para recabar información, comentarios, opiniones, aportaciones u otros elementos de análisis por parte de cualquier persona, sobre el efecto de las regulaciones emitidas por el Pleno y que se encuentren vigentes, a fin de evaluar su eficacia, eficiencia, impacto y permanencia con relación a las circunstancias por las que fueron creadas.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3BA04" w14:textId="6B7E3062" w:rsidR="00F77854" w:rsidRPr="00501ADF" w:rsidRDefault="00F77854" w:rsidP="00501ADF">
    <w:pPr>
      <w:spacing w:line="240" w:lineRule="auto"/>
      <w:rPr>
        <w:rFonts w:ascii="Arial" w:eastAsia="Times New Roman" w:hAnsi="Arial" w:cs="Arial"/>
        <w:color w:val="222222"/>
        <w:sz w:val="24"/>
        <w:szCs w:val="24"/>
        <w:lang w:eastAsia="es-MX"/>
      </w:rPr>
    </w:pPr>
    <w:r>
      <w:rPr>
        <w:noProof/>
        <w:lang w:eastAsia="es-MX"/>
      </w:rPr>
      <mc:AlternateContent>
        <mc:Choice Requires="wps">
          <w:drawing>
            <wp:anchor distT="45720" distB="45720" distL="114300" distR="114300" simplePos="0" relativeHeight="251658241" behindDoc="0" locked="0" layoutInCell="1" allowOverlap="1" wp14:anchorId="27843BB0" wp14:editId="2A435BBB">
              <wp:simplePos x="0" y="0"/>
              <wp:positionH relativeFrom="margin">
                <wp:posOffset>3651885</wp:posOffset>
              </wp:positionH>
              <wp:positionV relativeFrom="paragraph">
                <wp:posOffset>137795</wp:posOffset>
              </wp:positionV>
              <wp:extent cx="1979930" cy="466725"/>
              <wp:effectExtent l="0" t="0" r="2032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6725"/>
                      </a:xfrm>
                      <a:prstGeom prst="rect">
                        <a:avLst/>
                      </a:prstGeom>
                      <a:solidFill>
                        <a:srgbClr val="FFFFFF"/>
                      </a:solidFill>
                      <a:ln w="9525">
                        <a:solidFill>
                          <a:schemeClr val="bg1"/>
                        </a:solidFill>
                        <a:miter lim="800000"/>
                        <a:headEnd/>
                        <a:tailEnd/>
                      </a:ln>
                    </wps:spPr>
                    <wps:txbx>
                      <w:txbxContent>
                        <w:p w14:paraId="39B4A1CE" w14:textId="631314CA" w:rsidR="00F77854" w:rsidRPr="00DD06A0" w:rsidRDefault="00F77854" w:rsidP="00804F49">
                          <w:pPr>
                            <w:jc w:val="right"/>
                            <w:rPr>
                              <w:rFonts w:ascii="ITC Avant Garde" w:hAnsi="ITC Avant Garde"/>
                              <w:sz w:val="20"/>
                            </w:rPr>
                          </w:pPr>
                          <w:r w:rsidRPr="00DD06A0">
                            <w:rPr>
                              <w:rFonts w:ascii="ITC Avant Garde" w:hAnsi="ITC Avant Garde"/>
                              <w:sz w:val="20"/>
                            </w:rPr>
                            <w:t>ANÁLISIS DE 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7843BB0" id="_x0000_t202" coordsize="21600,21600" o:spt="202" path="m,l,21600r21600,l21600,xe">
              <v:stroke joinstyle="miter"/>
              <v:path gradientshapeok="t" o:connecttype="rect"/>
            </v:shapetype>
            <v:shape id="Cuadro de texto 2" o:spid="_x0000_s1026" type="#_x0000_t202" style="position:absolute;margin-left:287.55pt;margin-top:10.85pt;width:155.9pt;height:36.7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" strokecolor="white [3212]">
              <v:textbox>
                <w:txbxContent>
                  <w:p w14:paraId="39B4A1CE" w14:textId="631314CA" w:rsidR="00F77854" w:rsidRPr="00DD06A0" w:rsidRDefault="00F77854" w:rsidP="00804F49">
                    <w:pPr>
                      <w:jc w:val="right"/>
                      <w:rPr>
                        <w:rFonts w:ascii="ITC Avant Garde" w:hAnsi="ITC Avant Garde"/>
                        <w:sz w:val="20"/>
                      </w:rPr>
                    </w:pPr>
                    <w:r w:rsidRPr="00DD06A0">
                      <w:rPr>
                        <w:rFonts w:ascii="ITC Avant Garde" w:hAnsi="ITC Avant Garde"/>
                        <w:sz w:val="20"/>
                      </w:rPr>
                      <w:t>ANÁLISIS DE IMPACTO REGULATORIO</w:t>
                    </w:r>
                  </w:p>
                </w:txbxContent>
              </v:textbox>
              <w10:wrap type="square" anchorx="margin"/>
            </v:shape>
          </w:pict>
        </mc:Fallback>
      </mc:AlternateContent>
    </w:r>
    <w:r>
      <w:rPr>
        <w:noProof/>
        <w:lang w:eastAsia="es-MX"/>
      </w:rPr>
      <w:drawing>
        <wp:anchor distT="0" distB="0" distL="114300" distR="114300" simplePos="0" relativeHeight="251658242" behindDoc="1" locked="0" layoutInCell="1" allowOverlap="1" wp14:anchorId="12C28A8D" wp14:editId="3A26F926">
          <wp:simplePos x="0" y="0"/>
          <wp:positionH relativeFrom="margin">
            <wp:align>left</wp:align>
          </wp:positionH>
          <wp:positionV relativeFrom="paragraph">
            <wp:posOffset>-132715</wp:posOffset>
          </wp:positionV>
          <wp:extent cx="1295400" cy="893064"/>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295400" cy="893064"/>
                  </a:xfrm>
                  <a:prstGeom prst="rect">
                    <a:avLst/>
                  </a:prstGeom>
                </pic:spPr>
              </pic:pic>
            </a:graphicData>
          </a:graphic>
          <wp14:sizeRelH relativeFrom="margin">
            <wp14:pctWidth>0</wp14:pctWidth>
          </wp14:sizeRelH>
          <wp14:sizeRelV relativeFrom="margin">
            <wp14:pctHeight>0</wp14:pctHeight>
          </wp14:sizeRelV>
        </wp:anchor>
      </w:drawing>
    </w:r>
  </w:p>
  <w:p w14:paraId="3D53F003" w14:textId="4FE4DDD7" w:rsidR="00F77854" w:rsidRDefault="00F77854">
    <w:pPr>
      <w:pStyle w:val="Encabezado"/>
    </w:pPr>
  </w:p>
  <w:p w14:paraId="582B84A5" w14:textId="77777777" w:rsidR="00F77854" w:rsidRDefault="00F77854">
    <w:pPr>
      <w:pStyle w:val="Encabezado"/>
    </w:pPr>
  </w:p>
  <w:p w14:paraId="188C9AD1" w14:textId="2C66CD80" w:rsidR="00F77854" w:rsidRDefault="00F77854">
    <w:pPr>
      <w:pStyle w:val="Encabezado"/>
    </w:pPr>
    <w:r>
      <w:rPr>
        <w:noProof/>
        <w:lang w:eastAsia="es-MX"/>
      </w:rPr>
      <mc:AlternateContent>
        <mc:Choice Requires="wps">
          <w:drawing>
            <wp:anchor distT="0" distB="0" distL="114300" distR="114300" simplePos="0" relativeHeight="251658240" behindDoc="0" locked="0" layoutInCell="1" allowOverlap="1" wp14:anchorId="046753C5" wp14:editId="0B055255">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A8EF8B4" id="Conector recto 2" o:spid="_x0000_s1026" style="position:absolute;flip:y;z-index:2516582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651BF47A" w14:textId="77777777" w:rsidR="00F77854" w:rsidRDefault="00F7785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679DA"/>
    <w:multiLevelType w:val="hybridMultilevel"/>
    <w:tmpl w:val="EBB4F354"/>
    <w:lvl w:ilvl="0" w:tplc="439E524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AC59A7"/>
    <w:multiLevelType w:val="hybridMultilevel"/>
    <w:tmpl w:val="BBAC65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8C400C1"/>
    <w:multiLevelType w:val="hybridMultilevel"/>
    <w:tmpl w:val="2CAAEDC0"/>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33874C4"/>
    <w:multiLevelType w:val="multilevel"/>
    <w:tmpl w:val="98B28B5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upperRoman"/>
      <w:lvlText w:val="%4."/>
      <w:lvlJc w:val="left"/>
      <w:pPr>
        <w:ind w:left="3240" w:hanging="720"/>
      </w:pPr>
      <w:rPr>
        <w:rFonts w:hint="default"/>
        <w:color w:val="auto"/>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B94269"/>
    <w:multiLevelType w:val="hybridMultilevel"/>
    <w:tmpl w:val="F38831DA"/>
    <w:lvl w:ilvl="0" w:tplc="BFDAA808">
      <w:start w:val="1"/>
      <w:numFmt w:val="decimal"/>
      <w:lvlText w:val="%1."/>
      <w:lvlJc w:val="left"/>
      <w:pPr>
        <w:ind w:left="720" w:hanging="360"/>
      </w:pPr>
      <w:rPr>
        <w:rFonts w:hint="default"/>
        <w:b/>
        <w:i w:val="0"/>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4287180"/>
    <w:multiLevelType w:val="hybridMultilevel"/>
    <w:tmpl w:val="02E464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4F40AEE"/>
    <w:multiLevelType w:val="hybridMultilevel"/>
    <w:tmpl w:val="B71AD21E"/>
    <w:lvl w:ilvl="0" w:tplc="DE0C00D8">
      <w:start w:val="3"/>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C7857EC"/>
    <w:multiLevelType w:val="hybridMultilevel"/>
    <w:tmpl w:val="BA304CC8"/>
    <w:lvl w:ilvl="0" w:tplc="439E524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2F057A"/>
    <w:multiLevelType w:val="hybridMultilevel"/>
    <w:tmpl w:val="BA304CC8"/>
    <w:lvl w:ilvl="0" w:tplc="439E524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DF3A97"/>
    <w:multiLevelType w:val="hybridMultilevel"/>
    <w:tmpl w:val="52D04BD4"/>
    <w:lvl w:ilvl="0" w:tplc="96C8E6E6">
      <w:start w:val="1"/>
      <w:numFmt w:val="decimal"/>
      <w:lvlText w:val="%1."/>
      <w:lvlJc w:val="left"/>
      <w:pPr>
        <w:ind w:left="720" w:hanging="360"/>
      </w:pPr>
      <w:rPr>
        <w:rFonts w:hint="default"/>
        <w:b/>
        <w:i w:val="0"/>
        <w:color w:val="000000" w:themeColor="text1"/>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9EC7794"/>
    <w:multiLevelType w:val="multilevel"/>
    <w:tmpl w:val="626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7A4661"/>
    <w:multiLevelType w:val="multilevel"/>
    <w:tmpl w:val="4BA44C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2653B0"/>
    <w:multiLevelType w:val="hybridMultilevel"/>
    <w:tmpl w:val="4B92891E"/>
    <w:lvl w:ilvl="0" w:tplc="09123AA6">
      <w:start w:val="285"/>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4404726"/>
    <w:multiLevelType w:val="hybridMultilevel"/>
    <w:tmpl w:val="F92A67D0"/>
    <w:lvl w:ilvl="0" w:tplc="F24C1298">
      <w:start w:val="1"/>
      <w:numFmt w:val="decimal"/>
      <w:lvlText w:val="%1."/>
      <w:lvlJc w:val="left"/>
      <w:pPr>
        <w:ind w:left="720" w:hanging="360"/>
      </w:pPr>
      <w:rPr>
        <w:rFonts w:hint="default"/>
        <w:color w:val="41404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7724317"/>
    <w:multiLevelType w:val="hybridMultilevel"/>
    <w:tmpl w:val="4AB45108"/>
    <w:lvl w:ilvl="0" w:tplc="9348D29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8AB3CB7"/>
    <w:multiLevelType w:val="hybridMultilevel"/>
    <w:tmpl w:val="ED52F4B8"/>
    <w:lvl w:ilvl="0" w:tplc="50785D1A">
      <w:start w:val="1"/>
      <w:numFmt w:val="bullet"/>
      <w:lvlText w:val="-"/>
      <w:lvlJc w:val="left"/>
      <w:pPr>
        <w:ind w:left="720" w:hanging="360"/>
      </w:pPr>
      <w:rPr>
        <w:rFonts w:ascii="Sitka Text" w:hAnsi="Sitka Tex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F5A1C72"/>
    <w:multiLevelType w:val="hybridMultilevel"/>
    <w:tmpl w:val="EBB4F354"/>
    <w:lvl w:ilvl="0" w:tplc="439E524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3A13F7F"/>
    <w:multiLevelType w:val="hybridMultilevel"/>
    <w:tmpl w:val="E4E4A8A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73E4F39"/>
    <w:multiLevelType w:val="hybridMultilevel"/>
    <w:tmpl w:val="6046D2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8EE0945"/>
    <w:multiLevelType w:val="multilevel"/>
    <w:tmpl w:val="B7C44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112AAA"/>
    <w:multiLevelType w:val="hybridMultilevel"/>
    <w:tmpl w:val="16BCA1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DCF4B95"/>
    <w:multiLevelType w:val="hybridMultilevel"/>
    <w:tmpl w:val="A72478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EFA0C11"/>
    <w:multiLevelType w:val="hybridMultilevel"/>
    <w:tmpl w:val="6430EF6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04B1765"/>
    <w:multiLevelType w:val="hybridMultilevel"/>
    <w:tmpl w:val="F38831DA"/>
    <w:lvl w:ilvl="0" w:tplc="BFDAA808">
      <w:start w:val="1"/>
      <w:numFmt w:val="decimal"/>
      <w:lvlText w:val="%1."/>
      <w:lvlJc w:val="left"/>
      <w:pPr>
        <w:ind w:left="720" w:hanging="360"/>
      </w:pPr>
      <w:rPr>
        <w:rFonts w:hint="default"/>
        <w:b/>
        <w:i w:val="0"/>
        <w:color w:val="000000" w:themeColor="text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37831A6"/>
    <w:multiLevelType w:val="hybridMultilevel"/>
    <w:tmpl w:val="30F82000"/>
    <w:lvl w:ilvl="0" w:tplc="C41E4A56">
      <w:start w:val="1"/>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46E0DA8"/>
    <w:multiLevelType w:val="hybridMultilevel"/>
    <w:tmpl w:val="21B467BE"/>
    <w:lvl w:ilvl="0" w:tplc="6D5250B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7E329CE"/>
    <w:multiLevelType w:val="hybridMultilevel"/>
    <w:tmpl w:val="E2D6CFAA"/>
    <w:lvl w:ilvl="0" w:tplc="31260DFA">
      <w:start w:val="1"/>
      <w:numFmt w:val="bullet"/>
      <w:lvlText w:val="•"/>
      <w:lvlJc w:val="left"/>
      <w:pPr>
        <w:tabs>
          <w:tab w:val="num" w:pos="720"/>
        </w:tabs>
        <w:ind w:left="720" w:hanging="360"/>
      </w:pPr>
      <w:rPr>
        <w:rFonts w:ascii="Times New Roman" w:hAnsi="Times New Roman" w:hint="default"/>
      </w:rPr>
    </w:lvl>
    <w:lvl w:ilvl="1" w:tplc="ABBCD560" w:tentative="1">
      <w:start w:val="1"/>
      <w:numFmt w:val="bullet"/>
      <w:lvlText w:val="•"/>
      <w:lvlJc w:val="left"/>
      <w:pPr>
        <w:tabs>
          <w:tab w:val="num" w:pos="1440"/>
        </w:tabs>
        <w:ind w:left="1440" w:hanging="360"/>
      </w:pPr>
      <w:rPr>
        <w:rFonts w:ascii="Times New Roman" w:hAnsi="Times New Roman" w:hint="default"/>
      </w:rPr>
    </w:lvl>
    <w:lvl w:ilvl="2" w:tplc="6B7ABA50" w:tentative="1">
      <w:start w:val="1"/>
      <w:numFmt w:val="bullet"/>
      <w:lvlText w:val="•"/>
      <w:lvlJc w:val="left"/>
      <w:pPr>
        <w:tabs>
          <w:tab w:val="num" w:pos="2160"/>
        </w:tabs>
        <w:ind w:left="2160" w:hanging="360"/>
      </w:pPr>
      <w:rPr>
        <w:rFonts w:ascii="Times New Roman" w:hAnsi="Times New Roman" w:hint="default"/>
      </w:rPr>
    </w:lvl>
    <w:lvl w:ilvl="3" w:tplc="26120154" w:tentative="1">
      <w:start w:val="1"/>
      <w:numFmt w:val="bullet"/>
      <w:lvlText w:val="•"/>
      <w:lvlJc w:val="left"/>
      <w:pPr>
        <w:tabs>
          <w:tab w:val="num" w:pos="2880"/>
        </w:tabs>
        <w:ind w:left="2880" w:hanging="360"/>
      </w:pPr>
      <w:rPr>
        <w:rFonts w:ascii="Times New Roman" w:hAnsi="Times New Roman" w:hint="default"/>
      </w:rPr>
    </w:lvl>
    <w:lvl w:ilvl="4" w:tplc="4B2077DE" w:tentative="1">
      <w:start w:val="1"/>
      <w:numFmt w:val="bullet"/>
      <w:lvlText w:val="•"/>
      <w:lvlJc w:val="left"/>
      <w:pPr>
        <w:tabs>
          <w:tab w:val="num" w:pos="3600"/>
        </w:tabs>
        <w:ind w:left="3600" w:hanging="360"/>
      </w:pPr>
      <w:rPr>
        <w:rFonts w:ascii="Times New Roman" w:hAnsi="Times New Roman" w:hint="default"/>
      </w:rPr>
    </w:lvl>
    <w:lvl w:ilvl="5" w:tplc="087CF418" w:tentative="1">
      <w:start w:val="1"/>
      <w:numFmt w:val="bullet"/>
      <w:lvlText w:val="•"/>
      <w:lvlJc w:val="left"/>
      <w:pPr>
        <w:tabs>
          <w:tab w:val="num" w:pos="4320"/>
        </w:tabs>
        <w:ind w:left="4320" w:hanging="360"/>
      </w:pPr>
      <w:rPr>
        <w:rFonts w:ascii="Times New Roman" w:hAnsi="Times New Roman" w:hint="default"/>
      </w:rPr>
    </w:lvl>
    <w:lvl w:ilvl="6" w:tplc="E010620A" w:tentative="1">
      <w:start w:val="1"/>
      <w:numFmt w:val="bullet"/>
      <w:lvlText w:val="•"/>
      <w:lvlJc w:val="left"/>
      <w:pPr>
        <w:tabs>
          <w:tab w:val="num" w:pos="5040"/>
        </w:tabs>
        <w:ind w:left="5040" w:hanging="360"/>
      </w:pPr>
      <w:rPr>
        <w:rFonts w:ascii="Times New Roman" w:hAnsi="Times New Roman" w:hint="default"/>
      </w:rPr>
    </w:lvl>
    <w:lvl w:ilvl="7" w:tplc="AD925336" w:tentative="1">
      <w:start w:val="1"/>
      <w:numFmt w:val="bullet"/>
      <w:lvlText w:val="•"/>
      <w:lvlJc w:val="left"/>
      <w:pPr>
        <w:tabs>
          <w:tab w:val="num" w:pos="5760"/>
        </w:tabs>
        <w:ind w:left="5760" w:hanging="360"/>
      </w:pPr>
      <w:rPr>
        <w:rFonts w:ascii="Times New Roman" w:hAnsi="Times New Roman" w:hint="default"/>
      </w:rPr>
    </w:lvl>
    <w:lvl w:ilvl="8" w:tplc="BDF00F60"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30B3AF5"/>
    <w:multiLevelType w:val="hybridMultilevel"/>
    <w:tmpl w:val="FABE16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8FE6A42"/>
    <w:multiLevelType w:val="hybridMultilevel"/>
    <w:tmpl w:val="BA304CC8"/>
    <w:lvl w:ilvl="0" w:tplc="439E524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B4D1A26"/>
    <w:multiLevelType w:val="hybridMultilevel"/>
    <w:tmpl w:val="CBD8AA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C4415FD"/>
    <w:multiLevelType w:val="multilevel"/>
    <w:tmpl w:val="ADB4538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upperRoman"/>
      <w:lvlText w:val="%4."/>
      <w:lvlJc w:val="left"/>
      <w:pPr>
        <w:ind w:left="3240" w:hanging="720"/>
      </w:pPr>
      <w:rPr>
        <w:rFonts w:hint="default"/>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8C7995"/>
    <w:multiLevelType w:val="hybridMultilevel"/>
    <w:tmpl w:val="F88EF46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27"/>
  </w:num>
  <w:num w:numId="4">
    <w:abstractNumId w:val="20"/>
  </w:num>
  <w:num w:numId="5">
    <w:abstractNumId w:val="4"/>
  </w:num>
  <w:num w:numId="6">
    <w:abstractNumId w:val="15"/>
  </w:num>
  <w:num w:numId="7">
    <w:abstractNumId w:val="24"/>
  </w:num>
  <w:num w:numId="8">
    <w:abstractNumId w:val="5"/>
  </w:num>
  <w:num w:numId="9">
    <w:abstractNumId w:val="1"/>
  </w:num>
  <w:num w:numId="10">
    <w:abstractNumId w:val="17"/>
  </w:num>
  <w:num w:numId="11">
    <w:abstractNumId w:val="31"/>
  </w:num>
  <w:num w:numId="12">
    <w:abstractNumId w:val="21"/>
  </w:num>
  <w:num w:numId="13">
    <w:abstractNumId w:val="23"/>
  </w:num>
  <w:num w:numId="14">
    <w:abstractNumId w:val="9"/>
  </w:num>
  <w:num w:numId="15">
    <w:abstractNumId w:val="19"/>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6">
    <w:abstractNumId w:val="2"/>
  </w:num>
  <w:num w:numId="17">
    <w:abstractNumId w:val="3"/>
  </w:num>
  <w:num w:numId="18">
    <w:abstractNumId w:val="12"/>
  </w:num>
  <w:num w:numId="19">
    <w:abstractNumId w:val="10"/>
  </w:num>
  <w:num w:numId="20">
    <w:abstractNumId w:val="11"/>
  </w:num>
  <w:num w:numId="21">
    <w:abstractNumId w:val="13"/>
  </w:num>
  <w:num w:numId="22">
    <w:abstractNumId w:val="30"/>
  </w:num>
  <w:num w:numId="23">
    <w:abstractNumId w:val="18"/>
  </w:num>
  <w:num w:numId="24">
    <w:abstractNumId w:val="29"/>
  </w:num>
  <w:num w:numId="25">
    <w:abstractNumId w:val="16"/>
  </w:num>
  <w:num w:numId="26">
    <w:abstractNumId w:val="0"/>
  </w:num>
  <w:num w:numId="27">
    <w:abstractNumId w:val="7"/>
  </w:num>
  <w:num w:numId="28">
    <w:abstractNumId w:val="26"/>
  </w:num>
  <w:num w:numId="29">
    <w:abstractNumId w:val="14"/>
  </w:num>
  <w:num w:numId="30">
    <w:abstractNumId w:val="25"/>
  </w:num>
  <w:num w:numId="31">
    <w:abstractNumId w:val="8"/>
  </w:num>
  <w:num w:numId="32">
    <w:abstractNumId w:val="28"/>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rge Rodolfo Lopez Rodriguez">
    <w15:presenceInfo w15:providerId="AD" w15:userId="S-1-5-21-4171331364-615143196-3186844958-6360"/>
  </w15:person>
  <w15:person w15:author="Miguel Angel Herrera Carrasco">
    <w15:presenceInfo w15:providerId="AD" w15:userId="S-1-5-21-4171331364-615143196-3186844958-18426"/>
  </w15:person>
  <w15:person w15:author="Jorge Luis Hernandez Ojeda">
    <w15:presenceInfo w15:providerId="AD" w15:userId="S::jorge.hernandez@ift.org.mx::90e1caaa-e645-488b-9c90-be92a224b8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5"/>
  <w:proofState w:spelling="clean" w:grammar="clean"/>
  <w:trackRevisions/>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01F61"/>
    <w:rsid w:val="00003391"/>
    <w:rsid w:val="0000528F"/>
    <w:rsid w:val="000055C4"/>
    <w:rsid w:val="00005666"/>
    <w:rsid w:val="00011441"/>
    <w:rsid w:val="00011A16"/>
    <w:rsid w:val="00012144"/>
    <w:rsid w:val="00016C61"/>
    <w:rsid w:val="00017164"/>
    <w:rsid w:val="00021824"/>
    <w:rsid w:val="00023BBB"/>
    <w:rsid w:val="00024E95"/>
    <w:rsid w:val="000271CF"/>
    <w:rsid w:val="0003021E"/>
    <w:rsid w:val="0003274F"/>
    <w:rsid w:val="00034387"/>
    <w:rsid w:val="000345AB"/>
    <w:rsid w:val="00036391"/>
    <w:rsid w:val="00037750"/>
    <w:rsid w:val="00037EEB"/>
    <w:rsid w:val="00040B9F"/>
    <w:rsid w:val="00043667"/>
    <w:rsid w:val="000436F6"/>
    <w:rsid w:val="00044D30"/>
    <w:rsid w:val="0004521F"/>
    <w:rsid w:val="0004544B"/>
    <w:rsid w:val="00047011"/>
    <w:rsid w:val="000470A5"/>
    <w:rsid w:val="000525CE"/>
    <w:rsid w:val="00052E55"/>
    <w:rsid w:val="00053B82"/>
    <w:rsid w:val="00053ED6"/>
    <w:rsid w:val="0005436F"/>
    <w:rsid w:val="00054F32"/>
    <w:rsid w:val="00056852"/>
    <w:rsid w:val="0006478F"/>
    <w:rsid w:val="000678C1"/>
    <w:rsid w:val="00072473"/>
    <w:rsid w:val="00072550"/>
    <w:rsid w:val="000735E3"/>
    <w:rsid w:val="0007696E"/>
    <w:rsid w:val="000803C1"/>
    <w:rsid w:val="0008388F"/>
    <w:rsid w:val="00083FD5"/>
    <w:rsid w:val="0008623C"/>
    <w:rsid w:val="000864CA"/>
    <w:rsid w:val="00087305"/>
    <w:rsid w:val="00092976"/>
    <w:rsid w:val="00093B00"/>
    <w:rsid w:val="00093B1E"/>
    <w:rsid w:val="000940F8"/>
    <w:rsid w:val="00095F70"/>
    <w:rsid w:val="00097C5D"/>
    <w:rsid w:val="00097D38"/>
    <w:rsid w:val="000A12CA"/>
    <w:rsid w:val="000A27D1"/>
    <w:rsid w:val="000A6113"/>
    <w:rsid w:val="000B073E"/>
    <w:rsid w:val="000B1D99"/>
    <w:rsid w:val="000B61BA"/>
    <w:rsid w:val="000B74F7"/>
    <w:rsid w:val="000B7FFD"/>
    <w:rsid w:val="000C4BF1"/>
    <w:rsid w:val="000D034D"/>
    <w:rsid w:val="000D1A71"/>
    <w:rsid w:val="000D3CC3"/>
    <w:rsid w:val="000D52A2"/>
    <w:rsid w:val="000E4310"/>
    <w:rsid w:val="000E54DF"/>
    <w:rsid w:val="000E76B9"/>
    <w:rsid w:val="000E7DB8"/>
    <w:rsid w:val="000F1068"/>
    <w:rsid w:val="000F152A"/>
    <w:rsid w:val="000F48E5"/>
    <w:rsid w:val="000F58A3"/>
    <w:rsid w:val="000F6BF2"/>
    <w:rsid w:val="001018BB"/>
    <w:rsid w:val="00107B83"/>
    <w:rsid w:val="00110844"/>
    <w:rsid w:val="00110F4D"/>
    <w:rsid w:val="00121A33"/>
    <w:rsid w:val="0012489F"/>
    <w:rsid w:val="00125D82"/>
    <w:rsid w:val="00126284"/>
    <w:rsid w:val="0013005F"/>
    <w:rsid w:val="001305E3"/>
    <w:rsid w:val="0013160A"/>
    <w:rsid w:val="00131E3D"/>
    <w:rsid w:val="001325D9"/>
    <w:rsid w:val="001334A3"/>
    <w:rsid w:val="00133F02"/>
    <w:rsid w:val="00136258"/>
    <w:rsid w:val="001363A9"/>
    <w:rsid w:val="0013692E"/>
    <w:rsid w:val="00141468"/>
    <w:rsid w:val="00141C20"/>
    <w:rsid w:val="001420EF"/>
    <w:rsid w:val="001432F7"/>
    <w:rsid w:val="001462AB"/>
    <w:rsid w:val="00146A79"/>
    <w:rsid w:val="00147B2A"/>
    <w:rsid w:val="001529F3"/>
    <w:rsid w:val="001576FA"/>
    <w:rsid w:val="00157FA5"/>
    <w:rsid w:val="0016006C"/>
    <w:rsid w:val="00161F94"/>
    <w:rsid w:val="00171232"/>
    <w:rsid w:val="001757AB"/>
    <w:rsid w:val="0017687F"/>
    <w:rsid w:val="001818F7"/>
    <w:rsid w:val="00181911"/>
    <w:rsid w:val="00183FBA"/>
    <w:rsid w:val="00190962"/>
    <w:rsid w:val="00192BB7"/>
    <w:rsid w:val="001932FC"/>
    <w:rsid w:val="00194A29"/>
    <w:rsid w:val="00195CAC"/>
    <w:rsid w:val="001A1BA3"/>
    <w:rsid w:val="001A6216"/>
    <w:rsid w:val="001A695F"/>
    <w:rsid w:val="001A6C79"/>
    <w:rsid w:val="001A6F6F"/>
    <w:rsid w:val="001B14D0"/>
    <w:rsid w:val="001B22B1"/>
    <w:rsid w:val="001B2C4E"/>
    <w:rsid w:val="001B4EC7"/>
    <w:rsid w:val="001C252D"/>
    <w:rsid w:val="001C3B8A"/>
    <w:rsid w:val="001C5415"/>
    <w:rsid w:val="001C6A6C"/>
    <w:rsid w:val="001D50AB"/>
    <w:rsid w:val="001E5C48"/>
    <w:rsid w:val="001F2D4D"/>
    <w:rsid w:val="001F4091"/>
    <w:rsid w:val="001F47CE"/>
    <w:rsid w:val="001F550E"/>
    <w:rsid w:val="001F631F"/>
    <w:rsid w:val="001F78FF"/>
    <w:rsid w:val="002025CB"/>
    <w:rsid w:val="0020549F"/>
    <w:rsid w:val="00211025"/>
    <w:rsid w:val="00212AA4"/>
    <w:rsid w:val="00213FB6"/>
    <w:rsid w:val="002152AD"/>
    <w:rsid w:val="00216232"/>
    <w:rsid w:val="00221DE7"/>
    <w:rsid w:val="002220C2"/>
    <w:rsid w:val="00223014"/>
    <w:rsid w:val="00225DA6"/>
    <w:rsid w:val="0022741B"/>
    <w:rsid w:val="002307B9"/>
    <w:rsid w:val="00230D0C"/>
    <w:rsid w:val="00235916"/>
    <w:rsid w:val="00242907"/>
    <w:rsid w:val="00242CD9"/>
    <w:rsid w:val="002457FE"/>
    <w:rsid w:val="00245B6A"/>
    <w:rsid w:val="00250419"/>
    <w:rsid w:val="00251021"/>
    <w:rsid w:val="002517CD"/>
    <w:rsid w:val="00251F4B"/>
    <w:rsid w:val="002529FE"/>
    <w:rsid w:val="0025635A"/>
    <w:rsid w:val="00256AF0"/>
    <w:rsid w:val="00257613"/>
    <w:rsid w:val="00260074"/>
    <w:rsid w:val="0026442A"/>
    <w:rsid w:val="00264FC4"/>
    <w:rsid w:val="00266011"/>
    <w:rsid w:val="002660D0"/>
    <w:rsid w:val="0026616E"/>
    <w:rsid w:val="0026633D"/>
    <w:rsid w:val="002700A3"/>
    <w:rsid w:val="00272893"/>
    <w:rsid w:val="00274B0B"/>
    <w:rsid w:val="00275D93"/>
    <w:rsid w:val="00282605"/>
    <w:rsid w:val="00286496"/>
    <w:rsid w:val="0028733C"/>
    <w:rsid w:val="00291E34"/>
    <w:rsid w:val="00295AEB"/>
    <w:rsid w:val="00295E97"/>
    <w:rsid w:val="00296F51"/>
    <w:rsid w:val="002A092A"/>
    <w:rsid w:val="002A28F9"/>
    <w:rsid w:val="002A555F"/>
    <w:rsid w:val="002B03FD"/>
    <w:rsid w:val="002B367D"/>
    <w:rsid w:val="002B512B"/>
    <w:rsid w:val="002B5D04"/>
    <w:rsid w:val="002B670F"/>
    <w:rsid w:val="002C0081"/>
    <w:rsid w:val="002C0D86"/>
    <w:rsid w:val="002C2362"/>
    <w:rsid w:val="002C4C20"/>
    <w:rsid w:val="002C6205"/>
    <w:rsid w:val="002C6667"/>
    <w:rsid w:val="002C7703"/>
    <w:rsid w:val="002D3B58"/>
    <w:rsid w:val="002D58F4"/>
    <w:rsid w:val="002D5FDD"/>
    <w:rsid w:val="002E12CB"/>
    <w:rsid w:val="002E134D"/>
    <w:rsid w:val="002E538C"/>
    <w:rsid w:val="002E72C5"/>
    <w:rsid w:val="002E7AEA"/>
    <w:rsid w:val="0030055F"/>
    <w:rsid w:val="00300A8E"/>
    <w:rsid w:val="003039BF"/>
    <w:rsid w:val="00305A61"/>
    <w:rsid w:val="00307A22"/>
    <w:rsid w:val="003107F4"/>
    <w:rsid w:val="00310F8E"/>
    <w:rsid w:val="003205D5"/>
    <w:rsid w:val="00321446"/>
    <w:rsid w:val="00323429"/>
    <w:rsid w:val="00323D08"/>
    <w:rsid w:val="0032544B"/>
    <w:rsid w:val="00326797"/>
    <w:rsid w:val="00327AA3"/>
    <w:rsid w:val="00331244"/>
    <w:rsid w:val="00334A8D"/>
    <w:rsid w:val="003373D1"/>
    <w:rsid w:val="00341560"/>
    <w:rsid w:val="00342CBF"/>
    <w:rsid w:val="00344160"/>
    <w:rsid w:val="00344D0C"/>
    <w:rsid w:val="003457BE"/>
    <w:rsid w:val="00345D60"/>
    <w:rsid w:val="003461A6"/>
    <w:rsid w:val="003466D4"/>
    <w:rsid w:val="003523C1"/>
    <w:rsid w:val="00356E5F"/>
    <w:rsid w:val="0036062D"/>
    <w:rsid w:val="0036176B"/>
    <w:rsid w:val="003645F6"/>
    <w:rsid w:val="00365417"/>
    <w:rsid w:val="00365596"/>
    <w:rsid w:val="0036632D"/>
    <w:rsid w:val="00366881"/>
    <w:rsid w:val="00366B2B"/>
    <w:rsid w:val="00375A61"/>
    <w:rsid w:val="00376614"/>
    <w:rsid w:val="00376BB2"/>
    <w:rsid w:val="003825CF"/>
    <w:rsid w:val="00382ACD"/>
    <w:rsid w:val="00382CA2"/>
    <w:rsid w:val="003840A8"/>
    <w:rsid w:val="003852AB"/>
    <w:rsid w:val="0038782E"/>
    <w:rsid w:val="0039105F"/>
    <w:rsid w:val="0039184E"/>
    <w:rsid w:val="00391FB9"/>
    <w:rsid w:val="003A0450"/>
    <w:rsid w:val="003A368A"/>
    <w:rsid w:val="003A3A47"/>
    <w:rsid w:val="003A3E18"/>
    <w:rsid w:val="003A4D6B"/>
    <w:rsid w:val="003A524A"/>
    <w:rsid w:val="003C1075"/>
    <w:rsid w:val="003C15AE"/>
    <w:rsid w:val="003C3084"/>
    <w:rsid w:val="003C3E4E"/>
    <w:rsid w:val="003C6904"/>
    <w:rsid w:val="003C6FEE"/>
    <w:rsid w:val="003C78BF"/>
    <w:rsid w:val="003D12B4"/>
    <w:rsid w:val="003D476C"/>
    <w:rsid w:val="003E0D0C"/>
    <w:rsid w:val="003F05E7"/>
    <w:rsid w:val="003F0E1E"/>
    <w:rsid w:val="003F12D0"/>
    <w:rsid w:val="003F3AB9"/>
    <w:rsid w:val="00400789"/>
    <w:rsid w:val="0040496F"/>
    <w:rsid w:val="0041048F"/>
    <w:rsid w:val="00411B5B"/>
    <w:rsid w:val="00413E89"/>
    <w:rsid w:val="00416060"/>
    <w:rsid w:val="00420CA3"/>
    <w:rsid w:val="00423A7A"/>
    <w:rsid w:val="0042420D"/>
    <w:rsid w:val="00425A23"/>
    <w:rsid w:val="00427F29"/>
    <w:rsid w:val="0043031F"/>
    <w:rsid w:val="00430A9B"/>
    <w:rsid w:val="004310D7"/>
    <w:rsid w:val="00431E9B"/>
    <w:rsid w:val="0043547A"/>
    <w:rsid w:val="00435A5D"/>
    <w:rsid w:val="004377B3"/>
    <w:rsid w:val="00444E63"/>
    <w:rsid w:val="004524FB"/>
    <w:rsid w:val="0045409C"/>
    <w:rsid w:val="004573BA"/>
    <w:rsid w:val="00457DE4"/>
    <w:rsid w:val="00457E37"/>
    <w:rsid w:val="0046142C"/>
    <w:rsid w:val="004657C9"/>
    <w:rsid w:val="004754F4"/>
    <w:rsid w:val="004770E4"/>
    <w:rsid w:val="00477EE2"/>
    <w:rsid w:val="0048462A"/>
    <w:rsid w:val="00484EEE"/>
    <w:rsid w:val="004854F0"/>
    <w:rsid w:val="004869AE"/>
    <w:rsid w:val="00486A8E"/>
    <w:rsid w:val="004876A5"/>
    <w:rsid w:val="0049050E"/>
    <w:rsid w:val="0049084C"/>
    <w:rsid w:val="00491D3F"/>
    <w:rsid w:val="00493BBE"/>
    <w:rsid w:val="004A04A2"/>
    <w:rsid w:val="004A1799"/>
    <w:rsid w:val="004A6916"/>
    <w:rsid w:val="004A6C57"/>
    <w:rsid w:val="004B30B3"/>
    <w:rsid w:val="004B502B"/>
    <w:rsid w:val="004B5EC7"/>
    <w:rsid w:val="004B66B0"/>
    <w:rsid w:val="004B6836"/>
    <w:rsid w:val="004C3FCA"/>
    <w:rsid w:val="004C47FD"/>
    <w:rsid w:val="004D24F4"/>
    <w:rsid w:val="004D2C81"/>
    <w:rsid w:val="004D3C5A"/>
    <w:rsid w:val="004D4FB7"/>
    <w:rsid w:val="004D5B4A"/>
    <w:rsid w:val="004E0DA9"/>
    <w:rsid w:val="004E1E2D"/>
    <w:rsid w:val="004E29A3"/>
    <w:rsid w:val="004E7170"/>
    <w:rsid w:val="004F0069"/>
    <w:rsid w:val="004F049A"/>
    <w:rsid w:val="004F6ABE"/>
    <w:rsid w:val="004F76A1"/>
    <w:rsid w:val="0050064C"/>
    <w:rsid w:val="00501ADF"/>
    <w:rsid w:val="00502C81"/>
    <w:rsid w:val="00503ECB"/>
    <w:rsid w:val="00505B08"/>
    <w:rsid w:val="00510390"/>
    <w:rsid w:val="00510939"/>
    <w:rsid w:val="00511506"/>
    <w:rsid w:val="00514DDF"/>
    <w:rsid w:val="005216E0"/>
    <w:rsid w:val="00521B55"/>
    <w:rsid w:val="00523C57"/>
    <w:rsid w:val="00524B2C"/>
    <w:rsid w:val="00530DA4"/>
    <w:rsid w:val="005335CF"/>
    <w:rsid w:val="00533CC8"/>
    <w:rsid w:val="00533F9A"/>
    <w:rsid w:val="005342B5"/>
    <w:rsid w:val="005359CF"/>
    <w:rsid w:val="00540129"/>
    <w:rsid w:val="00540612"/>
    <w:rsid w:val="005428B1"/>
    <w:rsid w:val="00542979"/>
    <w:rsid w:val="00543AAB"/>
    <w:rsid w:val="00546037"/>
    <w:rsid w:val="005465C4"/>
    <w:rsid w:val="00547BDA"/>
    <w:rsid w:val="005500E4"/>
    <w:rsid w:val="0055086C"/>
    <w:rsid w:val="00552E7C"/>
    <w:rsid w:val="00553A7C"/>
    <w:rsid w:val="00555449"/>
    <w:rsid w:val="00555DAB"/>
    <w:rsid w:val="00557C40"/>
    <w:rsid w:val="00557F8B"/>
    <w:rsid w:val="00560409"/>
    <w:rsid w:val="00560942"/>
    <w:rsid w:val="00560997"/>
    <w:rsid w:val="0056472E"/>
    <w:rsid w:val="005665BE"/>
    <w:rsid w:val="005703D9"/>
    <w:rsid w:val="005707DC"/>
    <w:rsid w:val="00572007"/>
    <w:rsid w:val="00572982"/>
    <w:rsid w:val="00574574"/>
    <w:rsid w:val="00574EAE"/>
    <w:rsid w:val="005754DD"/>
    <w:rsid w:val="00575914"/>
    <w:rsid w:val="00575929"/>
    <w:rsid w:val="00575E81"/>
    <w:rsid w:val="0057646C"/>
    <w:rsid w:val="00580CEC"/>
    <w:rsid w:val="005818F0"/>
    <w:rsid w:val="00584C93"/>
    <w:rsid w:val="00585FE8"/>
    <w:rsid w:val="00587662"/>
    <w:rsid w:val="00593647"/>
    <w:rsid w:val="0059669D"/>
    <w:rsid w:val="00596FDE"/>
    <w:rsid w:val="00597AC1"/>
    <w:rsid w:val="005A0078"/>
    <w:rsid w:val="005A0371"/>
    <w:rsid w:val="005A268E"/>
    <w:rsid w:val="005A3DAB"/>
    <w:rsid w:val="005A40FB"/>
    <w:rsid w:val="005A6B82"/>
    <w:rsid w:val="005B5D65"/>
    <w:rsid w:val="005B66FA"/>
    <w:rsid w:val="005B7E0A"/>
    <w:rsid w:val="005C41D4"/>
    <w:rsid w:val="005C42E0"/>
    <w:rsid w:val="005D16AA"/>
    <w:rsid w:val="005D5AAA"/>
    <w:rsid w:val="005E0D15"/>
    <w:rsid w:val="005E1221"/>
    <w:rsid w:val="005E4ABD"/>
    <w:rsid w:val="005E5EF9"/>
    <w:rsid w:val="005F103C"/>
    <w:rsid w:val="005F1197"/>
    <w:rsid w:val="005F360B"/>
    <w:rsid w:val="005F3A21"/>
    <w:rsid w:val="005F7176"/>
    <w:rsid w:val="006025EC"/>
    <w:rsid w:val="00614D00"/>
    <w:rsid w:val="00623290"/>
    <w:rsid w:val="00625F27"/>
    <w:rsid w:val="00627479"/>
    <w:rsid w:val="0062750B"/>
    <w:rsid w:val="00630BFD"/>
    <w:rsid w:val="00631478"/>
    <w:rsid w:val="00631D94"/>
    <w:rsid w:val="006351BF"/>
    <w:rsid w:val="0063695F"/>
    <w:rsid w:val="00642BAB"/>
    <w:rsid w:val="00643C18"/>
    <w:rsid w:val="006448B2"/>
    <w:rsid w:val="00647771"/>
    <w:rsid w:val="00655DF0"/>
    <w:rsid w:val="0066091C"/>
    <w:rsid w:val="00662241"/>
    <w:rsid w:val="0066264C"/>
    <w:rsid w:val="0066441D"/>
    <w:rsid w:val="006662E2"/>
    <w:rsid w:val="006667AF"/>
    <w:rsid w:val="006717D5"/>
    <w:rsid w:val="00673EAE"/>
    <w:rsid w:val="00680A55"/>
    <w:rsid w:val="0068307E"/>
    <w:rsid w:val="00685CCE"/>
    <w:rsid w:val="00696A97"/>
    <w:rsid w:val="006A319F"/>
    <w:rsid w:val="006A58BD"/>
    <w:rsid w:val="006B0518"/>
    <w:rsid w:val="006B0CEF"/>
    <w:rsid w:val="006B0FA0"/>
    <w:rsid w:val="006B3DF6"/>
    <w:rsid w:val="006B4D9B"/>
    <w:rsid w:val="006B5221"/>
    <w:rsid w:val="006B6E02"/>
    <w:rsid w:val="006B70C6"/>
    <w:rsid w:val="006B7CFD"/>
    <w:rsid w:val="006C395A"/>
    <w:rsid w:val="006C5932"/>
    <w:rsid w:val="006C5D0B"/>
    <w:rsid w:val="006D082E"/>
    <w:rsid w:val="006D2CDA"/>
    <w:rsid w:val="006D36D8"/>
    <w:rsid w:val="006D3EAB"/>
    <w:rsid w:val="006D683A"/>
    <w:rsid w:val="006D7A08"/>
    <w:rsid w:val="006E5EB5"/>
    <w:rsid w:val="006E6126"/>
    <w:rsid w:val="006E6735"/>
    <w:rsid w:val="006F0C5B"/>
    <w:rsid w:val="006F3B10"/>
    <w:rsid w:val="006F3F05"/>
    <w:rsid w:val="00703806"/>
    <w:rsid w:val="00704182"/>
    <w:rsid w:val="00704412"/>
    <w:rsid w:val="00704DA9"/>
    <w:rsid w:val="0071150E"/>
    <w:rsid w:val="00711C10"/>
    <w:rsid w:val="007121FE"/>
    <w:rsid w:val="007140E1"/>
    <w:rsid w:val="0071673C"/>
    <w:rsid w:val="00720673"/>
    <w:rsid w:val="00722A0E"/>
    <w:rsid w:val="00723BBB"/>
    <w:rsid w:val="00726208"/>
    <w:rsid w:val="00726FD1"/>
    <w:rsid w:val="00727813"/>
    <w:rsid w:val="00730C94"/>
    <w:rsid w:val="007310AE"/>
    <w:rsid w:val="00733847"/>
    <w:rsid w:val="00737C4E"/>
    <w:rsid w:val="007425D2"/>
    <w:rsid w:val="007440FC"/>
    <w:rsid w:val="00747163"/>
    <w:rsid w:val="00747E9C"/>
    <w:rsid w:val="0075198C"/>
    <w:rsid w:val="00752E09"/>
    <w:rsid w:val="007560ED"/>
    <w:rsid w:val="00756F53"/>
    <w:rsid w:val="00757939"/>
    <w:rsid w:val="00760C47"/>
    <w:rsid w:val="00761BDB"/>
    <w:rsid w:val="00763ADD"/>
    <w:rsid w:val="00767CAE"/>
    <w:rsid w:val="0077220A"/>
    <w:rsid w:val="00772B22"/>
    <w:rsid w:val="0077372B"/>
    <w:rsid w:val="00773730"/>
    <w:rsid w:val="0077609B"/>
    <w:rsid w:val="00780834"/>
    <w:rsid w:val="00782CD2"/>
    <w:rsid w:val="00784F25"/>
    <w:rsid w:val="0078556A"/>
    <w:rsid w:val="007866C7"/>
    <w:rsid w:val="00787233"/>
    <w:rsid w:val="00790373"/>
    <w:rsid w:val="0079137D"/>
    <w:rsid w:val="007969D8"/>
    <w:rsid w:val="007B06B0"/>
    <w:rsid w:val="007B0CD0"/>
    <w:rsid w:val="007B1E33"/>
    <w:rsid w:val="007B62BB"/>
    <w:rsid w:val="007B6B06"/>
    <w:rsid w:val="007C088B"/>
    <w:rsid w:val="007C319D"/>
    <w:rsid w:val="007C3CF7"/>
    <w:rsid w:val="007C6015"/>
    <w:rsid w:val="007D30F3"/>
    <w:rsid w:val="007D4E5B"/>
    <w:rsid w:val="007E0202"/>
    <w:rsid w:val="007E0C11"/>
    <w:rsid w:val="007E186C"/>
    <w:rsid w:val="007E5B24"/>
    <w:rsid w:val="007F2C8F"/>
    <w:rsid w:val="007F2D59"/>
    <w:rsid w:val="007F5B55"/>
    <w:rsid w:val="007F793B"/>
    <w:rsid w:val="00800501"/>
    <w:rsid w:val="00801089"/>
    <w:rsid w:val="00801FED"/>
    <w:rsid w:val="0080383E"/>
    <w:rsid w:val="00803E73"/>
    <w:rsid w:val="008048F9"/>
    <w:rsid w:val="00804F49"/>
    <w:rsid w:val="00811ECE"/>
    <w:rsid w:val="008149E2"/>
    <w:rsid w:val="00814D6C"/>
    <w:rsid w:val="00814DB3"/>
    <w:rsid w:val="00821228"/>
    <w:rsid w:val="0082151C"/>
    <w:rsid w:val="00822A73"/>
    <w:rsid w:val="0082308D"/>
    <w:rsid w:val="00823B7D"/>
    <w:rsid w:val="00825642"/>
    <w:rsid w:val="00826696"/>
    <w:rsid w:val="008268FD"/>
    <w:rsid w:val="008305F1"/>
    <w:rsid w:val="00831ADD"/>
    <w:rsid w:val="00833F78"/>
    <w:rsid w:val="00836E59"/>
    <w:rsid w:val="00842962"/>
    <w:rsid w:val="008458BD"/>
    <w:rsid w:val="0085059F"/>
    <w:rsid w:val="0086684A"/>
    <w:rsid w:val="00870931"/>
    <w:rsid w:val="00874784"/>
    <w:rsid w:val="008765D1"/>
    <w:rsid w:val="00876D05"/>
    <w:rsid w:val="00877ABA"/>
    <w:rsid w:val="008829DC"/>
    <w:rsid w:val="0088350C"/>
    <w:rsid w:val="008933E4"/>
    <w:rsid w:val="00894944"/>
    <w:rsid w:val="00894E66"/>
    <w:rsid w:val="00896305"/>
    <w:rsid w:val="00896AC2"/>
    <w:rsid w:val="00896D6B"/>
    <w:rsid w:val="008A110D"/>
    <w:rsid w:val="008A16C4"/>
    <w:rsid w:val="008A1900"/>
    <w:rsid w:val="008A1BEB"/>
    <w:rsid w:val="008A2F51"/>
    <w:rsid w:val="008A3C5C"/>
    <w:rsid w:val="008A48B0"/>
    <w:rsid w:val="008A522C"/>
    <w:rsid w:val="008B034F"/>
    <w:rsid w:val="008B1EAE"/>
    <w:rsid w:val="008B2839"/>
    <w:rsid w:val="008B29CB"/>
    <w:rsid w:val="008B45F7"/>
    <w:rsid w:val="008C09A3"/>
    <w:rsid w:val="008C1240"/>
    <w:rsid w:val="008C561C"/>
    <w:rsid w:val="008C5F5F"/>
    <w:rsid w:val="008C76AF"/>
    <w:rsid w:val="008C796E"/>
    <w:rsid w:val="008D4FDD"/>
    <w:rsid w:val="008D6813"/>
    <w:rsid w:val="008E1821"/>
    <w:rsid w:val="008E3011"/>
    <w:rsid w:val="008E59BD"/>
    <w:rsid w:val="008E74E5"/>
    <w:rsid w:val="008E7FF5"/>
    <w:rsid w:val="008F63ED"/>
    <w:rsid w:val="00900D8B"/>
    <w:rsid w:val="00906CB6"/>
    <w:rsid w:val="009115C1"/>
    <w:rsid w:val="00913DCD"/>
    <w:rsid w:val="00915B6E"/>
    <w:rsid w:val="009171C6"/>
    <w:rsid w:val="00923452"/>
    <w:rsid w:val="0092516B"/>
    <w:rsid w:val="009275A2"/>
    <w:rsid w:val="00930C85"/>
    <w:rsid w:val="0093136A"/>
    <w:rsid w:val="00931DB2"/>
    <w:rsid w:val="00945AAC"/>
    <w:rsid w:val="00946E36"/>
    <w:rsid w:val="0094767F"/>
    <w:rsid w:val="00950A2B"/>
    <w:rsid w:val="00950FA4"/>
    <w:rsid w:val="009513FD"/>
    <w:rsid w:val="0095222D"/>
    <w:rsid w:val="009533BC"/>
    <w:rsid w:val="00953825"/>
    <w:rsid w:val="00954028"/>
    <w:rsid w:val="00957160"/>
    <w:rsid w:val="009575A2"/>
    <w:rsid w:val="00957C28"/>
    <w:rsid w:val="00960757"/>
    <w:rsid w:val="00962F70"/>
    <w:rsid w:val="00964687"/>
    <w:rsid w:val="00966B43"/>
    <w:rsid w:val="00972415"/>
    <w:rsid w:val="00975294"/>
    <w:rsid w:val="00976548"/>
    <w:rsid w:val="00977068"/>
    <w:rsid w:val="00977103"/>
    <w:rsid w:val="0097710D"/>
    <w:rsid w:val="00982093"/>
    <w:rsid w:val="00983177"/>
    <w:rsid w:val="00984C7F"/>
    <w:rsid w:val="009856AC"/>
    <w:rsid w:val="00985FF0"/>
    <w:rsid w:val="009860BC"/>
    <w:rsid w:val="0098651F"/>
    <w:rsid w:val="00997BB9"/>
    <w:rsid w:val="009A2D05"/>
    <w:rsid w:val="009A4D66"/>
    <w:rsid w:val="009A504C"/>
    <w:rsid w:val="009B0360"/>
    <w:rsid w:val="009B219A"/>
    <w:rsid w:val="009B3908"/>
    <w:rsid w:val="009B4093"/>
    <w:rsid w:val="009B56EF"/>
    <w:rsid w:val="009B699B"/>
    <w:rsid w:val="009B7921"/>
    <w:rsid w:val="009C21D6"/>
    <w:rsid w:val="009C2E41"/>
    <w:rsid w:val="009C35AB"/>
    <w:rsid w:val="009C4FD5"/>
    <w:rsid w:val="009C6856"/>
    <w:rsid w:val="009C7014"/>
    <w:rsid w:val="009D3717"/>
    <w:rsid w:val="009D3DC7"/>
    <w:rsid w:val="009E2B38"/>
    <w:rsid w:val="009E2E17"/>
    <w:rsid w:val="009E2E8D"/>
    <w:rsid w:val="009E5D69"/>
    <w:rsid w:val="009E5D8A"/>
    <w:rsid w:val="009E62CA"/>
    <w:rsid w:val="009F0053"/>
    <w:rsid w:val="009F2550"/>
    <w:rsid w:val="009F55B9"/>
    <w:rsid w:val="009F6F77"/>
    <w:rsid w:val="009F7FC0"/>
    <w:rsid w:val="00A0120D"/>
    <w:rsid w:val="00A017E0"/>
    <w:rsid w:val="00A0193A"/>
    <w:rsid w:val="00A028BC"/>
    <w:rsid w:val="00A02BC6"/>
    <w:rsid w:val="00A02DCC"/>
    <w:rsid w:val="00A04442"/>
    <w:rsid w:val="00A04DC8"/>
    <w:rsid w:val="00A10FDD"/>
    <w:rsid w:val="00A11A50"/>
    <w:rsid w:val="00A1448A"/>
    <w:rsid w:val="00A14610"/>
    <w:rsid w:val="00A147C0"/>
    <w:rsid w:val="00A15D3D"/>
    <w:rsid w:val="00A1622C"/>
    <w:rsid w:val="00A17580"/>
    <w:rsid w:val="00A17DC5"/>
    <w:rsid w:val="00A20E88"/>
    <w:rsid w:val="00A22A4C"/>
    <w:rsid w:val="00A24A60"/>
    <w:rsid w:val="00A25249"/>
    <w:rsid w:val="00A25259"/>
    <w:rsid w:val="00A2725C"/>
    <w:rsid w:val="00A307E6"/>
    <w:rsid w:val="00A3120D"/>
    <w:rsid w:val="00A31F7B"/>
    <w:rsid w:val="00A328CC"/>
    <w:rsid w:val="00A3405F"/>
    <w:rsid w:val="00A35A74"/>
    <w:rsid w:val="00A40D98"/>
    <w:rsid w:val="00A410D3"/>
    <w:rsid w:val="00A41460"/>
    <w:rsid w:val="00A42439"/>
    <w:rsid w:val="00A4383D"/>
    <w:rsid w:val="00A45793"/>
    <w:rsid w:val="00A5174C"/>
    <w:rsid w:val="00A52180"/>
    <w:rsid w:val="00A56A75"/>
    <w:rsid w:val="00A63625"/>
    <w:rsid w:val="00A658E4"/>
    <w:rsid w:val="00A66549"/>
    <w:rsid w:val="00A670EB"/>
    <w:rsid w:val="00A71A61"/>
    <w:rsid w:val="00A724AB"/>
    <w:rsid w:val="00A732FB"/>
    <w:rsid w:val="00A73AD8"/>
    <w:rsid w:val="00A73B0C"/>
    <w:rsid w:val="00A76C37"/>
    <w:rsid w:val="00A77208"/>
    <w:rsid w:val="00A80E35"/>
    <w:rsid w:val="00A90609"/>
    <w:rsid w:val="00A918CC"/>
    <w:rsid w:val="00A9195C"/>
    <w:rsid w:val="00A9299A"/>
    <w:rsid w:val="00A92C90"/>
    <w:rsid w:val="00AA3FB4"/>
    <w:rsid w:val="00AA6056"/>
    <w:rsid w:val="00AA668C"/>
    <w:rsid w:val="00AB226A"/>
    <w:rsid w:val="00AB23EF"/>
    <w:rsid w:val="00AB2947"/>
    <w:rsid w:val="00AB2A8E"/>
    <w:rsid w:val="00AB3BA3"/>
    <w:rsid w:val="00AB4C45"/>
    <w:rsid w:val="00AB5392"/>
    <w:rsid w:val="00AB77A3"/>
    <w:rsid w:val="00AB7C60"/>
    <w:rsid w:val="00AC488E"/>
    <w:rsid w:val="00AC5080"/>
    <w:rsid w:val="00AD2A7F"/>
    <w:rsid w:val="00AD3753"/>
    <w:rsid w:val="00AD4689"/>
    <w:rsid w:val="00AD5470"/>
    <w:rsid w:val="00AD7125"/>
    <w:rsid w:val="00AD74F6"/>
    <w:rsid w:val="00AE0FD8"/>
    <w:rsid w:val="00AE2D69"/>
    <w:rsid w:val="00AE3A58"/>
    <w:rsid w:val="00AE3A64"/>
    <w:rsid w:val="00AE41C1"/>
    <w:rsid w:val="00AF0EC7"/>
    <w:rsid w:val="00AF114A"/>
    <w:rsid w:val="00AF1341"/>
    <w:rsid w:val="00AF76CF"/>
    <w:rsid w:val="00B0252D"/>
    <w:rsid w:val="00B02D84"/>
    <w:rsid w:val="00B03ADC"/>
    <w:rsid w:val="00B04A22"/>
    <w:rsid w:val="00B1353C"/>
    <w:rsid w:val="00B141DF"/>
    <w:rsid w:val="00B14F33"/>
    <w:rsid w:val="00B15AF6"/>
    <w:rsid w:val="00B1614F"/>
    <w:rsid w:val="00B16B16"/>
    <w:rsid w:val="00B22577"/>
    <w:rsid w:val="00B2268D"/>
    <w:rsid w:val="00B23F01"/>
    <w:rsid w:val="00B242FC"/>
    <w:rsid w:val="00B24970"/>
    <w:rsid w:val="00B268DB"/>
    <w:rsid w:val="00B2711C"/>
    <w:rsid w:val="00B3355F"/>
    <w:rsid w:val="00B35CA0"/>
    <w:rsid w:val="00B37115"/>
    <w:rsid w:val="00B41497"/>
    <w:rsid w:val="00B42466"/>
    <w:rsid w:val="00B42555"/>
    <w:rsid w:val="00B45841"/>
    <w:rsid w:val="00B53E8B"/>
    <w:rsid w:val="00B54B6B"/>
    <w:rsid w:val="00B577B7"/>
    <w:rsid w:val="00B640A6"/>
    <w:rsid w:val="00B6461E"/>
    <w:rsid w:val="00B65639"/>
    <w:rsid w:val="00B66051"/>
    <w:rsid w:val="00B73435"/>
    <w:rsid w:val="00B74B8A"/>
    <w:rsid w:val="00B74C55"/>
    <w:rsid w:val="00B7600D"/>
    <w:rsid w:val="00B76C9A"/>
    <w:rsid w:val="00B77177"/>
    <w:rsid w:val="00B80BEC"/>
    <w:rsid w:val="00B8148E"/>
    <w:rsid w:val="00B85317"/>
    <w:rsid w:val="00B91D01"/>
    <w:rsid w:val="00B940EB"/>
    <w:rsid w:val="00B97C55"/>
    <w:rsid w:val="00BA3278"/>
    <w:rsid w:val="00BA4A75"/>
    <w:rsid w:val="00BA50F5"/>
    <w:rsid w:val="00BA6819"/>
    <w:rsid w:val="00BA7009"/>
    <w:rsid w:val="00BA716D"/>
    <w:rsid w:val="00BB0F2B"/>
    <w:rsid w:val="00BB1B1E"/>
    <w:rsid w:val="00BB5452"/>
    <w:rsid w:val="00BB5C59"/>
    <w:rsid w:val="00BB60FE"/>
    <w:rsid w:val="00BB61EB"/>
    <w:rsid w:val="00BC0DF3"/>
    <w:rsid w:val="00BC2566"/>
    <w:rsid w:val="00BC2A05"/>
    <w:rsid w:val="00BC3F68"/>
    <w:rsid w:val="00BC7ADA"/>
    <w:rsid w:val="00BD365A"/>
    <w:rsid w:val="00BD3740"/>
    <w:rsid w:val="00BD3F43"/>
    <w:rsid w:val="00BD466D"/>
    <w:rsid w:val="00BD50C5"/>
    <w:rsid w:val="00BD6F63"/>
    <w:rsid w:val="00BE03D1"/>
    <w:rsid w:val="00BE071F"/>
    <w:rsid w:val="00BE240B"/>
    <w:rsid w:val="00BE4C8D"/>
    <w:rsid w:val="00BF19C0"/>
    <w:rsid w:val="00BF1D2A"/>
    <w:rsid w:val="00BF4409"/>
    <w:rsid w:val="00C000C3"/>
    <w:rsid w:val="00C07034"/>
    <w:rsid w:val="00C0752C"/>
    <w:rsid w:val="00C11782"/>
    <w:rsid w:val="00C128A9"/>
    <w:rsid w:val="00C13B8E"/>
    <w:rsid w:val="00C14B46"/>
    <w:rsid w:val="00C20770"/>
    <w:rsid w:val="00C21378"/>
    <w:rsid w:val="00C22C22"/>
    <w:rsid w:val="00C2465A"/>
    <w:rsid w:val="00C31448"/>
    <w:rsid w:val="00C31790"/>
    <w:rsid w:val="00C3520A"/>
    <w:rsid w:val="00C4180B"/>
    <w:rsid w:val="00C46C85"/>
    <w:rsid w:val="00C47588"/>
    <w:rsid w:val="00C50E57"/>
    <w:rsid w:val="00C54153"/>
    <w:rsid w:val="00C56A89"/>
    <w:rsid w:val="00C56C4D"/>
    <w:rsid w:val="00C571BC"/>
    <w:rsid w:val="00C57D8F"/>
    <w:rsid w:val="00C62B5D"/>
    <w:rsid w:val="00C63A90"/>
    <w:rsid w:val="00C64CD5"/>
    <w:rsid w:val="00C65D85"/>
    <w:rsid w:val="00C66EAC"/>
    <w:rsid w:val="00C70B8D"/>
    <w:rsid w:val="00C73BE5"/>
    <w:rsid w:val="00C749C3"/>
    <w:rsid w:val="00C77AC5"/>
    <w:rsid w:val="00C81772"/>
    <w:rsid w:val="00C83A3C"/>
    <w:rsid w:val="00C86169"/>
    <w:rsid w:val="00C90779"/>
    <w:rsid w:val="00C917FC"/>
    <w:rsid w:val="00C919FA"/>
    <w:rsid w:val="00C92C95"/>
    <w:rsid w:val="00C9396B"/>
    <w:rsid w:val="00CA1EAD"/>
    <w:rsid w:val="00CA2E54"/>
    <w:rsid w:val="00CA4A8F"/>
    <w:rsid w:val="00CA5A61"/>
    <w:rsid w:val="00CA5FDD"/>
    <w:rsid w:val="00CB2C34"/>
    <w:rsid w:val="00CB409F"/>
    <w:rsid w:val="00CB5555"/>
    <w:rsid w:val="00CB7C85"/>
    <w:rsid w:val="00CC7E21"/>
    <w:rsid w:val="00CD1EF9"/>
    <w:rsid w:val="00CD22DC"/>
    <w:rsid w:val="00CD4362"/>
    <w:rsid w:val="00CD47A0"/>
    <w:rsid w:val="00CD5E2A"/>
    <w:rsid w:val="00CE2F13"/>
    <w:rsid w:val="00CE305A"/>
    <w:rsid w:val="00CE3C00"/>
    <w:rsid w:val="00CE50CC"/>
    <w:rsid w:val="00CE5C9B"/>
    <w:rsid w:val="00CE7A93"/>
    <w:rsid w:val="00CF11B7"/>
    <w:rsid w:val="00CF1C87"/>
    <w:rsid w:val="00CF642C"/>
    <w:rsid w:val="00CF74F0"/>
    <w:rsid w:val="00D00897"/>
    <w:rsid w:val="00D00F56"/>
    <w:rsid w:val="00D0103F"/>
    <w:rsid w:val="00D014CE"/>
    <w:rsid w:val="00D01C9C"/>
    <w:rsid w:val="00D029AC"/>
    <w:rsid w:val="00D04F27"/>
    <w:rsid w:val="00D06BA6"/>
    <w:rsid w:val="00D13EA2"/>
    <w:rsid w:val="00D20DBA"/>
    <w:rsid w:val="00D21B65"/>
    <w:rsid w:val="00D221B5"/>
    <w:rsid w:val="00D22433"/>
    <w:rsid w:val="00D23BD5"/>
    <w:rsid w:val="00D24E1D"/>
    <w:rsid w:val="00D26D9F"/>
    <w:rsid w:val="00D2758D"/>
    <w:rsid w:val="00D328A1"/>
    <w:rsid w:val="00D47610"/>
    <w:rsid w:val="00D500A9"/>
    <w:rsid w:val="00D52B06"/>
    <w:rsid w:val="00D52C89"/>
    <w:rsid w:val="00D5378A"/>
    <w:rsid w:val="00D604F1"/>
    <w:rsid w:val="00D60668"/>
    <w:rsid w:val="00D62D23"/>
    <w:rsid w:val="00D63838"/>
    <w:rsid w:val="00D65885"/>
    <w:rsid w:val="00D67FED"/>
    <w:rsid w:val="00D70297"/>
    <w:rsid w:val="00D708C6"/>
    <w:rsid w:val="00D711C7"/>
    <w:rsid w:val="00D71DE4"/>
    <w:rsid w:val="00D72078"/>
    <w:rsid w:val="00D74811"/>
    <w:rsid w:val="00D75872"/>
    <w:rsid w:val="00D81A0B"/>
    <w:rsid w:val="00D84264"/>
    <w:rsid w:val="00D85ADC"/>
    <w:rsid w:val="00D85BE3"/>
    <w:rsid w:val="00D863A2"/>
    <w:rsid w:val="00D86E24"/>
    <w:rsid w:val="00D87902"/>
    <w:rsid w:val="00D930BA"/>
    <w:rsid w:val="00D93C76"/>
    <w:rsid w:val="00D9449B"/>
    <w:rsid w:val="00D96ACD"/>
    <w:rsid w:val="00D976C3"/>
    <w:rsid w:val="00DA1C13"/>
    <w:rsid w:val="00DA5995"/>
    <w:rsid w:val="00DA6CB6"/>
    <w:rsid w:val="00DA76FB"/>
    <w:rsid w:val="00DB482A"/>
    <w:rsid w:val="00DB4E5D"/>
    <w:rsid w:val="00DC156F"/>
    <w:rsid w:val="00DC2438"/>
    <w:rsid w:val="00DC2B70"/>
    <w:rsid w:val="00DC70B6"/>
    <w:rsid w:val="00DD0554"/>
    <w:rsid w:val="00DD06A0"/>
    <w:rsid w:val="00DD421D"/>
    <w:rsid w:val="00DD4D9A"/>
    <w:rsid w:val="00DD5652"/>
    <w:rsid w:val="00DD61A0"/>
    <w:rsid w:val="00DE0263"/>
    <w:rsid w:val="00DE5372"/>
    <w:rsid w:val="00DF29FF"/>
    <w:rsid w:val="00DF4D6A"/>
    <w:rsid w:val="00DF54F6"/>
    <w:rsid w:val="00DF7853"/>
    <w:rsid w:val="00E016AD"/>
    <w:rsid w:val="00E01E30"/>
    <w:rsid w:val="00E04F85"/>
    <w:rsid w:val="00E05F1C"/>
    <w:rsid w:val="00E16AC7"/>
    <w:rsid w:val="00E17EDA"/>
    <w:rsid w:val="00E2157A"/>
    <w:rsid w:val="00E21925"/>
    <w:rsid w:val="00E21B49"/>
    <w:rsid w:val="00E25EA5"/>
    <w:rsid w:val="00E269A8"/>
    <w:rsid w:val="00E27972"/>
    <w:rsid w:val="00E27C76"/>
    <w:rsid w:val="00E3063F"/>
    <w:rsid w:val="00E3567A"/>
    <w:rsid w:val="00E360A5"/>
    <w:rsid w:val="00E449C5"/>
    <w:rsid w:val="00E45060"/>
    <w:rsid w:val="00E45EFE"/>
    <w:rsid w:val="00E505FA"/>
    <w:rsid w:val="00E50EFA"/>
    <w:rsid w:val="00E5212D"/>
    <w:rsid w:val="00E55F88"/>
    <w:rsid w:val="00E6080B"/>
    <w:rsid w:val="00E622F6"/>
    <w:rsid w:val="00E66DAA"/>
    <w:rsid w:val="00E6711B"/>
    <w:rsid w:val="00E70C37"/>
    <w:rsid w:val="00E71E1F"/>
    <w:rsid w:val="00E72422"/>
    <w:rsid w:val="00E72966"/>
    <w:rsid w:val="00E757D5"/>
    <w:rsid w:val="00E81BD4"/>
    <w:rsid w:val="00E81E95"/>
    <w:rsid w:val="00E84534"/>
    <w:rsid w:val="00E84B0F"/>
    <w:rsid w:val="00E9319C"/>
    <w:rsid w:val="00E9464D"/>
    <w:rsid w:val="00E94A73"/>
    <w:rsid w:val="00E97561"/>
    <w:rsid w:val="00EB08E9"/>
    <w:rsid w:val="00EB18A0"/>
    <w:rsid w:val="00EB1EC4"/>
    <w:rsid w:val="00EB24EB"/>
    <w:rsid w:val="00EB66EA"/>
    <w:rsid w:val="00EB69C8"/>
    <w:rsid w:val="00EB7593"/>
    <w:rsid w:val="00EC1911"/>
    <w:rsid w:val="00EC315D"/>
    <w:rsid w:val="00EC3C9C"/>
    <w:rsid w:val="00EC4D89"/>
    <w:rsid w:val="00EC6741"/>
    <w:rsid w:val="00EC7942"/>
    <w:rsid w:val="00ED0991"/>
    <w:rsid w:val="00ED2479"/>
    <w:rsid w:val="00ED3888"/>
    <w:rsid w:val="00ED3A86"/>
    <w:rsid w:val="00ED3D51"/>
    <w:rsid w:val="00ED71EF"/>
    <w:rsid w:val="00ED731A"/>
    <w:rsid w:val="00EE5327"/>
    <w:rsid w:val="00EF15D7"/>
    <w:rsid w:val="00EF2BA8"/>
    <w:rsid w:val="00EF60BA"/>
    <w:rsid w:val="00EF79C1"/>
    <w:rsid w:val="00EF7B81"/>
    <w:rsid w:val="00F00A4F"/>
    <w:rsid w:val="00F013F5"/>
    <w:rsid w:val="00F0140F"/>
    <w:rsid w:val="00F0186F"/>
    <w:rsid w:val="00F0194B"/>
    <w:rsid w:val="00F0449E"/>
    <w:rsid w:val="00F104D6"/>
    <w:rsid w:val="00F12D40"/>
    <w:rsid w:val="00F179FF"/>
    <w:rsid w:val="00F17DB7"/>
    <w:rsid w:val="00F2620C"/>
    <w:rsid w:val="00F26B55"/>
    <w:rsid w:val="00F3123F"/>
    <w:rsid w:val="00F31821"/>
    <w:rsid w:val="00F33358"/>
    <w:rsid w:val="00F3345B"/>
    <w:rsid w:val="00F419BB"/>
    <w:rsid w:val="00F432BC"/>
    <w:rsid w:val="00F51EF0"/>
    <w:rsid w:val="00F52456"/>
    <w:rsid w:val="00F52640"/>
    <w:rsid w:val="00F55AEA"/>
    <w:rsid w:val="00F55E0A"/>
    <w:rsid w:val="00F600F0"/>
    <w:rsid w:val="00F60CAE"/>
    <w:rsid w:val="00F6159A"/>
    <w:rsid w:val="00F643FA"/>
    <w:rsid w:val="00F716CB"/>
    <w:rsid w:val="00F77854"/>
    <w:rsid w:val="00F81A0C"/>
    <w:rsid w:val="00F82791"/>
    <w:rsid w:val="00F869AB"/>
    <w:rsid w:val="00F9297B"/>
    <w:rsid w:val="00FA0EBC"/>
    <w:rsid w:val="00FA1E75"/>
    <w:rsid w:val="00FA2A94"/>
    <w:rsid w:val="00FA323F"/>
    <w:rsid w:val="00FA4736"/>
    <w:rsid w:val="00FA4934"/>
    <w:rsid w:val="00FA4DB9"/>
    <w:rsid w:val="00FA6283"/>
    <w:rsid w:val="00FA7064"/>
    <w:rsid w:val="00FB00F7"/>
    <w:rsid w:val="00FB13F5"/>
    <w:rsid w:val="00FB19C9"/>
    <w:rsid w:val="00FB4633"/>
    <w:rsid w:val="00FB4A33"/>
    <w:rsid w:val="00FB54DC"/>
    <w:rsid w:val="00FB6915"/>
    <w:rsid w:val="00FC1196"/>
    <w:rsid w:val="00FC2EAA"/>
    <w:rsid w:val="00FC7FB5"/>
    <w:rsid w:val="00FD04EF"/>
    <w:rsid w:val="00FD2100"/>
    <w:rsid w:val="00FD4017"/>
    <w:rsid w:val="00FD6FF7"/>
    <w:rsid w:val="00FE315B"/>
    <w:rsid w:val="00FE39ED"/>
    <w:rsid w:val="00FE4AA6"/>
    <w:rsid w:val="00FE4BBE"/>
    <w:rsid w:val="00FE5778"/>
    <w:rsid w:val="00FE6A8D"/>
    <w:rsid w:val="00FE7C2D"/>
    <w:rsid w:val="00FF0FB4"/>
    <w:rsid w:val="00FF2BDC"/>
    <w:rsid w:val="00FF3B99"/>
    <w:rsid w:val="00FF6A5A"/>
    <w:rsid w:val="00FF7D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A8A1013"/>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A658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unhideWhenUsed/>
    <w:qFormat/>
    <w:rsid w:val="00B04A2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4 Viñ 1nivel,Numeración 1,Cuadrícula media 1 - Énfasis 21,Bullet List,FooterText,numbered,List Paragraph1,Paragraphe de liste1,Bulletr List Paragraph,列出段落,列出段落1,Cuadros,Lista general,Listas,lp1,CNBV Parrafo1,List Paragraph-Thesis,Dot pt"/>
    <w:basedOn w:val="Normal"/>
    <w:link w:val="PrrafodelistaCar"/>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character" w:styleId="Textodelmarcadordeposicin">
    <w:name w:val="Placeholder Text"/>
    <w:basedOn w:val="Fuentedeprrafopredeter"/>
    <w:uiPriority w:val="99"/>
    <w:semiHidden/>
    <w:rsid w:val="00F0449E"/>
    <w:rPr>
      <w:color w:val="808080"/>
    </w:rPr>
  </w:style>
  <w:style w:type="paragraph" w:styleId="Textonotapie">
    <w:name w:val="footnote text"/>
    <w:aliases w:val=" Char,Char,ALTS FOOTNOTE,Footnote Text Char1,Footnote Text Char Char1,Footnote Text Char4 Char Char,Footnote Text Char1 Char1 Char1 Char,Footnote Text Char Char1 Char1 Char Char,Footnote Text Char1 Char1 Char1 Char Char Char1,DNV-,DNV,fn"/>
    <w:basedOn w:val="Normal"/>
    <w:link w:val="TextonotapieCar"/>
    <w:uiPriority w:val="99"/>
    <w:unhideWhenUsed/>
    <w:qFormat/>
    <w:rsid w:val="00DC156F"/>
    <w:pPr>
      <w:spacing w:after="0" w:line="240" w:lineRule="auto"/>
    </w:pPr>
    <w:rPr>
      <w:sz w:val="20"/>
      <w:szCs w:val="20"/>
    </w:rPr>
  </w:style>
  <w:style w:type="character" w:customStyle="1" w:styleId="TextonotapieCar">
    <w:name w:val="Texto nota pie Car"/>
    <w:aliases w:val=" Char Car,Char Car,ALTS FOOTNOTE Car,Footnote Text Char1 Car,Footnote Text Char Char1 Car,Footnote Text Char4 Char Char Car,Footnote Text Char1 Char1 Char1 Char Car,Footnote Text Char Char1 Char1 Char Char Car,DNV- Car,DNV Car,fn Car"/>
    <w:basedOn w:val="Fuentedeprrafopredeter"/>
    <w:link w:val="Textonotapie"/>
    <w:uiPriority w:val="99"/>
    <w:rsid w:val="00DC156F"/>
    <w:rPr>
      <w:sz w:val="20"/>
      <w:szCs w:val="20"/>
    </w:rPr>
  </w:style>
  <w:style w:type="character" w:styleId="Refdenotaalpie">
    <w:name w:val="footnote reference"/>
    <w:aliases w:val="Footnote symbol,Appel note de bas de p,Footnote Reference/,Style 12,(NECG) Footnote Reference,Style 124,fr,Style 13,FR,Style 17,Style 3,Appel note de bas de p + 11 pt,Italic,Footnote,Appel note de bas de p1,Appel note de bas de p2,o"/>
    <w:basedOn w:val="Fuentedeprrafopredeter"/>
    <w:uiPriority w:val="99"/>
    <w:unhideWhenUsed/>
    <w:qFormat/>
    <w:rsid w:val="00DC156F"/>
    <w:rPr>
      <w:vertAlign w:val="superscript"/>
    </w:rPr>
  </w:style>
  <w:style w:type="character" w:styleId="Refdecomentario">
    <w:name w:val="annotation reference"/>
    <w:basedOn w:val="Fuentedeprrafopredeter"/>
    <w:uiPriority w:val="99"/>
    <w:semiHidden/>
    <w:unhideWhenUsed/>
    <w:rsid w:val="00341560"/>
    <w:rPr>
      <w:sz w:val="16"/>
      <w:szCs w:val="16"/>
    </w:rPr>
  </w:style>
  <w:style w:type="paragraph" w:styleId="Textocomentario">
    <w:name w:val="annotation text"/>
    <w:basedOn w:val="Normal"/>
    <w:link w:val="TextocomentarioCar"/>
    <w:uiPriority w:val="99"/>
    <w:unhideWhenUsed/>
    <w:rsid w:val="00341560"/>
    <w:pPr>
      <w:spacing w:line="240" w:lineRule="auto"/>
    </w:pPr>
    <w:rPr>
      <w:sz w:val="20"/>
      <w:szCs w:val="20"/>
    </w:rPr>
  </w:style>
  <w:style w:type="character" w:customStyle="1" w:styleId="TextocomentarioCar">
    <w:name w:val="Texto comentario Car"/>
    <w:basedOn w:val="Fuentedeprrafopredeter"/>
    <w:link w:val="Textocomentario"/>
    <w:uiPriority w:val="99"/>
    <w:rsid w:val="00341560"/>
    <w:rPr>
      <w:sz w:val="20"/>
      <w:szCs w:val="20"/>
    </w:rPr>
  </w:style>
  <w:style w:type="paragraph" w:styleId="Asuntodelcomentario">
    <w:name w:val="annotation subject"/>
    <w:basedOn w:val="Textocomentario"/>
    <w:next w:val="Textocomentario"/>
    <w:link w:val="AsuntodelcomentarioCar"/>
    <w:uiPriority w:val="99"/>
    <w:semiHidden/>
    <w:unhideWhenUsed/>
    <w:rsid w:val="00341560"/>
    <w:rPr>
      <w:b/>
      <w:bCs/>
    </w:rPr>
  </w:style>
  <w:style w:type="character" w:customStyle="1" w:styleId="AsuntodelcomentarioCar">
    <w:name w:val="Asunto del comentario Car"/>
    <w:basedOn w:val="TextocomentarioCar"/>
    <w:link w:val="Asuntodelcomentario"/>
    <w:uiPriority w:val="99"/>
    <w:semiHidden/>
    <w:rsid w:val="00341560"/>
    <w:rPr>
      <w:b/>
      <w:bCs/>
      <w:sz w:val="20"/>
      <w:szCs w:val="20"/>
    </w:rPr>
  </w:style>
  <w:style w:type="paragraph" w:styleId="Textodeglobo">
    <w:name w:val="Balloon Text"/>
    <w:basedOn w:val="Normal"/>
    <w:link w:val="TextodegloboCar"/>
    <w:uiPriority w:val="99"/>
    <w:semiHidden/>
    <w:unhideWhenUsed/>
    <w:rsid w:val="003415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60"/>
    <w:rPr>
      <w:rFonts w:ascii="Segoe UI" w:hAnsi="Segoe UI" w:cs="Segoe UI"/>
      <w:sz w:val="18"/>
      <w:szCs w:val="18"/>
    </w:rPr>
  </w:style>
  <w:style w:type="paragraph" w:styleId="Revisin">
    <w:name w:val="Revision"/>
    <w:hidden/>
    <w:uiPriority w:val="99"/>
    <w:semiHidden/>
    <w:rsid w:val="00790373"/>
    <w:pPr>
      <w:spacing w:after="0" w:line="240" w:lineRule="auto"/>
    </w:pPr>
  </w:style>
  <w:style w:type="character" w:styleId="Hipervnculovisitado">
    <w:name w:val="FollowedHyperlink"/>
    <w:basedOn w:val="Fuentedeprrafopredeter"/>
    <w:uiPriority w:val="99"/>
    <w:semiHidden/>
    <w:unhideWhenUsed/>
    <w:rsid w:val="000803C1"/>
    <w:rPr>
      <w:color w:val="954F72" w:themeColor="followedHyperlink"/>
      <w:u w:val="single"/>
    </w:rPr>
  </w:style>
  <w:style w:type="character" w:customStyle="1" w:styleId="Ttulo1Car">
    <w:name w:val="Título 1 Car"/>
    <w:basedOn w:val="Fuentedeprrafopredeter"/>
    <w:link w:val="Ttulo1"/>
    <w:uiPriority w:val="9"/>
    <w:rsid w:val="00A658E4"/>
    <w:rPr>
      <w:rFonts w:asciiTheme="majorHAnsi" w:eastAsiaTheme="majorEastAsia" w:hAnsiTheme="majorHAnsi" w:cstheme="majorBidi"/>
      <w:color w:val="2E74B5" w:themeColor="accent1" w:themeShade="BF"/>
      <w:sz w:val="32"/>
      <w:szCs w:val="32"/>
    </w:rPr>
  </w:style>
  <w:style w:type="character" w:customStyle="1" w:styleId="Estilo1">
    <w:name w:val="Estilo1"/>
    <w:basedOn w:val="Fuentedeprrafopredeter"/>
    <w:uiPriority w:val="1"/>
    <w:rsid w:val="00EF2BA8"/>
    <w:rPr>
      <w:rFonts w:ascii="ITC Avant Garde" w:hAnsi="ITC Avant Garde"/>
      <w:sz w:val="18"/>
    </w:rPr>
  </w:style>
  <w:style w:type="character" w:customStyle="1" w:styleId="Estilo2">
    <w:name w:val="Estilo2"/>
    <w:basedOn w:val="Fuentedeprrafopredeter"/>
    <w:uiPriority w:val="1"/>
    <w:rsid w:val="00EF2BA8"/>
    <w:rPr>
      <w:rFonts w:ascii="ITC Avant Garde" w:hAnsi="ITC Avant Garde"/>
      <w:color w:val="auto"/>
      <w:sz w:val="18"/>
    </w:rPr>
  </w:style>
  <w:style w:type="paragraph" w:customStyle="1" w:styleId="Estilo3">
    <w:name w:val="Estilo3"/>
    <w:basedOn w:val="Normal"/>
    <w:link w:val="Estilo3Car"/>
    <w:rsid w:val="00EF2BA8"/>
    <w:rPr>
      <w:rFonts w:ascii="ITC Avant Garde" w:hAnsi="ITC Avant Garde"/>
      <w:sz w:val="18"/>
    </w:rPr>
  </w:style>
  <w:style w:type="character" w:customStyle="1" w:styleId="Estilo3Car">
    <w:name w:val="Estilo3 Car"/>
    <w:basedOn w:val="Fuentedeprrafopredeter"/>
    <w:link w:val="Estilo3"/>
    <w:rsid w:val="00EF2BA8"/>
    <w:rPr>
      <w:rFonts w:ascii="ITC Avant Garde" w:hAnsi="ITC Avant Garde"/>
      <w:sz w:val="18"/>
    </w:rPr>
  </w:style>
  <w:style w:type="character" w:customStyle="1" w:styleId="PrrafodelistaCar">
    <w:name w:val="Párrafo de lista Car"/>
    <w:aliases w:val="4 Viñ 1nivel Car,Numeración 1 Car,Cuadrícula media 1 - Énfasis 21 Car,Bullet List Car,FooterText Car,numbered Car,List Paragraph1 Car,Paragraphe de liste1 Car,Bulletr List Paragraph Car,列出段落 Car,列出段落1 Car,Cuadros Car,Listas Car"/>
    <w:basedOn w:val="Fuentedeprrafopredeter"/>
    <w:link w:val="Prrafodelista"/>
    <w:uiPriority w:val="34"/>
    <w:qFormat/>
    <w:locked/>
    <w:rsid w:val="00095F70"/>
  </w:style>
  <w:style w:type="character" w:customStyle="1" w:styleId="Ttulo3Car">
    <w:name w:val="Título 3 Car"/>
    <w:basedOn w:val="Fuentedeprrafopredeter"/>
    <w:link w:val="Ttulo3"/>
    <w:uiPriority w:val="9"/>
    <w:rsid w:val="00B04A22"/>
    <w:rPr>
      <w:rFonts w:asciiTheme="majorHAnsi" w:eastAsiaTheme="majorEastAsia" w:hAnsiTheme="majorHAnsi" w:cstheme="majorBidi"/>
      <w:color w:val="1F4D78" w:themeColor="accent1" w:themeShade="7F"/>
      <w:sz w:val="24"/>
      <w:szCs w:val="24"/>
    </w:rPr>
  </w:style>
  <w:style w:type="paragraph" w:customStyle="1" w:styleId="ng-binding">
    <w:name w:val="ng-binding"/>
    <w:basedOn w:val="Normal"/>
    <w:rsid w:val="00896AC2"/>
    <w:pPr>
      <w:spacing w:after="150" w:line="240" w:lineRule="auto"/>
      <w:jc w:val="both"/>
    </w:pPr>
    <w:rPr>
      <w:rFonts w:ascii="Times New Roman" w:eastAsia="Times New Roman" w:hAnsi="Times New Roman" w:cs="Times New Roman"/>
      <w:sz w:val="24"/>
      <w:szCs w:val="24"/>
      <w:lang w:eastAsia="es-MX"/>
    </w:rPr>
  </w:style>
  <w:style w:type="table" w:customStyle="1" w:styleId="Tablaconcuadrcula1">
    <w:name w:val="Tabla con cuadrícula1"/>
    <w:basedOn w:val="Tablanormal"/>
    <w:next w:val="Tablaconcuadrcula"/>
    <w:uiPriority w:val="59"/>
    <w:rsid w:val="00896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363A9"/>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ext-justify">
    <w:name w:val="text-justify"/>
    <w:basedOn w:val="Normal"/>
    <w:rsid w:val="009513FD"/>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tooltiptext">
    <w:name w:val="tooltiptext"/>
    <w:basedOn w:val="Fuentedeprrafopredeter"/>
    <w:rsid w:val="009513FD"/>
  </w:style>
  <w:style w:type="character" w:styleId="Textoennegrita">
    <w:name w:val="Strong"/>
    <w:basedOn w:val="Fuentedeprrafopredeter"/>
    <w:uiPriority w:val="22"/>
    <w:qFormat/>
    <w:rsid w:val="009513FD"/>
    <w:rPr>
      <w:b/>
      <w:bCs/>
    </w:rPr>
  </w:style>
  <w:style w:type="table" w:styleId="Tablaconcuadrcula4-nfasis6">
    <w:name w:val="Grid Table 4 Accent 6"/>
    <w:basedOn w:val="Tablanormal"/>
    <w:uiPriority w:val="49"/>
    <w:rsid w:val="00EB759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HTMLconformatoprevio">
    <w:name w:val="HTML Preformatted"/>
    <w:basedOn w:val="Normal"/>
    <w:link w:val="HTMLconformatoprevioCar"/>
    <w:uiPriority w:val="99"/>
    <w:unhideWhenUsed/>
    <w:rsid w:val="000E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rsid w:val="000E7DB8"/>
    <w:rPr>
      <w:rFonts w:ascii="Courier New" w:eastAsia="Times New Roman" w:hAnsi="Courier New" w:cs="Courier New"/>
      <w:sz w:val="20"/>
      <w:szCs w:val="20"/>
      <w:lang w:eastAsia="es-MX"/>
    </w:rPr>
  </w:style>
  <w:style w:type="paragraph" w:customStyle="1" w:styleId="Default">
    <w:name w:val="Default"/>
    <w:link w:val="DefaultCar"/>
    <w:rsid w:val="00521B55"/>
    <w:pPr>
      <w:autoSpaceDE w:val="0"/>
      <w:autoSpaceDN w:val="0"/>
      <w:adjustRightInd w:val="0"/>
      <w:spacing w:after="0" w:line="240" w:lineRule="auto"/>
    </w:pPr>
    <w:rPr>
      <w:rFonts w:ascii="Times New Roman" w:eastAsia="MS Mincho" w:hAnsi="Times New Roman" w:cs="Times New Roman"/>
      <w:color w:val="000000"/>
      <w:sz w:val="24"/>
      <w:szCs w:val="24"/>
      <w:lang w:eastAsia="es-MX"/>
    </w:rPr>
  </w:style>
  <w:style w:type="character" w:customStyle="1" w:styleId="DefaultCar">
    <w:name w:val="Default Car"/>
    <w:basedOn w:val="Fuentedeprrafopredeter"/>
    <w:link w:val="Default"/>
    <w:rsid w:val="00521B55"/>
    <w:rPr>
      <w:rFonts w:ascii="Times New Roman" w:eastAsia="MS Mincho" w:hAnsi="Times New Roman" w:cs="Times New Roman"/>
      <w:color w:val="000000"/>
      <w:sz w:val="24"/>
      <w:szCs w:val="24"/>
      <w:lang w:eastAsia="es-MX"/>
    </w:rPr>
  </w:style>
  <w:style w:type="character" w:styleId="Mencinsinresolver">
    <w:name w:val="Unresolved Mention"/>
    <w:basedOn w:val="Fuentedeprrafopredeter"/>
    <w:uiPriority w:val="99"/>
    <w:semiHidden/>
    <w:unhideWhenUsed/>
    <w:rsid w:val="007E186C"/>
    <w:rPr>
      <w:color w:val="605E5C"/>
      <w:shd w:val="clear" w:color="auto" w:fill="E1DFDD"/>
    </w:rPr>
  </w:style>
  <w:style w:type="table" w:styleId="Tablanormal4">
    <w:name w:val="Plain Table 4"/>
    <w:basedOn w:val="Tablanormal"/>
    <w:uiPriority w:val="44"/>
    <w:rsid w:val="0059364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74615">
      <w:bodyDiv w:val="1"/>
      <w:marLeft w:val="0"/>
      <w:marRight w:val="0"/>
      <w:marTop w:val="0"/>
      <w:marBottom w:val="0"/>
      <w:divBdr>
        <w:top w:val="none" w:sz="0" w:space="0" w:color="auto"/>
        <w:left w:val="none" w:sz="0" w:space="0" w:color="auto"/>
        <w:bottom w:val="none" w:sz="0" w:space="0" w:color="auto"/>
        <w:right w:val="none" w:sz="0" w:space="0" w:color="auto"/>
      </w:divBdr>
    </w:div>
    <w:div w:id="413281737">
      <w:bodyDiv w:val="1"/>
      <w:marLeft w:val="0"/>
      <w:marRight w:val="0"/>
      <w:marTop w:val="0"/>
      <w:marBottom w:val="0"/>
      <w:divBdr>
        <w:top w:val="none" w:sz="0" w:space="0" w:color="auto"/>
        <w:left w:val="none" w:sz="0" w:space="0" w:color="auto"/>
        <w:bottom w:val="none" w:sz="0" w:space="0" w:color="auto"/>
        <w:right w:val="none" w:sz="0" w:space="0" w:color="auto"/>
      </w:divBdr>
    </w:div>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58707705">
      <w:bodyDiv w:val="1"/>
      <w:marLeft w:val="0"/>
      <w:marRight w:val="0"/>
      <w:marTop w:val="0"/>
      <w:marBottom w:val="0"/>
      <w:divBdr>
        <w:top w:val="none" w:sz="0" w:space="0" w:color="auto"/>
        <w:left w:val="none" w:sz="0" w:space="0" w:color="auto"/>
        <w:bottom w:val="none" w:sz="0" w:space="0" w:color="auto"/>
        <w:right w:val="none" w:sz="0" w:space="0" w:color="auto"/>
      </w:divBdr>
    </w:div>
    <w:div w:id="639506807">
      <w:bodyDiv w:val="1"/>
      <w:marLeft w:val="0"/>
      <w:marRight w:val="0"/>
      <w:marTop w:val="0"/>
      <w:marBottom w:val="0"/>
      <w:divBdr>
        <w:top w:val="none" w:sz="0" w:space="0" w:color="auto"/>
        <w:left w:val="none" w:sz="0" w:space="0" w:color="auto"/>
        <w:bottom w:val="none" w:sz="0" w:space="0" w:color="auto"/>
        <w:right w:val="none" w:sz="0" w:space="0" w:color="auto"/>
      </w:divBdr>
      <w:divsChild>
        <w:div w:id="148064355">
          <w:marLeft w:val="0"/>
          <w:marRight w:val="0"/>
          <w:marTop w:val="0"/>
          <w:marBottom w:val="0"/>
          <w:divBdr>
            <w:top w:val="none" w:sz="0" w:space="0" w:color="auto"/>
            <w:left w:val="none" w:sz="0" w:space="0" w:color="auto"/>
            <w:bottom w:val="none" w:sz="0" w:space="0" w:color="auto"/>
            <w:right w:val="none" w:sz="0" w:space="0" w:color="auto"/>
          </w:divBdr>
        </w:div>
        <w:div w:id="634264335">
          <w:marLeft w:val="0"/>
          <w:marRight w:val="0"/>
          <w:marTop w:val="0"/>
          <w:marBottom w:val="0"/>
          <w:divBdr>
            <w:top w:val="none" w:sz="0" w:space="0" w:color="auto"/>
            <w:left w:val="none" w:sz="0" w:space="0" w:color="auto"/>
            <w:bottom w:val="none" w:sz="0" w:space="0" w:color="auto"/>
            <w:right w:val="none" w:sz="0" w:space="0" w:color="auto"/>
          </w:divBdr>
        </w:div>
      </w:divsChild>
    </w:div>
    <w:div w:id="699209348">
      <w:bodyDiv w:val="1"/>
      <w:marLeft w:val="0"/>
      <w:marRight w:val="0"/>
      <w:marTop w:val="0"/>
      <w:marBottom w:val="0"/>
      <w:divBdr>
        <w:top w:val="none" w:sz="0" w:space="0" w:color="auto"/>
        <w:left w:val="none" w:sz="0" w:space="0" w:color="auto"/>
        <w:bottom w:val="none" w:sz="0" w:space="0" w:color="auto"/>
        <w:right w:val="none" w:sz="0" w:space="0" w:color="auto"/>
      </w:divBdr>
    </w:div>
    <w:div w:id="731275305">
      <w:bodyDiv w:val="1"/>
      <w:marLeft w:val="0"/>
      <w:marRight w:val="0"/>
      <w:marTop w:val="0"/>
      <w:marBottom w:val="0"/>
      <w:divBdr>
        <w:top w:val="none" w:sz="0" w:space="0" w:color="auto"/>
        <w:left w:val="none" w:sz="0" w:space="0" w:color="auto"/>
        <w:bottom w:val="none" w:sz="0" w:space="0" w:color="auto"/>
        <w:right w:val="none" w:sz="0" w:space="0" w:color="auto"/>
      </w:divBdr>
    </w:div>
    <w:div w:id="791631173">
      <w:bodyDiv w:val="1"/>
      <w:marLeft w:val="0"/>
      <w:marRight w:val="0"/>
      <w:marTop w:val="0"/>
      <w:marBottom w:val="0"/>
      <w:divBdr>
        <w:top w:val="none" w:sz="0" w:space="0" w:color="auto"/>
        <w:left w:val="none" w:sz="0" w:space="0" w:color="auto"/>
        <w:bottom w:val="none" w:sz="0" w:space="0" w:color="auto"/>
        <w:right w:val="none" w:sz="0" w:space="0" w:color="auto"/>
      </w:divBdr>
      <w:divsChild>
        <w:div w:id="1512379766">
          <w:marLeft w:val="0"/>
          <w:marRight w:val="0"/>
          <w:marTop w:val="0"/>
          <w:marBottom w:val="0"/>
          <w:divBdr>
            <w:top w:val="none" w:sz="0" w:space="0" w:color="auto"/>
            <w:left w:val="none" w:sz="0" w:space="0" w:color="auto"/>
            <w:bottom w:val="none" w:sz="0" w:space="0" w:color="auto"/>
            <w:right w:val="none" w:sz="0" w:space="0" w:color="auto"/>
          </w:divBdr>
        </w:div>
        <w:div w:id="1571886446">
          <w:marLeft w:val="0"/>
          <w:marRight w:val="0"/>
          <w:marTop w:val="0"/>
          <w:marBottom w:val="0"/>
          <w:divBdr>
            <w:top w:val="none" w:sz="0" w:space="0" w:color="auto"/>
            <w:left w:val="none" w:sz="0" w:space="0" w:color="auto"/>
            <w:bottom w:val="none" w:sz="0" w:space="0" w:color="auto"/>
            <w:right w:val="none" w:sz="0" w:space="0" w:color="auto"/>
          </w:divBdr>
        </w:div>
      </w:divsChild>
    </w:div>
    <w:div w:id="815537370">
      <w:bodyDiv w:val="1"/>
      <w:marLeft w:val="0"/>
      <w:marRight w:val="0"/>
      <w:marTop w:val="0"/>
      <w:marBottom w:val="0"/>
      <w:divBdr>
        <w:top w:val="none" w:sz="0" w:space="0" w:color="auto"/>
        <w:left w:val="none" w:sz="0" w:space="0" w:color="auto"/>
        <w:bottom w:val="none" w:sz="0" w:space="0" w:color="auto"/>
        <w:right w:val="none" w:sz="0" w:space="0" w:color="auto"/>
      </w:divBdr>
    </w:div>
    <w:div w:id="867065384">
      <w:bodyDiv w:val="1"/>
      <w:marLeft w:val="0"/>
      <w:marRight w:val="0"/>
      <w:marTop w:val="0"/>
      <w:marBottom w:val="0"/>
      <w:divBdr>
        <w:top w:val="none" w:sz="0" w:space="0" w:color="auto"/>
        <w:left w:val="none" w:sz="0" w:space="0" w:color="auto"/>
        <w:bottom w:val="none" w:sz="0" w:space="0" w:color="auto"/>
        <w:right w:val="none" w:sz="0" w:space="0" w:color="auto"/>
      </w:divBdr>
    </w:div>
    <w:div w:id="938028340">
      <w:bodyDiv w:val="1"/>
      <w:marLeft w:val="0"/>
      <w:marRight w:val="0"/>
      <w:marTop w:val="0"/>
      <w:marBottom w:val="0"/>
      <w:divBdr>
        <w:top w:val="none" w:sz="0" w:space="0" w:color="auto"/>
        <w:left w:val="none" w:sz="0" w:space="0" w:color="auto"/>
        <w:bottom w:val="none" w:sz="0" w:space="0" w:color="auto"/>
        <w:right w:val="none" w:sz="0" w:space="0" w:color="auto"/>
      </w:divBdr>
    </w:div>
    <w:div w:id="947468326">
      <w:bodyDiv w:val="1"/>
      <w:marLeft w:val="0"/>
      <w:marRight w:val="0"/>
      <w:marTop w:val="0"/>
      <w:marBottom w:val="0"/>
      <w:divBdr>
        <w:top w:val="none" w:sz="0" w:space="0" w:color="auto"/>
        <w:left w:val="none" w:sz="0" w:space="0" w:color="auto"/>
        <w:bottom w:val="none" w:sz="0" w:space="0" w:color="auto"/>
        <w:right w:val="none" w:sz="0" w:space="0" w:color="auto"/>
      </w:divBdr>
    </w:div>
    <w:div w:id="1022172524">
      <w:bodyDiv w:val="1"/>
      <w:marLeft w:val="0"/>
      <w:marRight w:val="0"/>
      <w:marTop w:val="0"/>
      <w:marBottom w:val="0"/>
      <w:divBdr>
        <w:top w:val="none" w:sz="0" w:space="0" w:color="auto"/>
        <w:left w:val="none" w:sz="0" w:space="0" w:color="auto"/>
        <w:bottom w:val="none" w:sz="0" w:space="0" w:color="auto"/>
        <w:right w:val="none" w:sz="0" w:space="0" w:color="auto"/>
      </w:divBdr>
    </w:div>
    <w:div w:id="1079255512">
      <w:bodyDiv w:val="1"/>
      <w:marLeft w:val="0"/>
      <w:marRight w:val="0"/>
      <w:marTop w:val="0"/>
      <w:marBottom w:val="0"/>
      <w:divBdr>
        <w:top w:val="none" w:sz="0" w:space="0" w:color="auto"/>
        <w:left w:val="none" w:sz="0" w:space="0" w:color="auto"/>
        <w:bottom w:val="none" w:sz="0" w:space="0" w:color="auto"/>
        <w:right w:val="none" w:sz="0" w:space="0" w:color="auto"/>
      </w:divBdr>
    </w:div>
    <w:div w:id="1230573660">
      <w:bodyDiv w:val="1"/>
      <w:marLeft w:val="0"/>
      <w:marRight w:val="0"/>
      <w:marTop w:val="0"/>
      <w:marBottom w:val="0"/>
      <w:divBdr>
        <w:top w:val="none" w:sz="0" w:space="0" w:color="auto"/>
        <w:left w:val="none" w:sz="0" w:space="0" w:color="auto"/>
        <w:bottom w:val="none" w:sz="0" w:space="0" w:color="auto"/>
        <w:right w:val="none" w:sz="0" w:space="0" w:color="auto"/>
      </w:divBdr>
    </w:div>
    <w:div w:id="1253978384">
      <w:bodyDiv w:val="1"/>
      <w:marLeft w:val="0"/>
      <w:marRight w:val="0"/>
      <w:marTop w:val="0"/>
      <w:marBottom w:val="0"/>
      <w:divBdr>
        <w:top w:val="none" w:sz="0" w:space="0" w:color="auto"/>
        <w:left w:val="none" w:sz="0" w:space="0" w:color="auto"/>
        <w:bottom w:val="none" w:sz="0" w:space="0" w:color="auto"/>
        <w:right w:val="none" w:sz="0" w:space="0" w:color="auto"/>
      </w:divBdr>
      <w:divsChild>
        <w:div w:id="732582179">
          <w:marLeft w:val="0"/>
          <w:marRight w:val="0"/>
          <w:marTop w:val="0"/>
          <w:marBottom w:val="101"/>
          <w:divBdr>
            <w:top w:val="none" w:sz="0" w:space="0" w:color="auto"/>
            <w:left w:val="none" w:sz="0" w:space="0" w:color="auto"/>
            <w:bottom w:val="none" w:sz="0" w:space="0" w:color="auto"/>
            <w:right w:val="none" w:sz="0" w:space="0" w:color="auto"/>
          </w:divBdr>
        </w:div>
        <w:div w:id="1003971086">
          <w:marLeft w:val="720"/>
          <w:marRight w:val="0"/>
          <w:marTop w:val="0"/>
          <w:marBottom w:val="101"/>
          <w:divBdr>
            <w:top w:val="none" w:sz="0" w:space="0" w:color="auto"/>
            <w:left w:val="none" w:sz="0" w:space="0" w:color="auto"/>
            <w:bottom w:val="none" w:sz="0" w:space="0" w:color="auto"/>
            <w:right w:val="none" w:sz="0" w:space="0" w:color="auto"/>
          </w:divBdr>
        </w:div>
      </w:divsChild>
    </w:div>
    <w:div w:id="1338118737">
      <w:bodyDiv w:val="1"/>
      <w:marLeft w:val="0"/>
      <w:marRight w:val="0"/>
      <w:marTop w:val="0"/>
      <w:marBottom w:val="0"/>
      <w:divBdr>
        <w:top w:val="none" w:sz="0" w:space="0" w:color="auto"/>
        <w:left w:val="none" w:sz="0" w:space="0" w:color="auto"/>
        <w:bottom w:val="none" w:sz="0" w:space="0" w:color="auto"/>
        <w:right w:val="none" w:sz="0" w:space="0" w:color="auto"/>
      </w:divBdr>
      <w:divsChild>
        <w:div w:id="862745536">
          <w:marLeft w:val="0"/>
          <w:marRight w:val="0"/>
          <w:marTop w:val="0"/>
          <w:marBottom w:val="101"/>
          <w:divBdr>
            <w:top w:val="none" w:sz="0" w:space="0" w:color="auto"/>
            <w:left w:val="none" w:sz="0" w:space="0" w:color="auto"/>
            <w:bottom w:val="none" w:sz="0" w:space="0" w:color="auto"/>
            <w:right w:val="none" w:sz="0" w:space="0" w:color="auto"/>
          </w:divBdr>
        </w:div>
        <w:div w:id="1049113275">
          <w:marLeft w:val="720"/>
          <w:marRight w:val="0"/>
          <w:marTop w:val="0"/>
          <w:marBottom w:val="101"/>
          <w:divBdr>
            <w:top w:val="none" w:sz="0" w:space="0" w:color="auto"/>
            <w:left w:val="none" w:sz="0" w:space="0" w:color="auto"/>
            <w:bottom w:val="none" w:sz="0" w:space="0" w:color="auto"/>
            <w:right w:val="none" w:sz="0" w:space="0" w:color="auto"/>
          </w:divBdr>
        </w:div>
      </w:divsChild>
    </w:div>
    <w:div w:id="1341539665">
      <w:bodyDiv w:val="1"/>
      <w:marLeft w:val="0"/>
      <w:marRight w:val="0"/>
      <w:marTop w:val="0"/>
      <w:marBottom w:val="0"/>
      <w:divBdr>
        <w:top w:val="none" w:sz="0" w:space="0" w:color="auto"/>
        <w:left w:val="none" w:sz="0" w:space="0" w:color="auto"/>
        <w:bottom w:val="none" w:sz="0" w:space="0" w:color="auto"/>
        <w:right w:val="none" w:sz="0" w:space="0" w:color="auto"/>
      </w:divBdr>
    </w:div>
    <w:div w:id="1349671543">
      <w:bodyDiv w:val="1"/>
      <w:marLeft w:val="0"/>
      <w:marRight w:val="0"/>
      <w:marTop w:val="0"/>
      <w:marBottom w:val="0"/>
      <w:divBdr>
        <w:top w:val="none" w:sz="0" w:space="0" w:color="auto"/>
        <w:left w:val="none" w:sz="0" w:space="0" w:color="auto"/>
        <w:bottom w:val="none" w:sz="0" w:space="0" w:color="auto"/>
        <w:right w:val="none" w:sz="0" w:space="0" w:color="auto"/>
      </w:divBdr>
    </w:div>
    <w:div w:id="1371685048">
      <w:bodyDiv w:val="1"/>
      <w:marLeft w:val="0"/>
      <w:marRight w:val="0"/>
      <w:marTop w:val="0"/>
      <w:marBottom w:val="0"/>
      <w:divBdr>
        <w:top w:val="none" w:sz="0" w:space="0" w:color="auto"/>
        <w:left w:val="none" w:sz="0" w:space="0" w:color="auto"/>
        <w:bottom w:val="none" w:sz="0" w:space="0" w:color="auto"/>
        <w:right w:val="none" w:sz="0" w:space="0" w:color="auto"/>
      </w:divBdr>
      <w:divsChild>
        <w:div w:id="421756408">
          <w:marLeft w:val="0"/>
          <w:marRight w:val="0"/>
          <w:marTop w:val="0"/>
          <w:marBottom w:val="0"/>
          <w:divBdr>
            <w:top w:val="none" w:sz="0" w:space="0" w:color="auto"/>
            <w:left w:val="none" w:sz="0" w:space="0" w:color="auto"/>
            <w:bottom w:val="none" w:sz="0" w:space="0" w:color="auto"/>
            <w:right w:val="none" w:sz="0" w:space="0" w:color="auto"/>
          </w:divBdr>
        </w:div>
        <w:div w:id="795607793">
          <w:marLeft w:val="0"/>
          <w:marRight w:val="0"/>
          <w:marTop w:val="0"/>
          <w:marBottom w:val="0"/>
          <w:divBdr>
            <w:top w:val="none" w:sz="0" w:space="0" w:color="auto"/>
            <w:left w:val="none" w:sz="0" w:space="0" w:color="auto"/>
            <w:bottom w:val="none" w:sz="0" w:space="0" w:color="auto"/>
            <w:right w:val="none" w:sz="0" w:space="0" w:color="auto"/>
          </w:divBdr>
        </w:div>
      </w:divsChild>
    </w:div>
    <w:div w:id="1418870285">
      <w:bodyDiv w:val="1"/>
      <w:marLeft w:val="0"/>
      <w:marRight w:val="0"/>
      <w:marTop w:val="0"/>
      <w:marBottom w:val="0"/>
      <w:divBdr>
        <w:top w:val="none" w:sz="0" w:space="0" w:color="auto"/>
        <w:left w:val="none" w:sz="0" w:space="0" w:color="auto"/>
        <w:bottom w:val="none" w:sz="0" w:space="0" w:color="auto"/>
        <w:right w:val="none" w:sz="0" w:space="0" w:color="auto"/>
      </w:divBdr>
      <w:divsChild>
        <w:div w:id="1787694382">
          <w:marLeft w:val="0"/>
          <w:marRight w:val="0"/>
          <w:marTop w:val="0"/>
          <w:marBottom w:val="101"/>
          <w:divBdr>
            <w:top w:val="none" w:sz="0" w:space="0" w:color="auto"/>
            <w:left w:val="none" w:sz="0" w:space="0" w:color="auto"/>
            <w:bottom w:val="none" w:sz="0" w:space="0" w:color="auto"/>
            <w:right w:val="none" w:sz="0" w:space="0" w:color="auto"/>
          </w:divBdr>
        </w:div>
        <w:div w:id="679814169">
          <w:marLeft w:val="720"/>
          <w:marRight w:val="0"/>
          <w:marTop w:val="0"/>
          <w:marBottom w:val="101"/>
          <w:divBdr>
            <w:top w:val="none" w:sz="0" w:space="0" w:color="auto"/>
            <w:left w:val="none" w:sz="0" w:space="0" w:color="auto"/>
            <w:bottom w:val="none" w:sz="0" w:space="0" w:color="auto"/>
            <w:right w:val="none" w:sz="0" w:space="0" w:color="auto"/>
          </w:divBdr>
        </w:div>
      </w:divsChild>
    </w:div>
    <w:div w:id="1504054394">
      <w:bodyDiv w:val="1"/>
      <w:marLeft w:val="0"/>
      <w:marRight w:val="0"/>
      <w:marTop w:val="0"/>
      <w:marBottom w:val="0"/>
      <w:divBdr>
        <w:top w:val="none" w:sz="0" w:space="0" w:color="auto"/>
        <w:left w:val="none" w:sz="0" w:space="0" w:color="auto"/>
        <w:bottom w:val="none" w:sz="0" w:space="0" w:color="auto"/>
        <w:right w:val="none" w:sz="0" w:space="0" w:color="auto"/>
      </w:divBdr>
    </w:div>
    <w:div w:id="1713459928">
      <w:bodyDiv w:val="1"/>
      <w:marLeft w:val="0"/>
      <w:marRight w:val="0"/>
      <w:marTop w:val="0"/>
      <w:marBottom w:val="0"/>
      <w:divBdr>
        <w:top w:val="none" w:sz="0" w:space="0" w:color="auto"/>
        <w:left w:val="none" w:sz="0" w:space="0" w:color="auto"/>
        <w:bottom w:val="none" w:sz="0" w:space="0" w:color="auto"/>
        <w:right w:val="none" w:sz="0" w:space="0" w:color="auto"/>
      </w:divBdr>
    </w:div>
    <w:div w:id="1736007337">
      <w:bodyDiv w:val="1"/>
      <w:marLeft w:val="0"/>
      <w:marRight w:val="0"/>
      <w:marTop w:val="0"/>
      <w:marBottom w:val="0"/>
      <w:divBdr>
        <w:top w:val="none" w:sz="0" w:space="0" w:color="auto"/>
        <w:left w:val="none" w:sz="0" w:space="0" w:color="auto"/>
        <w:bottom w:val="none" w:sz="0" w:space="0" w:color="auto"/>
        <w:right w:val="none" w:sz="0" w:space="0" w:color="auto"/>
      </w:divBdr>
    </w:div>
    <w:div w:id="1746342060">
      <w:bodyDiv w:val="1"/>
      <w:marLeft w:val="0"/>
      <w:marRight w:val="0"/>
      <w:marTop w:val="0"/>
      <w:marBottom w:val="0"/>
      <w:divBdr>
        <w:top w:val="none" w:sz="0" w:space="0" w:color="auto"/>
        <w:left w:val="none" w:sz="0" w:space="0" w:color="auto"/>
        <w:bottom w:val="none" w:sz="0" w:space="0" w:color="auto"/>
        <w:right w:val="none" w:sz="0" w:space="0" w:color="auto"/>
      </w:divBdr>
    </w:div>
    <w:div w:id="1754082128">
      <w:bodyDiv w:val="1"/>
      <w:marLeft w:val="0"/>
      <w:marRight w:val="0"/>
      <w:marTop w:val="0"/>
      <w:marBottom w:val="0"/>
      <w:divBdr>
        <w:top w:val="none" w:sz="0" w:space="0" w:color="auto"/>
        <w:left w:val="none" w:sz="0" w:space="0" w:color="auto"/>
        <w:bottom w:val="none" w:sz="0" w:space="0" w:color="auto"/>
        <w:right w:val="none" w:sz="0" w:space="0" w:color="auto"/>
      </w:divBdr>
    </w:div>
    <w:div w:id="1801414863">
      <w:bodyDiv w:val="1"/>
      <w:marLeft w:val="0"/>
      <w:marRight w:val="0"/>
      <w:marTop w:val="0"/>
      <w:marBottom w:val="0"/>
      <w:divBdr>
        <w:top w:val="none" w:sz="0" w:space="0" w:color="auto"/>
        <w:left w:val="none" w:sz="0" w:space="0" w:color="auto"/>
        <w:bottom w:val="none" w:sz="0" w:space="0" w:color="auto"/>
        <w:right w:val="none" w:sz="0" w:space="0" w:color="auto"/>
      </w:divBdr>
    </w:div>
    <w:div w:id="1922982674">
      <w:bodyDiv w:val="1"/>
      <w:marLeft w:val="0"/>
      <w:marRight w:val="0"/>
      <w:marTop w:val="0"/>
      <w:marBottom w:val="0"/>
      <w:divBdr>
        <w:top w:val="none" w:sz="0" w:space="0" w:color="auto"/>
        <w:left w:val="none" w:sz="0" w:space="0" w:color="auto"/>
        <w:bottom w:val="none" w:sz="0" w:space="0" w:color="auto"/>
        <w:right w:val="none" w:sz="0" w:space="0" w:color="auto"/>
      </w:divBdr>
    </w:div>
    <w:div w:id="206329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legifrance.gouv.fr/affichTexteArticle.do;jsessionid=8867DAFCBE11EBDA3A691F72FC79008D.tplgfr25s_2?idArticle=LEGIARTI000033745804&amp;cidTexte=LEGITEXT000006068930&amp;dateTexte=20180717" TargetMode="External"/><Relationship Id="rId21" Type="http://schemas.openxmlformats.org/officeDocument/2006/relationships/hyperlink" Target="http://www.ane.gov.co/Documentos%20compartidos/ArchivosDescargables/noticias/RESOLUCI%C3%93N%20No%20000105%20DE%2027-03-2020(1).pdf" TargetMode="External"/><Relationship Id="rId42" Type="http://schemas.openxmlformats.org/officeDocument/2006/relationships/hyperlink" Target="http://inventariotramites.ift.org.mx/mitweb/" TargetMode="External"/><Relationship Id="rId47" Type="http://schemas.openxmlformats.org/officeDocument/2006/relationships/hyperlink" Target="http://inventariotramites.ift.org.mx/mitweb/" TargetMode="External"/><Relationship Id="rId63" Type="http://schemas.openxmlformats.org/officeDocument/2006/relationships/hyperlink" Target="http://inventariotramites.ift.org.mx/mitweb/" TargetMode="External"/><Relationship Id="rId68" Type="http://schemas.openxmlformats.org/officeDocument/2006/relationships/hyperlink" Target="http://inventariotramites.ift.org.mx/mitweb/" TargetMode="External"/><Relationship Id="rId84" Type="http://schemas.openxmlformats.org/officeDocument/2006/relationships/hyperlink" Target="http://inventariotramites.ift.org.mx/mitweb/" TargetMode="External"/><Relationship Id="rId89" Type="http://schemas.openxmlformats.org/officeDocument/2006/relationships/hyperlink" Target="https://www.ecfr.gov/cgi-bin/text-idx?SID=727d3d2093b30f34b2a8470bdb8bec53&amp;mc=true&amp;node=pt47.1.15&amp;rgn=div5" TargetMode="External"/><Relationship Id="rId112" Type="http://schemas.openxmlformats.org/officeDocument/2006/relationships/fontTable" Target="fontTable.xml"/><Relationship Id="rId16" Type="http://schemas.openxmlformats.org/officeDocument/2006/relationships/hyperlink" Target="https://www.anatel.gov.br/legislacao/index.php/component/content/article?id=844" TargetMode="External"/><Relationship Id="rId107" Type="http://schemas.openxmlformats.org/officeDocument/2006/relationships/hyperlink" Target="https://www.lfk.de/die-lfk/faq-autokinoveranstaltungen.html" TargetMode="External"/><Relationship Id="rId11" Type="http://schemas.openxmlformats.org/officeDocument/2006/relationships/hyperlink" Target="https://www.bundesnetzagentur.de/DE/Sachgebiete/Telekommunikation/Unternehmen_Institutionen/Frequenzen/SpezielleAnwendungen/Kurzzeitzuteilungen/kurzzeitzuteilungen-node.html" TargetMode="External"/><Relationship Id="rId32" Type="http://schemas.openxmlformats.org/officeDocument/2006/relationships/hyperlink" Target="https://www.ofcom.org.uk/__data/assets/pdf_file/0024/197421/different-types-of-rsls.pdf" TargetMode="External"/><Relationship Id="rId37" Type="http://schemas.openxmlformats.org/officeDocument/2006/relationships/hyperlink" Target="https://www.eesc.europa.eu/es/tags/el-espacio-economico-europeo" TargetMode="External"/><Relationship Id="rId53" Type="http://schemas.openxmlformats.org/officeDocument/2006/relationships/hyperlink" Target="http://inventariotramites.ift.org.mx/mitweb/" TargetMode="External"/><Relationship Id="rId58" Type="http://schemas.openxmlformats.org/officeDocument/2006/relationships/hyperlink" Target="http://inventariotramites.ift.org.mx/mitweb/" TargetMode="External"/><Relationship Id="rId74" Type="http://schemas.openxmlformats.org/officeDocument/2006/relationships/hyperlink" Target="mailto:denuncias.oic@ift.org.mx" TargetMode="External"/><Relationship Id="rId79" Type="http://schemas.openxmlformats.org/officeDocument/2006/relationships/hyperlink" Target="http://www.ift.org.mx/transparencia/organo-interno-control/atenci%C3%B3n-ciudadana-ciudadana/denuncias/denuncias" TargetMode="External"/><Relationship Id="rId102" Type="http://schemas.openxmlformats.org/officeDocument/2006/relationships/hyperlink" Target="http://www.ane.gov.co/Documentos%20compartidos/ArchivosDescargables/noticias/RESOLUCI%C3%93N%20No%20000105%20DE%2027-03-2020(1).pdf" TargetMode="External"/><Relationship Id="rId5" Type="http://schemas.openxmlformats.org/officeDocument/2006/relationships/numbering" Target="numbering.xml"/><Relationship Id="rId90" Type="http://schemas.openxmlformats.org/officeDocument/2006/relationships/hyperlink" Target="https://www.legifrance.gouv.fr/affichTexte.do?cidTexte=JORFTEXT000041999880&amp;categorieLien=id" TargetMode="External"/><Relationship Id="rId95" Type="http://schemas.openxmlformats.org/officeDocument/2006/relationships/hyperlink" Target="https://www.legifrance.gouv.fr/affichTexteArticle.do;jsessionid=8867DAFCBE11EBDA3A691F72FC79008D.tplgfr25s_2?idArticle=LEGIARTI000033745804&amp;cidTexte=LEGITEXT000006068930&amp;dateTexte=20180717" TargetMode="External"/><Relationship Id="rId22" Type="http://schemas.openxmlformats.org/officeDocument/2006/relationships/hyperlink" Target="https://web.archive.org/web/20110304112834/http://www.fcc.gov/ftp/Bureaus/Mass_Media/Databases/documents_collection/pn910724.pdf" TargetMode="External"/><Relationship Id="rId27" Type="http://schemas.openxmlformats.org/officeDocument/2006/relationships/hyperlink" Target="https://www.csa.fr/Reguler/Creation-et-regulation-d-une-radio/Les-appels-a-candidatures-pour-les-radios-FM/Autorisation-des-radios-temporaires" TargetMode="External"/><Relationship Id="rId43" Type="http://schemas.openxmlformats.org/officeDocument/2006/relationships/hyperlink" Target="http://inventariotramites.ift.org.mx/mitweb/" TargetMode="External"/><Relationship Id="rId48" Type="http://schemas.openxmlformats.org/officeDocument/2006/relationships/hyperlink" Target="http://inventariotramites.ift.org.mx/mitweb/" TargetMode="External"/><Relationship Id="rId64" Type="http://schemas.openxmlformats.org/officeDocument/2006/relationships/hyperlink" Target="http://inventariotramites.ift.org.mx/mitweb/" TargetMode="External"/><Relationship Id="rId69" Type="http://schemas.openxmlformats.org/officeDocument/2006/relationships/hyperlink" Target="http://inventariotramites.ift.org.mx/mitweb/" TargetMode="External"/><Relationship Id="rId113" Type="http://schemas.microsoft.com/office/2011/relationships/people" Target="people.xml"/><Relationship Id="rId80" Type="http://schemas.openxmlformats.org/officeDocument/2006/relationships/hyperlink" Target="mailto:alvaro.guzman@ift.org.mx" TargetMode="External"/><Relationship Id="rId85" Type="http://schemas.openxmlformats.org/officeDocument/2006/relationships/hyperlink" Target="mailto:jorge.hernandez@ift.org.mx" TargetMode="External"/><Relationship Id="rId12" Type="http://schemas.openxmlformats.org/officeDocument/2006/relationships/hyperlink" Target="https://dejure.org/gesetze/TKG" TargetMode="External"/><Relationship Id="rId17" Type="http://schemas.openxmlformats.org/officeDocument/2006/relationships/hyperlink" Target="https://crtc.gc.ca/eng/archive/2018/2018-137.htm" TargetMode="External"/><Relationship Id="rId33" Type="http://schemas.openxmlformats.org/officeDocument/2006/relationships/hyperlink" Target="https://www.ofcom.org.uk/manage-your-licence/radio-broadcast-licensing/apply-for-a-radio-broadcast-licence" TargetMode="External"/><Relationship Id="rId38" Type="http://schemas.openxmlformats.org/officeDocument/2006/relationships/hyperlink" Target="http://inventariotramites.ift.org.mx/mitweb/" TargetMode="External"/><Relationship Id="rId59" Type="http://schemas.openxmlformats.org/officeDocument/2006/relationships/hyperlink" Target="http://inventariotramites.ift.org.mx/mitweb/" TargetMode="External"/><Relationship Id="rId103" Type="http://schemas.openxmlformats.org/officeDocument/2006/relationships/hyperlink" Target="https://www.bundesnetzagentur.de/DE/Sachgebiete/Telekommunikation/Unternehmen_Institutionen/Frequenzen/SpezielleAnwendungen/Kurzzeitzuteilungen/kurzzeitzuteilungen-node.html" TargetMode="External"/><Relationship Id="rId108" Type="http://schemas.openxmlformats.org/officeDocument/2006/relationships/hyperlink" Target="https://www.lfk.de/service/faqs/zulassungsfreier-rundfunk" TargetMode="External"/><Relationship Id="rId54" Type="http://schemas.openxmlformats.org/officeDocument/2006/relationships/hyperlink" Target="http://inventariotramites.ift.org.mx/mitweb/" TargetMode="External"/><Relationship Id="rId70" Type="http://schemas.openxmlformats.org/officeDocument/2006/relationships/hyperlink" Target="http://inventariotramites.ift.org.mx/mitweb/" TargetMode="External"/><Relationship Id="rId75" Type="http://schemas.openxmlformats.org/officeDocument/2006/relationships/hyperlink" Target="http://inventariotramites.ift.org.mx/mitweb/" TargetMode="External"/><Relationship Id="rId91" Type="http://schemas.openxmlformats.org/officeDocument/2006/relationships/hyperlink" Target="https://web.archive.org/web/20110304112834/http://www.fcc.gov/ftp/Bureaus/Mass_Media/Databases/documents_collection/pn910724.pdf" TargetMode="External"/><Relationship Id="rId96" Type="http://schemas.openxmlformats.org/officeDocument/2006/relationships/hyperlink" Target="https://www.csa.fr/Reguler/Creation-et-regulation-d-une-radio/Les-appels-a-candidatures-pour-les-radios-FM/Autorisation-des-radios-temporaires"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anatel.gov.br/legislacao/resolucoes/2013/480-resolucao-617" TargetMode="External"/><Relationship Id="rId23" Type="http://schemas.openxmlformats.org/officeDocument/2006/relationships/hyperlink" Target="https://www.ecfr.gov/cgi-bin/text-idx?SID=727d3d2093b30f34b2a8470bdb8bec53&amp;mc=true&amp;node=pt47.1.15&amp;rgn=div5" TargetMode="External"/><Relationship Id="rId28" Type="http://schemas.openxmlformats.org/officeDocument/2006/relationships/hyperlink" Target="https://www.legifrance.gouv.fr/affichTexte.do?cidTexte=JORFTEXT000041999880&amp;categorieLien=id" TargetMode="External"/><Relationship Id="rId36" Type="http://schemas.openxmlformats.org/officeDocument/2006/relationships/hyperlink" Target="https://insights.titansolutions.ie/en/top-benefits-of-ce-certification-for-manufacturers" TargetMode="External"/><Relationship Id="rId49" Type="http://schemas.openxmlformats.org/officeDocument/2006/relationships/hyperlink" Target="http://inventariotramites.ift.org.mx/mitweb/" TargetMode="External"/><Relationship Id="rId57" Type="http://schemas.openxmlformats.org/officeDocument/2006/relationships/hyperlink" Target="http://inventariotramites.ift.org.mx/mitweb/" TargetMode="External"/><Relationship Id="rId106" Type="http://schemas.openxmlformats.org/officeDocument/2006/relationships/hyperlink" Target="https://www.ofcom.org.uk/manage-your-licence/radio-broadcast-licensing/apply-for-a-radio-broadcast-licence" TargetMode="External"/><Relationship Id="rId114" Type="http://schemas.openxmlformats.org/officeDocument/2006/relationships/glossaryDocument" Target="glossary/document.xml"/><Relationship Id="rId10" Type="http://schemas.openxmlformats.org/officeDocument/2006/relationships/endnotes" Target="endnotes.xml"/><Relationship Id="rId31" Type="http://schemas.openxmlformats.org/officeDocument/2006/relationships/hyperlink" Target="https://www.ofcom.org.uk/__data/assets/pdf_file/0023/197420/srsl-notes-of-guidance-june-20.pdf" TargetMode="External"/><Relationship Id="rId44" Type="http://schemas.openxmlformats.org/officeDocument/2006/relationships/hyperlink" Target="http://inventariotramites.ift.org.mx/mitweb/" TargetMode="External"/><Relationship Id="rId52" Type="http://schemas.openxmlformats.org/officeDocument/2006/relationships/hyperlink" Target="http://inventariotramites.ift.org.mx/mitweb/" TargetMode="External"/><Relationship Id="rId60" Type="http://schemas.openxmlformats.org/officeDocument/2006/relationships/hyperlink" Target="http://inventariotramites.ift.org.mx/mitweb/" TargetMode="External"/><Relationship Id="rId65" Type="http://schemas.openxmlformats.org/officeDocument/2006/relationships/hyperlink" Target="http://inventariotramites.ift.org.mx/mitweb/" TargetMode="External"/><Relationship Id="rId73" Type="http://schemas.openxmlformats.org/officeDocument/2006/relationships/hyperlink" Target="http://inventariotramites.ift.org.mx/mitweb/" TargetMode="External"/><Relationship Id="rId78" Type="http://schemas.openxmlformats.org/officeDocument/2006/relationships/hyperlink" Target="http://inventariotramites.ift.org.mx/mitweb/" TargetMode="External"/><Relationship Id="rId81" Type="http://schemas.openxmlformats.org/officeDocument/2006/relationships/hyperlink" Target="http://inventariotramites.ift.org.mx/mitweb/" TargetMode="External"/><Relationship Id="rId86" Type="http://schemas.openxmlformats.org/officeDocument/2006/relationships/hyperlink" Target="http://inventariotramites.ift.org.mx/mitweb/" TargetMode="External"/><Relationship Id="rId94" Type="http://schemas.openxmlformats.org/officeDocument/2006/relationships/hyperlink" Target="https://dejure.org/gesetze/TKG" TargetMode="External"/><Relationship Id="rId99" Type="http://schemas.openxmlformats.org/officeDocument/2006/relationships/hyperlink" Target="https://www.fcc.gov/media/radio/low-power-radio-general-information" TargetMode="External"/><Relationship Id="rId101" Type="http://schemas.openxmlformats.org/officeDocument/2006/relationships/hyperlink" Target="http://www.ane.gov.co/Documentos%20compartidos/ArchivosDescargables/noticias/Resoluci%C3%B3n%20148%20de%202020%20-%20Uso%20libre%20emisiones%20de%20eventos.pdf"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bundesnetzagentur.de/SharedDocs/Downloads/EN/Areas/Telecommunications/Companies/TelecomRegulation/FrequencyManagement/FrequencyAssignment/ShortTermFreqUsage/VerwaltungsvorschriftKurzzeiVVKuNz15112010pdf.pdf?__blob=publicationFile&amp;v=2" TargetMode="External"/><Relationship Id="rId18" Type="http://schemas.openxmlformats.org/officeDocument/2006/relationships/hyperlink" Target="https://laws.justice.gc.ca/PDF/B-9.01.pdf" TargetMode="External"/><Relationship Id="rId39" Type="http://schemas.openxmlformats.org/officeDocument/2006/relationships/hyperlink" Target="http://inventariotramites.ift.org.mx/mitweb/" TargetMode="External"/><Relationship Id="rId109" Type="http://schemas.openxmlformats.org/officeDocument/2006/relationships/hyperlink" Target="https://dplnews.com/mexico-tiene-6-6-millones-de-usuarios-5g-ericsson/" TargetMode="External"/><Relationship Id="rId34" Type="http://schemas.openxmlformats.org/officeDocument/2006/relationships/hyperlink" Target="https://eur-lex.europa.eu/legal-content/ES/TXT/PDF/?uri=CELEX:32008D0768" TargetMode="External"/><Relationship Id="rId50" Type="http://schemas.openxmlformats.org/officeDocument/2006/relationships/hyperlink" Target="mailto:denuncias.oic@ift.org.mx" TargetMode="External"/><Relationship Id="rId55" Type="http://schemas.openxmlformats.org/officeDocument/2006/relationships/hyperlink" Target="http://www.ift.org.mx/transparencia/organo-interno-control/atenci%C3%B3n-ciudadana-ciudadana/denuncias/denuncias" TargetMode="External"/><Relationship Id="rId76" Type="http://schemas.openxmlformats.org/officeDocument/2006/relationships/hyperlink" Target="http://inventariotramites.ift.org.mx/mitweb/" TargetMode="External"/><Relationship Id="rId97" Type="http://schemas.openxmlformats.org/officeDocument/2006/relationships/hyperlink" Target="https://crtc.gc.ca/eng/archive/2018/2018-137.htm" TargetMode="External"/><Relationship Id="rId104" Type="http://schemas.openxmlformats.org/officeDocument/2006/relationships/hyperlink" Target="https://www.ofcom.org.uk/__data/assets/pdf_file/0023/197420/srsl-notes-of-guidance-june-20.pdf" TargetMode="External"/><Relationship Id="rId7" Type="http://schemas.openxmlformats.org/officeDocument/2006/relationships/settings" Target="settings.xml"/><Relationship Id="rId71" Type="http://schemas.openxmlformats.org/officeDocument/2006/relationships/hyperlink" Target="http://inventariotramites.ift.org.mx/mitweb/" TargetMode="External"/><Relationship Id="rId92" Type="http://schemas.openxmlformats.org/officeDocument/2006/relationships/hyperlink" Target="https://laws.justice.gc.ca/PDF/B-9.01.pdf" TargetMode="External"/><Relationship Id="rId2" Type="http://schemas.openxmlformats.org/officeDocument/2006/relationships/customXml" Target="../customXml/item2.xml"/><Relationship Id="rId29" Type="http://schemas.openxmlformats.org/officeDocument/2006/relationships/hyperlink" Target="https://www.rdi.nl/documenten/formulieren/2017/april/4/application-form-for-the-use-of-frequencies-during-events-in-the-netherlands" TargetMode="External"/><Relationship Id="rId24" Type="http://schemas.openxmlformats.org/officeDocument/2006/relationships/hyperlink" Target="https://www.fcc.gov/media/radio/low-power-radio-general-information" TargetMode="External"/><Relationship Id="rId40" Type="http://schemas.openxmlformats.org/officeDocument/2006/relationships/hyperlink" Target="http://inventariotramites.ift.org.mx/mitweb/" TargetMode="External"/><Relationship Id="rId45" Type="http://schemas.openxmlformats.org/officeDocument/2006/relationships/hyperlink" Target="https://www.dof.gob.mx/nota_detalle.php?codigo=5605481&amp;fecha=20/11/2020" TargetMode="External"/><Relationship Id="rId66" Type="http://schemas.openxmlformats.org/officeDocument/2006/relationships/hyperlink" Target="http://inventariotramites.ift.org.mx/mitweb/" TargetMode="External"/><Relationship Id="rId87" Type="http://schemas.openxmlformats.org/officeDocument/2006/relationships/image" Target="media/image1.png"/><Relationship Id="rId110" Type="http://schemas.openxmlformats.org/officeDocument/2006/relationships/header" Target="header1.xml"/><Relationship Id="rId115" Type="http://schemas.openxmlformats.org/officeDocument/2006/relationships/theme" Target="theme/theme1.xml"/><Relationship Id="rId61" Type="http://schemas.openxmlformats.org/officeDocument/2006/relationships/hyperlink" Target="mailto:jorge.hernandez@ift.org.mx" TargetMode="External"/><Relationship Id="rId82" Type="http://schemas.openxmlformats.org/officeDocument/2006/relationships/hyperlink" Target="http://inventariotramites.ift.org.mx/mitweb/" TargetMode="External"/><Relationship Id="rId19" Type="http://schemas.openxmlformats.org/officeDocument/2006/relationships/hyperlink" Target="https://www.ic.gc.ca/eic/site/smt-gst.nsf/eng/sf01326.html" TargetMode="External"/><Relationship Id="rId14" Type="http://schemas.openxmlformats.org/officeDocument/2006/relationships/hyperlink" Target="https://www.anatel.gov.br/legislacao/resolucoes/2014/764-resolucao-635" TargetMode="External"/><Relationship Id="rId30" Type="http://schemas.openxmlformats.org/officeDocument/2006/relationships/hyperlink" Target="https://business.gov.nl/regulation/licences-using-radio-frequency/" TargetMode="External"/><Relationship Id="rId35" Type="http://schemas.openxmlformats.org/officeDocument/2006/relationships/hyperlink" Target="https://cemarking.net/how-do-you-benefit-from-ce-marking/" TargetMode="External"/><Relationship Id="rId56" Type="http://schemas.openxmlformats.org/officeDocument/2006/relationships/hyperlink" Target="mailto:alvaro.guzman@ift.org.mx" TargetMode="External"/><Relationship Id="rId77" Type="http://schemas.openxmlformats.org/officeDocument/2006/relationships/hyperlink" Target="http://inventariotramites.ift.org.mx/mitweb/" TargetMode="External"/><Relationship Id="rId100" Type="http://schemas.openxmlformats.org/officeDocument/2006/relationships/hyperlink" Target="https://www.bundesnetzagentur.de/SharedDocs/Downloads/EN/Areas/Telecommunications/Companies/TelecomRegulation/FrequencyManagement/FrequencyAssignment/ShortTermFreqUsage/VerwaltungsvorschriftKurzzeiVVKuNz15112010pdf.pdf?__blob=publicationFile&amp;v=2" TargetMode="External"/><Relationship Id="rId105" Type="http://schemas.openxmlformats.org/officeDocument/2006/relationships/hyperlink" Target="https://www.ofcom.org.uk/__data/assets/pdf_file/0024/197421/different-types-of-rsls.pdf" TargetMode="External"/><Relationship Id="rId8" Type="http://schemas.openxmlformats.org/officeDocument/2006/relationships/webSettings" Target="webSettings.xml"/><Relationship Id="rId51" Type="http://schemas.openxmlformats.org/officeDocument/2006/relationships/hyperlink" Target="http://inventariotramites.ift.org.mx/mitweb/" TargetMode="External"/><Relationship Id="rId72" Type="http://schemas.openxmlformats.org/officeDocument/2006/relationships/hyperlink" Target="http://inventariotramites.ift.org.mx/mitweb/" TargetMode="External"/><Relationship Id="rId93" Type="http://schemas.openxmlformats.org/officeDocument/2006/relationships/hyperlink" Target="http://www.legislation.gov.uk/ukpga/1990/42/contents" TargetMode="External"/><Relationship Id="rId98" Type="http://schemas.openxmlformats.org/officeDocument/2006/relationships/hyperlink" Target="https://www.ic.gc.ca/eic/site/smt-gst.nsf/eng/sf01326.html" TargetMode="External"/><Relationship Id="rId3" Type="http://schemas.openxmlformats.org/officeDocument/2006/relationships/customXml" Target="../customXml/item3.xml"/><Relationship Id="rId25" Type="http://schemas.openxmlformats.org/officeDocument/2006/relationships/hyperlink" Target="https://transition.fcc.gov/bureaus/oet/info/documents/bulletins/oet63/oet63rev.pdf" TargetMode="External"/><Relationship Id="rId46" Type="http://schemas.openxmlformats.org/officeDocument/2006/relationships/hyperlink" Target="http://inventariotramites.ift.org.mx/mitweb/" TargetMode="External"/><Relationship Id="rId67" Type="http://schemas.openxmlformats.org/officeDocument/2006/relationships/hyperlink" Target="http://inventariotramites.ift.org.mx/mitweb/" TargetMode="External"/><Relationship Id="rId20" Type="http://schemas.openxmlformats.org/officeDocument/2006/relationships/hyperlink" Target="http://www.ane.gov.co/Documentos%20compartidos/ArchivosDescargables/noticias/Resoluci%C3%B3n%20148%20de%202020%20-%20Uso%20libre%20emisiones%20de%20eventos.pdf" TargetMode="External"/><Relationship Id="rId41" Type="http://schemas.openxmlformats.org/officeDocument/2006/relationships/hyperlink" Target="http://inventariotramites.ift.org.mx/mitweb/" TargetMode="External"/><Relationship Id="rId62" Type="http://schemas.openxmlformats.org/officeDocument/2006/relationships/hyperlink" Target="http://inventariotramites.ift.org.mx/mitweb/" TargetMode="External"/><Relationship Id="rId83" Type="http://schemas.openxmlformats.org/officeDocument/2006/relationships/hyperlink" Target="http://inventariotramites.ift.org.mx/mitweb/" TargetMode="External"/><Relationship Id="rId88" Type="http://schemas.openxmlformats.org/officeDocument/2006/relationships/hyperlink" Target="https://transition.fcc.gov/bureaus/oet/info/documents/bulletins/oet63/oet63rev.pdf" TargetMode="External"/><Relationship Id="rId111"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rpc.ift.org.mx/vrpc/visor/download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4B886FE3B504403AE4016EA5746D32B"/>
        <w:category>
          <w:name w:val="General"/>
          <w:gallery w:val="placeholder"/>
        </w:category>
        <w:types>
          <w:type w:val="bbPlcHdr"/>
        </w:types>
        <w:behaviors>
          <w:behavior w:val="content"/>
        </w:behaviors>
        <w:guid w:val="{12088AEB-3E16-4BD7-842B-E5E1D2B2B8CA}"/>
      </w:docPartPr>
      <w:docPartBody>
        <w:p w:rsidR="00C60CC3" w:rsidRDefault="00BE796C" w:rsidP="00BE796C">
          <w:pPr>
            <w:pStyle w:val="64B886FE3B504403AE4016EA5746D32B3"/>
          </w:pPr>
          <w:r w:rsidRPr="00B76C9A">
            <w:rPr>
              <w:rStyle w:val="Textodelmarcadordeposicin"/>
              <w:sz w:val="20"/>
              <w:szCs w:val="20"/>
            </w:rPr>
            <w:t>Elija un elemento.</w:t>
          </w:r>
        </w:p>
      </w:docPartBody>
    </w:docPart>
    <w:docPart>
      <w:docPartPr>
        <w:name w:val="661F161E88E749F7B55B0079234FB7B1"/>
        <w:category>
          <w:name w:val="General"/>
          <w:gallery w:val="placeholder"/>
        </w:category>
        <w:types>
          <w:type w:val="bbPlcHdr"/>
        </w:types>
        <w:behaviors>
          <w:behavior w:val="content"/>
        </w:behaviors>
        <w:guid w:val="{807B84C1-2DFC-4D49-AC31-98E5D042B165}"/>
      </w:docPartPr>
      <w:docPartBody>
        <w:p w:rsidR="00C60CC3" w:rsidRDefault="00BE796C" w:rsidP="00BE796C">
          <w:pPr>
            <w:pStyle w:val="661F161E88E749F7B55B0079234FB7B13"/>
          </w:pPr>
          <w:r w:rsidRPr="005335CF">
            <w:rPr>
              <w:rStyle w:val="Textodelmarcadordeposicin"/>
              <w:sz w:val="20"/>
              <w:szCs w:val="20"/>
            </w:rPr>
            <w:t>Elija un elemento.</w:t>
          </w:r>
        </w:p>
      </w:docPartBody>
    </w:docPart>
    <w:docPart>
      <w:docPartPr>
        <w:name w:val="393D11B77AA142E883B6AACB2951F037"/>
        <w:category>
          <w:name w:val="General"/>
          <w:gallery w:val="placeholder"/>
        </w:category>
        <w:types>
          <w:type w:val="bbPlcHdr"/>
        </w:types>
        <w:behaviors>
          <w:behavior w:val="content"/>
        </w:behaviors>
        <w:guid w:val="{F506BFDD-632C-485D-BB0A-77D2778608CB}"/>
      </w:docPartPr>
      <w:docPartBody>
        <w:p w:rsidR="00C60CC3" w:rsidRDefault="00BE796C" w:rsidP="00BE796C">
          <w:pPr>
            <w:pStyle w:val="393D11B77AA142E883B6AACB2951F0373"/>
          </w:pPr>
          <w:r w:rsidRPr="00542979">
            <w:rPr>
              <w:sz w:val="16"/>
              <w:szCs w:val="20"/>
            </w:rPr>
            <w:t>Elija un elemento.</w:t>
          </w:r>
        </w:p>
      </w:docPartBody>
    </w:docPart>
    <w:docPart>
      <w:docPartPr>
        <w:name w:val="1C4897572002491C87DA15A5E9110BDD"/>
        <w:category>
          <w:name w:val="General"/>
          <w:gallery w:val="placeholder"/>
        </w:category>
        <w:types>
          <w:type w:val="bbPlcHdr"/>
        </w:types>
        <w:behaviors>
          <w:behavior w:val="content"/>
        </w:behaviors>
        <w:guid w:val="{40B8D3CF-451E-4346-9CF2-466DA477F788}"/>
      </w:docPartPr>
      <w:docPartBody>
        <w:p w:rsidR="00C60CC3" w:rsidRDefault="00B555C7" w:rsidP="00B555C7">
          <w:pPr>
            <w:pStyle w:val="1C4897572002491C87DA15A5E9110BDD"/>
          </w:pPr>
          <w:r w:rsidRPr="0063029E">
            <w:rPr>
              <w:rStyle w:val="Textodelmarcadordeposicin"/>
              <w:sz w:val="16"/>
              <w:szCs w:val="20"/>
            </w:rPr>
            <w:t>Elija un elemento.</w:t>
          </w:r>
        </w:p>
      </w:docPartBody>
    </w:docPart>
    <w:docPart>
      <w:docPartPr>
        <w:name w:val="3C79B2AE909E463C94A4B83BD84EC35D"/>
        <w:category>
          <w:name w:val="General"/>
          <w:gallery w:val="placeholder"/>
        </w:category>
        <w:types>
          <w:type w:val="bbPlcHdr"/>
        </w:types>
        <w:behaviors>
          <w:behavior w:val="content"/>
        </w:behaviors>
        <w:guid w:val="{A30DBB37-E261-4A2C-B1EE-30C1D2471BB7}"/>
      </w:docPartPr>
      <w:docPartBody>
        <w:p w:rsidR="00C60CC3" w:rsidRDefault="00BE796C" w:rsidP="00BE796C">
          <w:pPr>
            <w:pStyle w:val="3C79B2AE909E463C94A4B83BD84EC35D3"/>
          </w:pPr>
          <w:r w:rsidRPr="00B91D01">
            <w:rPr>
              <w:rStyle w:val="Textodelmarcadordeposicin"/>
              <w:sz w:val="20"/>
              <w:szCs w:val="20"/>
            </w:rPr>
            <w:t>Elija un elemento.</w:t>
          </w:r>
        </w:p>
      </w:docPartBody>
    </w:docPart>
    <w:docPart>
      <w:docPartPr>
        <w:name w:val="A919ADC6D09F44839CC72033793600D0"/>
        <w:category>
          <w:name w:val="General"/>
          <w:gallery w:val="placeholder"/>
        </w:category>
        <w:types>
          <w:type w:val="bbPlcHdr"/>
        </w:types>
        <w:behaviors>
          <w:behavior w:val="content"/>
        </w:behaviors>
        <w:guid w:val="{9D3E37C2-3ABE-4933-A014-B7CDE2984388}"/>
      </w:docPartPr>
      <w:docPartBody>
        <w:p w:rsidR="00C60CC3" w:rsidRDefault="00BE796C" w:rsidP="00BE796C">
          <w:pPr>
            <w:pStyle w:val="A919ADC6D09F44839CC72033793600D02"/>
          </w:pPr>
          <w:r w:rsidRPr="00F23B5B">
            <w:rPr>
              <w:rStyle w:val="Textodelmarcadordeposicin"/>
            </w:rPr>
            <w:t>Elija un elemento.</w:t>
          </w:r>
        </w:p>
      </w:docPartBody>
    </w:docPart>
    <w:docPart>
      <w:docPartPr>
        <w:name w:val="F706F3F2D9EA431D947714F01D24CA0A"/>
        <w:category>
          <w:name w:val="General"/>
          <w:gallery w:val="placeholder"/>
        </w:category>
        <w:types>
          <w:type w:val="bbPlcHdr"/>
        </w:types>
        <w:behaviors>
          <w:behavior w:val="content"/>
        </w:behaviors>
        <w:guid w:val="{80F3F3B6-B750-466B-BEDC-80349690B785}"/>
      </w:docPartPr>
      <w:docPartBody>
        <w:p w:rsidR="00C60CC3" w:rsidRDefault="00BE796C" w:rsidP="00BE796C">
          <w:pPr>
            <w:pStyle w:val="F706F3F2D9EA431D947714F01D24CA0A3"/>
          </w:pPr>
          <w:r w:rsidRPr="00242CD9">
            <w:rPr>
              <w:rStyle w:val="Textodelmarcadordeposicin"/>
              <w:sz w:val="20"/>
            </w:rPr>
            <w:t>Elija un elemento.</w:t>
          </w:r>
        </w:p>
      </w:docPartBody>
    </w:docPart>
    <w:docPart>
      <w:docPartPr>
        <w:name w:val="78791623430B498A9EFFD909DE34AE3F"/>
        <w:category>
          <w:name w:val="General"/>
          <w:gallery w:val="placeholder"/>
        </w:category>
        <w:types>
          <w:type w:val="bbPlcHdr"/>
        </w:types>
        <w:behaviors>
          <w:behavior w:val="content"/>
        </w:behaviors>
        <w:guid w:val="{2F1559E6-7472-4625-A0F0-7CD4F6A275ED}"/>
      </w:docPartPr>
      <w:docPartBody>
        <w:p w:rsidR="00C60CC3" w:rsidRDefault="00BE796C" w:rsidP="00BE796C">
          <w:pPr>
            <w:pStyle w:val="78791623430B498A9EFFD909DE34AE3F3"/>
          </w:pPr>
          <w:r w:rsidRPr="00242CD9">
            <w:rPr>
              <w:rStyle w:val="Textodelmarcadordeposicin"/>
              <w:sz w:val="20"/>
            </w:rPr>
            <w:t>Elija un elemento.</w:t>
          </w:r>
        </w:p>
      </w:docPartBody>
    </w:docPart>
    <w:docPart>
      <w:docPartPr>
        <w:name w:val="B64DD97A11D54247B483CCEE805F6AC8"/>
        <w:category>
          <w:name w:val="General"/>
          <w:gallery w:val="placeholder"/>
        </w:category>
        <w:types>
          <w:type w:val="bbPlcHdr"/>
        </w:types>
        <w:behaviors>
          <w:behavior w:val="content"/>
        </w:behaviors>
        <w:guid w:val="{B9A17903-F3BF-4E80-B4CD-99DBD1AF7C95}"/>
      </w:docPartPr>
      <w:docPartBody>
        <w:p w:rsidR="00C60CC3" w:rsidRDefault="00BE796C" w:rsidP="00BE796C">
          <w:pPr>
            <w:pStyle w:val="B64DD97A11D54247B483CCEE805F6AC83"/>
          </w:pPr>
          <w:r w:rsidRPr="00242CD9">
            <w:rPr>
              <w:rStyle w:val="Textodelmarcadordeposicin"/>
              <w:sz w:val="20"/>
            </w:rPr>
            <w:t>Elija un elemento.</w:t>
          </w:r>
        </w:p>
      </w:docPartBody>
    </w:docPart>
    <w:docPart>
      <w:docPartPr>
        <w:name w:val="8553842044C44C68BD8B844CA745FAD2"/>
        <w:category>
          <w:name w:val="General"/>
          <w:gallery w:val="placeholder"/>
        </w:category>
        <w:types>
          <w:type w:val="bbPlcHdr"/>
        </w:types>
        <w:behaviors>
          <w:behavior w:val="content"/>
        </w:behaviors>
        <w:guid w:val="{6D149838-A411-424F-959A-A9C0D3E0A60F}"/>
      </w:docPartPr>
      <w:docPartBody>
        <w:p w:rsidR="00C60CC3" w:rsidRDefault="00BE796C" w:rsidP="00BE796C">
          <w:pPr>
            <w:pStyle w:val="8553842044C44C68BD8B844CA745FAD23"/>
          </w:pPr>
          <w:r w:rsidRPr="00242CD9">
            <w:rPr>
              <w:rStyle w:val="Textodelmarcadordeposicin"/>
              <w:sz w:val="20"/>
            </w:rPr>
            <w:t>Elija un elemento.</w:t>
          </w:r>
        </w:p>
      </w:docPartBody>
    </w:docPart>
    <w:docPart>
      <w:docPartPr>
        <w:name w:val="B3722D47C2E2441C9DC083BB610A2AC0"/>
        <w:category>
          <w:name w:val="General"/>
          <w:gallery w:val="placeholder"/>
        </w:category>
        <w:types>
          <w:type w:val="bbPlcHdr"/>
        </w:types>
        <w:behaviors>
          <w:behavior w:val="content"/>
        </w:behaviors>
        <w:guid w:val="{5E35CD61-6045-451E-B480-F0191C28A515}"/>
      </w:docPartPr>
      <w:docPartBody>
        <w:p w:rsidR="00664216" w:rsidRDefault="00BE796C" w:rsidP="00BE796C">
          <w:pPr>
            <w:pStyle w:val="B3722D47C2E2441C9DC083BB610A2AC03"/>
          </w:pPr>
          <w:r w:rsidRPr="00542979">
            <w:rPr>
              <w:sz w:val="16"/>
              <w:szCs w:val="20"/>
            </w:rPr>
            <w:t>Elija un elemento.</w:t>
          </w:r>
        </w:p>
      </w:docPartBody>
    </w:docPart>
    <w:docPart>
      <w:docPartPr>
        <w:name w:val="903362A9F268425FB3FC75C9EB5B06F4"/>
        <w:category>
          <w:name w:val="General"/>
          <w:gallery w:val="placeholder"/>
        </w:category>
        <w:types>
          <w:type w:val="bbPlcHdr"/>
        </w:types>
        <w:behaviors>
          <w:behavior w:val="content"/>
        </w:behaviors>
        <w:guid w:val="{100A5F6F-4284-40B4-A0A4-DFF827C44C1E}"/>
      </w:docPartPr>
      <w:docPartBody>
        <w:p w:rsidR="00664216" w:rsidRDefault="00BE796C" w:rsidP="00BE796C">
          <w:pPr>
            <w:pStyle w:val="903362A9F268425FB3FC75C9EB5B06F43"/>
          </w:pPr>
          <w:r w:rsidRPr="00542979">
            <w:rPr>
              <w:rStyle w:val="Textodelmarcadordeposicin"/>
              <w:sz w:val="20"/>
              <w:szCs w:val="20"/>
            </w:rPr>
            <w:t>Elija un elemento.</w:t>
          </w:r>
        </w:p>
      </w:docPartBody>
    </w:docPart>
    <w:docPart>
      <w:docPartPr>
        <w:name w:val="21418BB9646F424E91E20D13AEBE82E4"/>
        <w:category>
          <w:name w:val="General"/>
          <w:gallery w:val="placeholder"/>
        </w:category>
        <w:types>
          <w:type w:val="bbPlcHdr"/>
        </w:types>
        <w:behaviors>
          <w:behavior w:val="content"/>
        </w:behaviors>
        <w:guid w:val="{ECFDFB05-115C-4C6B-B36A-89AF799EBF06}"/>
      </w:docPartPr>
      <w:docPartBody>
        <w:p w:rsidR="00D55A9F" w:rsidRDefault="00BE796C" w:rsidP="00BE796C">
          <w:pPr>
            <w:pStyle w:val="21418BB9646F424E91E20D13AEBE82E42"/>
          </w:pPr>
          <w:r w:rsidRPr="00B91D01">
            <w:rPr>
              <w:rStyle w:val="Textodelmarcadordeposicin"/>
              <w:sz w:val="20"/>
              <w:szCs w:val="20"/>
            </w:rPr>
            <w:t>Elija un elemento.</w:t>
          </w:r>
        </w:p>
      </w:docPartBody>
    </w:docPart>
    <w:docPart>
      <w:docPartPr>
        <w:name w:val="43599FA75FF44686B0A6B80D2D944641"/>
        <w:category>
          <w:name w:val="General"/>
          <w:gallery w:val="placeholder"/>
        </w:category>
        <w:types>
          <w:type w:val="bbPlcHdr"/>
        </w:types>
        <w:behaviors>
          <w:behavior w:val="content"/>
        </w:behaviors>
        <w:guid w:val="{47A805CB-6920-4BFB-AE15-E330F4F8BF0C}"/>
      </w:docPartPr>
      <w:docPartBody>
        <w:p w:rsidR="0078204A" w:rsidRDefault="0078204A" w:rsidP="0078204A">
          <w:pPr>
            <w:pStyle w:val="43599FA75FF44686B0A6B80D2D944641"/>
          </w:pPr>
          <w:r w:rsidRPr="00E84534">
            <w:rPr>
              <w:rStyle w:val="Textodelmarcadordeposicin"/>
              <w:sz w:val="20"/>
              <w:szCs w:val="20"/>
            </w:rPr>
            <w:t>Elija un elemento.</w:t>
          </w:r>
        </w:p>
      </w:docPartBody>
    </w:docPart>
    <w:docPart>
      <w:docPartPr>
        <w:name w:val="9D769DBB93674BED8160FD021FD5BA31"/>
        <w:category>
          <w:name w:val="General"/>
          <w:gallery w:val="placeholder"/>
        </w:category>
        <w:types>
          <w:type w:val="bbPlcHdr"/>
        </w:types>
        <w:behaviors>
          <w:behavior w:val="content"/>
        </w:behaviors>
        <w:guid w:val="{DFB7AAB8-5D1A-43AC-A6D9-BEDF0C7A35C1}"/>
      </w:docPartPr>
      <w:docPartBody>
        <w:p w:rsidR="0078204A" w:rsidRDefault="0078204A" w:rsidP="0078204A">
          <w:pPr>
            <w:pStyle w:val="9D769DBB93674BED8160FD021FD5BA31"/>
          </w:pPr>
          <w:r w:rsidRPr="00B35CA0">
            <w:rPr>
              <w:rStyle w:val="Textodelmarcadordeposicin"/>
              <w:sz w:val="20"/>
              <w:szCs w:val="20"/>
            </w:rPr>
            <w:t>Elija un elemento.</w:t>
          </w:r>
        </w:p>
      </w:docPartBody>
    </w:docPart>
    <w:docPart>
      <w:docPartPr>
        <w:name w:val="EB2286C446864134A53FEBAE0A712C8D"/>
        <w:category>
          <w:name w:val="General"/>
          <w:gallery w:val="placeholder"/>
        </w:category>
        <w:types>
          <w:type w:val="bbPlcHdr"/>
        </w:types>
        <w:behaviors>
          <w:behavior w:val="content"/>
        </w:behaviors>
        <w:guid w:val="{E2983541-A985-4860-AEDA-09A31B202464}"/>
      </w:docPartPr>
      <w:docPartBody>
        <w:p w:rsidR="0061327C" w:rsidRDefault="0078204A" w:rsidP="0078204A">
          <w:pPr>
            <w:pStyle w:val="EB2286C446864134A53FEBAE0A712C8D"/>
          </w:pPr>
          <w:r w:rsidRPr="00542979">
            <w:rPr>
              <w:rStyle w:val="Textodelmarcadordeposicin"/>
              <w:sz w:val="20"/>
              <w:szCs w:val="20"/>
            </w:rPr>
            <w:t>Elija un elemento.</w:t>
          </w:r>
        </w:p>
      </w:docPartBody>
    </w:docPart>
    <w:docPart>
      <w:docPartPr>
        <w:name w:val="1ABE0D1C9A9245A7886886A8DBFBC023"/>
        <w:category>
          <w:name w:val="General"/>
          <w:gallery w:val="placeholder"/>
        </w:category>
        <w:types>
          <w:type w:val="bbPlcHdr"/>
        </w:types>
        <w:behaviors>
          <w:behavior w:val="content"/>
        </w:behaviors>
        <w:guid w:val="{89F8F149-F161-4BEC-B791-81B45AF1A49D}"/>
      </w:docPartPr>
      <w:docPartBody>
        <w:p w:rsidR="0061327C" w:rsidRDefault="0078204A" w:rsidP="0078204A">
          <w:pPr>
            <w:pStyle w:val="1ABE0D1C9A9245A7886886A8DBFBC023"/>
          </w:pPr>
          <w:r w:rsidRPr="00542979">
            <w:rPr>
              <w:rStyle w:val="Textodelmarcadordeposicin"/>
              <w:sz w:val="20"/>
              <w:szCs w:val="20"/>
            </w:rPr>
            <w:t>Elija un elemento.</w:t>
          </w:r>
        </w:p>
      </w:docPartBody>
    </w:docPart>
    <w:docPart>
      <w:docPartPr>
        <w:name w:val="00D5D767EF23440482A34D967B6DA1B9"/>
        <w:category>
          <w:name w:val="General"/>
          <w:gallery w:val="placeholder"/>
        </w:category>
        <w:types>
          <w:type w:val="bbPlcHdr"/>
        </w:types>
        <w:behaviors>
          <w:behavior w:val="content"/>
        </w:behaviors>
        <w:guid w:val="{1FFB0B0B-E656-4607-A43A-BCDB11B1C0C1}"/>
      </w:docPartPr>
      <w:docPartBody>
        <w:p w:rsidR="0061327C" w:rsidRDefault="0078204A" w:rsidP="0078204A">
          <w:pPr>
            <w:pStyle w:val="00D5D767EF23440482A34D967B6DA1B9"/>
          </w:pPr>
          <w:r w:rsidRPr="00B76C9A">
            <w:rPr>
              <w:rStyle w:val="Textodelmarcadordeposicin"/>
              <w:sz w:val="20"/>
              <w:szCs w:val="20"/>
            </w:rPr>
            <w:t>Elija un elemento.</w:t>
          </w:r>
        </w:p>
      </w:docPartBody>
    </w:docPart>
    <w:docPart>
      <w:docPartPr>
        <w:name w:val="63F8AED3F1B243D799E4BAC57B2E3E35"/>
        <w:category>
          <w:name w:val="General"/>
          <w:gallery w:val="placeholder"/>
        </w:category>
        <w:types>
          <w:type w:val="bbPlcHdr"/>
        </w:types>
        <w:behaviors>
          <w:behavior w:val="content"/>
        </w:behaviors>
        <w:guid w:val="{7A471A87-ECF2-4E79-AF0C-650E855439FB}"/>
      </w:docPartPr>
      <w:docPartBody>
        <w:p w:rsidR="005A6164" w:rsidRDefault="009D4ED7" w:rsidP="009D4ED7">
          <w:pPr>
            <w:pStyle w:val="63F8AED3F1B243D799E4BAC57B2E3E35"/>
          </w:pPr>
          <w:r w:rsidRPr="00B91D01">
            <w:rPr>
              <w:rStyle w:val="Textodelmarcadordeposicin"/>
              <w:sz w:val="20"/>
              <w:szCs w:val="20"/>
            </w:rPr>
            <w:t>Elija un elemento.</w:t>
          </w:r>
        </w:p>
      </w:docPartBody>
    </w:docPart>
    <w:docPart>
      <w:docPartPr>
        <w:name w:val="ED90B17AD3B145EE9D0171AB37E6EDC4"/>
        <w:category>
          <w:name w:val="General"/>
          <w:gallery w:val="placeholder"/>
        </w:category>
        <w:types>
          <w:type w:val="bbPlcHdr"/>
        </w:types>
        <w:behaviors>
          <w:behavior w:val="content"/>
        </w:behaviors>
        <w:guid w:val="{2305AF54-C682-48AF-B661-BAFB7661AABF}"/>
      </w:docPartPr>
      <w:docPartBody>
        <w:p w:rsidR="00DF6933" w:rsidRDefault="00FF2D97" w:rsidP="00FF2D97">
          <w:pPr>
            <w:pStyle w:val="ED90B17AD3B145EE9D0171AB37E6EDC4"/>
          </w:pPr>
          <w:r w:rsidRPr="00B91D01">
            <w:rPr>
              <w:rStyle w:val="Textodelmarcadordeposicin"/>
              <w:sz w:val="20"/>
              <w:szCs w:val="20"/>
            </w:rPr>
            <w:t>Elija un elemento.</w:t>
          </w:r>
        </w:p>
      </w:docPartBody>
    </w:docPart>
    <w:docPart>
      <w:docPartPr>
        <w:name w:val="8CE85AB6A99344F3835E7B9244790D9F"/>
        <w:category>
          <w:name w:val="General"/>
          <w:gallery w:val="placeholder"/>
        </w:category>
        <w:types>
          <w:type w:val="bbPlcHdr"/>
        </w:types>
        <w:behaviors>
          <w:behavior w:val="content"/>
        </w:behaviors>
        <w:guid w:val="{BCD54594-7221-4BDB-988A-54C22E8D38CC}"/>
      </w:docPartPr>
      <w:docPartBody>
        <w:p w:rsidR="005D5C1A" w:rsidRDefault="005D5C1A" w:rsidP="005D5C1A">
          <w:pPr>
            <w:pStyle w:val="8CE85AB6A99344F3835E7B9244790D9F"/>
          </w:pPr>
          <w:r w:rsidRPr="00B76C9A">
            <w:rPr>
              <w:rStyle w:val="Textodelmarcadordeposicin"/>
              <w:sz w:val="20"/>
            </w:rPr>
            <w:t>Elija un elemento.</w:t>
          </w:r>
        </w:p>
      </w:docPartBody>
    </w:docPart>
    <w:docPart>
      <w:docPartPr>
        <w:name w:val="FCE8E30910C94A7E9F37A9D60CDE1B22"/>
        <w:category>
          <w:name w:val="General"/>
          <w:gallery w:val="placeholder"/>
        </w:category>
        <w:types>
          <w:type w:val="bbPlcHdr"/>
        </w:types>
        <w:behaviors>
          <w:behavior w:val="content"/>
        </w:behaviors>
        <w:guid w:val="{B4118358-137E-4587-B4D3-8CE46DF61F72}"/>
      </w:docPartPr>
      <w:docPartBody>
        <w:p w:rsidR="005D5C1A" w:rsidRDefault="005D5C1A" w:rsidP="005D5C1A">
          <w:pPr>
            <w:pStyle w:val="FCE8E30910C94A7E9F37A9D60CDE1B22"/>
          </w:pPr>
          <w:r w:rsidRPr="00B76C9A">
            <w:rPr>
              <w:rStyle w:val="Textodelmarcadordeposicin"/>
              <w:sz w:val="20"/>
            </w:rPr>
            <w:t>Elija un elemento.</w:t>
          </w:r>
        </w:p>
      </w:docPartBody>
    </w:docPart>
    <w:docPart>
      <w:docPartPr>
        <w:name w:val="F3DA3A89C86A486DA078759A4CFB5DB2"/>
        <w:category>
          <w:name w:val="General"/>
          <w:gallery w:val="placeholder"/>
        </w:category>
        <w:types>
          <w:type w:val="bbPlcHdr"/>
        </w:types>
        <w:behaviors>
          <w:behavior w:val="content"/>
        </w:behaviors>
        <w:guid w:val="{25E06F99-875B-4B16-B665-5F079B5CFEBB}"/>
      </w:docPartPr>
      <w:docPartBody>
        <w:p w:rsidR="00A5337F" w:rsidRDefault="00A5337F" w:rsidP="00A5337F">
          <w:pPr>
            <w:pStyle w:val="F3DA3A89C86A486DA078759A4CFB5DB2"/>
          </w:pPr>
          <w:r w:rsidRPr="00B76C9A">
            <w:rPr>
              <w:rStyle w:val="Textodelmarcadordeposicin"/>
              <w:sz w:val="20"/>
            </w:rPr>
            <w:t>Elija un elemento.</w:t>
          </w:r>
        </w:p>
      </w:docPartBody>
    </w:docPart>
    <w:docPart>
      <w:docPartPr>
        <w:name w:val="FAE1E8D2788E4FA79057FE23086F8EBD"/>
        <w:category>
          <w:name w:val="General"/>
          <w:gallery w:val="placeholder"/>
        </w:category>
        <w:types>
          <w:type w:val="bbPlcHdr"/>
        </w:types>
        <w:behaviors>
          <w:behavior w:val="content"/>
        </w:behaviors>
        <w:guid w:val="{503BF233-64C0-4FC7-81AB-DA50E394884A}"/>
      </w:docPartPr>
      <w:docPartBody>
        <w:p w:rsidR="002E739A" w:rsidRDefault="002E739A" w:rsidP="002E739A">
          <w:pPr>
            <w:pStyle w:val="FAE1E8D2788E4FA79057FE23086F8EBD"/>
          </w:pPr>
          <w:r w:rsidRPr="00DC156F">
            <w:rPr>
              <w:rStyle w:val="Textodelmarcadordeposicin"/>
              <w:sz w:val="20"/>
            </w:rPr>
            <w:t>Elija un elemento.</w:t>
          </w:r>
        </w:p>
      </w:docPartBody>
    </w:docPart>
    <w:docPart>
      <w:docPartPr>
        <w:name w:val="58F87713EAD04BF2B0782E9A3EFF869A"/>
        <w:category>
          <w:name w:val="General"/>
          <w:gallery w:val="placeholder"/>
        </w:category>
        <w:types>
          <w:type w:val="bbPlcHdr"/>
        </w:types>
        <w:behaviors>
          <w:behavior w:val="content"/>
        </w:behaviors>
        <w:guid w:val="{42CCBEF8-2D63-4E11-8381-8D5EA7108271}"/>
      </w:docPartPr>
      <w:docPartBody>
        <w:p w:rsidR="002E739A" w:rsidRDefault="002E739A" w:rsidP="002E739A">
          <w:pPr>
            <w:pStyle w:val="58F87713EAD04BF2B0782E9A3EFF869A"/>
          </w:pPr>
          <w:r w:rsidRPr="000271CF">
            <w:rPr>
              <w:rStyle w:val="Textodelmarcadordeposicin"/>
              <w:sz w:val="20"/>
              <w:szCs w:val="20"/>
            </w:rPr>
            <w:t>Elija un elemento.</w:t>
          </w:r>
        </w:p>
      </w:docPartBody>
    </w:docPart>
    <w:docPart>
      <w:docPartPr>
        <w:name w:val="F301441C70DB4F63B4E5E4F17DC626C4"/>
        <w:category>
          <w:name w:val="General"/>
          <w:gallery w:val="placeholder"/>
        </w:category>
        <w:types>
          <w:type w:val="bbPlcHdr"/>
        </w:types>
        <w:behaviors>
          <w:behavior w:val="content"/>
        </w:behaviors>
        <w:guid w:val="{49817217-7CA9-425A-981A-C01014D86B26}"/>
      </w:docPartPr>
      <w:docPartBody>
        <w:p w:rsidR="002E739A" w:rsidRDefault="002E739A" w:rsidP="002E739A">
          <w:pPr>
            <w:pStyle w:val="F301441C70DB4F63B4E5E4F17DC626C4"/>
          </w:pPr>
          <w:r w:rsidRPr="000271CF">
            <w:rPr>
              <w:rStyle w:val="Textodelmarcadordeposicin"/>
              <w:sz w:val="20"/>
              <w:szCs w:val="20"/>
            </w:rPr>
            <w:t>Elija un elemento.</w:t>
          </w:r>
        </w:p>
      </w:docPartBody>
    </w:docPart>
    <w:docPart>
      <w:docPartPr>
        <w:name w:val="B41F6E63EB8A43D58687624890BD39C8"/>
        <w:category>
          <w:name w:val="General"/>
          <w:gallery w:val="placeholder"/>
        </w:category>
        <w:types>
          <w:type w:val="bbPlcHdr"/>
        </w:types>
        <w:behaviors>
          <w:behavior w:val="content"/>
        </w:behaviors>
        <w:guid w:val="{0D9DA73D-543F-4D2B-8411-82752BD01011}"/>
      </w:docPartPr>
      <w:docPartBody>
        <w:p w:rsidR="002E739A" w:rsidRDefault="002E739A" w:rsidP="002E739A">
          <w:pPr>
            <w:pStyle w:val="B41F6E63EB8A43D58687624890BD39C8"/>
          </w:pPr>
          <w:r w:rsidRPr="000271CF">
            <w:rPr>
              <w:rStyle w:val="Textodelmarcadordeposicin"/>
              <w:sz w:val="20"/>
              <w:szCs w:val="20"/>
            </w:rPr>
            <w:t>Elija un elemento.</w:t>
          </w:r>
        </w:p>
      </w:docPartBody>
    </w:docPart>
    <w:docPart>
      <w:docPartPr>
        <w:name w:val="72449B80089B41CA939B76F734FA0FE1"/>
        <w:category>
          <w:name w:val="General"/>
          <w:gallery w:val="placeholder"/>
        </w:category>
        <w:types>
          <w:type w:val="bbPlcHdr"/>
        </w:types>
        <w:behaviors>
          <w:behavior w:val="content"/>
        </w:behaviors>
        <w:guid w:val="{3DB106FE-F49F-424D-A1EE-8779474B7AFB}"/>
      </w:docPartPr>
      <w:docPartBody>
        <w:p w:rsidR="002E739A" w:rsidRDefault="002E739A" w:rsidP="002E739A">
          <w:pPr>
            <w:pStyle w:val="72449B80089B41CA939B76F734FA0FE1"/>
          </w:pPr>
          <w:r w:rsidRPr="000271CF">
            <w:rPr>
              <w:rStyle w:val="Textodelmarcadordeposicin"/>
              <w:sz w:val="20"/>
              <w:szCs w:val="20"/>
            </w:rPr>
            <w:t>Elija un elemento.</w:t>
          </w:r>
        </w:p>
      </w:docPartBody>
    </w:docPart>
    <w:docPart>
      <w:docPartPr>
        <w:name w:val="FCE0AED9E63E4C2DA7F84BE5B5C56C09"/>
        <w:category>
          <w:name w:val="General"/>
          <w:gallery w:val="placeholder"/>
        </w:category>
        <w:types>
          <w:type w:val="bbPlcHdr"/>
        </w:types>
        <w:behaviors>
          <w:behavior w:val="content"/>
        </w:behaviors>
        <w:guid w:val="{A648F4F4-66FA-4813-95C2-2598C85005CD}"/>
      </w:docPartPr>
      <w:docPartBody>
        <w:p w:rsidR="002E739A" w:rsidRDefault="002E739A" w:rsidP="002E739A">
          <w:pPr>
            <w:pStyle w:val="FCE0AED9E63E4C2DA7F84BE5B5C56C09"/>
          </w:pPr>
          <w:r w:rsidRPr="000271CF">
            <w:rPr>
              <w:rStyle w:val="Textodelmarcadordeposicin"/>
              <w:sz w:val="20"/>
              <w:szCs w:val="20"/>
            </w:rPr>
            <w:t>Elija un elemento.</w:t>
          </w:r>
        </w:p>
      </w:docPartBody>
    </w:docPart>
    <w:docPart>
      <w:docPartPr>
        <w:name w:val="4730BAE2DDAD406CB0A601B448D22AB2"/>
        <w:category>
          <w:name w:val="General"/>
          <w:gallery w:val="placeholder"/>
        </w:category>
        <w:types>
          <w:type w:val="bbPlcHdr"/>
        </w:types>
        <w:behaviors>
          <w:behavior w:val="content"/>
        </w:behaviors>
        <w:guid w:val="{6EFE9002-A31E-4DC6-BFD0-09CEAC77ECD0}"/>
      </w:docPartPr>
      <w:docPartBody>
        <w:p w:rsidR="002E739A" w:rsidRDefault="002E739A" w:rsidP="002E739A">
          <w:pPr>
            <w:pStyle w:val="4730BAE2DDAD406CB0A601B448D22AB2"/>
          </w:pPr>
          <w:r w:rsidRPr="000271CF">
            <w:rPr>
              <w:rStyle w:val="Textodelmarcadordeposicin"/>
              <w:sz w:val="20"/>
              <w:szCs w:val="20"/>
            </w:rPr>
            <w:t>Elija un elemento.</w:t>
          </w:r>
        </w:p>
      </w:docPartBody>
    </w:docPart>
    <w:docPart>
      <w:docPartPr>
        <w:name w:val="5AC6D83EF6464B4EB7BD6705DE092696"/>
        <w:category>
          <w:name w:val="General"/>
          <w:gallery w:val="placeholder"/>
        </w:category>
        <w:types>
          <w:type w:val="bbPlcHdr"/>
        </w:types>
        <w:behaviors>
          <w:behavior w:val="content"/>
        </w:behaviors>
        <w:guid w:val="{32FA40CF-D5FF-4BC7-B004-E20E37C414E4}"/>
      </w:docPartPr>
      <w:docPartBody>
        <w:p w:rsidR="002E739A" w:rsidRDefault="002E739A" w:rsidP="002E739A">
          <w:pPr>
            <w:pStyle w:val="5AC6D83EF6464B4EB7BD6705DE092696"/>
          </w:pPr>
          <w:r w:rsidRPr="000271CF">
            <w:rPr>
              <w:rStyle w:val="Textodelmarcadordeposicin"/>
              <w:sz w:val="20"/>
              <w:szCs w:val="20"/>
            </w:rPr>
            <w:t>Elija un elemento.</w:t>
          </w:r>
        </w:p>
      </w:docPartBody>
    </w:docPart>
    <w:docPart>
      <w:docPartPr>
        <w:name w:val="71170880CEEB4BB2B37BB507C32D6A35"/>
        <w:category>
          <w:name w:val="General"/>
          <w:gallery w:val="placeholder"/>
        </w:category>
        <w:types>
          <w:type w:val="bbPlcHdr"/>
        </w:types>
        <w:behaviors>
          <w:behavior w:val="content"/>
        </w:behaviors>
        <w:guid w:val="{C97F8237-DF90-400C-99BB-77CE5D086684}"/>
      </w:docPartPr>
      <w:docPartBody>
        <w:p w:rsidR="002E739A" w:rsidRDefault="002E739A" w:rsidP="002E739A">
          <w:pPr>
            <w:pStyle w:val="71170880CEEB4BB2B37BB507C32D6A35"/>
          </w:pPr>
          <w:r w:rsidRPr="000271CF">
            <w:rPr>
              <w:rStyle w:val="Textodelmarcadordeposicin"/>
              <w:sz w:val="20"/>
              <w:szCs w:val="20"/>
            </w:rPr>
            <w:t>Elija un elemento.</w:t>
          </w:r>
        </w:p>
      </w:docPartBody>
    </w:docPart>
    <w:docPart>
      <w:docPartPr>
        <w:name w:val="C622232A29914291855047825A88FD0D"/>
        <w:category>
          <w:name w:val="General"/>
          <w:gallery w:val="placeholder"/>
        </w:category>
        <w:types>
          <w:type w:val="bbPlcHdr"/>
        </w:types>
        <w:behaviors>
          <w:behavior w:val="content"/>
        </w:behaviors>
        <w:guid w:val="{6994E320-46AB-4919-9EB1-B973A787E691}"/>
      </w:docPartPr>
      <w:docPartBody>
        <w:p w:rsidR="00275514" w:rsidRDefault="00803D33" w:rsidP="00803D33">
          <w:pPr>
            <w:pStyle w:val="C622232A29914291855047825A88FD0D"/>
          </w:pPr>
          <w:r w:rsidRPr="00542979">
            <w:rPr>
              <w:sz w:val="16"/>
              <w:szCs w:val="20"/>
            </w:rPr>
            <w:t>Elija un elemento.</w:t>
          </w:r>
        </w:p>
      </w:docPartBody>
    </w:docPart>
    <w:docPart>
      <w:docPartPr>
        <w:name w:val="F6F8F6D3626B4933976D2E94E8985AC9"/>
        <w:category>
          <w:name w:val="General"/>
          <w:gallery w:val="placeholder"/>
        </w:category>
        <w:types>
          <w:type w:val="bbPlcHdr"/>
        </w:types>
        <w:behaviors>
          <w:behavior w:val="content"/>
        </w:behaviors>
        <w:guid w:val="{EDF08A2A-339A-49B7-8E15-7BB087B8B54E}"/>
      </w:docPartPr>
      <w:docPartBody>
        <w:p w:rsidR="003F4906" w:rsidRDefault="00D77B8F" w:rsidP="00D77B8F">
          <w:pPr>
            <w:pStyle w:val="F6F8F6D3626B4933976D2E94E8985AC9"/>
          </w:pPr>
          <w:r w:rsidRPr="00DC156F">
            <w:rPr>
              <w:rStyle w:val="Textodelmarcadordeposicin"/>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Sitka Text">
    <w:panose1 w:val="00000000000000000000"/>
    <w:charset w:val="00"/>
    <w:family w:val="auto"/>
    <w:pitch w:val="variable"/>
    <w:sig w:usb0="A00002EF" w:usb1="4000204B"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5C7"/>
    <w:rsid w:val="00007D95"/>
    <w:rsid w:val="00015C1F"/>
    <w:rsid w:val="00041597"/>
    <w:rsid w:val="0005436F"/>
    <w:rsid w:val="00065E78"/>
    <w:rsid w:val="00080A0B"/>
    <w:rsid w:val="000C0862"/>
    <w:rsid w:val="000D737F"/>
    <w:rsid w:val="000D7BBD"/>
    <w:rsid w:val="000E2B5F"/>
    <w:rsid w:val="00107B83"/>
    <w:rsid w:val="00164C97"/>
    <w:rsid w:val="00193A26"/>
    <w:rsid w:val="0019555E"/>
    <w:rsid w:val="001C454F"/>
    <w:rsid w:val="001E7385"/>
    <w:rsid w:val="002023A1"/>
    <w:rsid w:val="002043B9"/>
    <w:rsid w:val="00221376"/>
    <w:rsid w:val="00244918"/>
    <w:rsid w:val="00275514"/>
    <w:rsid w:val="00293177"/>
    <w:rsid w:val="002A1D16"/>
    <w:rsid w:val="002B64F1"/>
    <w:rsid w:val="002C3043"/>
    <w:rsid w:val="002C70E0"/>
    <w:rsid w:val="002D3EC8"/>
    <w:rsid w:val="002E739A"/>
    <w:rsid w:val="002F7729"/>
    <w:rsid w:val="003179E5"/>
    <w:rsid w:val="003446A5"/>
    <w:rsid w:val="00345910"/>
    <w:rsid w:val="0037209C"/>
    <w:rsid w:val="00386F84"/>
    <w:rsid w:val="00387BED"/>
    <w:rsid w:val="003A3BFF"/>
    <w:rsid w:val="003C4117"/>
    <w:rsid w:val="003E2390"/>
    <w:rsid w:val="003E5BA0"/>
    <w:rsid w:val="003F335F"/>
    <w:rsid w:val="003F4906"/>
    <w:rsid w:val="00402EE8"/>
    <w:rsid w:val="00483CB8"/>
    <w:rsid w:val="00495927"/>
    <w:rsid w:val="004973C4"/>
    <w:rsid w:val="004D7B84"/>
    <w:rsid w:val="004F1F81"/>
    <w:rsid w:val="00502052"/>
    <w:rsid w:val="0051267B"/>
    <w:rsid w:val="005254C3"/>
    <w:rsid w:val="005A6164"/>
    <w:rsid w:val="005B1FB0"/>
    <w:rsid w:val="005B43F8"/>
    <w:rsid w:val="005D4B2C"/>
    <w:rsid w:val="005D5C1A"/>
    <w:rsid w:val="005E6247"/>
    <w:rsid w:val="005F179D"/>
    <w:rsid w:val="00603DB4"/>
    <w:rsid w:val="0061327C"/>
    <w:rsid w:val="006258E7"/>
    <w:rsid w:val="006430A9"/>
    <w:rsid w:val="0065451C"/>
    <w:rsid w:val="00660718"/>
    <w:rsid w:val="00664216"/>
    <w:rsid w:val="00665156"/>
    <w:rsid w:val="00685E19"/>
    <w:rsid w:val="006B5EAB"/>
    <w:rsid w:val="006C5CB7"/>
    <w:rsid w:val="006D365C"/>
    <w:rsid w:val="006D5730"/>
    <w:rsid w:val="006F2A89"/>
    <w:rsid w:val="00704DDD"/>
    <w:rsid w:val="00747B64"/>
    <w:rsid w:val="00775EB7"/>
    <w:rsid w:val="0078204A"/>
    <w:rsid w:val="007941C6"/>
    <w:rsid w:val="007B21D2"/>
    <w:rsid w:val="007C6D13"/>
    <w:rsid w:val="007D0F74"/>
    <w:rsid w:val="00803D33"/>
    <w:rsid w:val="00856CBC"/>
    <w:rsid w:val="008570E9"/>
    <w:rsid w:val="0088582F"/>
    <w:rsid w:val="008877FD"/>
    <w:rsid w:val="008A0143"/>
    <w:rsid w:val="008A1296"/>
    <w:rsid w:val="008E6F19"/>
    <w:rsid w:val="00924F24"/>
    <w:rsid w:val="00961943"/>
    <w:rsid w:val="00965B41"/>
    <w:rsid w:val="009720FA"/>
    <w:rsid w:val="0099225F"/>
    <w:rsid w:val="009A1088"/>
    <w:rsid w:val="009A4950"/>
    <w:rsid w:val="009D4ED7"/>
    <w:rsid w:val="009E2DFF"/>
    <w:rsid w:val="00A033BC"/>
    <w:rsid w:val="00A5337F"/>
    <w:rsid w:val="00A976D1"/>
    <w:rsid w:val="00AB5A3B"/>
    <w:rsid w:val="00AE0DF9"/>
    <w:rsid w:val="00AE666F"/>
    <w:rsid w:val="00AF276E"/>
    <w:rsid w:val="00B13BF1"/>
    <w:rsid w:val="00B14AE5"/>
    <w:rsid w:val="00B26BC0"/>
    <w:rsid w:val="00B555C7"/>
    <w:rsid w:val="00B90A3C"/>
    <w:rsid w:val="00B978AB"/>
    <w:rsid w:val="00B97FF5"/>
    <w:rsid w:val="00BB4C0E"/>
    <w:rsid w:val="00BB74CD"/>
    <w:rsid w:val="00BE796C"/>
    <w:rsid w:val="00C05A95"/>
    <w:rsid w:val="00C304DC"/>
    <w:rsid w:val="00C30521"/>
    <w:rsid w:val="00C446FE"/>
    <w:rsid w:val="00C60CC3"/>
    <w:rsid w:val="00C75FE6"/>
    <w:rsid w:val="00C815EE"/>
    <w:rsid w:val="00C92176"/>
    <w:rsid w:val="00C9611F"/>
    <w:rsid w:val="00C9692B"/>
    <w:rsid w:val="00CB3DE4"/>
    <w:rsid w:val="00CB7BB6"/>
    <w:rsid w:val="00D004C9"/>
    <w:rsid w:val="00D24404"/>
    <w:rsid w:val="00D35CA7"/>
    <w:rsid w:val="00D55A9F"/>
    <w:rsid w:val="00D5643F"/>
    <w:rsid w:val="00D65445"/>
    <w:rsid w:val="00D77B8F"/>
    <w:rsid w:val="00D85D94"/>
    <w:rsid w:val="00DB07AA"/>
    <w:rsid w:val="00DD05CA"/>
    <w:rsid w:val="00DE580A"/>
    <w:rsid w:val="00DE61CC"/>
    <w:rsid w:val="00DF6933"/>
    <w:rsid w:val="00E223F6"/>
    <w:rsid w:val="00E35F53"/>
    <w:rsid w:val="00E80742"/>
    <w:rsid w:val="00E82B79"/>
    <w:rsid w:val="00E95F33"/>
    <w:rsid w:val="00EE5AE2"/>
    <w:rsid w:val="00EF4CBC"/>
    <w:rsid w:val="00F124E8"/>
    <w:rsid w:val="00F340F9"/>
    <w:rsid w:val="00F4060E"/>
    <w:rsid w:val="00F50E70"/>
    <w:rsid w:val="00F76F86"/>
    <w:rsid w:val="00FA617B"/>
    <w:rsid w:val="00FB4564"/>
    <w:rsid w:val="00FF0564"/>
    <w:rsid w:val="00FF2CE3"/>
    <w:rsid w:val="00FF2D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77B8F"/>
    <w:rPr>
      <w:color w:val="808080"/>
    </w:rPr>
  </w:style>
  <w:style w:type="paragraph" w:customStyle="1" w:styleId="1C4897572002491C87DA15A5E9110BDD">
    <w:name w:val="1C4897572002491C87DA15A5E9110BDD"/>
    <w:rsid w:val="00B555C7"/>
  </w:style>
  <w:style w:type="paragraph" w:customStyle="1" w:styleId="64B886FE3B504403AE4016EA5746D32B3">
    <w:name w:val="64B886FE3B504403AE4016EA5746D32B3"/>
    <w:rsid w:val="00BE796C"/>
    <w:rPr>
      <w:rFonts w:eastAsiaTheme="minorHAnsi"/>
      <w:lang w:eastAsia="en-US"/>
    </w:rPr>
  </w:style>
  <w:style w:type="paragraph" w:customStyle="1" w:styleId="661F161E88E749F7B55B0079234FB7B13">
    <w:name w:val="661F161E88E749F7B55B0079234FB7B13"/>
    <w:rsid w:val="00BE796C"/>
    <w:rPr>
      <w:rFonts w:eastAsiaTheme="minorHAnsi"/>
      <w:lang w:eastAsia="en-US"/>
    </w:rPr>
  </w:style>
  <w:style w:type="paragraph" w:customStyle="1" w:styleId="393D11B77AA142E883B6AACB2951F0373">
    <w:name w:val="393D11B77AA142E883B6AACB2951F0373"/>
    <w:rsid w:val="00BE796C"/>
    <w:rPr>
      <w:rFonts w:eastAsiaTheme="minorHAnsi"/>
      <w:lang w:eastAsia="en-US"/>
    </w:rPr>
  </w:style>
  <w:style w:type="paragraph" w:customStyle="1" w:styleId="B3722D47C2E2441C9DC083BB610A2AC03">
    <w:name w:val="B3722D47C2E2441C9DC083BB610A2AC03"/>
    <w:rsid w:val="00BE796C"/>
    <w:rPr>
      <w:rFonts w:eastAsiaTheme="minorHAnsi"/>
      <w:lang w:eastAsia="en-US"/>
    </w:rPr>
  </w:style>
  <w:style w:type="paragraph" w:customStyle="1" w:styleId="903362A9F268425FB3FC75C9EB5B06F43">
    <w:name w:val="903362A9F268425FB3FC75C9EB5B06F43"/>
    <w:rsid w:val="00BE796C"/>
    <w:rPr>
      <w:rFonts w:eastAsiaTheme="minorHAnsi"/>
      <w:lang w:eastAsia="en-US"/>
    </w:rPr>
  </w:style>
  <w:style w:type="paragraph" w:customStyle="1" w:styleId="21418BB9646F424E91E20D13AEBE82E42">
    <w:name w:val="21418BB9646F424E91E20D13AEBE82E42"/>
    <w:rsid w:val="00BE796C"/>
    <w:rPr>
      <w:rFonts w:eastAsiaTheme="minorHAnsi"/>
      <w:lang w:eastAsia="en-US"/>
    </w:rPr>
  </w:style>
  <w:style w:type="paragraph" w:customStyle="1" w:styleId="3C79B2AE909E463C94A4B83BD84EC35D3">
    <w:name w:val="3C79B2AE909E463C94A4B83BD84EC35D3"/>
    <w:rsid w:val="00BE796C"/>
    <w:rPr>
      <w:rFonts w:eastAsiaTheme="minorHAnsi"/>
      <w:lang w:eastAsia="en-US"/>
    </w:rPr>
  </w:style>
  <w:style w:type="paragraph" w:customStyle="1" w:styleId="A919ADC6D09F44839CC72033793600D02">
    <w:name w:val="A919ADC6D09F44839CC72033793600D02"/>
    <w:rsid w:val="00BE796C"/>
    <w:rPr>
      <w:rFonts w:eastAsiaTheme="minorHAnsi"/>
      <w:lang w:eastAsia="en-US"/>
    </w:rPr>
  </w:style>
  <w:style w:type="paragraph" w:customStyle="1" w:styleId="F706F3F2D9EA431D947714F01D24CA0A3">
    <w:name w:val="F706F3F2D9EA431D947714F01D24CA0A3"/>
    <w:rsid w:val="00BE796C"/>
    <w:rPr>
      <w:rFonts w:eastAsiaTheme="minorHAnsi"/>
      <w:lang w:eastAsia="en-US"/>
    </w:rPr>
  </w:style>
  <w:style w:type="paragraph" w:customStyle="1" w:styleId="78791623430B498A9EFFD909DE34AE3F3">
    <w:name w:val="78791623430B498A9EFFD909DE34AE3F3"/>
    <w:rsid w:val="00BE796C"/>
    <w:rPr>
      <w:rFonts w:eastAsiaTheme="minorHAnsi"/>
      <w:lang w:eastAsia="en-US"/>
    </w:rPr>
  </w:style>
  <w:style w:type="paragraph" w:customStyle="1" w:styleId="B64DD97A11D54247B483CCEE805F6AC83">
    <w:name w:val="B64DD97A11D54247B483CCEE805F6AC83"/>
    <w:rsid w:val="00BE796C"/>
    <w:rPr>
      <w:rFonts w:eastAsiaTheme="minorHAnsi"/>
      <w:lang w:eastAsia="en-US"/>
    </w:rPr>
  </w:style>
  <w:style w:type="paragraph" w:customStyle="1" w:styleId="8553842044C44C68BD8B844CA745FAD23">
    <w:name w:val="8553842044C44C68BD8B844CA745FAD23"/>
    <w:rsid w:val="00BE796C"/>
    <w:rPr>
      <w:rFonts w:eastAsiaTheme="minorHAnsi"/>
      <w:lang w:eastAsia="en-US"/>
    </w:rPr>
  </w:style>
  <w:style w:type="paragraph" w:customStyle="1" w:styleId="43599FA75FF44686B0A6B80D2D944641">
    <w:name w:val="43599FA75FF44686B0A6B80D2D944641"/>
    <w:rsid w:val="0078204A"/>
  </w:style>
  <w:style w:type="paragraph" w:customStyle="1" w:styleId="9D769DBB93674BED8160FD021FD5BA31">
    <w:name w:val="9D769DBB93674BED8160FD021FD5BA31"/>
    <w:rsid w:val="0078204A"/>
  </w:style>
  <w:style w:type="paragraph" w:customStyle="1" w:styleId="EB2286C446864134A53FEBAE0A712C8D">
    <w:name w:val="EB2286C446864134A53FEBAE0A712C8D"/>
    <w:rsid w:val="0078204A"/>
  </w:style>
  <w:style w:type="paragraph" w:customStyle="1" w:styleId="1ABE0D1C9A9245A7886886A8DBFBC023">
    <w:name w:val="1ABE0D1C9A9245A7886886A8DBFBC023"/>
    <w:rsid w:val="0078204A"/>
  </w:style>
  <w:style w:type="paragraph" w:customStyle="1" w:styleId="00D5D767EF23440482A34D967B6DA1B9">
    <w:name w:val="00D5D767EF23440482A34D967B6DA1B9"/>
    <w:rsid w:val="0078204A"/>
  </w:style>
  <w:style w:type="paragraph" w:customStyle="1" w:styleId="63F8AED3F1B243D799E4BAC57B2E3E35">
    <w:name w:val="63F8AED3F1B243D799E4BAC57B2E3E35"/>
    <w:rsid w:val="009D4ED7"/>
  </w:style>
  <w:style w:type="paragraph" w:customStyle="1" w:styleId="ED90B17AD3B145EE9D0171AB37E6EDC4">
    <w:name w:val="ED90B17AD3B145EE9D0171AB37E6EDC4"/>
    <w:rsid w:val="00FF2D97"/>
  </w:style>
  <w:style w:type="paragraph" w:customStyle="1" w:styleId="8CE85AB6A99344F3835E7B9244790D9F">
    <w:name w:val="8CE85AB6A99344F3835E7B9244790D9F"/>
    <w:rsid w:val="005D5C1A"/>
  </w:style>
  <w:style w:type="paragraph" w:customStyle="1" w:styleId="FCE8E30910C94A7E9F37A9D60CDE1B22">
    <w:name w:val="FCE8E30910C94A7E9F37A9D60CDE1B22"/>
    <w:rsid w:val="005D5C1A"/>
  </w:style>
  <w:style w:type="paragraph" w:customStyle="1" w:styleId="F3DA3A89C86A486DA078759A4CFB5DB2">
    <w:name w:val="F3DA3A89C86A486DA078759A4CFB5DB2"/>
    <w:rsid w:val="00A5337F"/>
  </w:style>
  <w:style w:type="paragraph" w:customStyle="1" w:styleId="FAE1E8D2788E4FA79057FE23086F8EBD">
    <w:name w:val="FAE1E8D2788E4FA79057FE23086F8EBD"/>
    <w:rsid w:val="002E739A"/>
  </w:style>
  <w:style w:type="paragraph" w:customStyle="1" w:styleId="58F87713EAD04BF2B0782E9A3EFF869A">
    <w:name w:val="58F87713EAD04BF2B0782E9A3EFF869A"/>
    <w:rsid w:val="002E739A"/>
  </w:style>
  <w:style w:type="paragraph" w:customStyle="1" w:styleId="F301441C70DB4F63B4E5E4F17DC626C4">
    <w:name w:val="F301441C70DB4F63B4E5E4F17DC626C4"/>
    <w:rsid w:val="002E739A"/>
  </w:style>
  <w:style w:type="paragraph" w:customStyle="1" w:styleId="B41F6E63EB8A43D58687624890BD39C8">
    <w:name w:val="B41F6E63EB8A43D58687624890BD39C8"/>
    <w:rsid w:val="002E739A"/>
  </w:style>
  <w:style w:type="paragraph" w:customStyle="1" w:styleId="72449B80089B41CA939B76F734FA0FE1">
    <w:name w:val="72449B80089B41CA939B76F734FA0FE1"/>
    <w:rsid w:val="002E739A"/>
  </w:style>
  <w:style w:type="paragraph" w:customStyle="1" w:styleId="FCE0AED9E63E4C2DA7F84BE5B5C56C09">
    <w:name w:val="FCE0AED9E63E4C2DA7F84BE5B5C56C09"/>
    <w:rsid w:val="002E739A"/>
  </w:style>
  <w:style w:type="paragraph" w:customStyle="1" w:styleId="4730BAE2DDAD406CB0A601B448D22AB2">
    <w:name w:val="4730BAE2DDAD406CB0A601B448D22AB2"/>
    <w:rsid w:val="002E739A"/>
  </w:style>
  <w:style w:type="paragraph" w:customStyle="1" w:styleId="5AC6D83EF6464B4EB7BD6705DE092696">
    <w:name w:val="5AC6D83EF6464B4EB7BD6705DE092696"/>
    <w:rsid w:val="002E739A"/>
  </w:style>
  <w:style w:type="paragraph" w:customStyle="1" w:styleId="71170880CEEB4BB2B37BB507C32D6A35">
    <w:name w:val="71170880CEEB4BB2B37BB507C32D6A35"/>
    <w:rsid w:val="002E739A"/>
  </w:style>
  <w:style w:type="paragraph" w:customStyle="1" w:styleId="C622232A29914291855047825A88FD0D">
    <w:name w:val="C622232A29914291855047825A88FD0D"/>
    <w:rsid w:val="00803D33"/>
  </w:style>
  <w:style w:type="paragraph" w:customStyle="1" w:styleId="F6F8F6D3626B4933976D2E94E8985AC9">
    <w:name w:val="F6F8F6D3626B4933976D2E94E8985AC9"/>
    <w:rsid w:val="00D77B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0BEF-F4EC-426B-AA55-F2B7C88EA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BBCC09-C664-4804-AF73-AC410FF16A41}">
  <ds:schemaRefs>
    <ds:schemaRef ds:uri="http://schemas.microsoft.com/sharepoint/v3/contenttype/forms"/>
  </ds:schemaRefs>
</ds:datastoreItem>
</file>

<file path=customXml/itemProps3.xml><?xml version="1.0" encoding="utf-8"?>
<ds:datastoreItem xmlns:ds="http://schemas.openxmlformats.org/officeDocument/2006/customXml" ds:itemID="{E2F5AC58-25AC-4DF8-8797-AAA342A10861}">
  <ds:schemaRefs>
    <ds:schemaRef ds:uri="http://schemas.openxmlformats.org/package/2006/metadata/core-properties"/>
    <ds:schemaRef ds:uri="http://purl.org/dc/elements/1.1/"/>
    <ds:schemaRef ds:uri="http://purl.org/dc/dcmitype/"/>
    <ds:schemaRef ds:uri="http://schemas.microsoft.com/office/2006/metadata/properties"/>
    <ds:schemaRef ds:uri="http://purl.org/dc/terms/"/>
    <ds:schemaRef ds:uri="http://schemas.microsoft.com/office/infopath/2007/PartnerControls"/>
    <ds:schemaRef ds:uri="http://schemas.microsoft.com/office/2006/documentManagement/types"/>
    <ds:schemaRef ds:uri="http://www.w3.org/XML/1998/namespace"/>
    <ds:schemaRef ds:uri="5b84ea7b-5334-4931-9489-1d79ae7d4671"/>
  </ds:schemaRefs>
</ds:datastoreItem>
</file>

<file path=customXml/itemProps4.xml><?xml version="1.0" encoding="utf-8"?>
<ds:datastoreItem xmlns:ds="http://schemas.openxmlformats.org/officeDocument/2006/customXml" ds:itemID="{844EB8AD-EAFF-429B-8546-34D300B29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41</Pages>
  <Words>20598</Words>
  <Characters>113294</Characters>
  <Application>Microsoft Office Word</Application>
  <DocSecurity>0</DocSecurity>
  <Lines>944</Lines>
  <Paragraphs>267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Miguel Angel Herrera Carrasco</cp:lastModifiedBy>
  <cp:revision>14</cp:revision>
  <cp:lastPrinted>2016-02-25T22:11:00Z</cp:lastPrinted>
  <dcterms:created xsi:type="dcterms:W3CDTF">2024-08-29T16:40:00Z</dcterms:created>
  <dcterms:modified xsi:type="dcterms:W3CDTF">2024-09-03T22:19:00Z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y fmtid="{D5CDD505-2E9C-101B-9397-08002B2CF9AE}" pid="3" name="_DocHome">
    <vt:i4>1885056291</vt:i4>
  </property>
</Properties>
</file>