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26467" w14:textId="6B4ACFCD" w:rsidR="00B37454" w:rsidRDefault="001437AA" w:rsidP="001437AA">
      <w:pPr>
        <w:spacing w:after="120"/>
        <w:ind w:right="142"/>
        <w:jc w:val="both"/>
        <w:rPr>
          <w:rFonts w:ascii="Century Gothic" w:hAnsi="Century Gothic" w:cs="Arial"/>
        </w:rPr>
      </w:pPr>
      <w:r w:rsidRPr="003B7B23">
        <w:rPr>
          <w:rFonts w:ascii="Century Gothic" w:hAnsi="Century Gothic" w:cs="Arial"/>
          <w:noProof/>
          <w:lang w:eastAsia="es-MX"/>
        </w:rPr>
        <mc:AlternateContent>
          <mc:Choice Requires="wps">
            <w:drawing>
              <wp:inline distT="0" distB="0" distL="0" distR="0" wp14:anchorId="653EFB10" wp14:editId="3C3292FE">
                <wp:extent cx="5629275" cy="7812000"/>
                <wp:effectExtent l="38100" t="38100" r="47625" b="36830"/>
                <wp:docPr id="11" name="Rectángulo: esquinas redondeadas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9275" cy="7812000"/>
                        </a:xfrm>
                        <a:prstGeom prst="roundRect">
                          <a:avLst>
                            <a:gd name="adj" fmla="val 6030"/>
                          </a:avLst>
                        </a:prstGeom>
                        <a:noFill/>
                        <a:ln w="76200" cap="flat" cmpd="sng" algn="ctr">
                          <a:solidFill>
                            <a:srgbClr val="009AD9"/>
                          </a:solidFill>
                          <a:prstDash val="solid"/>
                          <a:miter lim="800000"/>
                        </a:ln>
                        <a:effectLst/>
                      </wps:spPr>
                      <wps:txbx>
                        <w:txbxContent>
                          <w:p w14:paraId="76CF1506" w14:textId="77777777" w:rsidR="001437AA" w:rsidRDefault="001437AA" w:rsidP="001437AA">
                            <w:pPr>
                              <w:jc w:val="center"/>
                              <w:rPr>
                                <w:rFonts w:ascii="Century Gothic" w:hAnsi="Century Gothic" w:cs="Arial"/>
                                <w:b/>
                                <w:noProof/>
                                <w:color w:val="000000"/>
                                <w:sz w:val="26"/>
                                <w:szCs w:val="26"/>
                                <w:lang w:eastAsia="es-MX"/>
                              </w:rPr>
                            </w:pPr>
                          </w:p>
                          <w:p w14:paraId="01667EEB" w14:textId="77777777" w:rsidR="001437AA" w:rsidRDefault="001437AA" w:rsidP="001437AA">
                            <w:pPr>
                              <w:jc w:val="center"/>
                              <w:rPr>
                                <w:rFonts w:ascii="Century Gothic" w:hAnsi="Century Gothic" w:cs="Arial"/>
                                <w:b/>
                                <w:noProof/>
                                <w:color w:val="000000"/>
                                <w:sz w:val="26"/>
                                <w:szCs w:val="26"/>
                                <w:lang w:eastAsia="es-MX"/>
                              </w:rPr>
                            </w:pPr>
                            <w:r w:rsidRPr="00533E4E">
                              <w:rPr>
                                <w:rFonts w:ascii="Century Gothic" w:hAnsi="Century Gothic" w:cs="Arial"/>
                                <w:b/>
                                <w:noProof/>
                                <w:color w:val="000000"/>
                                <w:sz w:val="26"/>
                                <w:szCs w:val="26"/>
                                <w:lang w:eastAsia="es-MX"/>
                              </w:rPr>
                              <w:drawing>
                                <wp:inline distT="0" distB="0" distL="0" distR="0" wp14:anchorId="3BC71CAD" wp14:editId="60A3FC47">
                                  <wp:extent cx="2552700" cy="1438275"/>
                                  <wp:effectExtent l="0" t="0" r="0" b="9525"/>
                                  <wp:docPr id="41" name="Imagen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 close up of a 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2700" cy="1438275"/>
                                          </a:xfrm>
                                          <a:prstGeom prst="rect">
                                            <a:avLst/>
                                          </a:prstGeom>
                                          <a:noFill/>
                                          <a:ln>
                                            <a:noFill/>
                                          </a:ln>
                                        </pic:spPr>
                                      </pic:pic>
                                    </a:graphicData>
                                  </a:graphic>
                                </wp:inline>
                              </w:drawing>
                            </w:r>
                          </w:p>
                          <w:p w14:paraId="541FBB09" w14:textId="77777777" w:rsidR="001437AA" w:rsidRDefault="001437AA" w:rsidP="001437AA">
                            <w:pPr>
                              <w:spacing w:line="360" w:lineRule="auto"/>
                              <w:jc w:val="center"/>
                              <w:rPr>
                                <w:rFonts w:ascii="Century Gothic" w:hAnsi="Century Gothic" w:cs="Arial"/>
                                <w:b/>
                                <w:sz w:val="24"/>
                                <w:szCs w:val="24"/>
                                <w:lang w:val="es-ES"/>
                              </w:rPr>
                            </w:pPr>
                          </w:p>
                          <w:p w14:paraId="605734EA" w14:textId="77777777" w:rsidR="001437AA" w:rsidRDefault="001437AA" w:rsidP="001437AA">
                            <w:pPr>
                              <w:pStyle w:val="Ttulo1"/>
                              <w:spacing w:after="120" w:line="259" w:lineRule="auto"/>
                              <w:jc w:val="center"/>
                              <w:rPr>
                                <w:rFonts w:ascii="Century Gothic" w:hAnsi="Century Gothic"/>
                                <w:bCs/>
                                <w:sz w:val="24"/>
                                <w:szCs w:val="24"/>
                                <w:u w:val="single"/>
                              </w:rPr>
                            </w:pPr>
                            <w:r w:rsidRPr="00E32447">
                              <w:rPr>
                                <w:rFonts w:ascii="Century Gothic" w:hAnsi="Century Gothic"/>
                                <w:bCs/>
                                <w:sz w:val="24"/>
                                <w:szCs w:val="24"/>
                                <w:u w:val="single"/>
                              </w:rPr>
                              <w:t xml:space="preserve">ANEXO </w:t>
                            </w:r>
                            <w:r>
                              <w:rPr>
                                <w:rFonts w:ascii="Century Gothic" w:hAnsi="Century Gothic"/>
                                <w:bCs/>
                                <w:sz w:val="24"/>
                                <w:szCs w:val="24"/>
                                <w:u w:val="single"/>
                              </w:rPr>
                              <w:t>A</w:t>
                            </w:r>
                            <w:r w:rsidRPr="00E32447">
                              <w:rPr>
                                <w:rFonts w:ascii="Century Gothic" w:hAnsi="Century Gothic"/>
                                <w:bCs/>
                                <w:sz w:val="24"/>
                                <w:szCs w:val="24"/>
                                <w:u w:val="single"/>
                              </w:rPr>
                              <w:t xml:space="preserve">. </w:t>
                            </w:r>
                          </w:p>
                          <w:p w14:paraId="0C95E8DA" w14:textId="77777777" w:rsidR="001437AA" w:rsidRDefault="001437AA" w:rsidP="001437AA">
                            <w:pPr>
                              <w:spacing w:after="120"/>
                              <w:jc w:val="center"/>
                              <w:rPr>
                                <w:rFonts w:ascii="Century Gothic" w:hAnsi="Century Gothic" w:cs="Arial"/>
                                <w:b/>
                                <w:bCs/>
                                <w:sz w:val="24"/>
                                <w:szCs w:val="24"/>
                              </w:rPr>
                            </w:pPr>
                          </w:p>
                          <w:p w14:paraId="6E129FA0" w14:textId="77777777" w:rsidR="001437AA" w:rsidRDefault="001437AA" w:rsidP="001437AA">
                            <w:pPr>
                              <w:spacing w:after="120"/>
                              <w:jc w:val="center"/>
                              <w:rPr>
                                <w:rFonts w:ascii="Century Gothic" w:hAnsi="Century Gothic" w:cs="Arial"/>
                                <w:b/>
                                <w:bCs/>
                                <w:sz w:val="24"/>
                                <w:szCs w:val="24"/>
                              </w:rPr>
                            </w:pPr>
                          </w:p>
                          <w:p w14:paraId="5B82B250" w14:textId="77777777" w:rsidR="001437AA" w:rsidRPr="003B7B23" w:rsidRDefault="001437AA" w:rsidP="001437AA">
                            <w:pPr>
                              <w:spacing w:after="120"/>
                              <w:jc w:val="center"/>
                              <w:rPr>
                                <w:rFonts w:ascii="Century Gothic" w:hAnsi="Century Gothic" w:cs="Arial"/>
                                <w:sz w:val="24"/>
                                <w:szCs w:val="24"/>
                              </w:rPr>
                            </w:pPr>
                            <w:r w:rsidRPr="003B7B23">
                              <w:rPr>
                                <w:rFonts w:ascii="Century Gothic" w:hAnsi="Century Gothic" w:cs="Arial"/>
                                <w:b/>
                                <w:bCs/>
                                <w:sz w:val="24"/>
                                <w:szCs w:val="24"/>
                              </w:rPr>
                              <w:t>TARIFAS</w:t>
                            </w:r>
                          </w:p>
                          <w:p w14:paraId="3FFF8433" w14:textId="77777777" w:rsidR="001437AA" w:rsidRPr="003B7B23" w:rsidRDefault="001437AA" w:rsidP="001437AA">
                            <w:pPr>
                              <w:spacing w:after="120"/>
                              <w:jc w:val="center"/>
                              <w:rPr>
                                <w:rFonts w:ascii="Century Gothic" w:hAnsi="Century Gothic" w:cs="Arial"/>
                                <w:b/>
                                <w:sz w:val="24"/>
                                <w:szCs w:val="24"/>
                              </w:rPr>
                            </w:pPr>
                            <w:r w:rsidRPr="003B7B23">
                              <w:rPr>
                                <w:rFonts w:ascii="Century Gothic" w:hAnsi="Century Gothic" w:cs="Arial"/>
                                <w:b/>
                                <w:bCs/>
                                <w:sz w:val="24"/>
                                <w:szCs w:val="24"/>
                              </w:rPr>
                              <w:t>RED</w:t>
                            </w:r>
                            <w:r w:rsidRPr="003B7B23">
                              <w:rPr>
                                <w:rFonts w:ascii="Century Gothic" w:hAnsi="Century Gothic" w:cs="Arial"/>
                                <w:b/>
                                <w:sz w:val="24"/>
                                <w:szCs w:val="24"/>
                              </w:rPr>
                              <w:t xml:space="preserve"> NACIONAL ÚLTIMA MILLA S.A.P.I. DE C.V. </w:t>
                            </w:r>
                            <w:r w:rsidRPr="003B7B23">
                              <w:rPr>
                                <w:rFonts w:ascii="Century Gothic" w:hAnsi="Century Gothic" w:cs="Arial"/>
                                <w:b/>
                                <w:sz w:val="24"/>
                                <w:szCs w:val="24"/>
                              </w:rPr>
                              <w:br/>
                            </w:r>
                          </w:p>
                          <w:p w14:paraId="487F69E6" w14:textId="77777777" w:rsidR="001437AA" w:rsidRPr="003B7B23" w:rsidRDefault="001437AA" w:rsidP="001437AA">
                            <w:pPr>
                              <w:widowControl w:val="0"/>
                              <w:spacing w:after="120"/>
                              <w:jc w:val="center"/>
                              <w:rPr>
                                <w:rFonts w:ascii="Century Gothic" w:hAnsi="Century Gothic" w:cs="Arial"/>
                              </w:rPr>
                            </w:pPr>
                            <w:r w:rsidRPr="003B7B23">
                              <w:rPr>
                                <w:rFonts w:ascii="Century Gothic" w:hAnsi="Century Gothic" w:cs="Arial"/>
                              </w:rPr>
                              <w:t>(Servicios de Acceso y Uso Compartido de Infraestructura Pasiva)</w:t>
                            </w:r>
                          </w:p>
                          <w:p w14:paraId="5B0E806F" w14:textId="77777777" w:rsidR="001437AA" w:rsidRDefault="001437AA" w:rsidP="001437AA">
                            <w:pPr>
                              <w:jc w:val="center"/>
                              <w:rPr>
                                <w:rFonts w:ascii="Century Gothic" w:eastAsia="Calibri" w:hAnsi="Century Gothic" w:cs="Arial"/>
                                <w:b/>
                                <w:bCs/>
                                <w:color w:val="000000"/>
                                <w:sz w:val="24"/>
                                <w:szCs w:val="24"/>
                                <w:lang w:val="es-ES" w:eastAsia="es-ES"/>
                              </w:rPr>
                            </w:pPr>
                            <w:r w:rsidRPr="003B7B23">
                              <w:rPr>
                                <w:rFonts w:ascii="Century Gothic" w:hAnsi="Century Gothic" w:cs="Arial"/>
                              </w:rPr>
                              <w:br/>
                            </w:r>
                          </w:p>
                          <w:p w14:paraId="56620108" w14:textId="77777777" w:rsidR="001437AA" w:rsidRDefault="001437AA" w:rsidP="001437AA">
                            <w:pPr>
                              <w:jc w:val="center"/>
                              <w:rPr>
                                <w:rFonts w:ascii="Century Gothic" w:eastAsia="Calibri" w:hAnsi="Century Gothic" w:cs="Arial"/>
                                <w:b/>
                                <w:bCs/>
                                <w:color w:val="000000"/>
                                <w:sz w:val="24"/>
                                <w:szCs w:val="24"/>
                                <w:lang w:val="es-ES" w:eastAsia="es-ES"/>
                              </w:rPr>
                            </w:pPr>
                          </w:p>
                          <w:p w14:paraId="08CE8087" w14:textId="77777777" w:rsidR="001437AA" w:rsidRDefault="001437AA" w:rsidP="001437AA">
                            <w:pPr>
                              <w:jc w:val="center"/>
                              <w:rPr>
                                <w:rFonts w:ascii="Century Gothic" w:eastAsia="Calibri" w:hAnsi="Century Gothic" w:cs="Arial"/>
                                <w:b/>
                                <w:bCs/>
                                <w:color w:val="000000"/>
                                <w:sz w:val="24"/>
                                <w:szCs w:val="24"/>
                                <w:lang w:val="es-ES" w:eastAsia="es-ES"/>
                              </w:rPr>
                            </w:pPr>
                          </w:p>
                          <w:p w14:paraId="75256EBE" w14:textId="77777777" w:rsidR="001437AA" w:rsidRDefault="001437AA" w:rsidP="001437AA">
                            <w:pPr>
                              <w:jc w:val="center"/>
                              <w:rPr>
                                <w:rFonts w:ascii="Century Gothic" w:eastAsia="Calibri" w:hAnsi="Century Gothic" w:cs="Arial"/>
                                <w:b/>
                                <w:bCs/>
                                <w:color w:val="000000"/>
                                <w:sz w:val="24"/>
                                <w:szCs w:val="24"/>
                                <w:lang w:val="es-ES" w:eastAsia="es-ES"/>
                              </w:rPr>
                            </w:pPr>
                          </w:p>
                          <w:p w14:paraId="3816559A" w14:textId="77777777" w:rsidR="001437AA" w:rsidRDefault="001437AA" w:rsidP="001437AA">
                            <w:pPr>
                              <w:jc w:val="center"/>
                              <w:rPr>
                                <w:rFonts w:ascii="Century Gothic" w:eastAsia="Calibri" w:hAnsi="Century Gothic" w:cs="Arial"/>
                                <w:b/>
                                <w:bCs/>
                                <w:color w:val="000000"/>
                                <w:sz w:val="24"/>
                                <w:szCs w:val="24"/>
                                <w:lang w:val="es-ES" w:eastAsia="es-ES"/>
                              </w:rPr>
                            </w:pPr>
                          </w:p>
                          <w:p w14:paraId="4BDEC20C" w14:textId="77777777" w:rsidR="001437AA" w:rsidRPr="008C3D86" w:rsidRDefault="001437AA" w:rsidP="001437AA">
                            <w:pPr>
                              <w:tabs>
                                <w:tab w:val="left" w:pos="426"/>
                                <w:tab w:val="right" w:leader="dot" w:pos="9356"/>
                              </w:tabs>
                              <w:spacing w:after="120"/>
                              <w:ind w:left="-142"/>
                              <w:jc w:val="both"/>
                              <w:rPr>
                                <w:rFonts w:ascii="Century Gothic" w:hAnsi="Century Gothic" w:cs="Aria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53EFB10" id="Rectángulo: esquinas redondeadas 9" o:spid="_x0000_s1026" style="width:443.25pt;height:615.1pt;visibility:visible;mso-wrap-style:square;mso-left-percent:-10001;mso-top-percent:-10001;mso-position-horizontal:absolute;mso-position-horizontal-relative:char;mso-position-vertical:absolute;mso-position-vertical-relative:line;mso-left-percent:-10001;mso-top-percent:-10001;v-text-anchor:middle" arcsize="39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" filled="f" strokecolor="#009ad9" strokeweight="6pt">
                <v:stroke joinstyle="miter"/>
                <v:path arrowok="t"/>
                <v:textbox>
                  <w:txbxContent>
                    <w:p w14:paraId="76CF1506" w14:textId="77777777" w:rsidR="001437AA" w:rsidRDefault="001437AA" w:rsidP="001437AA">
                      <w:pPr>
                        <w:jc w:val="center"/>
                        <w:rPr>
                          <w:rFonts w:ascii="Century Gothic" w:hAnsi="Century Gothic" w:cs="Arial"/>
                          <w:b/>
                          <w:noProof/>
                          <w:color w:val="000000"/>
                          <w:sz w:val="26"/>
                          <w:szCs w:val="26"/>
                          <w:lang w:eastAsia="es-MX"/>
                        </w:rPr>
                      </w:pPr>
                    </w:p>
                    <w:p w14:paraId="01667EEB" w14:textId="77777777" w:rsidR="001437AA" w:rsidRDefault="001437AA" w:rsidP="001437AA">
                      <w:pPr>
                        <w:jc w:val="center"/>
                        <w:rPr>
                          <w:rFonts w:ascii="Century Gothic" w:hAnsi="Century Gothic" w:cs="Arial"/>
                          <w:b/>
                          <w:noProof/>
                          <w:color w:val="000000"/>
                          <w:sz w:val="26"/>
                          <w:szCs w:val="26"/>
                          <w:lang w:eastAsia="es-MX"/>
                        </w:rPr>
                      </w:pPr>
                      <w:r w:rsidRPr="00533E4E">
                        <w:rPr>
                          <w:rFonts w:ascii="Century Gothic" w:hAnsi="Century Gothic" w:cs="Arial"/>
                          <w:b/>
                          <w:noProof/>
                          <w:color w:val="000000"/>
                          <w:sz w:val="26"/>
                          <w:szCs w:val="26"/>
                          <w:lang w:eastAsia="es-MX"/>
                        </w:rPr>
                        <w:drawing>
                          <wp:inline distT="0" distB="0" distL="0" distR="0" wp14:anchorId="3BC71CAD" wp14:editId="60A3FC47">
                            <wp:extent cx="2552700" cy="1438275"/>
                            <wp:effectExtent l="0" t="0" r="0" b="9525"/>
                            <wp:docPr id="41" name="Imagen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 close up of a 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2700" cy="1438275"/>
                                    </a:xfrm>
                                    <a:prstGeom prst="rect">
                                      <a:avLst/>
                                    </a:prstGeom>
                                    <a:noFill/>
                                    <a:ln>
                                      <a:noFill/>
                                    </a:ln>
                                  </pic:spPr>
                                </pic:pic>
                              </a:graphicData>
                            </a:graphic>
                          </wp:inline>
                        </w:drawing>
                      </w:r>
                    </w:p>
                    <w:p w14:paraId="541FBB09" w14:textId="77777777" w:rsidR="001437AA" w:rsidRDefault="001437AA" w:rsidP="001437AA">
                      <w:pPr>
                        <w:spacing w:line="360" w:lineRule="auto"/>
                        <w:jc w:val="center"/>
                        <w:rPr>
                          <w:rFonts w:ascii="Century Gothic" w:hAnsi="Century Gothic" w:cs="Arial"/>
                          <w:b/>
                          <w:sz w:val="24"/>
                          <w:szCs w:val="24"/>
                          <w:lang w:val="es-ES"/>
                        </w:rPr>
                      </w:pPr>
                    </w:p>
                    <w:p w14:paraId="605734EA" w14:textId="77777777" w:rsidR="001437AA" w:rsidRDefault="001437AA" w:rsidP="001437AA">
                      <w:pPr>
                        <w:pStyle w:val="Ttulo1"/>
                        <w:spacing w:after="120" w:line="259" w:lineRule="auto"/>
                        <w:jc w:val="center"/>
                        <w:rPr>
                          <w:rFonts w:ascii="Century Gothic" w:hAnsi="Century Gothic"/>
                          <w:bCs/>
                          <w:sz w:val="24"/>
                          <w:szCs w:val="24"/>
                          <w:u w:val="single"/>
                        </w:rPr>
                      </w:pPr>
                      <w:r w:rsidRPr="00E32447">
                        <w:rPr>
                          <w:rFonts w:ascii="Century Gothic" w:hAnsi="Century Gothic"/>
                          <w:bCs/>
                          <w:sz w:val="24"/>
                          <w:szCs w:val="24"/>
                          <w:u w:val="single"/>
                        </w:rPr>
                        <w:t xml:space="preserve">ANEXO </w:t>
                      </w:r>
                      <w:r>
                        <w:rPr>
                          <w:rFonts w:ascii="Century Gothic" w:hAnsi="Century Gothic"/>
                          <w:bCs/>
                          <w:sz w:val="24"/>
                          <w:szCs w:val="24"/>
                          <w:u w:val="single"/>
                        </w:rPr>
                        <w:t>A</w:t>
                      </w:r>
                      <w:r w:rsidRPr="00E32447">
                        <w:rPr>
                          <w:rFonts w:ascii="Century Gothic" w:hAnsi="Century Gothic"/>
                          <w:bCs/>
                          <w:sz w:val="24"/>
                          <w:szCs w:val="24"/>
                          <w:u w:val="single"/>
                        </w:rPr>
                        <w:t xml:space="preserve">. </w:t>
                      </w:r>
                    </w:p>
                    <w:p w14:paraId="0C95E8DA" w14:textId="77777777" w:rsidR="001437AA" w:rsidRDefault="001437AA" w:rsidP="001437AA">
                      <w:pPr>
                        <w:spacing w:after="120"/>
                        <w:jc w:val="center"/>
                        <w:rPr>
                          <w:rFonts w:ascii="Century Gothic" w:hAnsi="Century Gothic" w:cs="Arial"/>
                          <w:b/>
                          <w:bCs/>
                          <w:sz w:val="24"/>
                          <w:szCs w:val="24"/>
                        </w:rPr>
                      </w:pPr>
                    </w:p>
                    <w:p w14:paraId="6E129FA0" w14:textId="77777777" w:rsidR="001437AA" w:rsidRDefault="001437AA" w:rsidP="001437AA">
                      <w:pPr>
                        <w:spacing w:after="120"/>
                        <w:jc w:val="center"/>
                        <w:rPr>
                          <w:rFonts w:ascii="Century Gothic" w:hAnsi="Century Gothic" w:cs="Arial"/>
                          <w:b/>
                          <w:bCs/>
                          <w:sz w:val="24"/>
                          <w:szCs w:val="24"/>
                        </w:rPr>
                      </w:pPr>
                    </w:p>
                    <w:p w14:paraId="5B82B250" w14:textId="77777777" w:rsidR="001437AA" w:rsidRPr="003B7B23" w:rsidRDefault="001437AA" w:rsidP="001437AA">
                      <w:pPr>
                        <w:spacing w:after="120"/>
                        <w:jc w:val="center"/>
                        <w:rPr>
                          <w:rFonts w:ascii="Century Gothic" w:hAnsi="Century Gothic" w:cs="Arial"/>
                          <w:sz w:val="24"/>
                          <w:szCs w:val="24"/>
                        </w:rPr>
                      </w:pPr>
                      <w:r w:rsidRPr="003B7B23">
                        <w:rPr>
                          <w:rFonts w:ascii="Century Gothic" w:hAnsi="Century Gothic" w:cs="Arial"/>
                          <w:b/>
                          <w:bCs/>
                          <w:sz w:val="24"/>
                          <w:szCs w:val="24"/>
                        </w:rPr>
                        <w:t>TARIFAS</w:t>
                      </w:r>
                    </w:p>
                    <w:p w14:paraId="3FFF8433" w14:textId="77777777" w:rsidR="001437AA" w:rsidRPr="003B7B23" w:rsidRDefault="001437AA" w:rsidP="001437AA">
                      <w:pPr>
                        <w:spacing w:after="120"/>
                        <w:jc w:val="center"/>
                        <w:rPr>
                          <w:rFonts w:ascii="Century Gothic" w:hAnsi="Century Gothic" w:cs="Arial"/>
                          <w:b/>
                          <w:sz w:val="24"/>
                          <w:szCs w:val="24"/>
                        </w:rPr>
                      </w:pPr>
                      <w:r w:rsidRPr="003B7B23">
                        <w:rPr>
                          <w:rFonts w:ascii="Century Gothic" w:hAnsi="Century Gothic" w:cs="Arial"/>
                          <w:b/>
                          <w:bCs/>
                          <w:sz w:val="24"/>
                          <w:szCs w:val="24"/>
                        </w:rPr>
                        <w:t>RED</w:t>
                      </w:r>
                      <w:r w:rsidRPr="003B7B23">
                        <w:rPr>
                          <w:rFonts w:ascii="Century Gothic" w:hAnsi="Century Gothic" w:cs="Arial"/>
                          <w:b/>
                          <w:sz w:val="24"/>
                          <w:szCs w:val="24"/>
                        </w:rPr>
                        <w:t xml:space="preserve"> NACIONAL ÚLTIMA MILLA S.A.P.I. DE C.V. </w:t>
                      </w:r>
                      <w:r w:rsidRPr="003B7B23">
                        <w:rPr>
                          <w:rFonts w:ascii="Century Gothic" w:hAnsi="Century Gothic" w:cs="Arial"/>
                          <w:b/>
                          <w:sz w:val="24"/>
                          <w:szCs w:val="24"/>
                        </w:rPr>
                        <w:br/>
                      </w:r>
                    </w:p>
                    <w:p w14:paraId="487F69E6" w14:textId="77777777" w:rsidR="001437AA" w:rsidRPr="003B7B23" w:rsidRDefault="001437AA" w:rsidP="001437AA">
                      <w:pPr>
                        <w:widowControl w:val="0"/>
                        <w:spacing w:after="120"/>
                        <w:jc w:val="center"/>
                        <w:rPr>
                          <w:rFonts w:ascii="Century Gothic" w:hAnsi="Century Gothic" w:cs="Arial"/>
                        </w:rPr>
                      </w:pPr>
                      <w:r w:rsidRPr="003B7B23">
                        <w:rPr>
                          <w:rFonts w:ascii="Century Gothic" w:hAnsi="Century Gothic" w:cs="Arial"/>
                        </w:rPr>
                        <w:t>(Servicios de Acceso y Uso Compartido de Infraestructura Pasiva)</w:t>
                      </w:r>
                    </w:p>
                    <w:p w14:paraId="5B0E806F" w14:textId="77777777" w:rsidR="001437AA" w:rsidRDefault="001437AA" w:rsidP="001437AA">
                      <w:pPr>
                        <w:jc w:val="center"/>
                        <w:rPr>
                          <w:rFonts w:ascii="Century Gothic" w:eastAsia="Calibri" w:hAnsi="Century Gothic" w:cs="Arial"/>
                          <w:b/>
                          <w:bCs/>
                          <w:color w:val="000000"/>
                          <w:sz w:val="24"/>
                          <w:szCs w:val="24"/>
                          <w:lang w:val="es-ES" w:eastAsia="es-ES"/>
                        </w:rPr>
                      </w:pPr>
                      <w:r w:rsidRPr="003B7B23">
                        <w:rPr>
                          <w:rFonts w:ascii="Century Gothic" w:hAnsi="Century Gothic" w:cs="Arial"/>
                        </w:rPr>
                        <w:br/>
                      </w:r>
                    </w:p>
                    <w:p w14:paraId="56620108" w14:textId="77777777" w:rsidR="001437AA" w:rsidRDefault="001437AA" w:rsidP="001437AA">
                      <w:pPr>
                        <w:jc w:val="center"/>
                        <w:rPr>
                          <w:rFonts w:ascii="Century Gothic" w:eastAsia="Calibri" w:hAnsi="Century Gothic" w:cs="Arial"/>
                          <w:b/>
                          <w:bCs/>
                          <w:color w:val="000000"/>
                          <w:sz w:val="24"/>
                          <w:szCs w:val="24"/>
                          <w:lang w:val="es-ES" w:eastAsia="es-ES"/>
                        </w:rPr>
                      </w:pPr>
                    </w:p>
                    <w:p w14:paraId="08CE8087" w14:textId="77777777" w:rsidR="001437AA" w:rsidRDefault="001437AA" w:rsidP="001437AA">
                      <w:pPr>
                        <w:jc w:val="center"/>
                        <w:rPr>
                          <w:rFonts w:ascii="Century Gothic" w:eastAsia="Calibri" w:hAnsi="Century Gothic" w:cs="Arial"/>
                          <w:b/>
                          <w:bCs/>
                          <w:color w:val="000000"/>
                          <w:sz w:val="24"/>
                          <w:szCs w:val="24"/>
                          <w:lang w:val="es-ES" w:eastAsia="es-ES"/>
                        </w:rPr>
                      </w:pPr>
                    </w:p>
                    <w:p w14:paraId="75256EBE" w14:textId="77777777" w:rsidR="001437AA" w:rsidRDefault="001437AA" w:rsidP="001437AA">
                      <w:pPr>
                        <w:jc w:val="center"/>
                        <w:rPr>
                          <w:rFonts w:ascii="Century Gothic" w:eastAsia="Calibri" w:hAnsi="Century Gothic" w:cs="Arial"/>
                          <w:b/>
                          <w:bCs/>
                          <w:color w:val="000000"/>
                          <w:sz w:val="24"/>
                          <w:szCs w:val="24"/>
                          <w:lang w:val="es-ES" w:eastAsia="es-ES"/>
                        </w:rPr>
                      </w:pPr>
                    </w:p>
                    <w:p w14:paraId="3816559A" w14:textId="77777777" w:rsidR="001437AA" w:rsidRDefault="001437AA" w:rsidP="001437AA">
                      <w:pPr>
                        <w:jc w:val="center"/>
                        <w:rPr>
                          <w:rFonts w:ascii="Century Gothic" w:eastAsia="Calibri" w:hAnsi="Century Gothic" w:cs="Arial"/>
                          <w:b/>
                          <w:bCs/>
                          <w:color w:val="000000"/>
                          <w:sz w:val="24"/>
                          <w:szCs w:val="24"/>
                          <w:lang w:val="es-ES" w:eastAsia="es-ES"/>
                        </w:rPr>
                      </w:pPr>
                    </w:p>
                    <w:p w14:paraId="4BDEC20C" w14:textId="77777777" w:rsidR="001437AA" w:rsidRPr="008C3D86" w:rsidRDefault="001437AA" w:rsidP="001437AA">
                      <w:pPr>
                        <w:tabs>
                          <w:tab w:val="left" w:pos="426"/>
                          <w:tab w:val="right" w:leader="dot" w:pos="9356"/>
                        </w:tabs>
                        <w:spacing w:after="120"/>
                        <w:ind w:left="-142"/>
                        <w:jc w:val="both"/>
                        <w:rPr>
                          <w:rFonts w:ascii="Century Gothic" w:hAnsi="Century Gothic" w:cs="Arial"/>
                        </w:rPr>
                      </w:pPr>
                    </w:p>
                  </w:txbxContent>
                </v:textbox>
                <w10:anchorlock/>
              </v:roundrect>
            </w:pict>
          </mc:Fallback>
        </mc:AlternateContent>
      </w:r>
    </w:p>
    <w:p w14:paraId="6959BEEF" w14:textId="77777777" w:rsidR="00B37454" w:rsidRDefault="00B37454">
      <w:pPr>
        <w:rPr>
          <w:rFonts w:ascii="Century Gothic" w:hAnsi="Century Gothic" w:cs="Arial"/>
        </w:rPr>
        <w:sectPr w:rsidR="00B37454" w:rsidSect="00EE3500">
          <w:footerReference w:type="even" r:id="rId12"/>
          <w:headerReference w:type="first" r:id="rId13"/>
          <w:footerReference w:type="first" r:id="rId14"/>
          <w:footnotePr>
            <w:numRestart w:val="eachSect"/>
          </w:footnotePr>
          <w:type w:val="oddPage"/>
          <w:pgSz w:w="12240" w:h="15840" w:code="1"/>
          <w:pgMar w:top="1418" w:right="1418" w:bottom="1418" w:left="1418" w:header="709" w:footer="709" w:gutter="0"/>
          <w:cols w:space="708"/>
          <w:titlePg/>
          <w:docGrid w:linePitch="360"/>
        </w:sectPr>
      </w:pPr>
    </w:p>
    <w:p w14:paraId="2C36C1C3" w14:textId="77777777" w:rsidR="00B10CE8" w:rsidRDefault="00B10CE8" w:rsidP="00191701">
      <w:pPr>
        <w:pStyle w:val="Ttulo1"/>
        <w:spacing w:after="0"/>
        <w:jc w:val="center"/>
        <w:rPr>
          <w:rFonts w:ascii="Century Gothic" w:hAnsi="Century Gothic"/>
          <w:sz w:val="24"/>
          <w:szCs w:val="24"/>
        </w:rPr>
        <w:sectPr w:rsidR="00B10CE8" w:rsidSect="00EE3500">
          <w:headerReference w:type="first" r:id="rId15"/>
          <w:type w:val="continuous"/>
          <w:pgSz w:w="12240" w:h="15840" w:code="1"/>
          <w:pgMar w:top="1418" w:right="1418" w:bottom="1418" w:left="1418" w:header="709" w:footer="709" w:gutter="0"/>
          <w:cols w:space="708"/>
          <w:titlePg/>
          <w:docGrid w:linePitch="360"/>
        </w:sectPr>
      </w:pPr>
      <w:bookmarkStart w:id="0" w:name="_Toc89033664"/>
    </w:p>
    <w:p w14:paraId="00EDD747" w14:textId="38B4E14C" w:rsidR="00191701" w:rsidRPr="003B7B23" w:rsidRDefault="00191701" w:rsidP="00191701">
      <w:pPr>
        <w:pStyle w:val="Ttulo1"/>
        <w:spacing w:after="0"/>
        <w:jc w:val="center"/>
        <w:rPr>
          <w:rFonts w:ascii="Century Gothic" w:hAnsi="Century Gothic"/>
          <w:b w:val="0"/>
        </w:rPr>
      </w:pPr>
      <w:r w:rsidRPr="00632D1D">
        <w:rPr>
          <w:rFonts w:ascii="Century Gothic" w:hAnsi="Century Gothic"/>
          <w:sz w:val="24"/>
          <w:szCs w:val="24"/>
        </w:rPr>
        <w:lastRenderedPageBreak/>
        <w:t xml:space="preserve">ANEXO </w:t>
      </w:r>
      <w:r>
        <w:rPr>
          <w:rFonts w:ascii="Century Gothic" w:hAnsi="Century Gothic"/>
          <w:sz w:val="24"/>
          <w:szCs w:val="24"/>
        </w:rPr>
        <w:t>A. TARIFAS</w:t>
      </w:r>
    </w:p>
    <w:p w14:paraId="63A2D44D" w14:textId="77777777" w:rsidR="000E374B" w:rsidRPr="00207C43" w:rsidRDefault="000E374B" w:rsidP="00F41325">
      <w:pPr>
        <w:spacing w:after="0"/>
        <w:rPr>
          <w:rFonts w:ascii="Century Gothic" w:hAnsi="Century Gothic" w:cs="Arial"/>
        </w:rPr>
      </w:pPr>
    </w:p>
    <w:p w14:paraId="2AC6CF5E" w14:textId="79E1B9D3" w:rsidR="000C71ED" w:rsidRPr="003B7B23" w:rsidRDefault="004D1E90" w:rsidP="003B7B23">
      <w:pPr>
        <w:spacing w:after="120"/>
        <w:jc w:val="both"/>
        <w:outlineLvl w:val="0"/>
        <w:rPr>
          <w:rFonts w:ascii="Century Gothic" w:hAnsi="Century Gothic" w:cs="Arial"/>
          <w:b/>
        </w:rPr>
      </w:pPr>
      <w:r w:rsidRPr="003B7B23">
        <w:rPr>
          <w:rFonts w:ascii="Century Gothic" w:hAnsi="Century Gothic" w:cs="Arial"/>
          <w:b/>
        </w:rPr>
        <w:t>ANEXO A “TARIFAS” DEL CONVENIO DE PRESTACIÓN DE SERVICIOS PARA EL ACCESO Y USO COMPARTIDO DE INFRAESTRUCTURA PASIVA QUE CELEBRAN POR</w:t>
      </w:r>
      <w:r w:rsidRPr="003B7B23">
        <w:rPr>
          <w:rFonts w:ascii="Century Gothic" w:hAnsi="Century Gothic"/>
        </w:rPr>
        <w:t xml:space="preserve"> </w:t>
      </w:r>
      <w:r w:rsidR="000C71ED" w:rsidRPr="003B7B23">
        <w:rPr>
          <w:rFonts w:ascii="Century Gothic" w:hAnsi="Century Gothic" w:cs="Arial"/>
          <w:b/>
        </w:rPr>
        <w:t>UNA PARTE RED NACIONAL ÚLTIMA MILLA, S.A.P.I. DE C.V. (EN LO SUCESIVO “</w:t>
      </w:r>
      <w:r w:rsidR="000C71ED" w:rsidRPr="003B7B23">
        <w:rPr>
          <w:rFonts w:ascii="Century Gothic" w:hAnsi="Century Gothic" w:cs="Arial"/>
          <w:b/>
          <w:u w:val="single"/>
        </w:rPr>
        <w:t>RED NACIONAL</w:t>
      </w:r>
      <w:r w:rsidR="000C71ED" w:rsidRPr="003B7B23">
        <w:rPr>
          <w:rFonts w:ascii="Century Gothic" w:hAnsi="Century Gothic" w:cs="Arial"/>
          <w:b/>
        </w:rPr>
        <w:t xml:space="preserve">”), </w:t>
      </w:r>
      <w:r w:rsidR="000C71ED" w:rsidRPr="0056184E">
        <w:rPr>
          <w:rFonts w:ascii="Century Gothic" w:hAnsi="Century Gothic" w:cs="Arial"/>
          <w:b/>
        </w:rPr>
        <w:t>REPRESENTADA EN ESTE ACTO POR ALEJANDRO LUIS PADILLA GONZÁLEZ, Y POR LA OTRA PARTE [*] (EN LO SUCESIVO EL “</w:t>
      </w:r>
      <w:r w:rsidR="000C71ED" w:rsidRPr="0056184E">
        <w:rPr>
          <w:rFonts w:ascii="Century Gothic" w:hAnsi="Century Gothic" w:cs="Arial"/>
          <w:b/>
          <w:u w:val="single"/>
        </w:rPr>
        <w:t>CONCESIONARIO SOLICITANTE</w:t>
      </w:r>
      <w:r w:rsidR="000C71ED" w:rsidRPr="0056184E">
        <w:rPr>
          <w:rFonts w:ascii="Century Gothic" w:hAnsi="Century Gothic" w:cs="Arial"/>
          <w:b/>
        </w:rPr>
        <w:t>”), REPRESENTADA EN ESTE ACTO POR EL SEÑOR [*].</w:t>
      </w:r>
    </w:p>
    <w:bookmarkEnd w:id="0"/>
    <w:p w14:paraId="4C41E37C"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r w:rsidRPr="0056184E">
        <w:rPr>
          <w:rFonts w:ascii="Century Gothic" w:eastAsia="Calibri" w:hAnsi="Century Gothic" w:cs="Times New Roman"/>
          <w:lang w:val="es-ES"/>
        </w:rPr>
        <w:t>En</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este</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anexo</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se</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detallan</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los</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precios</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y</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condiciones</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de</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facturación</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para</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los</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Servicios</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de Compartición de Infraestructura Pasiva.</w:t>
      </w:r>
    </w:p>
    <w:p w14:paraId="16C0EDE8"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p>
    <w:p w14:paraId="0273994E"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b/>
          <w:lang w:val="es-ES"/>
        </w:rPr>
      </w:pPr>
    </w:p>
    <w:p w14:paraId="27CCE568" w14:textId="77777777" w:rsidR="0056184E" w:rsidRPr="0056184E" w:rsidRDefault="0056184E" w:rsidP="0056184E">
      <w:pPr>
        <w:widowControl w:val="0"/>
        <w:numPr>
          <w:ilvl w:val="0"/>
          <w:numId w:val="47"/>
        </w:numPr>
        <w:autoSpaceDE w:val="0"/>
        <w:autoSpaceDN w:val="0"/>
        <w:spacing w:after="0" w:line="240" w:lineRule="auto"/>
        <w:contextualSpacing/>
        <w:jc w:val="both"/>
        <w:rPr>
          <w:rFonts w:ascii="Century Gothic" w:eastAsia="Calibri" w:hAnsi="Century Gothic" w:cs="Times New Roman"/>
          <w:b/>
          <w:lang w:val="es-ES"/>
        </w:rPr>
      </w:pPr>
      <w:bookmarkStart w:id="1" w:name="_Toc89033665"/>
      <w:r w:rsidRPr="0056184E">
        <w:rPr>
          <w:rFonts w:ascii="Century Gothic" w:eastAsia="Calibri" w:hAnsi="Century Gothic" w:cs="Times New Roman"/>
          <w:b/>
          <w:lang w:val="es-ES"/>
        </w:rPr>
        <w:t>S</w:t>
      </w:r>
      <w:r w:rsidRPr="0056184E">
        <w:rPr>
          <w:rFonts w:ascii="Century Gothic" w:eastAsia="Calibri" w:hAnsi="Century Gothic" w:cs="Times New Roman"/>
          <w:b/>
          <w:i/>
          <w:lang w:val="es-ES"/>
        </w:rPr>
        <w:t>ervicio</w:t>
      </w:r>
      <w:r w:rsidRPr="0056184E">
        <w:rPr>
          <w:rFonts w:ascii="Century Gothic" w:eastAsia="Calibri" w:hAnsi="Century Gothic" w:cs="Times New Roman"/>
          <w:b/>
          <w:i/>
          <w:spacing w:val="-9"/>
          <w:lang w:val="es-ES"/>
        </w:rPr>
        <w:t xml:space="preserve"> </w:t>
      </w:r>
      <w:r w:rsidRPr="0056184E">
        <w:rPr>
          <w:rFonts w:ascii="Century Gothic" w:eastAsia="Calibri" w:hAnsi="Century Gothic" w:cs="Times New Roman"/>
          <w:b/>
          <w:i/>
          <w:lang w:val="es-ES"/>
        </w:rPr>
        <w:t>de</w:t>
      </w:r>
      <w:r w:rsidRPr="0056184E">
        <w:rPr>
          <w:rFonts w:ascii="Century Gothic" w:eastAsia="Calibri" w:hAnsi="Century Gothic" w:cs="Times New Roman"/>
          <w:b/>
          <w:i/>
          <w:spacing w:val="-6"/>
          <w:lang w:val="es-ES"/>
        </w:rPr>
        <w:t xml:space="preserve"> </w:t>
      </w:r>
      <w:r w:rsidRPr="0056184E">
        <w:rPr>
          <w:rFonts w:ascii="Century Gothic" w:eastAsia="Calibri" w:hAnsi="Century Gothic" w:cs="Times New Roman"/>
          <w:b/>
          <w:i/>
          <w:lang w:val="es-ES"/>
        </w:rPr>
        <w:t>Acceso</w:t>
      </w:r>
      <w:r w:rsidRPr="0056184E">
        <w:rPr>
          <w:rFonts w:ascii="Century Gothic" w:eastAsia="Calibri" w:hAnsi="Century Gothic" w:cs="Times New Roman"/>
          <w:b/>
          <w:i/>
          <w:spacing w:val="-7"/>
          <w:lang w:val="es-ES"/>
        </w:rPr>
        <w:t xml:space="preserve"> </w:t>
      </w:r>
      <w:r w:rsidRPr="0056184E">
        <w:rPr>
          <w:rFonts w:ascii="Century Gothic" w:eastAsia="Calibri" w:hAnsi="Century Gothic" w:cs="Times New Roman"/>
          <w:b/>
          <w:i/>
          <w:lang w:val="es-ES"/>
        </w:rPr>
        <w:t>y</w:t>
      </w:r>
      <w:r w:rsidRPr="0056184E">
        <w:rPr>
          <w:rFonts w:ascii="Century Gothic" w:eastAsia="Calibri" w:hAnsi="Century Gothic" w:cs="Times New Roman"/>
          <w:b/>
          <w:i/>
          <w:spacing w:val="-6"/>
          <w:lang w:val="es-ES"/>
        </w:rPr>
        <w:t xml:space="preserve"> </w:t>
      </w:r>
      <w:r w:rsidRPr="0056184E">
        <w:rPr>
          <w:rFonts w:ascii="Century Gothic" w:eastAsia="Calibri" w:hAnsi="Century Gothic" w:cs="Times New Roman"/>
          <w:b/>
          <w:i/>
          <w:lang w:val="es-ES"/>
        </w:rPr>
        <w:t>Uso</w:t>
      </w:r>
      <w:r w:rsidRPr="0056184E">
        <w:rPr>
          <w:rFonts w:ascii="Century Gothic" w:eastAsia="Calibri" w:hAnsi="Century Gothic" w:cs="Times New Roman"/>
          <w:b/>
          <w:i/>
          <w:spacing w:val="-6"/>
          <w:lang w:val="es-ES"/>
        </w:rPr>
        <w:t xml:space="preserve"> </w:t>
      </w:r>
      <w:r w:rsidRPr="0056184E">
        <w:rPr>
          <w:rFonts w:ascii="Century Gothic" w:eastAsia="Calibri" w:hAnsi="Century Gothic" w:cs="Times New Roman"/>
          <w:b/>
          <w:i/>
          <w:lang w:val="es-ES"/>
        </w:rPr>
        <w:t>Compartido</w:t>
      </w:r>
      <w:r w:rsidRPr="0056184E">
        <w:rPr>
          <w:rFonts w:ascii="Century Gothic" w:eastAsia="Calibri" w:hAnsi="Century Gothic" w:cs="Times New Roman"/>
          <w:b/>
          <w:i/>
          <w:spacing w:val="-5"/>
          <w:lang w:val="es-ES"/>
        </w:rPr>
        <w:t xml:space="preserve"> </w:t>
      </w:r>
      <w:r w:rsidRPr="0056184E">
        <w:rPr>
          <w:rFonts w:ascii="Century Gothic" w:eastAsia="Calibri" w:hAnsi="Century Gothic" w:cs="Times New Roman"/>
          <w:b/>
          <w:i/>
          <w:lang w:val="es-ES"/>
        </w:rPr>
        <w:t>de</w:t>
      </w:r>
      <w:r w:rsidRPr="0056184E">
        <w:rPr>
          <w:rFonts w:ascii="Century Gothic" w:eastAsia="Calibri" w:hAnsi="Century Gothic" w:cs="Times New Roman"/>
          <w:b/>
          <w:i/>
          <w:spacing w:val="-8"/>
          <w:lang w:val="es-ES"/>
        </w:rPr>
        <w:t xml:space="preserve"> </w:t>
      </w:r>
      <w:r w:rsidRPr="0056184E">
        <w:rPr>
          <w:rFonts w:ascii="Century Gothic" w:eastAsia="Calibri" w:hAnsi="Century Gothic" w:cs="Times New Roman"/>
          <w:b/>
          <w:i/>
          <w:lang w:val="es-ES"/>
        </w:rPr>
        <w:t>Infraestructura</w:t>
      </w:r>
      <w:r w:rsidRPr="0056184E">
        <w:rPr>
          <w:rFonts w:ascii="Century Gothic" w:eastAsia="Calibri" w:hAnsi="Century Gothic" w:cs="Times New Roman"/>
          <w:b/>
          <w:i/>
          <w:spacing w:val="-6"/>
          <w:lang w:val="es-ES"/>
        </w:rPr>
        <w:t xml:space="preserve"> </w:t>
      </w:r>
      <w:r w:rsidRPr="0056184E">
        <w:rPr>
          <w:rFonts w:ascii="Century Gothic" w:eastAsia="Calibri" w:hAnsi="Century Gothic" w:cs="Times New Roman"/>
          <w:b/>
          <w:i/>
          <w:spacing w:val="-2"/>
          <w:lang w:val="es-ES"/>
        </w:rPr>
        <w:t>Pasiva.</w:t>
      </w:r>
      <w:bookmarkEnd w:id="1"/>
    </w:p>
    <w:p w14:paraId="7A8996BB"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b/>
          <w:lang w:val="es-ES"/>
        </w:rPr>
      </w:pPr>
    </w:p>
    <w:p w14:paraId="0B686D83" w14:textId="77777777" w:rsidR="0056184E" w:rsidRPr="0056184E" w:rsidRDefault="0056184E" w:rsidP="0056184E">
      <w:pPr>
        <w:widowControl w:val="0"/>
        <w:numPr>
          <w:ilvl w:val="0"/>
          <w:numId w:val="48"/>
        </w:numPr>
        <w:autoSpaceDE w:val="0"/>
        <w:autoSpaceDN w:val="0"/>
        <w:spacing w:after="0" w:line="240" w:lineRule="auto"/>
        <w:contextualSpacing/>
        <w:jc w:val="both"/>
        <w:rPr>
          <w:rFonts w:ascii="Century Gothic" w:eastAsia="Calibri" w:hAnsi="Century Gothic" w:cs="Times New Roman"/>
          <w:b/>
          <w:lang w:val="es-ES"/>
        </w:rPr>
      </w:pPr>
      <w:r w:rsidRPr="0056184E">
        <w:rPr>
          <w:rFonts w:ascii="Century Gothic" w:eastAsia="Calibri" w:hAnsi="Century Gothic" w:cs="Times New Roman"/>
          <w:b/>
          <w:i/>
          <w:lang w:val="es-ES"/>
        </w:rPr>
        <w:t>Ductos:</w:t>
      </w:r>
      <w:r w:rsidRPr="0056184E">
        <w:rPr>
          <w:rFonts w:ascii="Century Gothic" w:eastAsia="Calibri" w:hAnsi="Century Gothic" w:cs="Times New Roman"/>
          <w:b/>
          <w:i/>
          <w:spacing w:val="-11"/>
          <w:lang w:val="es-ES"/>
        </w:rPr>
        <w:t xml:space="preserve"> </w:t>
      </w:r>
      <w:r w:rsidRPr="0056184E">
        <w:rPr>
          <w:rFonts w:ascii="Century Gothic" w:eastAsia="Calibri" w:hAnsi="Century Gothic" w:cs="Times New Roman"/>
          <w:b/>
          <w:i/>
          <w:lang w:val="es-ES"/>
        </w:rPr>
        <w:t>contraprestación</w:t>
      </w:r>
      <w:r w:rsidRPr="0056184E">
        <w:rPr>
          <w:rFonts w:ascii="Century Gothic" w:eastAsia="Calibri" w:hAnsi="Century Gothic" w:cs="Times New Roman"/>
          <w:b/>
          <w:i/>
          <w:spacing w:val="-12"/>
          <w:lang w:val="es-ES"/>
        </w:rPr>
        <w:t xml:space="preserve"> </w:t>
      </w:r>
      <w:r w:rsidRPr="0056184E">
        <w:rPr>
          <w:rFonts w:ascii="Century Gothic" w:eastAsia="Calibri" w:hAnsi="Century Gothic" w:cs="Times New Roman"/>
          <w:b/>
          <w:i/>
          <w:spacing w:val="-4"/>
          <w:lang w:val="es-ES"/>
        </w:rPr>
        <w:t>anual.</w:t>
      </w:r>
    </w:p>
    <w:tbl>
      <w:tblPr>
        <w:tblStyle w:val="Tablaconcuadrcula4"/>
        <w:tblW w:w="0" w:type="auto"/>
        <w:jc w:val="center"/>
        <w:tblLook w:val="04A0" w:firstRow="1" w:lastRow="0" w:firstColumn="1" w:lastColumn="0" w:noHBand="0" w:noVBand="1"/>
      </w:tblPr>
      <w:tblGrid>
        <w:gridCol w:w="4414"/>
        <w:gridCol w:w="4414"/>
      </w:tblGrid>
      <w:tr w:rsidR="00F70871" w:rsidRPr="0056184E" w14:paraId="797BBD5A" w14:textId="77777777" w:rsidTr="000D22D9">
        <w:trPr>
          <w:jc w:val="center"/>
        </w:trPr>
        <w:tc>
          <w:tcPr>
            <w:tcW w:w="4414" w:type="dxa"/>
            <w:shd w:val="clear" w:color="auto" w:fill="009AD9"/>
            <w:vAlign w:val="center"/>
          </w:tcPr>
          <w:p w14:paraId="61B487AE" w14:textId="77777777" w:rsidR="00F70871" w:rsidRPr="0056184E" w:rsidRDefault="00F70871" w:rsidP="000D22D9">
            <w:pPr>
              <w:widowControl w:val="0"/>
              <w:autoSpaceDE w:val="0"/>
              <w:autoSpaceDN w:val="0"/>
              <w:spacing w:before="3"/>
              <w:jc w:val="center"/>
              <w:rPr>
                <w:rFonts w:ascii="Century Gothic" w:eastAsia="Calibri" w:hAnsi="Century Gothic"/>
                <w:color w:val="FFFFFF"/>
                <w:sz w:val="20"/>
                <w:szCs w:val="20"/>
                <w:lang w:val="es-ES"/>
              </w:rPr>
            </w:pPr>
            <w:r>
              <w:rPr>
                <w:rFonts w:ascii="Century Gothic" w:eastAsia="Calibri" w:hAnsi="Century Gothic"/>
                <w:color w:val="FFFFFF"/>
                <w:sz w:val="20"/>
                <w:szCs w:val="20"/>
                <w:lang w:val="es-ES"/>
              </w:rPr>
              <w:t>Diámetro por Ducto</w:t>
            </w:r>
          </w:p>
        </w:tc>
        <w:tc>
          <w:tcPr>
            <w:tcW w:w="4414" w:type="dxa"/>
            <w:shd w:val="clear" w:color="auto" w:fill="009AD9"/>
            <w:vAlign w:val="center"/>
          </w:tcPr>
          <w:p w14:paraId="65C60A08" w14:textId="77777777" w:rsidR="00F70871" w:rsidRPr="0056184E" w:rsidRDefault="00F70871" w:rsidP="000D22D9">
            <w:pPr>
              <w:widowControl w:val="0"/>
              <w:autoSpaceDE w:val="0"/>
              <w:autoSpaceDN w:val="0"/>
              <w:spacing w:before="3"/>
              <w:jc w:val="center"/>
              <w:rPr>
                <w:rFonts w:ascii="Century Gothic" w:eastAsia="Calibri" w:hAnsi="Century Gothic"/>
                <w:color w:val="FFFFFF"/>
                <w:sz w:val="20"/>
                <w:szCs w:val="20"/>
                <w:lang w:val="es-ES"/>
              </w:rPr>
            </w:pPr>
            <w:r w:rsidRPr="00AB70D4">
              <w:rPr>
                <w:rFonts w:ascii="Century Gothic" w:hAnsi="Century Gothic"/>
                <w:color w:val="FFFFFF" w:themeColor="background1"/>
                <w:sz w:val="20"/>
                <w:szCs w:val="20"/>
              </w:rPr>
              <w:t>Contraprestación anual por metro lineal de cable en ducto.</w:t>
            </w:r>
          </w:p>
        </w:tc>
      </w:tr>
      <w:tr w:rsidR="00F70871" w:rsidRPr="0056184E" w14:paraId="23176C98" w14:textId="77777777" w:rsidTr="000D22D9">
        <w:trPr>
          <w:trHeight w:val="317"/>
          <w:jc w:val="center"/>
        </w:trPr>
        <w:tc>
          <w:tcPr>
            <w:tcW w:w="8828" w:type="dxa"/>
            <w:gridSpan w:val="2"/>
            <w:vAlign w:val="center"/>
          </w:tcPr>
          <w:p w14:paraId="1B1C2DD8" w14:textId="77777777" w:rsidR="00F70871" w:rsidRPr="00AB70D4" w:rsidRDefault="00F70871" w:rsidP="000D22D9">
            <w:pPr>
              <w:widowControl w:val="0"/>
              <w:autoSpaceDE w:val="0"/>
              <w:autoSpaceDN w:val="0"/>
              <w:spacing w:before="121"/>
              <w:rPr>
                <w:rFonts w:ascii="Century Gothic" w:eastAsia="Calibri" w:hAnsi="Century Gothic"/>
                <w:b/>
                <w:sz w:val="20"/>
                <w:szCs w:val="20"/>
                <w:lang w:val="es-ES"/>
              </w:rPr>
            </w:pPr>
            <w:r w:rsidRPr="00AB70D4">
              <w:rPr>
                <w:rFonts w:ascii="Century Gothic" w:eastAsia="Calibri" w:hAnsi="Century Gothic"/>
                <w:b/>
                <w:sz w:val="20"/>
                <w:szCs w:val="20"/>
                <w:lang w:val="es-ES"/>
              </w:rPr>
              <w:t>Canalización en Banqueta</w:t>
            </w:r>
          </w:p>
        </w:tc>
      </w:tr>
      <w:tr w:rsidR="00F70871" w:rsidRPr="0056184E" w14:paraId="173446CA" w14:textId="77777777" w:rsidTr="000D22D9">
        <w:trPr>
          <w:jc w:val="center"/>
        </w:trPr>
        <w:tc>
          <w:tcPr>
            <w:tcW w:w="4414" w:type="dxa"/>
            <w:vAlign w:val="center"/>
          </w:tcPr>
          <w:p w14:paraId="54ADD4BD" w14:textId="77777777" w:rsidR="00F70871" w:rsidRPr="0056184E" w:rsidRDefault="00F70871" w:rsidP="000D22D9">
            <w:pPr>
              <w:widowControl w:val="0"/>
              <w:autoSpaceDE w:val="0"/>
              <w:autoSpaceDN w:val="0"/>
              <w:rPr>
                <w:rFonts w:ascii="Century Gothic" w:eastAsia="Calibri" w:hAnsi="Century Gothic"/>
                <w:sz w:val="20"/>
                <w:szCs w:val="20"/>
                <w:lang w:val="es-ES"/>
              </w:rPr>
            </w:pPr>
            <w:r>
              <w:rPr>
                <w:rFonts w:ascii="Century Gothic" w:eastAsia="Calibri" w:hAnsi="Century Gothic"/>
                <w:sz w:val="20"/>
                <w:szCs w:val="20"/>
                <w:lang w:val="es-ES"/>
              </w:rPr>
              <w:t>35.5 mm</w:t>
            </w:r>
          </w:p>
        </w:tc>
        <w:tc>
          <w:tcPr>
            <w:tcW w:w="4414" w:type="dxa"/>
            <w:vAlign w:val="center"/>
          </w:tcPr>
          <w:p w14:paraId="2BC7487A" w14:textId="77777777" w:rsidR="00F70871" w:rsidRPr="0056184E" w:rsidRDefault="00F70871" w:rsidP="000D22D9">
            <w:pPr>
              <w:widowControl w:val="0"/>
              <w:autoSpaceDE w:val="0"/>
              <w:autoSpaceDN w:val="0"/>
              <w:jc w:val="center"/>
              <w:rPr>
                <w:rFonts w:ascii="Century Gothic" w:eastAsia="Calibri" w:hAnsi="Century Gothic"/>
                <w:sz w:val="20"/>
                <w:szCs w:val="20"/>
                <w:lang w:val="es-ES"/>
              </w:rPr>
            </w:pPr>
            <w:r>
              <w:rPr>
                <w:rFonts w:ascii="Century Gothic" w:eastAsia="Calibri" w:hAnsi="Century Gothic"/>
                <w:sz w:val="20"/>
                <w:szCs w:val="20"/>
                <w:lang w:val="es-ES"/>
              </w:rPr>
              <w:t>$19.46</w:t>
            </w:r>
          </w:p>
        </w:tc>
      </w:tr>
      <w:tr w:rsidR="00F70871" w:rsidRPr="0056184E" w14:paraId="1B839D47" w14:textId="77777777" w:rsidTr="000D22D9">
        <w:trPr>
          <w:jc w:val="center"/>
        </w:trPr>
        <w:tc>
          <w:tcPr>
            <w:tcW w:w="4414" w:type="dxa"/>
            <w:vAlign w:val="center"/>
          </w:tcPr>
          <w:p w14:paraId="4B8C7E63" w14:textId="77777777" w:rsidR="00F70871" w:rsidRDefault="00F70871" w:rsidP="000D22D9">
            <w:pPr>
              <w:widowControl w:val="0"/>
              <w:autoSpaceDE w:val="0"/>
              <w:autoSpaceDN w:val="0"/>
              <w:rPr>
                <w:rFonts w:ascii="Century Gothic" w:eastAsia="Calibri" w:hAnsi="Century Gothic"/>
                <w:sz w:val="20"/>
                <w:szCs w:val="20"/>
                <w:lang w:val="es-ES"/>
              </w:rPr>
            </w:pPr>
            <w:r>
              <w:rPr>
                <w:rFonts w:ascii="Century Gothic" w:eastAsia="Calibri" w:hAnsi="Century Gothic"/>
                <w:sz w:val="20"/>
                <w:szCs w:val="20"/>
                <w:lang w:val="es-ES"/>
              </w:rPr>
              <w:t>45 mm</w:t>
            </w:r>
          </w:p>
        </w:tc>
        <w:tc>
          <w:tcPr>
            <w:tcW w:w="4414" w:type="dxa"/>
            <w:vAlign w:val="center"/>
          </w:tcPr>
          <w:p w14:paraId="67D96EFC" w14:textId="77777777" w:rsidR="00F70871" w:rsidRPr="0056184E" w:rsidRDefault="00F70871" w:rsidP="000D22D9">
            <w:pPr>
              <w:widowControl w:val="0"/>
              <w:autoSpaceDE w:val="0"/>
              <w:autoSpaceDN w:val="0"/>
              <w:jc w:val="center"/>
              <w:rPr>
                <w:rFonts w:ascii="Century Gothic" w:eastAsia="Calibri" w:hAnsi="Century Gothic"/>
                <w:sz w:val="20"/>
                <w:szCs w:val="20"/>
                <w:lang w:val="es-ES"/>
              </w:rPr>
            </w:pPr>
            <w:r>
              <w:rPr>
                <w:rFonts w:ascii="Century Gothic" w:eastAsia="Calibri" w:hAnsi="Century Gothic"/>
                <w:sz w:val="20"/>
                <w:szCs w:val="20"/>
                <w:lang w:val="es-ES"/>
              </w:rPr>
              <w:t>$35.77</w:t>
            </w:r>
          </w:p>
        </w:tc>
      </w:tr>
      <w:tr w:rsidR="00F70871" w:rsidRPr="0056184E" w14:paraId="7CD6CF4C" w14:textId="77777777" w:rsidTr="000D22D9">
        <w:trPr>
          <w:jc w:val="center"/>
        </w:trPr>
        <w:tc>
          <w:tcPr>
            <w:tcW w:w="4414" w:type="dxa"/>
            <w:vAlign w:val="center"/>
          </w:tcPr>
          <w:p w14:paraId="23357D91" w14:textId="77777777" w:rsidR="00F70871" w:rsidRDefault="00F70871" w:rsidP="000D22D9">
            <w:pPr>
              <w:widowControl w:val="0"/>
              <w:autoSpaceDE w:val="0"/>
              <w:autoSpaceDN w:val="0"/>
              <w:rPr>
                <w:rFonts w:ascii="Century Gothic" w:eastAsia="Calibri" w:hAnsi="Century Gothic"/>
                <w:sz w:val="20"/>
                <w:szCs w:val="20"/>
                <w:lang w:val="es-ES"/>
              </w:rPr>
            </w:pPr>
            <w:r>
              <w:rPr>
                <w:rFonts w:ascii="Century Gothic" w:eastAsia="Calibri" w:hAnsi="Century Gothic"/>
                <w:sz w:val="20"/>
                <w:szCs w:val="20"/>
                <w:lang w:val="es-ES"/>
              </w:rPr>
              <w:t>60 mm</w:t>
            </w:r>
          </w:p>
        </w:tc>
        <w:tc>
          <w:tcPr>
            <w:tcW w:w="4414" w:type="dxa"/>
            <w:vAlign w:val="center"/>
          </w:tcPr>
          <w:p w14:paraId="561EF62C" w14:textId="77777777" w:rsidR="00F70871" w:rsidRPr="0056184E" w:rsidRDefault="00F70871" w:rsidP="000D22D9">
            <w:pPr>
              <w:widowControl w:val="0"/>
              <w:autoSpaceDE w:val="0"/>
              <w:autoSpaceDN w:val="0"/>
              <w:jc w:val="center"/>
              <w:rPr>
                <w:rFonts w:ascii="Century Gothic" w:eastAsia="Calibri" w:hAnsi="Century Gothic"/>
                <w:sz w:val="20"/>
                <w:szCs w:val="20"/>
                <w:lang w:val="es-ES"/>
              </w:rPr>
            </w:pPr>
            <w:r>
              <w:rPr>
                <w:rFonts w:ascii="Century Gothic" w:eastAsia="Calibri" w:hAnsi="Century Gothic"/>
                <w:sz w:val="20"/>
                <w:szCs w:val="20"/>
                <w:lang w:val="es-ES"/>
              </w:rPr>
              <w:t>$40.12</w:t>
            </w:r>
          </w:p>
        </w:tc>
      </w:tr>
      <w:tr w:rsidR="00F70871" w:rsidRPr="0056184E" w14:paraId="3091D12C" w14:textId="77777777" w:rsidTr="000D22D9">
        <w:trPr>
          <w:jc w:val="center"/>
        </w:trPr>
        <w:tc>
          <w:tcPr>
            <w:tcW w:w="4414" w:type="dxa"/>
            <w:vAlign w:val="center"/>
          </w:tcPr>
          <w:p w14:paraId="57DB843A" w14:textId="77777777" w:rsidR="00F70871" w:rsidRDefault="00F70871" w:rsidP="000D22D9">
            <w:pPr>
              <w:widowControl w:val="0"/>
              <w:autoSpaceDE w:val="0"/>
              <w:autoSpaceDN w:val="0"/>
              <w:rPr>
                <w:rFonts w:ascii="Century Gothic" w:eastAsia="Calibri" w:hAnsi="Century Gothic"/>
                <w:sz w:val="20"/>
                <w:szCs w:val="20"/>
                <w:lang w:val="es-ES"/>
              </w:rPr>
            </w:pPr>
            <w:r>
              <w:rPr>
                <w:rFonts w:ascii="Century Gothic" w:eastAsia="Calibri" w:hAnsi="Century Gothic"/>
                <w:sz w:val="20"/>
                <w:szCs w:val="20"/>
                <w:lang w:val="es-ES"/>
              </w:rPr>
              <w:t>80 mm</w:t>
            </w:r>
          </w:p>
        </w:tc>
        <w:tc>
          <w:tcPr>
            <w:tcW w:w="4414" w:type="dxa"/>
            <w:vAlign w:val="center"/>
          </w:tcPr>
          <w:p w14:paraId="1B6C9B62" w14:textId="77777777" w:rsidR="00F70871" w:rsidRPr="0056184E" w:rsidRDefault="00F70871" w:rsidP="000D22D9">
            <w:pPr>
              <w:widowControl w:val="0"/>
              <w:autoSpaceDE w:val="0"/>
              <w:autoSpaceDN w:val="0"/>
              <w:jc w:val="center"/>
              <w:rPr>
                <w:rFonts w:ascii="Century Gothic" w:eastAsia="Calibri" w:hAnsi="Century Gothic"/>
                <w:sz w:val="20"/>
                <w:szCs w:val="20"/>
                <w:lang w:val="es-ES"/>
              </w:rPr>
            </w:pPr>
            <w:r>
              <w:rPr>
                <w:rFonts w:ascii="Century Gothic" w:eastAsia="Calibri" w:hAnsi="Century Gothic"/>
                <w:sz w:val="20"/>
                <w:szCs w:val="20"/>
                <w:lang w:val="es-ES"/>
              </w:rPr>
              <w:t>$48.63</w:t>
            </w:r>
          </w:p>
        </w:tc>
      </w:tr>
      <w:tr w:rsidR="00F70871" w:rsidRPr="0056184E" w14:paraId="2B575A24" w14:textId="77777777" w:rsidTr="000D22D9">
        <w:trPr>
          <w:jc w:val="center"/>
        </w:trPr>
        <w:tc>
          <w:tcPr>
            <w:tcW w:w="4414" w:type="dxa"/>
            <w:vAlign w:val="center"/>
          </w:tcPr>
          <w:p w14:paraId="65126544" w14:textId="77777777" w:rsidR="00F70871" w:rsidRDefault="00F70871" w:rsidP="000D22D9">
            <w:pPr>
              <w:widowControl w:val="0"/>
              <w:autoSpaceDE w:val="0"/>
              <w:autoSpaceDN w:val="0"/>
              <w:rPr>
                <w:rFonts w:ascii="Century Gothic" w:eastAsia="Calibri" w:hAnsi="Century Gothic"/>
                <w:sz w:val="20"/>
                <w:szCs w:val="20"/>
                <w:lang w:val="es-ES"/>
              </w:rPr>
            </w:pPr>
            <w:r>
              <w:rPr>
                <w:rFonts w:ascii="Century Gothic" w:eastAsia="Calibri" w:hAnsi="Century Gothic"/>
                <w:sz w:val="20"/>
                <w:szCs w:val="20"/>
                <w:lang w:val="es-ES"/>
              </w:rPr>
              <w:t>100 mm</w:t>
            </w:r>
          </w:p>
        </w:tc>
        <w:tc>
          <w:tcPr>
            <w:tcW w:w="4414" w:type="dxa"/>
            <w:vAlign w:val="center"/>
          </w:tcPr>
          <w:p w14:paraId="0DC3CB35" w14:textId="77777777" w:rsidR="00F70871" w:rsidRPr="0056184E" w:rsidRDefault="00F70871" w:rsidP="000D22D9">
            <w:pPr>
              <w:widowControl w:val="0"/>
              <w:autoSpaceDE w:val="0"/>
              <w:autoSpaceDN w:val="0"/>
              <w:jc w:val="center"/>
              <w:rPr>
                <w:rFonts w:ascii="Century Gothic" w:eastAsia="Calibri" w:hAnsi="Century Gothic"/>
                <w:sz w:val="20"/>
                <w:szCs w:val="20"/>
                <w:lang w:val="es-ES"/>
              </w:rPr>
            </w:pPr>
            <w:r>
              <w:rPr>
                <w:rFonts w:ascii="Century Gothic" w:eastAsia="Calibri" w:hAnsi="Century Gothic"/>
                <w:sz w:val="20"/>
                <w:szCs w:val="20"/>
                <w:lang w:val="es-ES"/>
              </w:rPr>
              <w:t>$248.45</w:t>
            </w:r>
          </w:p>
        </w:tc>
      </w:tr>
      <w:tr w:rsidR="00F70871" w:rsidRPr="0056184E" w14:paraId="4E62F7B1" w14:textId="77777777" w:rsidTr="000D22D9">
        <w:trPr>
          <w:trHeight w:val="369"/>
          <w:jc w:val="center"/>
        </w:trPr>
        <w:tc>
          <w:tcPr>
            <w:tcW w:w="8828" w:type="dxa"/>
            <w:gridSpan w:val="2"/>
            <w:vAlign w:val="center"/>
          </w:tcPr>
          <w:p w14:paraId="5129DF29" w14:textId="77777777" w:rsidR="00F70871" w:rsidRPr="00AB70D4" w:rsidRDefault="00F70871" w:rsidP="000D22D9">
            <w:pPr>
              <w:widowControl w:val="0"/>
              <w:autoSpaceDE w:val="0"/>
              <w:autoSpaceDN w:val="0"/>
              <w:spacing w:before="121"/>
              <w:rPr>
                <w:rFonts w:ascii="Century Gothic" w:eastAsia="Calibri" w:hAnsi="Century Gothic"/>
                <w:b/>
                <w:sz w:val="20"/>
                <w:szCs w:val="20"/>
                <w:lang w:val="es-ES"/>
              </w:rPr>
            </w:pPr>
            <w:r w:rsidRPr="00AB70D4">
              <w:rPr>
                <w:rFonts w:ascii="Century Gothic" w:eastAsia="Calibri" w:hAnsi="Century Gothic"/>
                <w:b/>
                <w:sz w:val="20"/>
                <w:szCs w:val="20"/>
                <w:lang w:val="es-ES"/>
              </w:rPr>
              <w:t>Canalización en Arroyo</w:t>
            </w:r>
          </w:p>
        </w:tc>
      </w:tr>
      <w:tr w:rsidR="00F70871" w:rsidRPr="0056184E" w14:paraId="3B79291A" w14:textId="77777777" w:rsidTr="000D22D9">
        <w:trPr>
          <w:trHeight w:val="276"/>
          <w:jc w:val="center"/>
        </w:trPr>
        <w:tc>
          <w:tcPr>
            <w:tcW w:w="4414" w:type="dxa"/>
            <w:vAlign w:val="center"/>
          </w:tcPr>
          <w:p w14:paraId="45C52C4C" w14:textId="77777777" w:rsidR="00F70871" w:rsidRPr="0056184E" w:rsidRDefault="00F70871" w:rsidP="000D22D9">
            <w:pPr>
              <w:widowControl w:val="0"/>
              <w:autoSpaceDE w:val="0"/>
              <w:autoSpaceDN w:val="0"/>
              <w:spacing w:before="2"/>
              <w:rPr>
                <w:rFonts w:ascii="Century Gothic" w:eastAsia="Calibri" w:hAnsi="Century Gothic"/>
                <w:sz w:val="20"/>
                <w:szCs w:val="20"/>
                <w:lang w:val="es-ES"/>
              </w:rPr>
            </w:pPr>
            <w:r>
              <w:rPr>
                <w:rFonts w:ascii="Century Gothic" w:eastAsia="Calibri" w:hAnsi="Century Gothic"/>
                <w:sz w:val="20"/>
                <w:szCs w:val="20"/>
                <w:lang w:val="es-ES"/>
              </w:rPr>
              <w:t>35.5 mm</w:t>
            </w:r>
          </w:p>
        </w:tc>
        <w:tc>
          <w:tcPr>
            <w:tcW w:w="4414" w:type="dxa"/>
            <w:vAlign w:val="center"/>
          </w:tcPr>
          <w:p w14:paraId="38414823" w14:textId="77777777" w:rsidR="00F70871" w:rsidRPr="0056184E" w:rsidRDefault="00F70871" w:rsidP="000D22D9">
            <w:pPr>
              <w:widowControl w:val="0"/>
              <w:autoSpaceDE w:val="0"/>
              <w:autoSpaceDN w:val="0"/>
              <w:spacing w:before="2"/>
              <w:jc w:val="center"/>
              <w:rPr>
                <w:rFonts w:ascii="Century Gothic" w:eastAsia="Calibri" w:hAnsi="Century Gothic"/>
                <w:sz w:val="20"/>
                <w:szCs w:val="20"/>
                <w:lang w:val="es-ES"/>
              </w:rPr>
            </w:pPr>
            <w:r>
              <w:rPr>
                <w:rFonts w:ascii="Century Gothic" w:eastAsia="Calibri" w:hAnsi="Century Gothic"/>
                <w:sz w:val="20"/>
                <w:szCs w:val="20"/>
                <w:lang w:val="es-ES"/>
              </w:rPr>
              <w:t>$37.81</w:t>
            </w:r>
          </w:p>
        </w:tc>
      </w:tr>
      <w:tr w:rsidR="00F70871" w:rsidRPr="0056184E" w14:paraId="0EB65EE9" w14:textId="77777777" w:rsidTr="000D22D9">
        <w:trPr>
          <w:trHeight w:val="276"/>
          <w:jc w:val="center"/>
        </w:trPr>
        <w:tc>
          <w:tcPr>
            <w:tcW w:w="4414" w:type="dxa"/>
            <w:vAlign w:val="center"/>
          </w:tcPr>
          <w:p w14:paraId="322AA1BD" w14:textId="77777777" w:rsidR="00F70871" w:rsidRDefault="00F70871" w:rsidP="000D22D9">
            <w:pPr>
              <w:widowControl w:val="0"/>
              <w:autoSpaceDE w:val="0"/>
              <w:autoSpaceDN w:val="0"/>
              <w:spacing w:before="2"/>
              <w:rPr>
                <w:rFonts w:ascii="Century Gothic" w:eastAsia="Calibri" w:hAnsi="Century Gothic"/>
                <w:sz w:val="20"/>
                <w:szCs w:val="20"/>
                <w:lang w:val="es-ES"/>
              </w:rPr>
            </w:pPr>
            <w:r>
              <w:rPr>
                <w:rFonts w:ascii="Century Gothic" w:eastAsia="Calibri" w:hAnsi="Century Gothic"/>
                <w:sz w:val="20"/>
                <w:szCs w:val="20"/>
                <w:lang w:val="es-ES"/>
              </w:rPr>
              <w:t>45 mm</w:t>
            </w:r>
          </w:p>
        </w:tc>
        <w:tc>
          <w:tcPr>
            <w:tcW w:w="4414" w:type="dxa"/>
            <w:vAlign w:val="center"/>
          </w:tcPr>
          <w:p w14:paraId="288B9A97" w14:textId="77777777" w:rsidR="00F70871" w:rsidRPr="0056184E" w:rsidRDefault="00F70871" w:rsidP="000D22D9">
            <w:pPr>
              <w:widowControl w:val="0"/>
              <w:autoSpaceDE w:val="0"/>
              <w:autoSpaceDN w:val="0"/>
              <w:spacing w:before="2"/>
              <w:jc w:val="center"/>
              <w:rPr>
                <w:rFonts w:ascii="Century Gothic" w:eastAsia="Calibri" w:hAnsi="Century Gothic"/>
                <w:sz w:val="20"/>
                <w:szCs w:val="20"/>
                <w:lang w:val="es-ES"/>
              </w:rPr>
            </w:pPr>
            <w:r>
              <w:rPr>
                <w:rFonts w:ascii="Century Gothic" w:eastAsia="Calibri" w:hAnsi="Century Gothic"/>
                <w:sz w:val="20"/>
                <w:szCs w:val="20"/>
                <w:lang w:val="es-ES"/>
              </w:rPr>
              <w:t>$76.70</w:t>
            </w:r>
          </w:p>
        </w:tc>
      </w:tr>
      <w:tr w:rsidR="00F70871" w:rsidRPr="0056184E" w14:paraId="3484C5C5" w14:textId="77777777" w:rsidTr="000D22D9">
        <w:trPr>
          <w:trHeight w:val="276"/>
          <w:jc w:val="center"/>
        </w:trPr>
        <w:tc>
          <w:tcPr>
            <w:tcW w:w="4414" w:type="dxa"/>
            <w:vAlign w:val="center"/>
          </w:tcPr>
          <w:p w14:paraId="0563D223" w14:textId="77777777" w:rsidR="00F70871" w:rsidRDefault="00F70871" w:rsidP="000D22D9">
            <w:pPr>
              <w:widowControl w:val="0"/>
              <w:autoSpaceDE w:val="0"/>
              <w:autoSpaceDN w:val="0"/>
              <w:spacing w:before="2"/>
              <w:rPr>
                <w:rFonts w:ascii="Century Gothic" w:eastAsia="Calibri" w:hAnsi="Century Gothic"/>
                <w:sz w:val="20"/>
                <w:szCs w:val="20"/>
                <w:lang w:val="es-ES"/>
              </w:rPr>
            </w:pPr>
            <w:r>
              <w:rPr>
                <w:rFonts w:ascii="Century Gothic" w:eastAsia="Calibri" w:hAnsi="Century Gothic"/>
                <w:sz w:val="20"/>
                <w:szCs w:val="20"/>
                <w:lang w:val="es-ES"/>
              </w:rPr>
              <w:t>60 mm</w:t>
            </w:r>
          </w:p>
        </w:tc>
        <w:tc>
          <w:tcPr>
            <w:tcW w:w="4414" w:type="dxa"/>
            <w:vAlign w:val="center"/>
          </w:tcPr>
          <w:p w14:paraId="618132BF" w14:textId="77777777" w:rsidR="00F70871" w:rsidRPr="0056184E" w:rsidRDefault="00F70871" w:rsidP="000D22D9">
            <w:pPr>
              <w:widowControl w:val="0"/>
              <w:autoSpaceDE w:val="0"/>
              <w:autoSpaceDN w:val="0"/>
              <w:spacing w:before="2"/>
              <w:jc w:val="center"/>
              <w:rPr>
                <w:rFonts w:ascii="Century Gothic" w:eastAsia="Calibri" w:hAnsi="Century Gothic"/>
                <w:sz w:val="20"/>
                <w:szCs w:val="20"/>
                <w:lang w:val="es-ES"/>
              </w:rPr>
            </w:pPr>
            <w:r>
              <w:rPr>
                <w:rFonts w:ascii="Century Gothic" w:eastAsia="Calibri" w:hAnsi="Century Gothic"/>
                <w:sz w:val="20"/>
                <w:szCs w:val="20"/>
                <w:lang w:val="es-ES"/>
              </w:rPr>
              <w:t>$90.90</w:t>
            </w:r>
          </w:p>
        </w:tc>
      </w:tr>
      <w:tr w:rsidR="00F70871" w:rsidRPr="0056184E" w14:paraId="2D842936" w14:textId="77777777" w:rsidTr="000D22D9">
        <w:trPr>
          <w:trHeight w:val="276"/>
          <w:jc w:val="center"/>
        </w:trPr>
        <w:tc>
          <w:tcPr>
            <w:tcW w:w="4414" w:type="dxa"/>
            <w:vAlign w:val="center"/>
          </w:tcPr>
          <w:p w14:paraId="64A3DE1F" w14:textId="77777777" w:rsidR="00F70871" w:rsidRDefault="00F70871" w:rsidP="000D22D9">
            <w:pPr>
              <w:widowControl w:val="0"/>
              <w:autoSpaceDE w:val="0"/>
              <w:autoSpaceDN w:val="0"/>
              <w:spacing w:before="2"/>
              <w:rPr>
                <w:rFonts w:ascii="Century Gothic" w:eastAsia="Calibri" w:hAnsi="Century Gothic"/>
                <w:sz w:val="20"/>
                <w:szCs w:val="20"/>
                <w:lang w:val="es-ES"/>
              </w:rPr>
            </w:pPr>
            <w:r>
              <w:rPr>
                <w:rFonts w:ascii="Century Gothic" w:eastAsia="Calibri" w:hAnsi="Century Gothic"/>
                <w:sz w:val="20"/>
                <w:szCs w:val="20"/>
                <w:lang w:val="es-ES"/>
              </w:rPr>
              <w:t>80 mm</w:t>
            </w:r>
          </w:p>
        </w:tc>
        <w:tc>
          <w:tcPr>
            <w:tcW w:w="4414" w:type="dxa"/>
            <w:vAlign w:val="center"/>
          </w:tcPr>
          <w:p w14:paraId="7D8D3701" w14:textId="77777777" w:rsidR="00F70871" w:rsidRPr="0056184E" w:rsidRDefault="00F70871" w:rsidP="000D22D9">
            <w:pPr>
              <w:widowControl w:val="0"/>
              <w:autoSpaceDE w:val="0"/>
              <w:autoSpaceDN w:val="0"/>
              <w:spacing w:before="2"/>
              <w:jc w:val="center"/>
              <w:rPr>
                <w:rFonts w:ascii="Century Gothic" w:eastAsia="Calibri" w:hAnsi="Century Gothic"/>
                <w:sz w:val="20"/>
                <w:szCs w:val="20"/>
                <w:lang w:val="es-ES"/>
              </w:rPr>
            </w:pPr>
            <w:r>
              <w:rPr>
                <w:rFonts w:ascii="Century Gothic" w:eastAsia="Calibri" w:hAnsi="Century Gothic"/>
                <w:sz w:val="20"/>
                <w:szCs w:val="20"/>
                <w:lang w:val="es-ES"/>
              </w:rPr>
              <w:t>$103.14</w:t>
            </w:r>
          </w:p>
        </w:tc>
      </w:tr>
      <w:tr w:rsidR="00F70871" w:rsidRPr="0056184E" w14:paraId="292C8A02" w14:textId="77777777" w:rsidTr="000D22D9">
        <w:trPr>
          <w:trHeight w:val="276"/>
          <w:jc w:val="center"/>
        </w:trPr>
        <w:tc>
          <w:tcPr>
            <w:tcW w:w="4414" w:type="dxa"/>
            <w:vAlign w:val="center"/>
          </w:tcPr>
          <w:p w14:paraId="422DBC3B" w14:textId="77777777" w:rsidR="00F70871" w:rsidRDefault="00F70871" w:rsidP="000D22D9">
            <w:pPr>
              <w:widowControl w:val="0"/>
              <w:autoSpaceDE w:val="0"/>
              <w:autoSpaceDN w:val="0"/>
              <w:spacing w:before="2"/>
              <w:rPr>
                <w:rFonts w:ascii="Century Gothic" w:eastAsia="Calibri" w:hAnsi="Century Gothic"/>
                <w:sz w:val="20"/>
                <w:szCs w:val="20"/>
                <w:lang w:val="es-ES"/>
              </w:rPr>
            </w:pPr>
            <w:r>
              <w:rPr>
                <w:rFonts w:ascii="Century Gothic" w:eastAsia="Calibri" w:hAnsi="Century Gothic"/>
                <w:sz w:val="20"/>
                <w:szCs w:val="20"/>
                <w:lang w:val="es-ES"/>
              </w:rPr>
              <w:t>100 mm</w:t>
            </w:r>
          </w:p>
        </w:tc>
        <w:tc>
          <w:tcPr>
            <w:tcW w:w="4414" w:type="dxa"/>
            <w:vAlign w:val="center"/>
          </w:tcPr>
          <w:p w14:paraId="6F9B0570" w14:textId="77777777" w:rsidR="00F70871" w:rsidRPr="0056184E" w:rsidRDefault="00F70871" w:rsidP="000D22D9">
            <w:pPr>
              <w:widowControl w:val="0"/>
              <w:autoSpaceDE w:val="0"/>
              <w:autoSpaceDN w:val="0"/>
              <w:spacing w:before="2"/>
              <w:jc w:val="center"/>
              <w:rPr>
                <w:rFonts w:ascii="Century Gothic" w:eastAsia="Calibri" w:hAnsi="Century Gothic"/>
                <w:sz w:val="20"/>
                <w:szCs w:val="20"/>
                <w:lang w:val="es-ES"/>
              </w:rPr>
            </w:pPr>
            <w:r>
              <w:rPr>
                <w:rFonts w:ascii="Century Gothic" w:eastAsia="Calibri" w:hAnsi="Century Gothic"/>
                <w:sz w:val="20"/>
                <w:szCs w:val="20"/>
                <w:lang w:val="es-ES"/>
              </w:rPr>
              <w:t>$248.45</w:t>
            </w:r>
          </w:p>
        </w:tc>
      </w:tr>
    </w:tbl>
    <w:p w14:paraId="1EFF82D1" w14:textId="77777777" w:rsidR="0056184E" w:rsidRPr="0056184E" w:rsidRDefault="0056184E" w:rsidP="0056184E">
      <w:pPr>
        <w:widowControl w:val="0"/>
        <w:autoSpaceDE w:val="0"/>
        <w:autoSpaceDN w:val="0"/>
        <w:spacing w:after="0" w:line="240" w:lineRule="auto"/>
        <w:jc w:val="center"/>
        <w:rPr>
          <w:rFonts w:ascii="Century Gothic" w:eastAsia="Calibri" w:hAnsi="Century Gothic" w:cs="Times New Roman"/>
          <w:b/>
          <w:lang w:val="es-ES"/>
        </w:rPr>
      </w:pPr>
    </w:p>
    <w:p w14:paraId="47335879"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p>
    <w:p w14:paraId="17D6063B" w14:textId="77777777" w:rsidR="0056184E" w:rsidRPr="0056184E" w:rsidRDefault="0056184E" w:rsidP="0056184E">
      <w:pPr>
        <w:widowControl w:val="0"/>
        <w:numPr>
          <w:ilvl w:val="0"/>
          <w:numId w:val="48"/>
        </w:numPr>
        <w:autoSpaceDE w:val="0"/>
        <w:autoSpaceDN w:val="0"/>
        <w:spacing w:after="0" w:line="240" w:lineRule="auto"/>
        <w:contextualSpacing/>
        <w:jc w:val="both"/>
        <w:rPr>
          <w:rFonts w:ascii="Century Gothic" w:eastAsia="Calibri" w:hAnsi="Century Gothic" w:cs="Times New Roman"/>
          <w:i/>
          <w:lang w:val="es-ES"/>
        </w:rPr>
      </w:pPr>
      <w:r w:rsidRPr="0056184E">
        <w:rPr>
          <w:rFonts w:ascii="Century Gothic" w:eastAsia="Calibri" w:hAnsi="Century Gothic" w:cs="Times New Roman"/>
          <w:b/>
          <w:i/>
          <w:lang w:val="es-ES"/>
        </w:rPr>
        <w:t>Pozos:</w:t>
      </w:r>
      <w:r w:rsidRPr="0056184E">
        <w:rPr>
          <w:rFonts w:ascii="Century Gothic" w:eastAsia="Calibri" w:hAnsi="Century Gothic" w:cs="Times New Roman"/>
          <w:b/>
          <w:i/>
          <w:spacing w:val="-7"/>
          <w:lang w:val="es-ES"/>
        </w:rPr>
        <w:t xml:space="preserve"> </w:t>
      </w:r>
      <w:r w:rsidRPr="0056184E">
        <w:rPr>
          <w:rFonts w:ascii="Century Gothic" w:eastAsia="Calibri" w:hAnsi="Century Gothic" w:cs="Times New Roman"/>
          <w:b/>
          <w:i/>
          <w:lang w:val="es-ES"/>
        </w:rPr>
        <w:t>contraprestación</w:t>
      </w:r>
      <w:r w:rsidRPr="0056184E">
        <w:rPr>
          <w:rFonts w:ascii="Century Gothic" w:eastAsia="Calibri" w:hAnsi="Century Gothic" w:cs="Times New Roman"/>
          <w:b/>
          <w:i/>
          <w:spacing w:val="-5"/>
          <w:lang w:val="es-ES"/>
        </w:rPr>
        <w:t xml:space="preserve"> </w:t>
      </w:r>
      <w:r w:rsidRPr="0056184E">
        <w:rPr>
          <w:rFonts w:ascii="Century Gothic" w:eastAsia="Calibri" w:hAnsi="Century Gothic" w:cs="Times New Roman"/>
          <w:b/>
          <w:i/>
          <w:lang w:val="es-ES"/>
        </w:rPr>
        <w:t>anual</w:t>
      </w:r>
      <w:r w:rsidRPr="0056184E">
        <w:rPr>
          <w:rFonts w:ascii="Century Gothic" w:eastAsia="Calibri" w:hAnsi="Century Gothic" w:cs="Times New Roman"/>
          <w:b/>
          <w:i/>
          <w:spacing w:val="-6"/>
          <w:lang w:val="es-ES"/>
        </w:rPr>
        <w:t xml:space="preserve"> </w:t>
      </w:r>
      <w:r w:rsidRPr="0056184E">
        <w:rPr>
          <w:rFonts w:ascii="Century Gothic" w:eastAsia="Calibri" w:hAnsi="Century Gothic" w:cs="Times New Roman"/>
          <w:b/>
          <w:i/>
          <w:lang w:val="es-ES"/>
        </w:rPr>
        <w:t>(Cobro</w:t>
      </w:r>
      <w:r w:rsidRPr="0056184E">
        <w:rPr>
          <w:rFonts w:ascii="Century Gothic" w:eastAsia="Calibri" w:hAnsi="Century Gothic" w:cs="Times New Roman"/>
          <w:b/>
          <w:i/>
          <w:spacing w:val="-7"/>
          <w:lang w:val="es-ES"/>
        </w:rPr>
        <w:t xml:space="preserve"> </w:t>
      </w:r>
      <w:r w:rsidRPr="0056184E">
        <w:rPr>
          <w:rFonts w:ascii="Century Gothic" w:eastAsia="Calibri" w:hAnsi="Century Gothic" w:cs="Times New Roman"/>
          <w:b/>
          <w:i/>
          <w:lang w:val="es-ES"/>
        </w:rPr>
        <w:t>por</w:t>
      </w:r>
      <w:r w:rsidRPr="0056184E">
        <w:rPr>
          <w:rFonts w:ascii="Century Gothic" w:eastAsia="Calibri" w:hAnsi="Century Gothic" w:cs="Times New Roman"/>
          <w:b/>
          <w:i/>
          <w:spacing w:val="-6"/>
          <w:lang w:val="es-ES"/>
        </w:rPr>
        <w:t xml:space="preserve"> </w:t>
      </w:r>
      <w:r w:rsidRPr="0056184E">
        <w:rPr>
          <w:rFonts w:ascii="Century Gothic" w:eastAsia="Calibri" w:hAnsi="Century Gothic" w:cs="Times New Roman"/>
          <w:b/>
          <w:i/>
          <w:lang w:val="es-ES"/>
        </w:rPr>
        <w:t>entrada</w:t>
      </w:r>
      <w:r w:rsidRPr="0056184E">
        <w:rPr>
          <w:rFonts w:ascii="Century Gothic" w:eastAsia="Calibri" w:hAnsi="Century Gothic" w:cs="Times New Roman"/>
          <w:b/>
          <w:i/>
          <w:spacing w:val="-5"/>
          <w:lang w:val="es-ES"/>
        </w:rPr>
        <w:t xml:space="preserve"> </w:t>
      </w:r>
      <w:r w:rsidRPr="0056184E">
        <w:rPr>
          <w:rFonts w:ascii="Century Gothic" w:eastAsia="Calibri" w:hAnsi="Century Gothic" w:cs="Times New Roman"/>
          <w:b/>
          <w:i/>
          <w:lang w:val="es-ES"/>
        </w:rPr>
        <w:t>y/o</w:t>
      </w:r>
      <w:r w:rsidRPr="0056184E">
        <w:rPr>
          <w:rFonts w:ascii="Century Gothic" w:eastAsia="Calibri" w:hAnsi="Century Gothic" w:cs="Times New Roman"/>
          <w:b/>
          <w:i/>
          <w:spacing w:val="-7"/>
          <w:lang w:val="es-ES"/>
        </w:rPr>
        <w:t xml:space="preserve"> </w:t>
      </w:r>
      <w:r w:rsidRPr="0056184E">
        <w:rPr>
          <w:rFonts w:ascii="Century Gothic" w:eastAsia="Calibri" w:hAnsi="Century Gothic" w:cs="Times New Roman"/>
          <w:b/>
          <w:i/>
          <w:lang w:val="es-ES"/>
        </w:rPr>
        <w:t>salida</w:t>
      </w:r>
      <w:r w:rsidRPr="0056184E">
        <w:rPr>
          <w:rFonts w:ascii="Century Gothic" w:eastAsia="Calibri" w:hAnsi="Century Gothic" w:cs="Times New Roman"/>
          <w:b/>
          <w:i/>
          <w:spacing w:val="-5"/>
          <w:lang w:val="es-ES"/>
        </w:rPr>
        <w:t xml:space="preserve"> </w:t>
      </w:r>
      <w:r w:rsidRPr="0056184E">
        <w:rPr>
          <w:rFonts w:ascii="Century Gothic" w:eastAsia="Calibri" w:hAnsi="Century Gothic" w:cs="Times New Roman"/>
          <w:b/>
          <w:i/>
          <w:lang w:val="es-ES"/>
        </w:rPr>
        <w:t>de</w:t>
      </w:r>
      <w:r w:rsidRPr="0056184E">
        <w:rPr>
          <w:rFonts w:ascii="Century Gothic" w:eastAsia="Calibri" w:hAnsi="Century Gothic" w:cs="Times New Roman"/>
          <w:b/>
          <w:i/>
          <w:spacing w:val="-7"/>
          <w:lang w:val="es-ES"/>
        </w:rPr>
        <w:t xml:space="preserve"> </w:t>
      </w:r>
      <w:r w:rsidRPr="0056184E">
        <w:rPr>
          <w:rFonts w:ascii="Century Gothic" w:eastAsia="Calibri" w:hAnsi="Century Gothic" w:cs="Times New Roman"/>
          <w:b/>
          <w:i/>
          <w:spacing w:val="-2"/>
          <w:lang w:val="es-ES"/>
        </w:rPr>
        <w:t>Pozo)</w:t>
      </w:r>
    </w:p>
    <w:p w14:paraId="08B9CAF9"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p>
    <w:p w14:paraId="204B7078"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p>
    <w:tbl>
      <w:tblPr>
        <w:tblStyle w:val="Tablaconcuadrcula4"/>
        <w:tblW w:w="0" w:type="auto"/>
        <w:jc w:val="center"/>
        <w:tblLook w:val="04A0" w:firstRow="1" w:lastRow="0" w:firstColumn="1" w:lastColumn="0" w:noHBand="0" w:noVBand="1"/>
      </w:tblPr>
      <w:tblGrid>
        <w:gridCol w:w="3313"/>
        <w:gridCol w:w="2880"/>
      </w:tblGrid>
      <w:tr w:rsidR="0056184E" w:rsidRPr="0056184E" w14:paraId="507E09FD" w14:textId="77777777" w:rsidTr="00FF33CD">
        <w:trPr>
          <w:jc w:val="center"/>
        </w:trPr>
        <w:tc>
          <w:tcPr>
            <w:tcW w:w="0" w:type="auto"/>
            <w:shd w:val="clear" w:color="auto" w:fill="009AD9"/>
            <w:vAlign w:val="center"/>
          </w:tcPr>
          <w:p w14:paraId="09266105" w14:textId="77777777" w:rsidR="0056184E" w:rsidRPr="0056184E" w:rsidRDefault="0056184E" w:rsidP="0056184E">
            <w:pPr>
              <w:widowControl w:val="0"/>
              <w:autoSpaceDE w:val="0"/>
              <w:autoSpaceDN w:val="0"/>
              <w:jc w:val="center"/>
              <w:rPr>
                <w:rFonts w:ascii="Century Gothic" w:eastAsia="Calibri" w:hAnsi="Century Gothic"/>
                <w:color w:val="FFFFFF"/>
                <w:sz w:val="20"/>
                <w:szCs w:val="20"/>
                <w:lang w:val="es-ES"/>
              </w:rPr>
            </w:pPr>
            <w:r w:rsidRPr="0056184E">
              <w:rPr>
                <w:rFonts w:ascii="Century Gothic" w:eastAsia="Calibri" w:hAnsi="Century Gothic"/>
                <w:color w:val="FFFFFF"/>
                <w:sz w:val="20"/>
                <w:szCs w:val="20"/>
                <w:lang w:val="es-ES"/>
              </w:rPr>
              <w:t>Uso de vía de acuerdo con tipo</w:t>
            </w:r>
          </w:p>
          <w:p w14:paraId="2064C3DA" w14:textId="77777777" w:rsidR="0056184E" w:rsidRPr="0056184E" w:rsidRDefault="0056184E" w:rsidP="0056184E">
            <w:pPr>
              <w:widowControl w:val="0"/>
              <w:autoSpaceDE w:val="0"/>
              <w:autoSpaceDN w:val="0"/>
              <w:jc w:val="center"/>
              <w:rPr>
                <w:rFonts w:ascii="Century Gothic" w:eastAsia="Calibri" w:hAnsi="Century Gothic"/>
                <w:color w:val="FFFFFF"/>
                <w:sz w:val="20"/>
                <w:szCs w:val="20"/>
                <w:lang w:val="es-ES"/>
              </w:rPr>
            </w:pPr>
            <w:r w:rsidRPr="0056184E">
              <w:rPr>
                <w:rFonts w:ascii="Century Gothic" w:eastAsia="Calibri" w:hAnsi="Century Gothic"/>
                <w:color w:val="FFFFFF"/>
                <w:sz w:val="20"/>
                <w:szCs w:val="20"/>
                <w:lang w:val="es-ES"/>
              </w:rPr>
              <w:t>de pozo</w:t>
            </w:r>
          </w:p>
        </w:tc>
        <w:tc>
          <w:tcPr>
            <w:tcW w:w="2880" w:type="dxa"/>
            <w:shd w:val="clear" w:color="auto" w:fill="009AD9"/>
            <w:vAlign w:val="center"/>
          </w:tcPr>
          <w:p w14:paraId="54BA3D2A" w14:textId="77777777" w:rsidR="0056184E" w:rsidRPr="0056184E" w:rsidRDefault="0056184E" w:rsidP="0056184E">
            <w:pPr>
              <w:widowControl w:val="0"/>
              <w:autoSpaceDE w:val="0"/>
              <w:autoSpaceDN w:val="0"/>
              <w:jc w:val="center"/>
              <w:rPr>
                <w:rFonts w:ascii="Century Gothic" w:eastAsia="Calibri" w:hAnsi="Century Gothic"/>
                <w:color w:val="FFFFFF"/>
                <w:sz w:val="20"/>
                <w:szCs w:val="20"/>
                <w:lang w:val="es-ES"/>
              </w:rPr>
            </w:pPr>
            <w:r w:rsidRPr="0056184E">
              <w:rPr>
                <w:rFonts w:ascii="Century Gothic" w:eastAsia="Calibri" w:hAnsi="Century Gothic"/>
                <w:color w:val="FFFFFF"/>
                <w:sz w:val="20"/>
                <w:szCs w:val="20"/>
                <w:lang w:val="es-ES"/>
              </w:rPr>
              <w:t>Contraprestación anual por entrada o salida de pozo (se cobra por usar una vía para entrar al pozo o por usar una vía</w:t>
            </w:r>
          </w:p>
          <w:p w14:paraId="07C94C3A" w14:textId="77777777" w:rsidR="0056184E" w:rsidRPr="0056184E" w:rsidRDefault="0056184E" w:rsidP="0056184E">
            <w:pPr>
              <w:widowControl w:val="0"/>
              <w:autoSpaceDE w:val="0"/>
              <w:autoSpaceDN w:val="0"/>
              <w:jc w:val="center"/>
              <w:rPr>
                <w:rFonts w:ascii="Century Gothic" w:eastAsia="Calibri" w:hAnsi="Century Gothic"/>
                <w:color w:val="FFFFFF"/>
                <w:sz w:val="20"/>
                <w:szCs w:val="20"/>
                <w:lang w:val="es-ES"/>
              </w:rPr>
            </w:pPr>
            <w:r w:rsidRPr="0056184E">
              <w:rPr>
                <w:rFonts w:ascii="Century Gothic" w:eastAsia="Calibri" w:hAnsi="Century Gothic"/>
                <w:color w:val="FFFFFF"/>
                <w:sz w:val="20"/>
                <w:szCs w:val="20"/>
                <w:lang w:val="es-ES"/>
              </w:rPr>
              <w:t>para salir del pozo)</w:t>
            </w:r>
          </w:p>
        </w:tc>
      </w:tr>
      <w:tr w:rsidR="00F70871" w:rsidRPr="0056184E" w14:paraId="7C0417E1" w14:textId="77777777" w:rsidTr="00FF33CD">
        <w:trPr>
          <w:jc w:val="center"/>
        </w:trPr>
        <w:tc>
          <w:tcPr>
            <w:tcW w:w="0" w:type="auto"/>
          </w:tcPr>
          <w:p w14:paraId="0E51FC3D"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t>L1T</w:t>
            </w:r>
          </w:p>
        </w:tc>
        <w:tc>
          <w:tcPr>
            <w:tcW w:w="2880" w:type="dxa"/>
          </w:tcPr>
          <w:p w14:paraId="7A467504" w14:textId="7AE8FB22"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hAnsi="Century Gothic" w:cs="Arial"/>
                <w:sz w:val="20"/>
                <w:szCs w:val="20"/>
                <w:lang w:val="es-ES"/>
              </w:rPr>
              <w:t>175.71</w:t>
            </w:r>
          </w:p>
        </w:tc>
      </w:tr>
      <w:tr w:rsidR="00F70871" w:rsidRPr="0056184E" w14:paraId="32151D08" w14:textId="77777777" w:rsidTr="00FF33CD">
        <w:trPr>
          <w:jc w:val="center"/>
        </w:trPr>
        <w:tc>
          <w:tcPr>
            <w:tcW w:w="0" w:type="auto"/>
          </w:tcPr>
          <w:p w14:paraId="441515A3"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t>L2T</w:t>
            </w:r>
          </w:p>
        </w:tc>
        <w:tc>
          <w:tcPr>
            <w:tcW w:w="2880" w:type="dxa"/>
          </w:tcPr>
          <w:p w14:paraId="77EBF4A4" w14:textId="6658DD1E"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hAnsi="Century Gothic" w:cs="Arial"/>
                <w:sz w:val="20"/>
                <w:szCs w:val="20"/>
                <w:lang w:val="es-ES"/>
              </w:rPr>
              <w:t>341.71</w:t>
            </w:r>
          </w:p>
        </w:tc>
      </w:tr>
      <w:tr w:rsidR="00F70871" w:rsidRPr="0056184E" w14:paraId="01248E0E" w14:textId="77777777" w:rsidTr="00FF33CD">
        <w:trPr>
          <w:jc w:val="center"/>
        </w:trPr>
        <w:tc>
          <w:tcPr>
            <w:tcW w:w="0" w:type="auto"/>
          </w:tcPr>
          <w:p w14:paraId="6F0793A5"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t>L3T</w:t>
            </w:r>
          </w:p>
        </w:tc>
        <w:tc>
          <w:tcPr>
            <w:tcW w:w="2880" w:type="dxa"/>
          </w:tcPr>
          <w:p w14:paraId="10B815AF" w14:textId="5D99FFA6"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hAnsi="Century Gothic" w:cs="Arial"/>
                <w:sz w:val="20"/>
                <w:szCs w:val="20"/>
                <w:lang w:val="es-ES"/>
              </w:rPr>
              <w:t>234.04</w:t>
            </w:r>
          </w:p>
        </w:tc>
      </w:tr>
      <w:tr w:rsidR="00F70871" w:rsidRPr="0056184E" w14:paraId="1B953578" w14:textId="77777777" w:rsidTr="00FF33CD">
        <w:trPr>
          <w:jc w:val="center"/>
        </w:trPr>
        <w:tc>
          <w:tcPr>
            <w:tcW w:w="0" w:type="auto"/>
          </w:tcPr>
          <w:p w14:paraId="726A5A64"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t>L4T</w:t>
            </w:r>
          </w:p>
        </w:tc>
        <w:tc>
          <w:tcPr>
            <w:tcW w:w="2880" w:type="dxa"/>
          </w:tcPr>
          <w:p w14:paraId="751AAE14" w14:textId="04F8FECD"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hAnsi="Century Gothic" w:cs="Arial"/>
                <w:sz w:val="20"/>
                <w:szCs w:val="20"/>
                <w:lang w:val="es-ES"/>
              </w:rPr>
              <w:t>320.71</w:t>
            </w:r>
          </w:p>
        </w:tc>
      </w:tr>
      <w:tr w:rsidR="00F70871" w:rsidRPr="0056184E" w14:paraId="120B70D6" w14:textId="77777777" w:rsidTr="00FF33CD">
        <w:trPr>
          <w:jc w:val="center"/>
        </w:trPr>
        <w:tc>
          <w:tcPr>
            <w:tcW w:w="0" w:type="auto"/>
          </w:tcPr>
          <w:p w14:paraId="46310E57"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t>L5T</w:t>
            </w:r>
          </w:p>
        </w:tc>
        <w:tc>
          <w:tcPr>
            <w:tcW w:w="2880" w:type="dxa"/>
          </w:tcPr>
          <w:p w14:paraId="62FFFFF6" w14:textId="2ACCF2B5"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hAnsi="Century Gothic" w:cs="Arial"/>
                <w:sz w:val="20"/>
                <w:szCs w:val="20"/>
                <w:lang w:val="es-ES"/>
              </w:rPr>
              <w:t>292.04</w:t>
            </w:r>
          </w:p>
        </w:tc>
      </w:tr>
      <w:tr w:rsidR="00F70871" w:rsidRPr="0056184E" w14:paraId="489503DF" w14:textId="77777777" w:rsidTr="00FF33CD">
        <w:trPr>
          <w:jc w:val="center"/>
        </w:trPr>
        <w:tc>
          <w:tcPr>
            <w:tcW w:w="0" w:type="auto"/>
          </w:tcPr>
          <w:p w14:paraId="5BF48DDE"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t>L6T</w:t>
            </w:r>
          </w:p>
        </w:tc>
        <w:tc>
          <w:tcPr>
            <w:tcW w:w="2880" w:type="dxa"/>
          </w:tcPr>
          <w:p w14:paraId="4FF36C77" w14:textId="5C647038"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hAnsi="Century Gothic" w:cs="Arial"/>
                <w:sz w:val="20"/>
                <w:szCs w:val="20"/>
                <w:lang w:val="es-ES"/>
              </w:rPr>
              <w:t>656.56</w:t>
            </w:r>
          </w:p>
        </w:tc>
      </w:tr>
      <w:tr w:rsidR="00F70871" w:rsidRPr="0056184E" w14:paraId="43CAAEC3" w14:textId="77777777" w:rsidTr="00FF33CD">
        <w:trPr>
          <w:jc w:val="center"/>
        </w:trPr>
        <w:tc>
          <w:tcPr>
            <w:tcW w:w="0" w:type="auto"/>
          </w:tcPr>
          <w:p w14:paraId="474BB317" w14:textId="6571E9AA" w:rsidR="00F70871" w:rsidRPr="0056184E" w:rsidRDefault="00F70871" w:rsidP="00F70871">
            <w:pPr>
              <w:widowControl w:val="0"/>
              <w:autoSpaceDE w:val="0"/>
              <w:autoSpaceDN w:val="0"/>
              <w:jc w:val="center"/>
              <w:rPr>
                <w:rFonts w:ascii="Century Gothic" w:eastAsia="Calibri" w:hAnsi="Century Gothic"/>
                <w:spacing w:val="-5"/>
                <w:sz w:val="20"/>
                <w:szCs w:val="20"/>
                <w:lang w:val="es-ES"/>
              </w:rPr>
            </w:pPr>
            <w:r>
              <w:rPr>
                <w:rFonts w:ascii="Century Gothic" w:eastAsia="Calibri" w:hAnsi="Century Gothic"/>
                <w:spacing w:val="-5"/>
                <w:sz w:val="20"/>
                <w:szCs w:val="20"/>
                <w:lang w:val="es-ES"/>
              </w:rPr>
              <w:t>K1C</w:t>
            </w:r>
          </w:p>
        </w:tc>
        <w:tc>
          <w:tcPr>
            <w:tcW w:w="2880" w:type="dxa"/>
          </w:tcPr>
          <w:p w14:paraId="3E224555" w14:textId="6B2531EB" w:rsidR="00F70871" w:rsidRPr="0056184E" w:rsidRDefault="00F70871" w:rsidP="00F70871">
            <w:pPr>
              <w:widowControl w:val="0"/>
              <w:autoSpaceDE w:val="0"/>
              <w:autoSpaceDN w:val="0"/>
              <w:jc w:val="center"/>
              <w:rPr>
                <w:rFonts w:ascii="Century Gothic" w:eastAsia="Calibri" w:hAnsi="Century Gothic"/>
                <w:sz w:val="20"/>
                <w:szCs w:val="20"/>
                <w:lang w:val="es-ES"/>
              </w:rPr>
            </w:pPr>
            <w:r>
              <w:rPr>
                <w:rFonts w:ascii="Century Gothic" w:eastAsia="Calibri" w:hAnsi="Century Gothic"/>
                <w:sz w:val="20"/>
                <w:szCs w:val="20"/>
                <w:lang w:val="es-ES"/>
              </w:rPr>
              <w:t>$955.61</w:t>
            </w:r>
          </w:p>
        </w:tc>
      </w:tr>
      <w:tr w:rsidR="00F70871" w:rsidRPr="0056184E" w14:paraId="743D9611" w14:textId="77777777" w:rsidTr="00FF33CD">
        <w:trPr>
          <w:jc w:val="center"/>
        </w:trPr>
        <w:tc>
          <w:tcPr>
            <w:tcW w:w="0" w:type="auto"/>
          </w:tcPr>
          <w:p w14:paraId="17C25868"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lastRenderedPageBreak/>
              <w:t>K2C</w:t>
            </w:r>
          </w:p>
        </w:tc>
        <w:tc>
          <w:tcPr>
            <w:tcW w:w="2880" w:type="dxa"/>
          </w:tcPr>
          <w:p w14:paraId="15C651D2" w14:textId="5F651AE0"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eastAsia="Calibri" w:hAnsi="Century Gothic"/>
                <w:sz w:val="20"/>
                <w:szCs w:val="20"/>
                <w:lang w:val="es-ES"/>
              </w:rPr>
              <w:t>842.97</w:t>
            </w:r>
          </w:p>
        </w:tc>
      </w:tr>
      <w:tr w:rsidR="00F70871" w:rsidRPr="0056184E" w14:paraId="5D90CFF2" w14:textId="77777777" w:rsidTr="00FF33CD">
        <w:trPr>
          <w:jc w:val="center"/>
        </w:trPr>
        <w:tc>
          <w:tcPr>
            <w:tcW w:w="0" w:type="auto"/>
          </w:tcPr>
          <w:p w14:paraId="79B2ED87"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t>K3C</w:t>
            </w:r>
          </w:p>
        </w:tc>
        <w:tc>
          <w:tcPr>
            <w:tcW w:w="2880" w:type="dxa"/>
          </w:tcPr>
          <w:p w14:paraId="604F4ED9" w14:textId="52BFF21D"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hAnsi="Century Gothic" w:cs="Arial"/>
                <w:sz w:val="20"/>
                <w:szCs w:val="20"/>
                <w:lang w:val="es-ES"/>
              </w:rPr>
              <w:t>746.62</w:t>
            </w:r>
          </w:p>
        </w:tc>
      </w:tr>
      <w:tr w:rsidR="00F70871" w:rsidRPr="0056184E" w14:paraId="616D2CC4" w14:textId="77777777" w:rsidTr="00FF33CD">
        <w:trPr>
          <w:jc w:val="center"/>
        </w:trPr>
        <w:tc>
          <w:tcPr>
            <w:tcW w:w="0" w:type="auto"/>
          </w:tcPr>
          <w:p w14:paraId="17864D16"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t>M2T</w:t>
            </w:r>
          </w:p>
        </w:tc>
        <w:tc>
          <w:tcPr>
            <w:tcW w:w="2880" w:type="dxa"/>
          </w:tcPr>
          <w:p w14:paraId="1647F420" w14:textId="3A02E219"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hAnsi="Century Gothic" w:cs="Arial"/>
                <w:sz w:val="20"/>
                <w:szCs w:val="20"/>
                <w:lang w:val="es-ES"/>
              </w:rPr>
              <w:t>553.90</w:t>
            </w:r>
          </w:p>
        </w:tc>
      </w:tr>
      <w:tr w:rsidR="00F70871" w:rsidRPr="0056184E" w14:paraId="509DA544" w14:textId="77777777" w:rsidTr="00FF33CD">
        <w:trPr>
          <w:jc w:val="center"/>
        </w:trPr>
        <w:tc>
          <w:tcPr>
            <w:tcW w:w="0" w:type="auto"/>
          </w:tcPr>
          <w:p w14:paraId="345B3D6F"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t>M1C</w:t>
            </w:r>
          </w:p>
        </w:tc>
        <w:tc>
          <w:tcPr>
            <w:tcW w:w="2880" w:type="dxa"/>
          </w:tcPr>
          <w:p w14:paraId="2B50AA2F" w14:textId="337D070B"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hAnsi="Century Gothic" w:cs="Arial"/>
                <w:sz w:val="20"/>
                <w:szCs w:val="20"/>
                <w:lang w:val="es-ES"/>
              </w:rPr>
              <w:t>411.58</w:t>
            </w:r>
          </w:p>
        </w:tc>
      </w:tr>
      <w:tr w:rsidR="00F70871" w:rsidRPr="0056184E" w14:paraId="55F769B5" w14:textId="77777777" w:rsidTr="00FF33CD">
        <w:trPr>
          <w:jc w:val="center"/>
        </w:trPr>
        <w:tc>
          <w:tcPr>
            <w:tcW w:w="0" w:type="auto"/>
          </w:tcPr>
          <w:p w14:paraId="4AD9F386"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t>M3C</w:t>
            </w:r>
          </w:p>
        </w:tc>
        <w:tc>
          <w:tcPr>
            <w:tcW w:w="2880" w:type="dxa"/>
          </w:tcPr>
          <w:p w14:paraId="26604302" w14:textId="09199702"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hAnsi="Century Gothic" w:cs="Arial"/>
                <w:sz w:val="20"/>
                <w:szCs w:val="20"/>
                <w:lang w:val="es-ES"/>
              </w:rPr>
              <w:t>507.31</w:t>
            </w:r>
          </w:p>
        </w:tc>
      </w:tr>
      <w:tr w:rsidR="00F70871" w:rsidRPr="0056184E" w14:paraId="3E9FF1B3" w14:textId="77777777" w:rsidTr="00FF33CD">
        <w:trPr>
          <w:jc w:val="center"/>
        </w:trPr>
        <w:tc>
          <w:tcPr>
            <w:tcW w:w="0" w:type="auto"/>
          </w:tcPr>
          <w:p w14:paraId="0F9F379F"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t>P2T</w:t>
            </w:r>
          </w:p>
        </w:tc>
        <w:tc>
          <w:tcPr>
            <w:tcW w:w="2880" w:type="dxa"/>
          </w:tcPr>
          <w:p w14:paraId="6A2593B2" w14:textId="0D100635"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hAnsi="Century Gothic" w:cs="Arial"/>
                <w:sz w:val="20"/>
                <w:szCs w:val="20"/>
                <w:lang w:val="es-ES"/>
              </w:rPr>
              <w:t>652.78</w:t>
            </w:r>
          </w:p>
        </w:tc>
      </w:tr>
      <w:tr w:rsidR="00F70871" w:rsidRPr="0056184E" w14:paraId="06DE327A" w14:textId="77777777" w:rsidTr="00FF33CD">
        <w:trPr>
          <w:jc w:val="center"/>
        </w:trPr>
        <w:tc>
          <w:tcPr>
            <w:tcW w:w="0" w:type="auto"/>
          </w:tcPr>
          <w:p w14:paraId="1908384C"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t>P1C</w:t>
            </w:r>
          </w:p>
        </w:tc>
        <w:tc>
          <w:tcPr>
            <w:tcW w:w="2880" w:type="dxa"/>
          </w:tcPr>
          <w:p w14:paraId="6B646E09" w14:textId="12AF99D9"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hAnsi="Century Gothic" w:cs="Arial"/>
                <w:sz w:val="20"/>
                <w:szCs w:val="20"/>
                <w:lang w:val="es-ES"/>
              </w:rPr>
              <w:t>979.77</w:t>
            </w:r>
          </w:p>
        </w:tc>
      </w:tr>
      <w:tr w:rsidR="00F70871" w:rsidRPr="0056184E" w14:paraId="56F9127E" w14:textId="77777777" w:rsidTr="00FF33CD">
        <w:trPr>
          <w:jc w:val="center"/>
        </w:trPr>
        <w:tc>
          <w:tcPr>
            <w:tcW w:w="0" w:type="auto"/>
          </w:tcPr>
          <w:p w14:paraId="154338AE"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t>P2C</w:t>
            </w:r>
          </w:p>
        </w:tc>
        <w:tc>
          <w:tcPr>
            <w:tcW w:w="2880" w:type="dxa"/>
          </w:tcPr>
          <w:p w14:paraId="4EE23431" w14:textId="2AC93D6C"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hAnsi="Century Gothic" w:cs="Arial"/>
                <w:sz w:val="20"/>
                <w:szCs w:val="20"/>
                <w:lang w:val="es-ES"/>
              </w:rPr>
              <w:t>672.60</w:t>
            </w:r>
          </w:p>
        </w:tc>
      </w:tr>
      <w:tr w:rsidR="00F70871" w:rsidRPr="0056184E" w14:paraId="1D999F4A" w14:textId="77777777" w:rsidTr="00FF33CD">
        <w:trPr>
          <w:jc w:val="center"/>
        </w:trPr>
        <w:tc>
          <w:tcPr>
            <w:tcW w:w="0" w:type="auto"/>
          </w:tcPr>
          <w:p w14:paraId="2C474BAF"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t>C1T</w:t>
            </w:r>
          </w:p>
        </w:tc>
        <w:tc>
          <w:tcPr>
            <w:tcW w:w="2880" w:type="dxa"/>
          </w:tcPr>
          <w:p w14:paraId="462F3F3B" w14:textId="6BF40E83"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hAnsi="Century Gothic" w:cs="Arial"/>
                <w:sz w:val="20"/>
                <w:szCs w:val="20"/>
                <w:lang w:val="es-ES"/>
              </w:rPr>
              <w:t>909.62</w:t>
            </w:r>
          </w:p>
        </w:tc>
      </w:tr>
      <w:tr w:rsidR="00F70871" w:rsidRPr="0056184E" w14:paraId="4887DEC6" w14:textId="77777777" w:rsidTr="00FF33CD">
        <w:trPr>
          <w:jc w:val="center"/>
        </w:trPr>
        <w:tc>
          <w:tcPr>
            <w:tcW w:w="0" w:type="auto"/>
          </w:tcPr>
          <w:p w14:paraId="2980A018"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t>C2T</w:t>
            </w:r>
          </w:p>
        </w:tc>
        <w:tc>
          <w:tcPr>
            <w:tcW w:w="2880" w:type="dxa"/>
          </w:tcPr>
          <w:p w14:paraId="468A73C3" w14:textId="2BC7B335"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eastAsia="Calibri" w:hAnsi="Century Gothic"/>
                <w:sz w:val="20"/>
                <w:szCs w:val="20"/>
                <w:lang w:val="es-ES"/>
              </w:rPr>
              <w:t>526.90</w:t>
            </w:r>
          </w:p>
        </w:tc>
      </w:tr>
      <w:tr w:rsidR="00F70871" w:rsidRPr="0056184E" w14:paraId="5593B9C9" w14:textId="77777777" w:rsidTr="00FF33CD">
        <w:trPr>
          <w:jc w:val="center"/>
        </w:trPr>
        <w:tc>
          <w:tcPr>
            <w:tcW w:w="0" w:type="auto"/>
          </w:tcPr>
          <w:p w14:paraId="1F7A3117"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t>C3T</w:t>
            </w:r>
          </w:p>
        </w:tc>
        <w:tc>
          <w:tcPr>
            <w:tcW w:w="2880" w:type="dxa"/>
          </w:tcPr>
          <w:p w14:paraId="2DBA0D0F" w14:textId="63599866"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hAnsi="Century Gothic" w:cs="Arial"/>
                <w:sz w:val="20"/>
                <w:szCs w:val="20"/>
                <w:lang w:val="es-ES"/>
              </w:rPr>
              <w:t>338.48</w:t>
            </w:r>
          </w:p>
        </w:tc>
      </w:tr>
      <w:tr w:rsidR="00F70871" w:rsidRPr="0056184E" w14:paraId="12DDB4BE" w14:textId="77777777" w:rsidTr="00FF33CD">
        <w:trPr>
          <w:jc w:val="center"/>
        </w:trPr>
        <w:tc>
          <w:tcPr>
            <w:tcW w:w="0" w:type="auto"/>
          </w:tcPr>
          <w:p w14:paraId="1F4B3CD9"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t>C1C</w:t>
            </w:r>
          </w:p>
        </w:tc>
        <w:tc>
          <w:tcPr>
            <w:tcW w:w="2880" w:type="dxa"/>
          </w:tcPr>
          <w:p w14:paraId="246A08BB" w14:textId="31D85FC9"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hAnsi="Century Gothic" w:cs="Arial"/>
                <w:sz w:val="20"/>
                <w:szCs w:val="20"/>
                <w:lang w:val="es-ES"/>
              </w:rPr>
              <w:t>679.53</w:t>
            </w:r>
          </w:p>
        </w:tc>
      </w:tr>
      <w:tr w:rsidR="00F70871" w:rsidRPr="0056184E" w14:paraId="230F3EF7" w14:textId="77777777" w:rsidTr="00FF33CD">
        <w:trPr>
          <w:jc w:val="center"/>
        </w:trPr>
        <w:tc>
          <w:tcPr>
            <w:tcW w:w="0" w:type="auto"/>
          </w:tcPr>
          <w:p w14:paraId="5E6BA973"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t>C2C</w:t>
            </w:r>
          </w:p>
        </w:tc>
        <w:tc>
          <w:tcPr>
            <w:tcW w:w="2880" w:type="dxa"/>
          </w:tcPr>
          <w:p w14:paraId="6350851B" w14:textId="19A2DAFF"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hAnsi="Century Gothic" w:cs="Arial"/>
                <w:sz w:val="20"/>
                <w:szCs w:val="20"/>
                <w:lang w:val="es-ES"/>
              </w:rPr>
              <w:t>485.50</w:t>
            </w:r>
          </w:p>
        </w:tc>
      </w:tr>
      <w:tr w:rsidR="00F70871" w:rsidRPr="0056184E" w14:paraId="2913C35A" w14:textId="77777777" w:rsidTr="00FF33CD">
        <w:trPr>
          <w:jc w:val="center"/>
        </w:trPr>
        <w:tc>
          <w:tcPr>
            <w:tcW w:w="0" w:type="auto"/>
          </w:tcPr>
          <w:p w14:paraId="1AEF61A0" w14:textId="7777777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pacing w:val="-5"/>
                <w:sz w:val="20"/>
                <w:szCs w:val="20"/>
                <w:lang w:val="es-ES"/>
              </w:rPr>
              <w:t>C3C</w:t>
            </w:r>
          </w:p>
        </w:tc>
        <w:tc>
          <w:tcPr>
            <w:tcW w:w="2880" w:type="dxa"/>
          </w:tcPr>
          <w:p w14:paraId="6C80ED12" w14:textId="105730F7" w:rsidR="00F70871" w:rsidRPr="0056184E" w:rsidRDefault="00F70871" w:rsidP="00F70871">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hAnsi="Century Gothic" w:cs="Arial"/>
                <w:sz w:val="20"/>
                <w:szCs w:val="20"/>
                <w:lang w:val="es-ES"/>
              </w:rPr>
              <w:t>476.63</w:t>
            </w:r>
          </w:p>
        </w:tc>
      </w:tr>
    </w:tbl>
    <w:p w14:paraId="763A1840"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p>
    <w:p w14:paraId="2DC1572C"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r w:rsidRPr="0056184E">
        <w:rPr>
          <w:rFonts w:ascii="Century Gothic" w:eastAsia="Calibri" w:hAnsi="Century Gothic" w:cs="Times New Roman"/>
          <w:lang w:val="es-ES"/>
        </w:rPr>
        <w:t>Cobro por:</w:t>
      </w:r>
    </w:p>
    <w:p w14:paraId="6D39F9A4"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p>
    <w:tbl>
      <w:tblPr>
        <w:tblStyle w:val="Tablaconcuadrcula4"/>
        <w:tblW w:w="0" w:type="auto"/>
        <w:jc w:val="center"/>
        <w:tblLook w:val="04A0" w:firstRow="1" w:lastRow="0" w:firstColumn="1" w:lastColumn="0" w:noHBand="0" w:noVBand="1"/>
      </w:tblPr>
      <w:tblGrid>
        <w:gridCol w:w="4414"/>
        <w:gridCol w:w="4414"/>
      </w:tblGrid>
      <w:tr w:rsidR="0056184E" w:rsidRPr="0056184E" w14:paraId="7BF2DF8D" w14:textId="77777777" w:rsidTr="00FF33CD">
        <w:trPr>
          <w:jc w:val="center"/>
        </w:trPr>
        <w:tc>
          <w:tcPr>
            <w:tcW w:w="4414" w:type="dxa"/>
            <w:shd w:val="clear" w:color="auto" w:fill="009AD9"/>
          </w:tcPr>
          <w:p w14:paraId="642AED6E" w14:textId="77777777" w:rsidR="0056184E" w:rsidRPr="0056184E" w:rsidRDefault="0056184E" w:rsidP="0056184E">
            <w:pPr>
              <w:widowControl w:val="0"/>
              <w:autoSpaceDE w:val="0"/>
              <w:autoSpaceDN w:val="0"/>
              <w:jc w:val="center"/>
              <w:rPr>
                <w:rFonts w:ascii="Century Gothic" w:eastAsia="Calibri" w:hAnsi="Century Gothic"/>
                <w:color w:val="FFFFFF"/>
                <w:sz w:val="20"/>
                <w:lang w:val="es-ES"/>
              </w:rPr>
            </w:pPr>
            <w:r w:rsidRPr="0056184E">
              <w:rPr>
                <w:rFonts w:ascii="Century Gothic" w:eastAsia="Calibri" w:hAnsi="Century Gothic"/>
                <w:color w:val="FFFFFF"/>
                <w:sz w:val="20"/>
                <w:lang w:val="es-ES"/>
              </w:rPr>
              <w:t>Concepto</w:t>
            </w:r>
          </w:p>
        </w:tc>
        <w:tc>
          <w:tcPr>
            <w:tcW w:w="4414" w:type="dxa"/>
            <w:shd w:val="clear" w:color="auto" w:fill="009AD9"/>
          </w:tcPr>
          <w:p w14:paraId="5DE381AE" w14:textId="77777777" w:rsidR="0056184E" w:rsidRPr="0056184E" w:rsidRDefault="0056184E" w:rsidP="0056184E">
            <w:pPr>
              <w:widowControl w:val="0"/>
              <w:autoSpaceDE w:val="0"/>
              <w:autoSpaceDN w:val="0"/>
              <w:jc w:val="center"/>
              <w:rPr>
                <w:rFonts w:ascii="Century Gothic" w:eastAsia="Calibri" w:hAnsi="Century Gothic"/>
                <w:color w:val="FFFFFF"/>
                <w:sz w:val="20"/>
                <w:lang w:val="es-ES"/>
              </w:rPr>
            </w:pPr>
            <w:r w:rsidRPr="0056184E">
              <w:rPr>
                <w:rFonts w:ascii="Century Gothic" w:eastAsia="Calibri" w:hAnsi="Century Gothic"/>
                <w:color w:val="FFFFFF"/>
                <w:sz w:val="20"/>
                <w:lang w:val="es-ES"/>
              </w:rPr>
              <w:t>Contraprestación anual</w:t>
            </w:r>
          </w:p>
        </w:tc>
      </w:tr>
      <w:tr w:rsidR="0056184E" w:rsidRPr="0056184E" w14:paraId="470D1FEB" w14:textId="77777777" w:rsidTr="00FF33CD">
        <w:trPr>
          <w:jc w:val="center"/>
        </w:trPr>
        <w:tc>
          <w:tcPr>
            <w:tcW w:w="4414" w:type="dxa"/>
          </w:tcPr>
          <w:p w14:paraId="2F772148" w14:textId="77777777" w:rsidR="0056184E" w:rsidRPr="0056184E" w:rsidRDefault="0056184E" w:rsidP="0056184E">
            <w:pPr>
              <w:widowControl w:val="0"/>
              <w:autoSpaceDE w:val="0"/>
              <w:autoSpaceDN w:val="0"/>
              <w:rPr>
                <w:rFonts w:ascii="Century Gothic" w:eastAsia="Calibri" w:hAnsi="Century Gothic"/>
                <w:sz w:val="20"/>
                <w:lang w:val="es-ES"/>
              </w:rPr>
            </w:pPr>
            <w:r w:rsidRPr="0056184E">
              <w:rPr>
                <w:rFonts w:ascii="Century Gothic" w:eastAsia="Calibri" w:hAnsi="Century Gothic"/>
                <w:sz w:val="20"/>
                <w:lang w:val="es-ES"/>
              </w:rPr>
              <w:t>Alojamiento de cierre de empalme y/o terminal óptica</w:t>
            </w:r>
          </w:p>
        </w:tc>
        <w:tc>
          <w:tcPr>
            <w:tcW w:w="4414" w:type="dxa"/>
          </w:tcPr>
          <w:p w14:paraId="084480C8" w14:textId="7BFE2927" w:rsidR="0056184E" w:rsidRPr="0056184E" w:rsidRDefault="0056184E" w:rsidP="0056184E">
            <w:pPr>
              <w:widowControl w:val="0"/>
              <w:autoSpaceDE w:val="0"/>
              <w:autoSpaceDN w:val="0"/>
              <w:jc w:val="center"/>
              <w:rPr>
                <w:rFonts w:ascii="Century Gothic" w:eastAsia="Calibri" w:hAnsi="Century Gothic"/>
                <w:sz w:val="20"/>
                <w:lang w:val="es-ES"/>
              </w:rPr>
            </w:pPr>
            <w:r w:rsidRPr="0056184E">
              <w:rPr>
                <w:rFonts w:ascii="Century Gothic" w:eastAsia="Calibri" w:hAnsi="Century Gothic"/>
                <w:sz w:val="20"/>
                <w:lang w:val="es-ES"/>
              </w:rPr>
              <w:t>$</w:t>
            </w:r>
            <w:r w:rsidR="00F70871">
              <w:rPr>
                <w:rFonts w:ascii="Century Gothic" w:hAnsi="Century Gothic" w:cs="Arial"/>
                <w:sz w:val="20"/>
                <w:lang w:val="es-ES"/>
              </w:rPr>
              <w:t>85.58</w:t>
            </w:r>
          </w:p>
        </w:tc>
      </w:tr>
      <w:tr w:rsidR="0056184E" w:rsidRPr="0056184E" w14:paraId="62589736" w14:textId="77777777" w:rsidTr="00FF33CD">
        <w:trPr>
          <w:jc w:val="center"/>
        </w:trPr>
        <w:tc>
          <w:tcPr>
            <w:tcW w:w="4414" w:type="dxa"/>
          </w:tcPr>
          <w:p w14:paraId="5D8E5B1A" w14:textId="77777777" w:rsidR="0056184E" w:rsidRPr="0056184E" w:rsidRDefault="0056184E" w:rsidP="0056184E">
            <w:pPr>
              <w:widowControl w:val="0"/>
              <w:autoSpaceDE w:val="0"/>
              <w:autoSpaceDN w:val="0"/>
              <w:rPr>
                <w:rFonts w:ascii="Century Gothic" w:eastAsia="Calibri" w:hAnsi="Century Gothic"/>
                <w:sz w:val="20"/>
                <w:lang w:val="es-ES"/>
              </w:rPr>
            </w:pPr>
            <w:r w:rsidRPr="0056184E">
              <w:rPr>
                <w:rFonts w:ascii="Century Gothic" w:eastAsia="Calibri" w:hAnsi="Century Gothic"/>
                <w:sz w:val="20"/>
                <w:lang w:val="es-ES"/>
              </w:rPr>
              <w:t>Alojamiento de gaza de fibra óptica en un pozo</w:t>
            </w:r>
          </w:p>
        </w:tc>
        <w:tc>
          <w:tcPr>
            <w:tcW w:w="4414" w:type="dxa"/>
          </w:tcPr>
          <w:p w14:paraId="3949E164" w14:textId="607DAA90" w:rsidR="0056184E" w:rsidRPr="0056184E" w:rsidRDefault="0056184E" w:rsidP="00F70871">
            <w:pPr>
              <w:widowControl w:val="0"/>
              <w:autoSpaceDE w:val="0"/>
              <w:autoSpaceDN w:val="0"/>
              <w:jc w:val="center"/>
              <w:rPr>
                <w:rFonts w:ascii="Century Gothic" w:eastAsia="Calibri" w:hAnsi="Century Gothic"/>
                <w:sz w:val="20"/>
                <w:lang w:val="es-ES"/>
              </w:rPr>
            </w:pPr>
            <w:r w:rsidRPr="0056184E">
              <w:rPr>
                <w:rFonts w:ascii="Century Gothic" w:eastAsia="Calibri" w:hAnsi="Century Gothic"/>
                <w:sz w:val="20"/>
                <w:lang w:val="es-ES"/>
              </w:rPr>
              <w:t>$</w:t>
            </w:r>
            <w:r w:rsidR="00F70871">
              <w:rPr>
                <w:rFonts w:ascii="Century Gothic" w:hAnsi="Century Gothic" w:cs="Arial"/>
                <w:sz w:val="20"/>
                <w:lang w:val="es-ES"/>
              </w:rPr>
              <w:t>69.39</w:t>
            </w:r>
          </w:p>
        </w:tc>
      </w:tr>
    </w:tbl>
    <w:p w14:paraId="7BADE34E"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p>
    <w:p w14:paraId="58F62EBB" w14:textId="77777777" w:rsidR="0056184E" w:rsidRPr="0056184E" w:rsidRDefault="0056184E" w:rsidP="0056184E">
      <w:pPr>
        <w:widowControl w:val="0"/>
        <w:numPr>
          <w:ilvl w:val="0"/>
          <w:numId w:val="48"/>
        </w:numPr>
        <w:autoSpaceDE w:val="0"/>
        <w:autoSpaceDN w:val="0"/>
        <w:spacing w:after="0" w:line="240" w:lineRule="auto"/>
        <w:contextualSpacing/>
        <w:jc w:val="both"/>
        <w:rPr>
          <w:rFonts w:ascii="Century Gothic" w:eastAsia="Calibri" w:hAnsi="Century Gothic" w:cs="Times New Roman"/>
          <w:i/>
          <w:lang w:val="es-ES"/>
        </w:rPr>
      </w:pPr>
      <w:r w:rsidRPr="0056184E">
        <w:rPr>
          <w:rFonts w:ascii="Century Gothic" w:eastAsia="Calibri" w:hAnsi="Century Gothic" w:cs="Times New Roman"/>
          <w:b/>
          <w:i/>
          <w:lang w:val="es-ES"/>
        </w:rPr>
        <w:t>Postes: contraprestación anual</w:t>
      </w:r>
    </w:p>
    <w:p w14:paraId="776B9E76"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p>
    <w:p w14:paraId="76AB0F99"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r w:rsidRPr="0056184E">
        <w:rPr>
          <w:rFonts w:ascii="Century Gothic" w:eastAsia="Calibri" w:hAnsi="Century Gothic" w:cs="Times New Roman"/>
          <w:lang w:val="es-ES"/>
        </w:rPr>
        <w:t>Para</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el</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cálculo</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de</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la</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contraprestación</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correspondiente</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de</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postes,</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se</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toman</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los</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 xml:space="preserve">siguientes </w:t>
      </w:r>
      <w:r w:rsidRPr="0056184E">
        <w:rPr>
          <w:rFonts w:ascii="Century Gothic" w:eastAsia="Calibri" w:hAnsi="Century Gothic" w:cs="Times New Roman"/>
          <w:spacing w:val="-2"/>
          <w:lang w:val="es-ES"/>
        </w:rPr>
        <w:t>conceptos:</w:t>
      </w:r>
    </w:p>
    <w:p w14:paraId="1B824ECE"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p>
    <w:tbl>
      <w:tblPr>
        <w:tblStyle w:val="Tablaconcuadrcula4"/>
        <w:tblW w:w="0" w:type="auto"/>
        <w:jc w:val="center"/>
        <w:tblLook w:val="04A0" w:firstRow="1" w:lastRow="0" w:firstColumn="1" w:lastColumn="0" w:noHBand="0" w:noVBand="1"/>
      </w:tblPr>
      <w:tblGrid>
        <w:gridCol w:w="4414"/>
        <w:gridCol w:w="4414"/>
      </w:tblGrid>
      <w:tr w:rsidR="0056184E" w:rsidRPr="0056184E" w14:paraId="43BC60E7" w14:textId="77777777" w:rsidTr="00FF33CD">
        <w:trPr>
          <w:jc w:val="center"/>
        </w:trPr>
        <w:tc>
          <w:tcPr>
            <w:tcW w:w="4414" w:type="dxa"/>
            <w:shd w:val="clear" w:color="auto" w:fill="009AD9"/>
            <w:vAlign w:val="center"/>
          </w:tcPr>
          <w:p w14:paraId="7115EFCD" w14:textId="77777777" w:rsidR="0056184E" w:rsidRPr="0056184E" w:rsidRDefault="0056184E" w:rsidP="0056184E">
            <w:pPr>
              <w:widowControl w:val="0"/>
              <w:autoSpaceDE w:val="0"/>
              <w:autoSpaceDN w:val="0"/>
              <w:jc w:val="center"/>
              <w:rPr>
                <w:rFonts w:ascii="Century Gothic" w:eastAsia="Calibri" w:hAnsi="Century Gothic"/>
                <w:color w:val="FFFFFF"/>
                <w:sz w:val="20"/>
                <w:lang w:val="es-ES"/>
              </w:rPr>
            </w:pPr>
            <w:r w:rsidRPr="0056184E">
              <w:rPr>
                <w:rFonts w:ascii="Century Gothic" w:eastAsia="Calibri" w:hAnsi="Century Gothic"/>
                <w:color w:val="FFFFFF"/>
                <w:sz w:val="20"/>
                <w:lang w:val="es-ES"/>
              </w:rPr>
              <w:t>Uso del Poste</w:t>
            </w:r>
          </w:p>
        </w:tc>
        <w:tc>
          <w:tcPr>
            <w:tcW w:w="4414" w:type="dxa"/>
            <w:shd w:val="clear" w:color="auto" w:fill="009AD9"/>
            <w:vAlign w:val="center"/>
          </w:tcPr>
          <w:p w14:paraId="719D89CD" w14:textId="77777777" w:rsidR="0056184E" w:rsidRPr="0056184E" w:rsidRDefault="0056184E" w:rsidP="0056184E">
            <w:pPr>
              <w:widowControl w:val="0"/>
              <w:autoSpaceDE w:val="0"/>
              <w:autoSpaceDN w:val="0"/>
              <w:jc w:val="center"/>
              <w:rPr>
                <w:rFonts w:ascii="Century Gothic" w:eastAsia="Calibri" w:hAnsi="Century Gothic"/>
                <w:color w:val="FFFFFF"/>
                <w:sz w:val="20"/>
                <w:lang w:val="es-ES"/>
              </w:rPr>
            </w:pPr>
            <w:r w:rsidRPr="0056184E">
              <w:rPr>
                <w:rFonts w:ascii="Century Gothic" w:eastAsia="Calibri" w:hAnsi="Century Gothic"/>
                <w:color w:val="FFFFFF"/>
                <w:sz w:val="20"/>
                <w:lang w:val="es-ES"/>
              </w:rPr>
              <w:t>Contraprestación</w:t>
            </w:r>
          </w:p>
        </w:tc>
      </w:tr>
      <w:tr w:rsidR="0056184E" w:rsidRPr="0056184E" w14:paraId="186FF403" w14:textId="77777777" w:rsidTr="00FF33CD">
        <w:trPr>
          <w:jc w:val="center"/>
        </w:trPr>
        <w:tc>
          <w:tcPr>
            <w:tcW w:w="4414" w:type="dxa"/>
            <w:vAlign w:val="center"/>
          </w:tcPr>
          <w:p w14:paraId="2CDE5942" w14:textId="35FC6547" w:rsidR="0056184E" w:rsidRPr="0056184E" w:rsidRDefault="0056184E" w:rsidP="0056184E">
            <w:pPr>
              <w:widowControl w:val="0"/>
              <w:autoSpaceDE w:val="0"/>
              <w:autoSpaceDN w:val="0"/>
              <w:jc w:val="center"/>
              <w:rPr>
                <w:rFonts w:ascii="Century Gothic" w:eastAsia="Calibri" w:hAnsi="Century Gothic"/>
                <w:sz w:val="20"/>
                <w:lang w:val="es-ES"/>
              </w:rPr>
            </w:pPr>
            <w:r w:rsidRPr="0056184E">
              <w:rPr>
                <w:rFonts w:ascii="Century Gothic" w:eastAsia="Calibri" w:hAnsi="Century Gothic"/>
                <w:sz w:val="20"/>
                <w:lang w:val="es-ES"/>
              </w:rPr>
              <w:t>Por kilogramo de fuerza ejercida en poste</w:t>
            </w:r>
            <w:r w:rsidR="00F70871">
              <w:rPr>
                <w:rFonts w:ascii="Century Gothic" w:eastAsia="Calibri" w:hAnsi="Century Gothic"/>
                <w:sz w:val="20"/>
                <w:lang w:val="es-ES"/>
              </w:rPr>
              <w:t xml:space="preserve"> de 25´</w:t>
            </w:r>
          </w:p>
        </w:tc>
        <w:tc>
          <w:tcPr>
            <w:tcW w:w="4414" w:type="dxa"/>
            <w:vAlign w:val="center"/>
          </w:tcPr>
          <w:p w14:paraId="6912FC8F" w14:textId="77777777" w:rsidR="0056184E" w:rsidRPr="0056184E" w:rsidRDefault="0056184E" w:rsidP="0056184E">
            <w:pPr>
              <w:widowControl w:val="0"/>
              <w:autoSpaceDE w:val="0"/>
              <w:autoSpaceDN w:val="0"/>
              <w:jc w:val="center"/>
              <w:rPr>
                <w:rFonts w:ascii="Century Gothic" w:eastAsia="Calibri" w:hAnsi="Century Gothic"/>
                <w:sz w:val="20"/>
                <w:lang w:val="es-ES"/>
              </w:rPr>
            </w:pPr>
            <w:r w:rsidRPr="0056184E">
              <w:rPr>
                <w:rFonts w:ascii="Century Gothic" w:hAnsi="Century Gothic" w:cs="Arial"/>
                <w:sz w:val="20"/>
                <w:lang w:val="es-ES"/>
              </w:rPr>
              <w:t>$2.20</w:t>
            </w:r>
            <w:r w:rsidRPr="0056184E">
              <w:rPr>
                <w:rFonts w:ascii="Century Gothic" w:eastAsia="Calibri" w:hAnsi="Century Gothic"/>
                <w:sz w:val="20"/>
                <w:lang w:val="es-ES"/>
              </w:rPr>
              <w:t>/ Kg (anual)</w:t>
            </w:r>
          </w:p>
        </w:tc>
      </w:tr>
      <w:tr w:rsidR="0056184E" w:rsidRPr="0056184E" w14:paraId="3F7EE5BC" w14:textId="77777777" w:rsidTr="00FF33CD">
        <w:trPr>
          <w:jc w:val="center"/>
        </w:trPr>
        <w:tc>
          <w:tcPr>
            <w:tcW w:w="4414" w:type="dxa"/>
            <w:vAlign w:val="center"/>
          </w:tcPr>
          <w:p w14:paraId="19F0C672" w14:textId="0E183781" w:rsidR="0056184E" w:rsidRPr="0056184E" w:rsidRDefault="0056184E" w:rsidP="0056184E">
            <w:pPr>
              <w:widowControl w:val="0"/>
              <w:autoSpaceDE w:val="0"/>
              <w:autoSpaceDN w:val="0"/>
              <w:jc w:val="center"/>
              <w:rPr>
                <w:rFonts w:ascii="Century Gothic" w:eastAsia="Calibri" w:hAnsi="Century Gothic"/>
                <w:sz w:val="20"/>
                <w:lang w:val="es-ES"/>
              </w:rPr>
            </w:pPr>
            <w:r w:rsidRPr="0056184E">
              <w:rPr>
                <w:rFonts w:ascii="Century Gothic" w:eastAsia="Calibri" w:hAnsi="Century Gothic"/>
                <w:sz w:val="20"/>
                <w:lang w:val="es-ES"/>
              </w:rPr>
              <w:t xml:space="preserve">Por apoyos de protecciones para subidas o </w:t>
            </w:r>
            <w:proofErr w:type="spellStart"/>
            <w:r w:rsidRPr="0056184E">
              <w:rPr>
                <w:rFonts w:ascii="Century Gothic" w:eastAsia="Calibri" w:hAnsi="Century Gothic"/>
                <w:sz w:val="20"/>
                <w:lang w:val="es-ES"/>
              </w:rPr>
              <w:t>aterrizamientos</w:t>
            </w:r>
            <w:proofErr w:type="spellEnd"/>
            <w:r w:rsidR="00F70871">
              <w:rPr>
                <w:rFonts w:ascii="Century Gothic" w:eastAsia="Calibri" w:hAnsi="Century Gothic"/>
                <w:sz w:val="20"/>
                <w:lang w:val="es-ES"/>
              </w:rPr>
              <w:t xml:space="preserve"> (por evento)</w:t>
            </w:r>
          </w:p>
        </w:tc>
        <w:tc>
          <w:tcPr>
            <w:tcW w:w="4414" w:type="dxa"/>
            <w:vAlign w:val="center"/>
          </w:tcPr>
          <w:p w14:paraId="44F9D576" w14:textId="77777777" w:rsidR="0056184E" w:rsidRPr="0056184E" w:rsidRDefault="0056184E" w:rsidP="0056184E">
            <w:pPr>
              <w:widowControl w:val="0"/>
              <w:autoSpaceDE w:val="0"/>
              <w:autoSpaceDN w:val="0"/>
              <w:jc w:val="center"/>
              <w:rPr>
                <w:rFonts w:ascii="Century Gothic" w:eastAsia="Calibri" w:hAnsi="Century Gothic"/>
                <w:sz w:val="20"/>
                <w:lang w:val="es-ES"/>
              </w:rPr>
            </w:pPr>
            <w:r w:rsidRPr="0056184E">
              <w:rPr>
                <w:rFonts w:ascii="Century Gothic" w:eastAsia="Calibri" w:hAnsi="Century Gothic"/>
                <w:sz w:val="20"/>
                <w:lang w:val="es-ES"/>
              </w:rPr>
              <w:t>$</w:t>
            </w:r>
            <w:r w:rsidRPr="0056184E">
              <w:rPr>
                <w:rFonts w:ascii="Century Gothic" w:hAnsi="Century Gothic" w:cs="Arial"/>
                <w:sz w:val="20"/>
                <w:lang w:val="es-ES"/>
              </w:rPr>
              <w:t>234.47</w:t>
            </w:r>
            <w:r w:rsidRPr="0056184E">
              <w:rPr>
                <w:rFonts w:ascii="Century Gothic" w:eastAsia="Calibri" w:hAnsi="Century Gothic"/>
                <w:sz w:val="20"/>
                <w:lang w:val="es-ES"/>
              </w:rPr>
              <w:t xml:space="preserve"> (Por evento)</w:t>
            </w:r>
          </w:p>
        </w:tc>
      </w:tr>
    </w:tbl>
    <w:p w14:paraId="02403D49"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p>
    <w:p w14:paraId="50C73B54" w14:textId="4FB21A97" w:rsidR="00F70871" w:rsidRPr="0056184E" w:rsidRDefault="0056184E" w:rsidP="00F70871">
      <w:pPr>
        <w:spacing w:before="120" w:after="120"/>
        <w:jc w:val="both"/>
        <w:rPr>
          <w:rFonts w:ascii="Century Gothic" w:eastAsia="Calibri" w:hAnsi="Century Gothic" w:cs="Times New Roman"/>
          <w:lang w:val="es-ES"/>
        </w:rPr>
      </w:pPr>
      <w:r w:rsidRPr="0056184E">
        <w:rPr>
          <w:rFonts w:ascii="Century Gothic" w:eastAsia="Calibri" w:hAnsi="Century Gothic" w:cs="Times New Roman"/>
          <w:lang w:val="es-ES"/>
        </w:rPr>
        <w:t xml:space="preserve">Sobre el cable del </w:t>
      </w:r>
      <w:r w:rsidRPr="0056184E">
        <w:rPr>
          <w:rFonts w:ascii="Century Gothic" w:eastAsia="Calibri" w:hAnsi="Century Gothic" w:cs="Times New Roman"/>
        </w:rPr>
        <w:t xml:space="preserve">Concesionario </w:t>
      </w:r>
      <w:r w:rsidRPr="0056184E">
        <w:rPr>
          <w:rFonts w:ascii="Century Gothic" w:eastAsia="Calibri" w:hAnsi="Century Gothic" w:cs="Times New Roman"/>
          <w:lang w:val="es-ES"/>
        </w:rPr>
        <w:t>Solicitante se podrán colocar elementos como cierres, empalmes, terminales, u otros, sin que estén apoyados en el poste</w:t>
      </w:r>
      <w:r w:rsidR="00194B16">
        <w:rPr>
          <w:rFonts w:ascii="Century Gothic" w:eastAsia="Calibri" w:hAnsi="Century Gothic" w:cs="Times New Roman"/>
          <w:lang w:val="es-ES"/>
        </w:rPr>
        <w:t>.</w:t>
      </w:r>
      <w:r w:rsidR="00F70871">
        <w:rPr>
          <w:rFonts w:ascii="Century Gothic" w:eastAsia="Calibri" w:hAnsi="Century Gothic" w:cs="Times New Roman"/>
          <w:lang w:val="es-ES"/>
        </w:rPr>
        <w:t xml:space="preserve"> </w:t>
      </w:r>
    </w:p>
    <w:p w14:paraId="7B3D9593" w14:textId="77777777" w:rsidR="0056184E" w:rsidRPr="0056184E" w:rsidRDefault="0056184E" w:rsidP="0056184E">
      <w:pPr>
        <w:widowControl w:val="0"/>
        <w:autoSpaceDE w:val="0"/>
        <w:autoSpaceDN w:val="0"/>
        <w:spacing w:before="181" w:after="0" w:line="256" w:lineRule="auto"/>
        <w:ind w:right="15"/>
        <w:jc w:val="both"/>
        <w:rPr>
          <w:rFonts w:ascii="Century Gothic" w:eastAsia="Calibri" w:hAnsi="Century Gothic" w:cs="Times New Roman"/>
          <w:b/>
          <w:lang w:val="es-ES"/>
        </w:rPr>
      </w:pPr>
      <w:r w:rsidRPr="0056184E">
        <w:rPr>
          <w:rFonts w:ascii="Century Gothic" w:eastAsia="Calibri" w:hAnsi="Century Gothic" w:cs="Times New Roman"/>
          <w:b/>
          <w:lang w:val="es-ES"/>
        </w:rPr>
        <w:t>Ejemplo de cálculo de tensión total ejercida por el cable en poste y de la tarifa correspondiente por uso de este:</w:t>
      </w:r>
    </w:p>
    <w:p w14:paraId="04A02A42" w14:textId="77777777" w:rsidR="0056184E" w:rsidRPr="0056184E" w:rsidRDefault="0056184E" w:rsidP="0056184E">
      <w:pPr>
        <w:widowControl w:val="0"/>
        <w:autoSpaceDE w:val="0"/>
        <w:autoSpaceDN w:val="0"/>
        <w:spacing w:before="164" w:after="0"/>
        <w:ind w:right="15"/>
        <w:jc w:val="both"/>
        <w:rPr>
          <w:rFonts w:ascii="Century Gothic" w:eastAsia="Calibri" w:hAnsi="Century Gothic" w:cs="Times New Roman"/>
          <w:lang w:val="es-ES"/>
        </w:rPr>
      </w:pPr>
      <w:r w:rsidRPr="0056184E">
        <w:rPr>
          <w:rFonts w:ascii="Century Gothic" w:eastAsia="Calibri" w:hAnsi="Century Gothic" w:cs="Times New Roman"/>
          <w:lang w:val="es-ES"/>
        </w:rPr>
        <w:t>Para fines de este ejercicio, se realizarán las estimaciones para dos cables de 24 y 144 fibras ópticas en su interior, con diámetro de 30.40 milímetros y 40.33 milímetros respectivamente. Adicionalmente,</w:t>
      </w:r>
      <w:r w:rsidRPr="0056184E">
        <w:rPr>
          <w:rFonts w:ascii="Century Gothic" w:eastAsia="Calibri" w:hAnsi="Century Gothic" w:cs="Times New Roman"/>
          <w:spacing w:val="-5"/>
          <w:lang w:val="es-ES"/>
        </w:rPr>
        <w:t xml:space="preserve"> </w:t>
      </w:r>
      <w:r w:rsidRPr="0056184E">
        <w:rPr>
          <w:rFonts w:ascii="Century Gothic" w:eastAsia="Calibri" w:hAnsi="Century Gothic" w:cs="Times New Roman"/>
          <w:lang w:val="es-ES"/>
        </w:rPr>
        <w:t>se</w:t>
      </w:r>
      <w:r w:rsidRPr="0056184E">
        <w:rPr>
          <w:rFonts w:ascii="Century Gothic" w:eastAsia="Calibri" w:hAnsi="Century Gothic" w:cs="Times New Roman"/>
          <w:spacing w:val="-6"/>
          <w:lang w:val="es-ES"/>
        </w:rPr>
        <w:t xml:space="preserve"> </w:t>
      </w:r>
      <w:r w:rsidRPr="0056184E">
        <w:rPr>
          <w:rFonts w:ascii="Century Gothic" w:eastAsia="Calibri" w:hAnsi="Century Gothic" w:cs="Times New Roman"/>
          <w:lang w:val="es-ES"/>
        </w:rPr>
        <w:t>supondrá</w:t>
      </w:r>
      <w:r w:rsidRPr="0056184E">
        <w:rPr>
          <w:rFonts w:ascii="Century Gothic" w:eastAsia="Calibri" w:hAnsi="Century Gothic" w:cs="Times New Roman"/>
          <w:spacing w:val="-4"/>
          <w:lang w:val="es-ES"/>
        </w:rPr>
        <w:t xml:space="preserve"> </w:t>
      </w:r>
      <w:r w:rsidRPr="0056184E">
        <w:rPr>
          <w:rFonts w:ascii="Century Gothic" w:eastAsia="Calibri" w:hAnsi="Century Gothic" w:cs="Times New Roman"/>
          <w:lang w:val="es-ES"/>
        </w:rPr>
        <w:t>que</w:t>
      </w:r>
      <w:r w:rsidRPr="0056184E">
        <w:rPr>
          <w:rFonts w:ascii="Century Gothic" w:eastAsia="Calibri" w:hAnsi="Century Gothic" w:cs="Times New Roman"/>
          <w:spacing w:val="-6"/>
          <w:lang w:val="es-ES"/>
        </w:rPr>
        <w:t xml:space="preserve"> </w:t>
      </w:r>
      <w:r w:rsidRPr="0056184E">
        <w:rPr>
          <w:rFonts w:ascii="Century Gothic" w:eastAsia="Calibri" w:hAnsi="Century Gothic" w:cs="Times New Roman"/>
          <w:lang w:val="es-ES"/>
        </w:rPr>
        <w:t>el</w:t>
      </w:r>
      <w:r w:rsidRPr="0056184E">
        <w:rPr>
          <w:rFonts w:ascii="Century Gothic" w:eastAsia="Calibri" w:hAnsi="Century Gothic" w:cs="Times New Roman"/>
          <w:spacing w:val="-7"/>
          <w:lang w:val="es-ES"/>
        </w:rPr>
        <w:t xml:space="preserve"> </w:t>
      </w:r>
      <w:r w:rsidRPr="0056184E">
        <w:rPr>
          <w:rFonts w:ascii="Century Gothic" w:eastAsia="Calibri" w:hAnsi="Century Gothic" w:cs="Times New Roman"/>
          <w:lang w:val="es-ES"/>
        </w:rPr>
        <w:t>primer</w:t>
      </w:r>
      <w:r w:rsidRPr="0056184E">
        <w:rPr>
          <w:rFonts w:ascii="Century Gothic" w:eastAsia="Calibri" w:hAnsi="Century Gothic" w:cs="Times New Roman"/>
          <w:spacing w:val="-5"/>
          <w:lang w:val="es-ES"/>
        </w:rPr>
        <w:t xml:space="preserve"> </w:t>
      </w:r>
      <w:r w:rsidRPr="0056184E">
        <w:rPr>
          <w:rFonts w:ascii="Century Gothic" w:eastAsia="Calibri" w:hAnsi="Century Gothic" w:cs="Times New Roman"/>
          <w:lang w:val="es-ES"/>
        </w:rPr>
        <w:t>cable</w:t>
      </w:r>
      <w:r w:rsidRPr="0056184E">
        <w:rPr>
          <w:rFonts w:ascii="Century Gothic" w:eastAsia="Calibri" w:hAnsi="Century Gothic" w:cs="Times New Roman"/>
          <w:spacing w:val="-6"/>
          <w:lang w:val="es-ES"/>
        </w:rPr>
        <w:t xml:space="preserve"> </w:t>
      </w:r>
      <w:r w:rsidRPr="0056184E">
        <w:rPr>
          <w:rFonts w:ascii="Century Gothic" w:eastAsia="Calibri" w:hAnsi="Century Gothic" w:cs="Times New Roman"/>
          <w:lang w:val="es-ES"/>
        </w:rPr>
        <w:t>tiene</w:t>
      </w:r>
      <w:r w:rsidRPr="0056184E">
        <w:rPr>
          <w:rFonts w:ascii="Century Gothic" w:eastAsia="Calibri" w:hAnsi="Century Gothic" w:cs="Times New Roman"/>
          <w:spacing w:val="-4"/>
          <w:lang w:val="es-ES"/>
        </w:rPr>
        <w:t xml:space="preserve"> </w:t>
      </w:r>
      <w:r w:rsidRPr="0056184E">
        <w:rPr>
          <w:rFonts w:ascii="Century Gothic" w:eastAsia="Calibri" w:hAnsi="Century Gothic" w:cs="Times New Roman"/>
          <w:lang w:val="es-ES"/>
        </w:rPr>
        <w:t>un</w:t>
      </w:r>
      <w:r w:rsidRPr="0056184E">
        <w:rPr>
          <w:rFonts w:ascii="Century Gothic" w:eastAsia="Calibri" w:hAnsi="Century Gothic" w:cs="Times New Roman"/>
          <w:spacing w:val="-7"/>
          <w:lang w:val="es-ES"/>
        </w:rPr>
        <w:t xml:space="preserve"> </w:t>
      </w:r>
      <w:r w:rsidRPr="0056184E">
        <w:rPr>
          <w:rFonts w:ascii="Century Gothic" w:eastAsia="Calibri" w:hAnsi="Century Gothic" w:cs="Times New Roman"/>
          <w:lang w:val="es-ES"/>
        </w:rPr>
        <w:t>peso</w:t>
      </w:r>
      <w:r w:rsidRPr="0056184E">
        <w:rPr>
          <w:rFonts w:ascii="Century Gothic" w:eastAsia="Calibri" w:hAnsi="Century Gothic" w:cs="Times New Roman"/>
          <w:spacing w:val="-6"/>
          <w:lang w:val="es-ES"/>
        </w:rPr>
        <w:t xml:space="preserve"> </w:t>
      </w:r>
      <w:r w:rsidRPr="0056184E">
        <w:rPr>
          <w:rFonts w:ascii="Century Gothic" w:eastAsia="Calibri" w:hAnsi="Century Gothic" w:cs="Times New Roman"/>
          <w:lang w:val="es-ES"/>
        </w:rPr>
        <w:t>de</w:t>
      </w:r>
      <w:r w:rsidRPr="0056184E">
        <w:rPr>
          <w:rFonts w:ascii="Century Gothic" w:eastAsia="Calibri" w:hAnsi="Century Gothic" w:cs="Times New Roman"/>
          <w:spacing w:val="-7"/>
          <w:lang w:val="es-ES"/>
        </w:rPr>
        <w:t xml:space="preserve"> </w:t>
      </w:r>
      <w:r w:rsidRPr="0056184E">
        <w:rPr>
          <w:rFonts w:ascii="Century Gothic" w:eastAsia="Calibri" w:hAnsi="Century Gothic" w:cs="Times New Roman"/>
          <w:lang w:val="es-ES"/>
        </w:rPr>
        <w:t>250</w:t>
      </w:r>
      <w:r w:rsidRPr="0056184E">
        <w:rPr>
          <w:rFonts w:ascii="Century Gothic" w:eastAsia="Calibri" w:hAnsi="Century Gothic" w:cs="Times New Roman"/>
          <w:spacing w:val="-6"/>
          <w:lang w:val="es-ES"/>
        </w:rPr>
        <w:t xml:space="preserve"> </w:t>
      </w:r>
      <w:r w:rsidRPr="0056184E">
        <w:rPr>
          <w:rFonts w:ascii="Century Gothic" w:eastAsia="Calibri" w:hAnsi="Century Gothic" w:cs="Times New Roman"/>
          <w:lang w:val="es-ES"/>
        </w:rPr>
        <w:t>Kg/Km</w:t>
      </w:r>
      <w:r w:rsidRPr="0056184E">
        <w:rPr>
          <w:rFonts w:ascii="Century Gothic" w:eastAsia="Calibri" w:hAnsi="Century Gothic" w:cs="Times New Roman"/>
          <w:spacing w:val="-3"/>
          <w:lang w:val="es-ES"/>
        </w:rPr>
        <w:t xml:space="preserve"> </w:t>
      </w:r>
      <w:r w:rsidRPr="0056184E">
        <w:rPr>
          <w:rFonts w:ascii="Century Gothic" w:eastAsia="Calibri" w:hAnsi="Century Gothic" w:cs="Times New Roman"/>
          <w:lang w:val="es-ES"/>
        </w:rPr>
        <w:t>y</w:t>
      </w:r>
      <w:r w:rsidRPr="0056184E">
        <w:rPr>
          <w:rFonts w:ascii="Century Gothic" w:eastAsia="Calibri" w:hAnsi="Century Gothic" w:cs="Times New Roman"/>
          <w:spacing w:val="-6"/>
          <w:lang w:val="es-ES"/>
        </w:rPr>
        <w:t xml:space="preserve"> </w:t>
      </w:r>
      <w:r w:rsidRPr="0056184E">
        <w:rPr>
          <w:rFonts w:ascii="Century Gothic" w:eastAsia="Calibri" w:hAnsi="Century Gothic" w:cs="Times New Roman"/>
          <w:lang w:val="es-ES"/>
        </w:rPr>
        <w:t>el</w:t>
      </w:r>
      <w:r w:rsidRPr="0056184E">
        <w:rPr>
          <w:rFonts w:ascii="Century Gothic" w:eastAsia="Calibri" w:hAnsi="Century Gothic" w:cs="Times New Roman"/>
          <w:spacing w:val="-7"/>
          <w:lang w:val="es-ES"/>
        </w:rPr>
        <w:t xml:space="preserve"> </w:t>
      </w:r>
      <w:r w:rsidRPr="0056184E">
        <w:rPr>
          <w:rFonts w:ascii="Century Gothic" w:eastAsia="Calibri" w:hAnsi="Century Gothic" w:cs="Times New Roman"/>
          <w:lang w:val="es-ES"/>
        </w:rPr>
        <w:t>segundo</w:t>
      </w:r>
      <w:r w:rsidRPr="0056184E">
        <w:rPr>
          <w:rFonts w:ascii="Century Gothic" w:eastAsia="Calibri" w:hAnsi="Century Gothic" w:cs="Times New Roman"/>
          <w:spacing w:val="-7"/>
          <w:lang w:val="es-ES"/>
        </w:rPr>
        <w:t xml:space="preserve"> </w:t>
      </w:r>
      <w:r w:rsidRPr="0056184E">
        <w:rPr>
          <w:rFonts w:ascii="Century Gothic" w:eastAsia="Calibri" w:hAnsi="Century Gothic" w:cs="Times New Roman"/>
          <w:lang w:val="es-ES"/>
        </w:rPr>
        <w:t>tiene un peso de 340 Kg/Km.</w:t>
      </w:r>
    </w:p>
    <w:p w14:paraId="0F81D137" w14:textId="77777777" w:rsidR="0056184E" w:rsidRPr="0056184E" w:rsidRDefault="0056184E" w:rsidP="0056184E">
      <w:pPr>
        <w:widowControl w:val="0"/>
        <w:autoSpaceDE w:val="0"/>
        <w:autoSpaceDN w:val="0"/>
        <w:spacing w:before="160" w:after="0" w:line="261" w:lineRule="auto"/>
        <w:ind w:right="15"/>
        <w:jc w:val="both"/>
        <w:rPr>
          <w:rFonts w:ascii="Century Gothic" w:eastAsia="Calibri" w:hAnsi="Century Gothic" w:cs="Times New Roman"/>
          <w:lang w:val="es-ES"/>
        </w:rPr>
      </w:pPr>
      <w:r w:rsidRPr="0056184E">
        <w:rPr>
          <w:rFonts w:ascii="Century Gothic" w:eastAsia="Calibri" w:hAnsi="Century Gothic" w:cs="Times New Roman"/>
          <w:lang w:val="es-ES"/>
        </w:rPr>
        <w:t>Ahora bien, para el cálculo de la contraprestación por uso de poste, se deberá estimar la fuerza total</w:t>
      </w:r>
      <w:r w:rsidRPr="0056184E">
        <w:rPr>
          <w:rFonts w:ascii="Century Gothic" w:eastAsia="Calibri" w:hAnsi="Century Gothic" w:cs="Times New Roman"/>
          <w:spacing w:val="-1"/>
          <w:lang w:val="es-ES"/>
        </w:rPr>
        <w:t xml:space="preserve"> </w:t>
      </w:r>
      <w:r w:rsidRPr="0056184E">
        <w:rPr>
          <w:rFonts w:ascii="Century Gothic" w:eastAsia="Calibri" w:hAnsi="Century Gothic" w:cs="Times New Roman"/>
          <w:lang w:val="es-ES"/>
        </w:rPr>
        <w:t>(tensión</w:t>
      </w:r>
      <w:r w:rsidRPr="0056184E">
        <w:rPr>
          <w:rFonts w:ascii="Century Gothic" w:eastAsia="Calibri" w:hAnsi="Century Gothic" w:cs="Times New Roman"/>
          <w:spacing w:val="-1"/>
          <w:lang w:val="es-ES"/>
        </w:rPr>
        <w:t xml:space="preserve"> </w:t>
      </w:r>
      <w:r w:rsidRPr="0056184E">
        <w:rPr>
          <w:rFonts w:ascii="Century Gothic" w:eastAsia="Calibri" w:hAnsi="Century Gothic" w:cs="Times New Roman"/>
          <w:lang w:val="es-ES"/>
        </w:rPr>
        <w:t>total) ejercida</w:t>
      </w:r>
      <w:r w:rsidRPr="0056184E">
        <w:rPr>
          <w:rFonts w:ascii="Century Gothic" w:eastAsia="Calibri" w:hAnsi="Century Gothic" w:cs="Times New Roman"/>
          <w:spacing w:val="-1"/>
          <w:lang w:val="es-ES"/>
        </w:rPr>
        <w:t xml:space="preserve"> </w:t>
      </w:r>
      <w:r w:rsidRPr="0056184E">
        <w:rPr>
          <w:rFonts w:ascii="Century Gothic" w:eastAsia="Calibri" w:hAnsi="Century Gothic" w:cs="Times New Roman"/>
          <w:lang w:val="es-ES"/>
        </w:rPr>
        <w:t>por el</w:t>
      </w:r>
      <w:r w:rsidRPr="0056184E">
        <w:rPr>
          <w:rFonts w:ascii="Century Gothic" w:eastAsia="Calibri" w:hAnsi="Century Gothic" w:cs="Times New Roman"/>
          <w:spacing w:val="-2"/>
          <w:lang w:val="es-ES"/>
        </w:rPr>
        <w:t xml:space="preserve"> </w:t>
      </w:r>
      <w:r w:rsidRPr="0056184E">
        <w:rPr>
          <w:rFonts w:ascii="Century Gothic" w:eastAsia="Calibri" w:hAnsi="Century Gothic" w:cs="Times New Roman"/>
          <w:lang w:val="es-ES"/>
        </w:rPr>
        <w:t>cable</w:t>
      </w:r>
      <w:r w:rsidRPr="0056184E">
        <w:rPr>
          <w:rFonts w:ascii="Century Gothic" w:eastAsia="Calibri" w:hAnsi="Century Gothic" w:cs="Times New Roman"/>
          <w:spacing w:val="-1"/>
          <w:lang w:val="es-ES"/>
        </w:rPr>
        <w:t xml:space="preserve"> </w:t>
      </w:r>
      <w:r w:rsidRPr="0056184E">
        <w:rPr>
          <w:rFonts w:ascii="Century Gothic" w:eastAsia="Calibri" w:hAnsi="Century Gothic" w:cs="Times New Roman"/>
          <w:lang w:val="es-ES"/>
        </w:rPr>
        <w:t>(denotada</w:t>
      </w:r>
      <w:r w:rsidRPr="0056184E">
        <w:rPr>
          <w:rFonts w:ascii="Century Gothic" w:eastAsia="Calibri" w:hAnsi="Century Gothic" w:cs="Times New Roman"/>
          <w:spacing w:val="-1"/>
          <w:lang w:val="es-ES"/>
        </w:rPr>
        <w:t xml:space="preserve"> </w:t>
      </w:r>
      <w:r w:rsidRPr="0056184E">
        <w:rPr>
          <w:rFonts w:ascii="Century Gothic" w:eastAsia="Calibri" w:hAnsi="Century Gothic" w:cs="Times New Roman"/>
          <w:lang w:val="es-ES"/>
        </w:rPr>
        <w:t>por F</w:t>
      </w:r>
      <w:r w:rsidRPr="0056184E">
        <w:rPr>
          <w:rFonts w:ascii="Century Gothic" w:eastAsia="Calibri" w:hAnsi="Century Gothic" w:cs="Times New Roman"/>
          <w:vertAlign w:val="subscript"/>
          <w:lang w:val="es-ES"/>
        </w:rPr>
        <w:t>T</w:t>
      </w:r>
      <w:r w:rsidRPr="0056184E">
        <w:rPr>
          <w:rFonts w:ascii="Century Gothic" w:eastAsia="Calibri" w:hAnsi="Century Gothic" w:cs="Times New Roman"/>
          <w:lang w:val="es-ES"/>
        </w:rPr>
        <w:t>)</w:t>
      </w:r>
      <w:r w:rsidRPr="0056184E">
        <w:rPr>
          <w:rFonts w:ascii="Century Gothic" w:eastAsia="Calibri" w:hAnsi="Century Gothic" w:cs="Times New Roman"/>
          <w:spacing w:val="40"/>
          <w:lang w:val="es-ES"/>
        </w:rPr>
        <w:t xml:space="preserve"> </w:t>
      </w:r>
      <w:r w:rsidRPr="0056184E">
        <w:rPr>
          <w:rFonts w:ascii="Century Gothic" w:eastAsia="Calibri" w:hAnsi="Century Gothic" w:cs="Times New Roman"/>
          <w:lang w:val="es-ES"/>
        </w:rPr>
        <w:t>y multiplicar el</w:t>
      </w:r>
      <w:r w:rsidRPr="0056184E">
        <w:rPr>
          <w:rFonts w:ascii="Century Gothic" w:eastAsia="Calibri" w:hAnsi="Century Gothic" w:cs="Times New Roman"/>
          <w:spacing w:val="-2"/>
          <w:lang w:val="es-ES"/>
        </w:rPr>
        <w:t xml:space="preserve"> </w:t>
      </w:r>
      <w:r w:rsidRPr="0056184E">
        <w:rPr>
          <w:rFonts w:ascii="Century Gothic" w:eastAsia="Calibri" w:hAnsi="Century Gothic" w:cs="Times New Roman"/>
          <w:lang w:val="es-ES"/>
        </w:rPr>
        <w:t>valor resultante</w:t>
      </w:r>
      <w:r w:rsidRPr="0056184E">
        <w:rPr>
          <w:rFonts w:ascii="Century Gothic" w:eastAsia="Calibri" w:hAnsi="Century Gothic" w:cs="Times New Roman"/>
          <w:spacing w:val="-1"/>
          <w:lang w:val="es-ES"/>
        </w:rPr>
        <w:t xml:space="preserve"> </w:t>
      </w:r>
      <w:r w:rsidRPr="0056184E">
        <w:rPr>
          <w:rFonts w:ascii="Century Gothic" w:eastAsia="Calibri" w:hAnsi="Century Gothic" w:cs="Times New Roman"/>
          <w:lang w:val="es-ES"/>
        </w:rPr>
        <w:t xml:space="preserve">según la tarifa por kilogramo de fuerza ejercida en poste, </w:t>
      </w:r>
      <w:proofErr w:type="gramStart"/>
      <w:r w:rsidRPr="0056184E">
        <w:rPr>
          <w:rFonts w:ascii="Century Gothic" w:eastAsia="Calibri" w:hAnsi="Century Gothic" w:cs="Times New Roman"/>
          <w:lang w:val="es-ES"/>
        </w:rPr>
        <w:t>de acuerdo a</w:t>
      </w:r>
      <w:proofErr w:type="gramEnd"/>
      <w:r w:rsidRPr="0056184E">
        <w:rPr>
          <w:rFonts w:ascii="Century Gothic" w:eastAsia="Calibri" w:hAnsi="Century Gothic" w:cs="Times New Roman"/>
          <w:lang w:val="es-ES"/>
        </w:rPr>
        <w:t xml:space="preserve"> la siguiente fórmula:</w:t>
      </w:r>
    </w:p>
    <w:p w14:paraId="0243D70B" w14:textId="77777777" w:rsidR="0056184E" w:rsidRPr="0056184E" w:rsidRDefault="0056184E" w:rsidP="0056184E">
      <w:pPr>
        <w:widowControl w:val="0"/>
        <w:tabs>
          <w:tab w:val="left" w:pos="3626"/>
          <w:tab w:val="left" w:pos="4995"/>
        </w:tabs>
        <w:autoSpaceDE w:val="0"/>
        <w:autoSpaceDN w:val="0"/>
        <w:spacing w:before="158" w:after="0" w:line="240" w:lineRule="auto"/>
        <w:ind w:right="15"/>
        <w:jc w:val="center"/>
        <w:rPr>
          <w:rFonts w:ascii="Century Gothic" w:eastAsia="Calibri" w:hAnsi="Century Gothic" w:cs="Times New Roman"/>
          <w:sz w:val="16"/>
          <w:lang w:val="es-ES"/>
        </w:rPr>
      </w:pPr>
      <w:r w:rsidRPr="0056184E">
        <w:rPr>
          <w:rFonts w:ascii="Century Gothic" w:eastAsia="Calibri" w:hAnsi="Century Gothic" w:cs="Times New Roman"/>
          <w:b/>
          <w:lang w:val="es-ES"/>
        </w:rPr>
        <w:lastRenderedPageBreak/>
        <w:t>Tarifa</w:t>
      </w:r>
      <w:r w:rsidRPr="0056184E">
        <w:rPr>
          <w:rFonts w:ascii="Century Gothic" w:eastAsia="Calibri" w:hAnsi="Century Gothic" w:cs="Times New Roman"/>
          <w:b/>
          <w:spacing w:val="-3"/>
          <w:lang w:val="es-ES"/>
        </w:rPr>
        <w:t xml:space="preserve"> </w:t>
      </w:r>
      <w:r w:rsidRPr="0056184E">
        <w:rPr>
          <w:rFonts w:ascii="Century Gothic" w:eastAsia="Calibri" w:hAnsi="Century Gothic" w:cs="Times New Roman"/>
          <w:b/>
          <w:lang w:val="es-ES"/>
        </w:rPr>
        <w:t>anual</w:t>
      </w:r>
      <w:r w:rsidRPr="0056184E">
        <w:rPr>
          <w:rFonts w:ascii="Century Gothic" w:eastAsia="Calibri" w:hAnsi="Century Gothic" w:cs="Times New Roman"/>
          <w:b/>
          <w:spacing w:val="-4"/>
          <w:lang w:val="es-ES"/>
        </w:rPr>
        <w:t xml:space="preserve"> </w:t>
      </w:r>
      <w:r w:rsidRPr="0056184E">
        <w:rPr>
          <w:rFonts w:ascii="Century Gothic" w:eastAsia="Calibri" w:hAnsi="Century Gothic" w:cs="Times New Roman"/>
          <w:b/>
          <w:lang w:val="es-ES"/>
        </w:rPr>
        <w:t>por</w:t>
      </w:r>
      <w:r w:rsidRPr="0056184E">
        <w:rPr>
          <w:rFonts w:ascii="Century Gothic" w:eastAsia="Calibri" w:hAnsi="Century Gothic" w:cs="Times New Roman"/>
          <w:b/>
          <w:spacing w:val="-3"/>
          <w:lang w:val="es-ES"/>
        </w:rPr>
        <w:t xml:space="preserve"> </w:t>
      </w:r>
      <w:r w:rsidRPr="0056184E">
        <w:rPr>
          <w:rFonts w:ascii="Century Gothic" w:eastAsia="Calibri" w:hAnsi="Century Gothic" w:cs="Times New Roman"/>
          <w:b/>
          <w:lang w:val="es-ES"/>
        </w:rPr>
        <w:t>uso</w:t>
      </w:r>
      <w:r w:rsidRPr="0056184E">
        <w:rPr>
          <w:rFonts w:ascii="Century Gothic" w:eastAsia="Calibri" w:hAnsi="Century Gothic" w:cs="Times New Roman"/>
          <w:b/>
          <w:spacing w:val="-5"/>
          <w:lang w:val="es-ES"/>
        </w:rPr>
        <w:t xml:space="preserve"> </w:t>
      </w:r>
      <w:r w:rsidRPr="0056184E">
        <w:rPr>
          <w:rFonts w:ascii="Century Gothic" w:eastAsia="Calibri" w:hAnsi="Century Gothic" w:cs="Times New Roman"/>
          <w:b/>
          <w:lang w:val="es-ES"/>
        </w:rPr>
        <w:t>de</w:t>
      </w:r>
      <w:r w:rsidRPr="0056184E">
        <w:rPr>
          <w:rFonts w:ascii="Century Gothic" w:eastAsia="Calibri" w:hAnsi="Century Gothic" w:cs="Times New Roman"/>
          <w:b/>
          <w:spacing w:val="-3"/>
          <w:lang w:val="es-ES"/>
        </w:rPr>
        <w:t xml:space="preserve"> </w:t>
      </w:r>
      <w:r w:rsidRPr="0056184E">
        <w:rPr>
          <w:rFonts w:ascii="Century Gothic" w:eastAsia="Calibri" w:hAnsi="Century Gothic" w:cs="Times New Roman"/>
          <w:b/>
          <w:lang w:val="es-ES"/>
        </w:rPr>
        <w:t xml:space="preserve">poste </w:t>
      </w:r>
      <w:r w:rsidRPr="0056184E">
        <w:rPr>
          <w:rFonts w:ascii="Century Gothic" w:eastAsia="Calibri" w:hAnsi="Century Gothic" w:cs="Times New Roman"/>
          <w:spacing w:val="-10"/>
          <w:lang w:val="es-ES"/>
        </w:rPr>
        <w:t>=</w:t>
      </w:r>
      <w:r w:rsidRPr="0056184E">
        <w:rPr>
          <w:rFonts w:ascii="Century Gothic" w:eastAsia="Calibri" w:hAnsi="Century Gothic" w:cs="Times New Roman"/>
          <w:lang w:val="es-ES"/>
        </w:rPr>
        <w:tab/>
        <w:t>$</w:t>
      </w:r>
      <w:r w:rsidRPr="0056184E">
        <w:rPr>
          <w:rFonts w:ascii="Arial" w:eastAsia="Arial" w:hAnsi="Arial" w:cs="Arial"/>
          <w:lang w:val="es-ES"/>
        </w:rPr>
        <w:t>2.20</w:t>
      </w:r>
      <w:r w:rsidRPr="0056184E">
        <w:rPr>
          <w:rFonts w:ascii="Century Gothic" w:eastAsia="Calibri" w:hAnsi="Century Gothic" w:cs="Times New Roman"/>
          <w:spacing w:val="-4"/>
          <w:lang w:val="es-ES"/>
        </w:rPr>
        <w:t xml:space="preserve"> M.N.</w:t>
      </w:r>
      <w:r w:rsidRPr="0056184E">
        <w:rPr>
          <w:rFonts w:ascii="Century Gothic" w:eastAsia="Calibri" w:hAnsi="Century Gothic" w:cs="Times New Roman"/>
          <w:lang w:val="es-ES"/>
        </w:rPr>
        <w:tab/>
        <w:t>/</w:t>
      </w:r>
      <w:r w:rsidRPr="0056184E">
        <w:rPr>
          <w:rFonts w:ascii="Century Gothic" w:eastAsia="Calibri" w:hAnsi="Century Gothic" w:cs="Times New Roman"/>
          <w:spacing w:val="-4"/>
          <w:lang w:val="es-ES"/>
        </w:rPr>
        <w:t xml:space="preserve"> </w:t>
      </w:r>
      <w:r w:rsidRPr="0056184E">
        <w:rPr>
          <w:rFonts w:ascii="Century Gothic" w:eastAsia="Calibri" w:hAnsi="Century Gothic" w:cs="Times New Roman"/>
          <w:lang w:val="es-ES"/>
        </w:rPr>
        <w:t xml:space="preserve">Kg × </w:t>
      </w:r>
      <w:r w:rsidRPr="0056184E">
        <w:rPr>
          <w:rFonts w:ascii="Century Gothic" w:eastAsia="Calibri" w:hAnsi="Century Gothic" w:cs="Times New Roman"/>
          <w:spacing w:val="-5"/>
          <w:lang w:val="es-ES"/>
        </w:rPr>
        <w:t>F</w:t>
      </w:r>
      <w:r w:rsidRPr="0056184E">
        <w:rPr>
          <w:rFonts w:ascii="Century Gothic" w:eastAsia="Calibri" w:hAnsi="Century Gothic" w:cs="Times New Roman"/>
          <w:spacing w:val="-5"/>
          <w:position w:val="-7"/>
          <w:sz w:val="16"/>
          <w:lang w:val="es-ES"/>
        </w:rPr>
        <w:t>T</w:t>
      </w:r>
    </w:p>
    <w:p w14:paraId="7F9D6CFA" w14:textId="77777777" w:rsidR="0056184E" w:rsidRPr="0056184E" w:rsidRDefault="0056184E" w:rsidP="0056184E">
      <w:pPr>
        <w:widowControl w:val="0"/>
        <w:autoSpaceDE w:val="0"/>
        <w:autoSpaceDN w:val="0"/>
        <w:spacing w:before="143" w:after="0" w:line="240" w:lineRule="auto"/>
        <w:ind w:right="15"/>
        <w:jc w:val="both"/>
        <w:rPr>
          <w:rFonts w:ascii="Century Gothic" w:eastAsia="Calibri" w:hAnsi="Century Gothic" w:cs="Times New Roman"/>
          <w:spacing w:val="-2"/>
          <w:lang w:val="es-ES"/>
        </w:rPr>
      </w:pPr>
      <w:r w:rsidRPr="0056184E">
        <w:rPr>
          <w:rFonts w:ascii="Century Gothic" w:eastAsia="Calibri" w:hAnsi="Century Gothic" w:cs="Times New Roman"/>
          <w:lang w:val="es-ES"/>
        </w:rPr>
        <w:t>Donde</w:t>
      </w:r>
      <w:r w:rsidRPr="0056184E">
        <w:rPr>
          <w:rFonts w:ascii="Century Gothic" w:eastAsia="Calibri" w:hAnsi="Century Gothic" w:cs="Times New Roman"/>
          <w:spacing w:val="73"/>
          <w:lang w:val="es-ES"/>
        </w:rPr>
        <w:t xml:space="preserve"> </w:t>
      </w:r>
      <w:r w:rsidRPr="0056184E">
        <w:rPr>
          <w:rFonts w:ascii="Century Gothic" w:eastAsia="Calibri" w:hAnsi="Century Gothic" w:cs="Times New Roman"/>
          <w:lang w:val="es-ES"/>
        </w:rPr>
        <w:t>F</w:t>
      </w:r>
      <w:r w:rsidRPr="0056184E">
        <w:rPr>
          <w:rFonts w:ascii="Century Gothic" w:eastAsia="Calibri" w:hAnsi="Century Gothic" w:cs="Times New Roman"/>
          <w:vertAlign w:val="subscript"/>
          <w:lang w:val="es-ES"/>
        </w:rPr>
        <w:t>T</w:t>
      </w:r>
      <w:r w:rsidRPr="0056184E">
        <w:rPr>
          <w:rFonts w:ascii="Century Gothic" w:eastAsia="Calibri" w:hAnsi="Century Gothic" w:cs="Times New Roman"/>
          <w:spacing w:val="11"/>
          <w:lang w:val="es-ES"/>
        </w:rPr>
        <w:t xml:space="preserve"> </w:t>
      </w:r>
      <w:r w:rsidRPr="0056184E">
        <w:rPr>
          <w:rFonts w:ascii="Century Gothic" w:eastAsia="Calibri" w:hAnsi="Century Gothic" w:cs="Times New Roman"/>
          <w:lang w:val="es-ES"/>
        </w:rPr>
        <w:t>=</w:t>
      </w:r>
      <w:r w:rsidRPr="0056184E">
        <w:rPr>
          <w:rFonts w:ascii="Century Gothic" w:eastAsia="Calibri" w:hAnsi="Century Gothic" w:cs="Times New Roman"/>
          <w:spacing w:val="1"/>
          <w:lang w:val="es-ES"/>
        </w:rPr>
        <w:t xml:space="preserve"> </w:t>
      </w:r>
      <w:r w:rsidRPr="0056184E">
        <w:rPr>
          <w:rFonts w:ascii="Century Gothic" w:eastAsia="Calibri" w:hAnsi="Century Gothic" w:cs="Times New Roman"/>
          <w:lang w:val="es-ES"/>
        </w:rPr>
        <w:t>L</w:t>
      </w:r>
      <w:r w:rsidRPr="0056184E">
        <w:rPr>
          <w:rFonts w:ascii="Century Gothic" w:eastAsia="Calibri" w:hAnsi="Century Gothic" w:cs="Times New Roman"/>
          <w:spacing w:val="-13"/>
          <w:lang w:val="es-ES"/>
        </w:rPr>
        <w:t xml:space="preserve"> </w:t>
      </w:r>
      <w:r w:rsidRPr="0056184E">
        <w:rPr>
          <w:rFonts w:ascii="Century Gothic" w:eastAsia="Calibri" w:hAnsi="Century Gothic" w:cs="Times New Roman"/>
          <w:lang w:val="es-ES"/>
        </w:rPr>
        <w:t>×</w:t>
      </w:r>
      <w:r w:rsidRPr="0056184E">
        <w:rPr>
          <w:rFonts w:ascii="Century Gothic" w:eastAsia="Calibri" w:hAnsi="Century Gothic" w:cs="Times New Roman"/>
          <w:spacing w:val="-24"/>
          <w:lang w:val="es-ES"/>
        </w:rPr>
        <w:t xml:space="preserve"> </w:t>
      </w:r>
      <w:r w:rsidRPr="0056184E">
        <w:rPr>
          <w:rFonts w:ascii="Century Gothic" w:eastAsia="Calibri" w:hAnsi="Century Gothic" w:cs="Times New Roman"/>
          <w:lang w:val="es-ES"/>
        </w:rPr>
        <w:t>(w</w:t>
      </w:r>
      <w:r w:rsidRPr="0056184E">
        <w:rPr>
          <w:rFonts w:ascii="Century Gothic" w:eastAsia="Calibri" w:hAnsi="Century Gothic" w:cs="Times New Roman"/>
          <w:position w:val="8"/>
          <w:sz w:val="16"/>
          <w:lang w:val="es-ES"/>
        </w:rPr>
        <w:t>2</w:t>
      </w:r>
      <w:r w:rsidRPr="0056184E">
        <w:rPr>
          <w:rFonts w:ascii="Century Gothic" w:eastAsia="Calibri" w:hAnsi="Century Gothic" w:cs="Times New Roman"/>
          <w:lang w:val="es-ES"/>
        </w:rPr>
        <w:t>+</w:t>
      </w:r>
      <w:r w:rsidRPr="0056184E">
        <w:rPr>
          <w:rFonts w:ascii="Century Gothic" w:eastAsia="Calibri" w:hAnsi="Century Gothic" w:cs="Times New Roman"/>
          <w:spacing w:val="-12"/>
          <w:lang w:val="es-ES"/>
        </w:rPr>
        <w:t xml:space="preserve"> </w:t>
      </w:r>
      <w:r w:rsidRPr="0056184E">
        <w:rPr>
          <w:rFonts w:ascii="Century Gothic" w:eastAsia="Calibri" w:hAnsi="Century Gothic" w:cs="Times New Roman"/>
          <w:lang w:val="es-ES"/>
        </w:rPr>
        <w:t>F</w:t>
      </w:r>
      <w:r w:rsidRPr="0056184E">
        <w:rPr>
          <w:rFonts w:ascii="Century Gothic" w:eastAsia="Calibri" w:hAnsi="Century Gothic" w:cs="Times New Roman"/>
          <w:vertAlign w:val="subscript"/>
          <w:lang w:val="es-ES"/>
        </w:rPr>
        <w:t>v</w:t>
      </w:r>
      <w:r w:rsidRPr="0056184E">
        <w:rPr>
          <w:rFonts w:ascii="Century Gothic" w:eastAsia="Calibri" w:hAnsi="Century Gothic" w:cs="Times New Roman"/>
          <w:vertAlign w:val="superscript"/>
          <w:lang w:val="es-ES"/>
        </w:rPr>
        <w:t>2</w:t>
      </w:r>
      <w:r w:rsidRPr="0056184E">
        <w:rPr>
          <w:rFonts w:ascii="Century Gothic" w:eastAsia="Calibri" w:hAnsi="Century Gothic" w:cs="Times New Roman"/>
          <w:lang w:val="es-ES"/>
        </w:rPr>
        <w:t>)</w:t>
      </w:r>
      <w:r w:rsidRPr="0056184E">
        <w:rPr>
          <w:rFonts w:ascii="Century Gothic" w:eastAsia="Calibri" w:hAnsi="Century Gothic" w:cs="Times New Roman"/>
          <w:position w:val="19"/>
          <w:sz w:val="16"/>
          <w:lang w:val="es-ES"/>
        </w:rPr>
        <w:t>1/2</w:t>
      </w:r>
      <w:r w:rsidRPr="0056184E">
        <w:rPr>
          <w:rFonts w:ascii="Century Gothic" w:eastAsia="Calibri" w:hAnsi="Century Gothic" w:cs="Times New Roman"/>
          <w:lang w:val="es-ES"/>
        </w:rPr>
        <w:t>es</w:t>
      </w:r>
      <w:r w:rsidRPr="0056184E">
        <w:rPr>
          <w:rFonts w:ascii="Century Gothic" w:eastAsia="Calibri" w:hAnsi="Century Gothic" w:cs="Times New Roman"/>
          <w:spacing w:val="75"/>
          <w:lang w:val="es-ES"/>
        </w:rPr>
        <w:t xml:space="preserve"> </w:t>
      </w:r>
      <w:r w:rsidRPr="0056184E">
        <w:rPr>
          <w:rFonts w:ascii="Century Gothic" w:eastAsia="Calibri" w:hAnsi="Century Gothic" w:cs="Times New Roman"/>
          <w:lang w:val="es-ES"/>
        </w:rPr>
        <w:t>la</w:t>
      </w:r>
      <w:r w:rsidRPr="0056184E">
        <w:rPr>
          <w:rFonts w:ascii="Century Gothic" w:eastAsia="Calibri" w:hAnsi="Century Gothic" w:cs="Times New Roman"/>
          <w:spacing w:val="74"/>
          <w:lang w:val="es-ES"/>
        </w:rPr>
        <w:t xml:space="preserve"> </w:t>
      </w:r>
      <w:r w:rsidRPr="0056184E">
        <w:rPr>
          <w:rFonts w:ascii="Century Gothic" w:eastAsia="Calibri" w:hAnsi="Century Gothic" w:cs="Times New Roman"/>
          <w:lang w:val="es-ES"/>
        </w:rPr>
        <w:t>fórmula</w:t>
      </w:r>
      <w:r w:rsidRPr="0056184E">
        <w:rPr>
          <w:rFonts w:ascii="Century Gothic" w:eastAsia="Calibri" w:hAnsi="Century Gothic" w:cs="Times New Roman"/>
          <w:spacing w:val="75"/>
          <w:lang w:val="es-ES"/>
        </w:rPr>
        <w:t xml:space="preserve"> </w:t>
      </w:r>
      <w:r w:rsidRPr="0056184E">
        <w:rPr>
          <w:rFonts w:ascii="Century Gothic" w:eastAsia="Calibri" w:hAnsi="Century Gothic" w:cs="Times New Roman"/>
          <w:lang w:val="es-ES"/>
        </w:rPr>
        <w:t>aplicable</w:t>
      </w:r>
      <w:r w:rsidRPr="0056184E">
        <w:rPr>
          <w:rFonts w:ascii="Century Gothic" w:eastAsia="Calibri" w:hAnsi="Century Gothic" w:cs="Times New Roman"/>
          <w:spacing w:val="74"/>
          <w:lang w:val="es-ES"/>
        </w:rPr>
        <w:t xml:space="preserve"> </w:t>
      </w:r>
      <w:r w:rsidRPr="0056184E">
        <w:rPr>
          <w:rFonts w:ascii="Century Gothic" w:eastAsia="Calibri" w:hAnsi="Century Gothic" w:cs="Times New Roman"/>
          <w:lang w:val="es-ES"/>
        </w:rPr>
        <w:t>al</w:t>
      </w:r>
      <w:r w:rsidRPr="0056184E">
        <w:rPr>
          <w:rFonts w:ascii="Century Gothic" w:eastAsia="Calibri" w:hAnsi="Century Gothic" w:cs="Times New Roman"/>
          <w:spacing w:val="73"/>
          <w:lang w:val="es-ES"/>
        </w:rPr>
        <w:t xml:space="preserve"> </w:t>
      </w:r>
      <w:r w:rsidRPr="0056184E">
        <w:rPr>
          <w:rFonts w:ascii="Century Gothic" w:eastAsia="Calibri" w:hAnsi="Century Gothic" w:cs="Times New Roman"/>
          <w:lang w:val="es-ES"/>
        </w:rPr>
        <w:t>cálculo</w:t>
      </w:r>
      <w:r w:rsidRPr="0056184E">
        <w:rPr>
          <w:rFonts w:ascii="Century Gothic" w:eastAsia="Calibri" w:hAnsi="Century Gothic" w:cs="Times New Roman"/>
          <w:spacing w:val="75"/>
          <w:lang w:val="es-ES"/>
        </w:rPr>
        <w:t xml:space="preserve"> </w:t>
      </w:r>
      <w:r w:rsidRPr="0056184E">
        <w:rPr>
          <w:rFonts w:ascii="Century Gothic" w:eastAsia="Calibri" w:hAnsi="Century Gothic" w:cs="Times New Roman"/>
          <w:lang w:val="es-ES"/>
        </w:rPr>
        <w:t>de</w:t>
      </w:r>
      <w:r w:rsidRPr="0056184E">
        <w:rPr>
          <w:rFonts w:ascii="Century Gothic" w:eastAsia="Calibri" w:hAnsi="Century Gothic" w:cs="Times New Roman"/>
          <w:spacing w:val="73"/>
          <w:lang w:val="es-ES"/>
        </w:rPr>
        <w:t xml:space="preserve"> </w:t>
      </w:r>
      <w:r w:rsidRPr="0056184E">
        <w:rPr>
          <w:rFonts w:ascii="Century Gothic" w:eastAsia="Calibri" w:hAnsi="Century Gothic" w:cs="Times New Roman"/>
          <w:lang w:val="es-ES"/>
        </w:rPr>
        <w:t>la</w:t>
      </w:r>
      <w:r w:rsidRPr="0056184E">
        <w:rPr>
          <w:rFonts w:ascii="Century Gothic" w:eastAsia="Calibri" w:hAnsi="Century Gothic" w:cs="Times New Roman"/>
          <w:spacing w:val="74"/>
          <w:lang w:val="es-ES"/>
        </w:rPr>
        <w:t xml:space="preserve"> </w:t>
      </w:r>
      <w:r w:rsidRPr="0056184E">
        <w:rPr>
          <w:rFonts w:ascii="Century Gothic" w:eastAsia="Calibri" w:hAnsi="Century Gothic" w:cs="Times New Roman"/>
          <w:lang w:val="es-ES"/>
        </w:rPr>
        <w:t>fuerza</w:t>
      </w:r>
      <w:r w:rsidRPr="0056184E">
        <w:rPr>
          <w:rFonts w:ascii="Century Gothic" w:eastAsia="Calibri" w:hAnsi="Century Gothic" w:cs="Times New Roman"/>
          <w:spacing w:val="75"/>
          <w:lang w:val="es-ES"/>
        </w:rPr>
        <w:t xml:space="preserve"> </w:t>
      </w:r>
      <w:r w:rsidRPr="0056184E">
        <w:rPr>
          <w:rFonts w:ascii="Century Gothic" w:eastAsia="Calibri" w:hAnsi="Century Gothic" w:cs="Times New Roman"/>
          <w:lang w:val="es-ES"/>
        </w:rPr>
        <w:t>total</w:t>
      </w:r>
      <w:r w:rsidRPr="0056184E">
        <w:rPr>
          <w:rFonts w:ascii="Century Gothic" w:eastAsia="Calibri" w:hAnsi="Century Gothic" w:cs="Times New Roman"/>
          <w:spacing w:val="73"/>
          <w:lang w:val="es-ES"/>
        </w:rPr>
        <w:t xml:space="preserve"> </w:t>
      </w:r>
      <w:r w:rsidRPr="0056184E">
        <w:rPr>
          <w:rFonts w:ascii="Century Gothic" w:eastAsia="Calibri" w:hAnsi="Century Gothic" w:cs="Times New Roman"/>
          <w:lang w:val="es-ES"/>
        </w:rPr>
        <w:t>ejercida</w:t>
      </w:r>
      <w:r w:rsidRPr="0056184E">
        <w:rPr>
          <w:rFonts w:ascii="Century Gothic" w:eastAsia="Calibri" w:hAnsi="Century Gothic" w:cs="Times New Roman"/>
          <w:spacing w:val="69"/>
          <w:lang w:val="es-ES"/>
        </w:rPr>
        <w:t xml:space="preserve"> </w:t>
      </w:r>
      <w:r w:rsidRPr="0056184E">
        <w:rPr>
          <w:rFonts w:ascii="Century Gothic" w:eastAsia="Calibri" w:hAnsi="Century Gothic" w:cs="Times New Roman"/>
          <w:spacing w:val="-10"/>
          <w:lang w:val="es-ES"/>
        </w:rPr>
        <w:t xml:space="preserve">y </w:t>
      </w:r>
      <w:r w:rsidRPr="0056184E">
        <w:rPr>
          <w:rFonts w:ascii="Century Gothic" w:eastAsia="Calibri" w:hAnsi="Century Gothic" w:cs="Times New Roman"/>
          <w:lang w:val="es-ES"/>
        </w:rPr>
        <w:t>F</w:t>
      </w:r>
      <w:r w:rsidRPr="0056184E">
        <w:rPr>
          <w:rFonts w:ascii="Century Gothic" w:eastAsia="Calibri" w:hAnsi="Century Gothic" w:cs="Times New Roman"/>
          <w:vertAlign w:val="subscript"/>
          <w:lang w:val="es-ES"/>
        </w:rPr>
        <w:t>V</w:t>
      </w:r>
      <w:r w:rsidRPr="0056184E">
        <w:rPr>
          <w:rFonts w:ascii="Century Gothic" w:eastAsia="Calibri" w:hAnsi="Century Gothic" w:cs="Times New Roman"/>
          <w:spacing w:val="8"/>
          <w:lang w:val="es-ES"/>
        </w:rPr>
        <w:t xml:space="preserve"> </w:t>
      </w:r>
      <w:r w:rsidRPr="0056184E">
        <w:rPr>
          <w:rFonts w:ascii="Century Gothic" w:eastAsia="Calibri" w:hAnsi="Century Gothic" w:cs="Times New Roman"/>
          <w:lang w:val="es-ES"/>
        </w:rPr>
        <w:t>= 43.96 ×</w:t>
      </w:r>
      <w:r w:rsidRPr="0056184E">
        <w:rPr>
          <w:rFonts w:ascii="Century Gothic" w:eastAsia="Calibri" w:hAnsi="Century Gothic" w:cs="Times New Roman"/>
          <w:spacing w:val="-13"/>
          <w:lang w:val="es-ES"/>
        </w:rPr>
        <w:t xml:space="preserve"> </w:t>
      </w:r>
      <w:r w:rsidRPr="0056184E">
        <w:rPr>
          <w:rFonts w:ascii="Century Gothic" w:eastAsia="Calibri" w:hAnsi="Century Gothic" w:cs="Times New Roman"/>
          <w:lang w:val="es-ES"/>
        </w:rPr>
        <w:t>D</w:t>
      </w:r>
      <w:r w:rsidRPr="0056184E">
        <w:rPr>
          <w:rFonts w:ascii="Century Gothic" w:eastAsia="Calibri" w:hAnsi="Century Gothic" w:cs="Times New Roman"/>
          <w:vertAlign w:val="subscript"/>
          <w:lang w:val="es-ES"/>
        </w:rPr>
        <w:t>C</w:t>
      </w:r>
      <w:r w:rsidRPr="0056184E">
        <w:rPr>
          <w:rFonts w:ascii="Century Gothic" w:eastAsia="Calibri" w:hAnsi="Century Gothic" w:cs="Times New Roman"/>
          <w:spacing w:val="8"/>
          <w:lang w:val="es-ES"/>
        </w:rPr>
        <w:t xml:space="preserve"> </w:t>
      </w:r>
      <w:r w:rsidRPr="0056184E">
        <w:rPr>
          <w:rFonts w:ascii="Century Gothic" w:eastAsia="Calibri" w:hAnsi="Century Gothic" w:cs="Times New Roman"/>
          <w:lang w:val="es-ES"/>
        </w:rPr>
        <w:t>representa</w:t>
      </w:r>
      <w:r w:rsidRPr="0056184E">
        <w:rPr>
          <w:rFonts w:ascii="Century Gothic" w:eastAsia="Calibri" w:hAnsi="Century Gothic" w:cs="Times New Roman"/>
          <w:spacing w:val="-2"/>
          <w:lang w:val="es-ES"/>
        </w:rPr>
        <w:t xml:space="preserve"> </w:t>
      </w:r>
      <w:r w:rsidRPr="0056184E">
        <w:rPr>
          <w:rFonts w:ascii="Century Gothic" w:eastAsia="Calibri" w:hAnsi="Century Gothic" w:cs="Times New Roman"/>
          <w:lang w:val="es-ES"/>
        </w:rPr>
        <w:t>la</w:t>
      </w:r>
      <w:r w:rsidRPr="0056184E">
        <w:rPr>
          <w:rFonts w:ascii="Century Gothic" w:eastAsia="Calibri" w:hAnsi="Century Gothic" w:cs="Times New Roman"/>
          <w:spacing w:val="-2"/>
          <w:lang w:val="es-ES"/>
        </w:rPr>
        <w:t xml:space="preserve"> </w:t>
      </w:r>
      <w:r w:rsidRPr="0056184E">
        <w:rPr>
          <w:rFonts w:ascii="Century Gothic" w:eastAsia="Calibri" w:hAnsi="Century Gothic" w:cs="Times New Roman"/>
          <w:lang w:val="es-ES"/>
        </w:rPr>
        <w:t>fórmula</w:t>
      </w:r>
      <w:r w:rsidRPr="0056184E">
        <w:rPr>
          <w:rFonts w:ascii="Century Gothic" w:eastAsia="Calibri" w:hAnsi="Century Gothic" w:cs="Times New Roman"/>
          <w:spacing w:val="1"/>
          <w:lang w:val="es-ES"/>
        </w:rPr>
        <w:t xml:space="preserve"> </w:t>
      </w:r>
      <w:r w:rsidRPr="0056184E">
        <w:rPr>
          <w:rFonts w:ascii="Century Gothic" w:eastAsia="Calibri" w:hAnsi="Century Gothic" w:cs="Times New Roman"/>
          <w:lang w:val="es-ES"/>
        </w:rPr>
        <w:t>para calcular la fuerza</w:t>
      </w:r>
      <w:r w:rsidRPr="0056184E">
        <w:rPr>
          <w:rFonts w:ascii="Century Gothic" w:eastAsia="Calibri" w:hAnsi="Century Gothic" w:cs="Times New Roman"/>
          <w:spacing w:val="-2"/>
          <w:lang w:val="es-ES"/>
        </w:rPr>
        <w:t xml:space="preserve"> </w:t>
      </w:r>
      <w:r w:rsidRPr="0056184E">
        <w:rPr>
          <w:rFonts w:ascii="Century Gothic" w:eastAsia="Calibri" w:hAnsi="Century Gothic" w:cs="Times New Roman"/>
          <w:lang w:val="es-ES"/>
        </w:rPr>
        <w:t>del</w:t>
      </w:r>
      <w:r w:rsidRPr="0056184E">
        <w:rPr>
          <w:rFonts w:ascii="Century Gothic" w:eastAsia="Calibri" w:hAnsi="Century Gothic" w:cs="Times New Roman"/>
          <w:spacing w:val="1"/>
          <w:lang w:val="es-ES"/>
        </w:rPr>
        <w:t xml:space="preserve"> </w:t>
      </w:r>
      <w:r w:rsidRPr="0056184E">
        <w:rPr>
          <w:rFonts w:ascii="Century Gothic" w:eastAsia="Calibri" w:hAnsi="Century Gothic" w:cs="Times New Roman"/>
          <w:spacing w:val="-2"/>
          <w:lang w:val="es-ES"/>
        </w:rPr>
        <w:t>viento:</w:t>
      </w:r>
    </w:p>
    <w:p w14:paraId="556AA490" w14:textId="77777777" w:rsidR="0056184E" w:rsidRPr="0056184E" w:rsidRDefault="0056184E" w:rsidP="0056184E">
      <w:pPr>
        <w:widowControl w:val="0"/>
        <w:numPr>
          <w:ilvl w:val="0"/>
          <w:numId w:val="49"/>
        </w:numPr>
        <w:autoSpaceDE w:val="0"/>
        <w:autoSpaceDN w:val="0"/>
        <w:spacing w:before="143" w:after="0" w:line="240" w:lineRule="auto"/>
        <w:ind w:right="15"/>
        <w:jc w:val="both"/>
        <w:rPr>
          <w:rFonts w:ascii="Century Gothic" w:eastAsia="Calibri" w:hAnsi="Century Gothic" w:cs="Times New Roman"/>
          <w:lang w:val="es-ES"/>
        </w:rPr>
      </w:pPr>
      <w:r w:rsidRPr="0056184E">
        <w:rPr>
          <w:rFonts w:ascii="Century Gothic" w:eastAsia="Calibri" w:hAnsi="Century Gothic" w:cs="Times New Roman"/>
          <w:position w:val="2"/>
          <w:lang w:val="es-ES"/>
        </w:rPr>
        <w:t>F</w:t>
      </w:r>
      <w:r w:rsidRPr="0056184E">
        <w:rPr>
          <w:rFonts w:ascii="Century Gothic" w:eastAsia="Calibri" w:hAnsi="Century Gothic" w:cs="Times New Roman"/>
          <w:position w:val="2"/>
          <w:vertAlign w:val="subscript"/>
          <w:lang w:val="es-ES"/>
        </w:rPr>
        <w:t>T</w:t>
      </w:r>
      <w:r w:rsidRPr="0056184E">
        <w:rPr>
          <w:rFonts w:ascii="Century Gothic" w:eastAsia="Calibri" w:hAnsi="Century Gothic" w:cs="Times New Roman"/>
          <w:spacing w:val="-2"/>
          <w:position w:val="2"/>
          <w:lang w:val="es-ES"/>
        </w:rPr>
        <w:t xml:space="preserve"> </w:t>
      </w:r>
      <w:r w:rsidRPr="0056184E">
        <w:rPr>
          <w:rFonts w:ascii="Century Gothic" w:eastAsia="Calibri" w:hAnsi="Century Gothic" w:cs="Times New Roman"/>
          <w:position w:val="2"/>
          <w:lang w:val="es-ES"/>
        </w:rPr>
        <w:t>=</w:t>
      </w:r>
      <w:r w:rsidRPr="0056184E">
        <w:rPr>
          <w:rFonts w:ascii="Century Gothic" w:eastAsia="Calibri" w:hAnsi="Century Gothic" w:cs="Times New Roman"/>
          <w:spacing w:val="-3"/>
          <w:position w:val="2"/>
          <w:lang w:val="es-ES"/>
        </w:rPr>
        <w:t xml:space="preserve"> </w:t>
      </w:r>
      <w:r w:rsidRPr="0056184E">
        <w:rPr>
          <w:rFonts w:ascii="Century Gothic" w:eastAsia="Calibri" w:hAnsi="Century Gothic" w:cs="Times New Roman"/>
          <w:position w:val="2"/>
          <w:lang w:val="es-ES"/>
        </w:rPr>
        <w:t>Fuerza</w:t>
      </w:r>
      <w:r w:rsidRPr="0056184E">
        <w:rPr>
          <w:rFonts w:ascii="Century Gothic" w:eastAsia="Calibri" w:hAnsi="Century Gothic" w:cs="Times New Roman"/>
          <w:spacing w:val="-3"/>
          <w:position w:val="2"/>
          <w:lang w:val="es-ES"/>
        </w:rPr>
        <w:t xml:space="preserve"> </w:t>
      </w:r>
      <w:r w:rsidRPr="0056184E">
        <w:rPr>
          <w:rFonts w:ascii="Century Gothic" w:eastAsia="Calibri" w:hAnsi="Century Gothic" w:cs="Times New Roman"/>
          <w:position w:val="2"/>
          <w:lang w:val="es-ES"/>
        </w:rPr>
        <w:t>Total</w:t>
      </w:r>
      <w:r w:rsidRPr="0056184E">
        <w:rPr>
          <w:rFonts w:ascii="Century Gothic" w:eastAsia="Calibri" w:hAnsi="Century Gothic" w:cs="Times New Roman"/>
          <w:spacing w:val="-4"/>
          <w:position w:val="2"/>
          <w:lang w:val="es-ES"/>
        </w:rPr>
        <w:t xml:space="preserve"> (Kg).</w:t>
      </w:r>
    </w:p>
    <w:p w14:paraId="77380EE3" w14:textId="77777777" w:rsidR="0056184E" w:rsidRPr="0056184E" w:rsidRDefault="0056184E" w:rsidP="0056184E">
      <w:pPr>
        <w:widowControl w:val="0"/>
        <w:numPr>
          <w:ilvl w:val="0"/>
          <w:numId w:val="49"/>
        </w:numPr>
        <w:autoSpaceDE w:val="0"/>
        <w:autoSpaceDN w:val="0"/>
        <w:spacing w:before="143" w:after="0" w:line="240" w:lineRule="auto"/>
        <w:ind w:right="15"/>
        <w:jc w:val="both"/>
        <w:rPr>
          <w:rFonts w:ascii="Century Gothic" w:eastAsia="Calibri" w:hAnsi="Century Gothic" w:cs="Times New Roman"/>
          <w:lang w:val="es-ES"/>
        </w:rPr>
      </w:pPr>
      <w:r w:rsidRPr="0056184E">
        <w:rPr>
          <w:rFonts w:ascii="Century Gothic" w:eastAsia="Calibri" w:hAnsi="Century Gothic" w:cs="Times New Roman"/>
          <w:lang w:val="es-ES"/>
        </w:rPr>
        <w:t>w</w:t>
      </w:r>
      <w:r w:rsidRPr="0056184E">
        <w:rPr>
          <w:rFonts w:ascii="Century Gothic" w:eastAsia="Calibri" w:hAnsi="Century Gothic" w:cs="Times New Roman"/>
          <w:spacing w:val="-2"/>
          <w:lang w:val="es-ES"/>
        </w:rPr>
        <w:t xml:space="preserve"> </w:t>
      </w:r>
      <w:r w:rsidRPr="0056184E">
        <w:rPr>
          <w:rFonts w:ascii="Century Gothic" w:eastAsia="Calibri" w:hAnsi="Century Gothic" w:cs="Times New Roman"/>
          <w:lang w:val="es-ES"/>
        </w:rPr>
        <w:t>=</w:t>
      </w:r>
      <w:r w:rsidRPr="0056184E">
        <w:rPr>
          <w:rFonts w:ascii="Century Gothic" w:eastAsia="Calibri" w:hAnsi="Century Gothic" w:cs="Times New Roman"/>
          <w:spacing w:val="-1"/>
          <w:lang w:val="es-ES"/>
        </w:rPr>
        <w:t xml:space="preserve"> </w:t>
      </w:r>
      <w:r w:rsidRPr="0056184E">
        <w:rPr>
          <w:rFonts w:ascii="Century Gothic" w:eastAsia="Calibri" w:hAnsi="Century Gothic" w:cs="Times New Roman"/>
          <w:lang w:val="es-ES"/>
        </w:rPr>
        <w:t>Peso</w:t>
      </w:r>
      <w:r w:rsidRPr="0056184E">
        <w:rPr>
          <w:rFonts w:ascii="Century Gothic" w:eastAsia="Calibri" w:hAnsi="Century Gothic" w:cs="Times New Roman"/>
          <w:spacing w:val="-3"/>
          <w:lang w:val="es-ES"/>
        </w:rPr>
        <w:t xml:space="preserve"> </w:t>
      </w:r>
      <w:r w:rsidRPr="0056184E">
        <w:rPr>
          <w:rFonts w:ascii="Century Gothic" w:eastAsia="Calibri" w:hAnsi="Century Gothic" w:cs="Times New Roman"/>
          <w:lang w:val="es-ES"/>
        </w:rPr>
        <w:t>del</w:t>
      </w:r>
      <w:r w:rsidRPr="0056184E">
        <w:rPr>
          <w:rFonts w:ascii="Century Gothic" w:eastAsia="Calibri" w:hAnsi="Century Gothic" w:cs="Times New Roman"/>
          <w:spacing w:val="-2"/>
          <w:lang w:val="es-ES"/>
        </w:rPr>
        <w:t xml:space="preserve"> </w:t>
      </w:r>
      <w:r w:rsidRPr="0056184E">
        <w:rPr>
          <w:rFonts w:ascii="Century Gothic" w:eastAsia="Calibri" w:hAnsi="Century Gothic" w:cs="Times New Roman"/>
          <w:lang w:val="es-ES"/>
        </w:rPr>
        <w:t>cable</w:t>
      </w:r>
      <w:r w:rsidRPr="0056184E">
        <w:rPr>
          <w:rFonts w:ascii="Century Gothic" w:eastAsia="Calibri" w:hAnsi="Century Gothic" w:cs="Times New Roman"/>
          <w:spacing w:val="-3"/>
          <w:lang w:val="es-ES"/>
        </w:rPr>
        <w:t xml:space="preserve"> </w:t>
      </w:r>
      <w:r w:rsidRPr="0056184E">
        <w:rPr>
          <w:rFonts w:ascii="Century Gothic" w:eastAsia="Calibri" w:hAnsi="Century Gothic" w:cs="Times New Roman"/>
          <w:spacing w:val="-2"/>
          <w:lang w:val="es-ES"/>
        </w:rPr>
        <w:t>(Kg/m).</w:t>
      </w:r>
    </w:p>
    <w:p w14:paraId="3CA00DDB" w14:textId="77777777" w:rsidR="0056184E" w:rsidRPr="0056184E" w:rsidRDefault="0056184E" w:rsidP="0056184E">
      <w:pPr>
        <w:widowControl w:val="0"/>
        <w:numPr>
          <w:ilvl w:val="0"/>
          <w:numId w:val="49"/>
        </w:numPr>
        <w:autoSpaceDE w:val="0"/>
        <w:autoSpaceDN w:val="0"/>
        <w:spacing w:before="143" w:after="0" w:line="240" w:lineRule="auto"/>
        <w:ind w:right="15"/>
        <w:jc w:val="both"/>
        <w:rPr>
          <w:rFonts w:ascii="Century Gothic" w:eastAsia="Calibri" w:hAnsi="Century Gothic" w:cs="Times New Roman"/>
          <w:lang w:val="es-ES"/>
        </w:rPr>
      </w:pPr>
      <w:proofErr w:type="spellStart"/>
      <w:r w:rsidRPr="0056184E">
        <w:rPr>
          <w:rFonts w:ascii="Century Gothic" w:eastAsia="Calibri" w:hAnsi="Century Gothic" w:cs="Times New Roman"/>
          <w:lang w:val="es-ES"/>
        </w:rPr>
        <w:t>F</w:t>
      </w:r>
      <w:r w:rsidRPr="0056184E">
        <w:rPr>
          <w:rFonts w:ascii="Century Gothic" w:eastAsia="Calibri" w:hAnsi="Century Gothic" w:cs="Times New Roman"/>
          <w:vertAlign w:val="subscript"/>
          <w:lang w:val="es-ES"/>
        </w:rPr>
        <w:t>v</w:t>
      </w:r>
      <w:proofErr w:type="spellEnd"/>
      <w:r w:rsidRPr="0056184E">
        <w:rPr>
          <w:rFonts w:ascii="Century Gothic" w:eastAsia="Calibri" w:hAnsi="Century Gothic" w:cs="Times New Roman"/>
          <w:lang w:val="es-ES"/>
        </w:rPr>
        <w:t>:</w:t>
      </w:r>
      <w:r w:rsidRPr="0056184E">
        <w:rPr>
          <w:rFonts w:ascii="Century Gothic" w:eastAsia="Calibri" w:hAnsi="Century Gothic" w:cs="Times New Roman"/>
          <w:spacing w:val="3"/>
          <w:lang w:val="es-ES"/>
        </w:rPr>
        <w:t xml:space="preserve"> </w:t>
      </w:r>
      <w:r w:rsidRPr="0056184E">
        <w:rPr>
          <w:rFonts w:ascii="Century Gothic" w:eastAsia="Calibri" w:hAnsi="Century Gothic" w:cs="Times New Roman"/>
          <w:lang w:val="es-ES"/>
        </w:rPr>
        <w:t>Fuerza</w:t>
      </w:r>
      <w:r w:rsidRPr="0056184E">
        <w:rPr>
          <w:rFonts w:ascii="Century Gothic" w:eastAsia="Calibri" w:hAnsi="Century Gothic" w:cs="Times New Roman"/>
          <w:spacing w:val="2"/>
          <w:lang w:val="es-ES"/>
        </w:rPr>
        <w:t xml:space="preserve"> </w:t>
      </w:r>
      <w:r w:rsidRPr="0056184E">
        <w:rPr>
          <w:rFonts w:ascii="Century Gothic" w:eastAsia="Calibri" w:hAnsi="Century Gothic" w:cs="Times New Roman"/>
          <w:lang w:val="es-ES"/>
        </w:rPr>
        <w:t>del</w:t>
      </w:r>
      <w:r w:rsidRPr="0056184E">
        <w:rPr>
          <w:rFonts w:ascii="Century Gothic" w:eastAsia="Calibri" w:hAnsi="Century Gothic" w:cs="Times New Roman"/>
          <w:spacing w:val="-1"/>
          <w:lang w:val="es-ES"/>
        </w:rPr>
        <w:t xml:space="preserve"> </w:t>
      </w:r>
      <w:r w:rsidRPr="0056184E">
        <w:rPr>
          <w:rFonts w:ascii="Century Gothic" w:eastAsia="Calibri" w:hAnsi="Century Gothic" w:cs="Times New Roman"/>
          <w:lang w:val="es-ES"/>
        </w:rPr>
        <w:t>viento</w:t>
      </w:r>
      <w:r w:rsidRPr="0056184E">
        <w:rPr>
          <w:rFonts w:ascii="Century Gothic" w:eastAsia="Calibri" w:hAnsi="Century Gothic" w:cs="Times New Roman"/>
          <w:spacing w:val="1"/>
          <w:lang w:val="es-ES"/>
        </w:rPr>
        <w:t xml:space="preserve"> </w:t>
      </w:r>
      <w:r w:rsidRPr="0056184E">
        <w:rPr>
          <w:rFonts w:ascii="Century Gothic" w:eastAsia="Calibri" w:hAnsi="Century Gothic" w:cs="Times New Roman"/>
          <w:spacing w:val="-2"/>
          <w:lang w:val="es-ES"/>
        </w:rPr>
        <w:t>(Kg/m).</w:t>
      </w:r>
    </w:p>
    <w:p w14:paraId="634059E8" w14:textId="77777777" w:rsidR="0056184E" w:rsidRPr="0056184E" w:rsidRDefault="0056184E" w:rsidP="0056184E">
      <w:pPr>
        <w:widowControl w:val="0"/>
        <w:numPr>
          <w:ilvl w:val="0"/>
          <w:numId w:val="49"/>
        </w:numPr>
        <w:autoSpaceDE w:val="0"/>
        <w:autoSpaceDN w:val="0"/>
        <w:spacing w:before="143" w:after="0" w:line="240" w:lineRule="auto"/>
        <w:ind w:right="15"/>
        <w:jc w:val="both"/>
        <w:rPr>
          <w:rFonts w:ascii="Century Gothic" w:eastAsia="Calibri" w:hAnsi="Century Gothic" w:cs="Times New Roman"/>
          <w:lang w:val="es-ES"/>
        </w:rPr>
      </w:pPr>
      <w:r w:rsidRPr="0056184E">
        <w:rPr>
          <w:rFonts w:ascii="Century Gothic" w:eastAsia="Calibri" w:hAnsi="Century Gothic" w:cs="Times New Roman"/>
          <w:lang w:val="es-ES"/>
        </w:rPr>
        <w:t>L</w:t>
      </w:r>
      <w:r w:rsidRPr="0056184E">
        <w:rPr>
          <w:rFonts w:ascii="Century Gothic" w:eastAsia="Calibri" w:hAnsi="Century Gothic" w:cs="Times New Roman"/>
          <w:spacing w:val="-4"/>
          <w:lang w:val="es-ES"/>
        </w:rPr>
        <w:t xml:space="preserve"> </w:t>
      </w:r>
      <w:r w:rsidRPr="0056184E">
        <w:rPr>
          <w:rFonts w:ascii="Century Gothic" w:eastAsia="Calibri" w:hAnsi="Century Gothic" w:cs="Times New Roman"/>
          <w:lang w:val="es-ES"/>
        </w:rPr>
        <w:t>=</w:t>
      </w:r>
      <w:r w:rsidRPr="0056184E">
        <w:rPr>
          <w:rFonts w:ascii="Century Gothic" w:eastAsia="Calibri" w:hAnsi="Century Gothic" w:cs="Times New Roman"/>
          <w:spacing w:val="-3"/>
          <w:lang w:val="es-ES"/>
        </w:rPr>
        <w:t xml:space="preserve"> </w:t>
      </w:r>
      <w:r w:rsidRPr="0056184E">
        <w:rPr>
          <w:rFonts w:ascii="Century Gothic" w:eastAsia="Calibri" w:hAnsi="Century Gothic" w:cs="Times New Roman"/>
          <w:lang w:val="es-ES"/>
        </w:rPr>
        <w:t>50</w:t>
      </w:r>
      <w:r w:rsidRPr="0056184E">
        <w:rPr>
          <w:rFonts w:ascii="Century Gothic" w:eastAsia="Calibri" w:hAnsi="Century Gothic" w:cs="Times New Roman"/>
          <w:spacing w:val="-5"/>
          <w:lang w:val="es-ES"/>
        </w:rPr>
        <w:t xml:space="preserve"> </w:t>
      </w:r>
      <w:r w:rsidRPr="0056184E">
        <w:rPr>
          <w:rFonts w:ascii="Century Gothic" w:eastAsia="Calibri" w:hAnsi="Century Gothic" w:cs="Times New Roman"/>
          <w:lang w:val="es-ES"/>
        </w:rPr>
        <w:t>=</w:t>
      </w:r>
      <w:r w:rsidRPr="0056184E">
        <w:rPr>
          <w:rFonts w:ascii="Century Gothic" w:eastAsia="Calibri" w:hAnsi="Century Gothic" w:cs="Times New Roman"/>
          <w:spacing w:val="-3"/>
          <w:lang w:val="es-ES"/>
        </w:rPr>
        <w:t xml:space="preserve"> </w:t>
      </w:r>
      <w:r w:rsidRPr="0056184E">
        <w:rPr>
          <w:rFonts w:ascii="Century Gothic" w:eastAsia="Calibri" w:hAnsi="Century Gothic" w:cs="Times New Roman"/>
          <w:lang w:val="es-ES"/>
        </w:rPr>
        <w:t>Distancia</w:t>
      </w:r>
      <w:r w:rsidRPr="0056184E">
        <w:rPr>
          <w:rFonts w:ascii="Century Gothic" w:eastAsia="Calibri" w:hAnsi="Century Gothic" w:cs="Times New Roman"/>
          <w:spacing w:val="-5"/>
          <w:lang w:val="es-ES"/>
        </w:rPr>
        <w:t xml:space="preserve"> </w:t>
      </w:r>
      <w:proofErr w:type="spellStart"/>
      <w:r w:rsidRPr="0056184E">
        <w:rPr>
          <w:rFonts w:ascii="Century Gothic" w:eastAsia="Calibri" w:hAnsi="Century Gothic" w:cs="Times New Roman"/>
          <w:lang w:val="es-ES"/>
        </w:rPr>
        <w:t>Interpostal</w:t>
      </w:r>
      <w:proofErr w:type="spellEnd"/>
      <w:r w:rsidRPr="0056184E">
        <w:rPr>
          <w:rFonts w:ascii="Century Gothic" w:eastAsia="Calibri" w:hAnsi="Century Gothic" w:cs="Times New Roman"/>
          <w:spacing w:val="-3"/>
          <w:lang w:val="es-ES"/>
        </w:rPr>
        <w:t xml:space="preserve"> </w:t>
      </w:r>
      <w:r w:rsidRPr="0056184E">
        <w:rPr>
          <w:rFonts w:ascii="Century Gothic" w:eastAsia="Calibri" w:hAnsi="Century Gothic" w:cs="Times New Roman"/>
          <w:spacing w:val="-4"/>
          <w:lang w:val="es-ES"/>
        </w:rPr>
        <w:t>(m).</w:t>
      </w:r>
    </w:p>
    <w:p w14:paraId="36C600D5" w14:textId="77777777" w:rsidR="0056184E" w:rsidRPr="0056184E" w:rsidRDefault="0056184E" w:rsidP="0056184E">
      <w:pPr>
        <w:widowControl w:val="0"/>
        <w:numPr>
          <w:ilvl w:val="0"/>
          <w:numId w:val="49"/>
        </w:numPr>
        <w:autoSpaceDE w:val="0"/>
        <w:autoSpaceDN w:val="0"/>
        <w:spacing w:before="143" w:after="0" w:line="240" w:lineRule="auto"/>
        <w:ind w:right="15"/>
        <w:jc w:val="both"/>
        <w:rPr>
          <w:rFonts w:ascii="Century Gothic" w:eastAsia="Calibri" w:hAnsi="Century Gothic" w:cs="Times New Roman"/>
          <w:lang w:val="es-ES"/>
        </w:rPr>
      </w:pPr>
      <w:r w:rsidRPr="0056184E">
        <w:rPr>
          <w:rFonts w:ascii="Century Gothic" w:eastAsia="Calibri" w:hAnsi="Century Gothic" w:cs="Times New Roman"/>
          <w:lang w:val="es-ES"/>
        </w:rPr>
        <w:t>D</w:t>
      </w:r>
      <w:r w:rsidRPr="0056184E">
        <w:rPr>
          <w:rFonts w:ascii="Century Gothic" w:eastAsia="Calibri" w:hAnsi="Century Gothic" w:cs="Times New Roman"/>
          <w:vertAlign w:val="subscript"/>
          <w:lang w:val="es-ES"/>
        </w:rPr>
        <w:t>C</w:t>
      </w:r>
      <w:r w:rsidRPr="0056184E">
        <w:rPr>
          <w:rFonts w:ascii="Century Gothic" w:eastAsia="Calibri" w:hAnsi="Century Gothic" w:cs="Times New Roman"/>
          <w:lang w:val="es-ES"/>
        </w:rPr>
        <w:t>:</w:t>
      </w:r>
      <w:r w:rsidRPr="0056184E">
        <w:rPr>
          <w:rFonts w:ascii="Century Gothic" w:eastAsia="Calibri" w:hAnsi="Century Gothic" w:cs="Times New Roman"/>
          <w:spacing w:val="3"/>
          <w:lang w:val="es-ES"/>
        </w:rPr>
        <w:t xml:space="preserve"> </w:t>
      </w:r>
      <w:r w:rsidRPr="0056184E">
        <w:rPr>
          <w:rFonts w:ascii="Century Gothic" w:eastAsia="Calibri" w:hAnsi="Century Gothic" w:cs="Times New Roman"/>
          <w:lang w:val="es-ES"/>
        </w:rPr>
        <w:t>Diámetro del</w:t>
      </w:r>
      <w:r w:rsidRPr="0056184E">
        <w:rPr>
          <w:rFonts w:ascii="Century Gothic" w:eastAsia="Calibri" w:hAnsi="Century Gothic" w:cs="Times New Roman"/>
          <w:spacing w:val="2"/>
          <w:lang w:val="es-ES"/>
        </w:rPr>
        <w:t xml:space="preserve"> </w:t>
      </w:r>
      <w:r w:rsidRPr="0056184E">
        <w:rPr>
          <w:rFonts w:ascii="Century Gothic" w:eastAsia="Calibri" w:hAnsi="Century Gothic" w:cs="Times New Roman"/>
          <w:lang w:val="es-ES"/>
        </w:rPr>
        <w:t xml:space="preserve">cable </w:t>
      </w:r>
      <w:r w:rsidRPr="0056184E">
        <w:rPr>
          <w:rFonts w:ascii="Century Gothic" w:eastAsia="Calibri" w:hAnsi="Century Gothic" w:cs="Times New Roman"/>
          <w:spacing w:val="-4"/>
          <w:lang w:val="es-ES"/>
        </w:rPr>
        <w:t>(m).</w:t>
      </w:r>
    </w:p>
    <w:p w14:paraId="651AC644" w14:textId="77777777" w:rsidR="0056184E" w:rsidRPr="0056184E" w:rsidRDefault="0056184E" w:rsidP="0056184E">
      <w:pPr>
        <w:widowControl w:val="0"/>
        <w:autoSpaceDE w:val="0"/>
        <w:autoSpaceDN w:val="0"/>
        <w:spacing w:before="164" w:after="0"/>
        <w:ind w:right="15"/>
        <w:jc w:val="both"/>
        <w:rPr>
          <w:rFonts w:ascii="Century Gothic" w:eastAsia="Calibri" w:hAnsi="Century Gothic" w:cs="Times New Roman"/>
          <w:lang w:val="es-ES"/>
        </w:rPr>
      </w:pPr>
      <w:r w:rsidRPr="0056184E">
        <w:rPr>
          <w:rFonts w:ascii="Century Gothic" w:eastAsia="Calibri" w:hAnsi="Century Gothic" w:cs="Times New Roman"/>
          <w:lang w:val="es-ES"/>
        </w:rPr>
        <w:t>A este respecto, se debe convertir el valor de diámetro de los cables (de milímetros a metros), dividiendo los valores reportados entre 1,000. Es decir, se tiene que el valor del diámetro del cable de 24 fibras tiene un diámetro de 0.0304 metros, mientras que el cable de 114 fibras corresponde a 0.0403 metros.</w:t>
      </w:r>
    </w:p>
    <w:p w14:paraId="4F350534" w14:textId="77777777" w:rsidR="0056184E" w:rsidRPr="0056184E" w:rsidRDefault="0056184E" w:rsidP="0056184E">
      <w:pPr>
        <w:widowControl w:val="0"/>
        <w:autoSpaceDE w:val="0"/>
        <w:autoSpaceDN w:val="0"/>
        <w:spacing w:before="164" w:after="0"/>
        <w:ind w:right="15"/>
        <w:jc w:val="both"/>
        <w:rPr>
          <w:rFonts w:ascii="Century Gothic" w:eastAsia="Calibri" w:hAnsi="Century Gothic" w:cs="Times New Roman"/>
          <w:lang w:val="es-ES"/>
        </w:rPr>
      </w:pPr>
      <w:r w:rsidRPr="0056184E">
        <w:rPr>
          <w:rFonts w:ascii="Century Gothic" w:eastAsia="Calibri" w:hAnsi="Century Gothic" w:cs="Times New Roman"/>
          <w:lang w:val="es-ES"/>
        </w:rPr>
        <w:t>En complemento, también se deben convertir el peso de los cables (de Kg/Km a Kg/m), realizando la división de los valores reportados entre 1,000. Con ello, se obtiene que el cable de 24 fibras pesa 0.25 Kg/m y el cable de 114 fibras 0.340 Kg/m.</w:t>
      </w:r>
    </w:p>
    <w:p w14:paraId="40158850" w14:textId="77777777" w:rsidR="0056184E" w:rsidRPr="0056184E" w:rsidRDefault="0056184E" w:rsidP="0056184E">
      <w:pPr>
        <w:widowControl w:val="0"/>
        <w:autoSpaceDE w:val="0"/>
        <w:autoSpaceDN w:val="0"/>
        <w:spacing w:before="164" w:after="0"/>
        <w:ind w:right="15"/>
        <w:jc w:val="both"/>
        <w:rPr>
          <w:rFonts w:ascii="Century Gothic" w:eastAsia="Calibri" w:hAnsi="Century Gothic" w:cs="Times New Roman"/>
          <w:lang w:val="es-ES"/>
        </w:rPr>
      </w:pPr>
      <w:r w:rsidRPr="0056184E">
        <w:rPr>
          <w:rFonts w:ascii="Century Gothic" w:eastAsia="Calibri" w:hAnsi="Century Gothic" w:cs="Times New Roman"/>
          <w:lang w:val="es-ES"/>
        </w:rPr>
        <w:t>Empleando los valores anteriores, el cálculo de la fuerza del viento (</w:t>
      </w:r>
      <w:proofErr w:type="spellStart"/>
      <w:r w:rsidRPr="0056184E">
        <w:rPr>
          <w:rFonts w:ascii="Century Gothic" w:eastAsia="Calibri" w:hAnsi="Century Gothic" w:cs="Times New Roman"/>
          <w:lang w:val="es-ES"/>
        </w:rPr>
        <w:t>Fv</w:t>
      </w:r>
      <w:proofErr w:type="spellEnd"/>
      <w:r w:rsidRPr="0056184E">
        <w:rPr>
          <w:rFonts w:ascii="Century Gothic" w:eastAsia="Calibri" w:hAnsi="Century Gothic" w:cs="Times New Roman"/>
          <w:lang w:val="es-ES"/>
        </w:rPr>
        <w:t>), correspondiente a los cables en comento se resume a continuación:</w:t>
      </w:r>
    </w:p>
    <w:p w14:paraId="1CE84CE1" w14:textId="77777777" w:rsidR="0056184E" w:rsidRPr="0056184E" w:rsidRDefault="0056184E" w:rsidP="0056184E">
      <w:pPr>
        <w:widowControl w:val="0"/>
        <w:autoSpaceDE w:val="0"/>
        <w:autoSpaceDN w:val="0"/>
        <w:spacing w:before="164" w:after="0"/>
        <w:ind w:right="15"/>
        <w:jc w:val="both"/>
        <w:rPr>
          <w:rFonts w:ascii="Century Gothic" w:eastAsia="Calibri" w:hAnsi="Century Gothic" w:cs="Times New Roman"/>
          <w:lang w:val="es-ES"/>
        </w:rPr>
      </w:pPr>
    </w:p>
    <w:tbl>
      <w:tblPr>
        <w:tblStyle w:val="Tablaconcuadrcula4"/>
        <w:tblW w:w="0" w:type="auto"/>
        <w:jc w:val="center"/>
        <w:tblLook w:val="04A0" w:firstRow="1" w:lastRow="0" w:firstColumn="1" w:lastColumn="0" w:noHBand="0" w:noVBand="1"/>
      </w:tblPr>
      <w:tblGrid>
        <w:gridCol w:w="2547"/>
        <w:gridCol w:w="2551"/>
        <w:gridCol w:w="3730"/>
      </w:tblGrid>
      <w:tr w:rsidR="0056184E" w:rsidRPr="0056184E" w14:paraId="03E134E5" w14:textId="77777777" w:rsidTr="00FF33CD">
        <w:trPr>
          <w:trHeight w:val="454"/>
          <w:jc w:val="center"/>
        </w:trPr>
        <w:tc>
          <w:tcPr>
            <w:tcW w:w="2547" w:type="dxa"/>
            <w:shd w:val="clear" w:color="auto" w:fill="009AD9"/>
            <w:vAlign w:val="center"/>
          </w:tcPr>
          <w:p w14:paraId="16DA17ED" w14:textId="77777777" w:rsidR="0056184E" w:rsidRPr="0056184E" w:rsidRDefault="0056184E" w:rsidP="0056184E">
            <w:pPr>
              <w:widowControl w:val="0"/>
              <w:autoSpaceDE w:val="0"/>
              <w:autoSpaceDN w:val="0"/>
              <w:jc w:val="center"/>
              <w:rPr>
                <w:rFonts w:ascii="Century Gothic" w:eastAsia="Calibri" w:hAnsi="Century Gothic"/>
                <w:color w:val="FFFFFF"/>
                <w:sz w:val="20"/>
                <w:lang w:val="es-ES"/>
              </w:rPr>
            </w:pPr>
            <w:r w:rsidRPr="0056184E">
              <w:rPr>
                <w:rFonts w:ascii="Century Gothic" w:eastAsia="Calibri" w:hAnsi="Century Gothic"/>
                <w:color w:val="FFFFFF"/>
                <w:sz w:val="20"/>
                <w:lang w:val="es-ES"/>
              </w:rPr>
              <w:t>Capacidad de cable</w:t>
            </w:r>
          </w:p>
        </w:tc>
        <w:tc>
          <w:tcPr>
            <w:tcW w:w="2551" w:type="dxa"/>
            <w:shd w:val="clear" w:color="auto" w:fill="009AD9"/>
            <w:vAlign w:val="center"/>
          </w:tcPr>
          <w:p w14:paraId="47D49DD0" w14:textId="77777777" w:rsidR="0056184E" w:rsidRPr="0056184E" w:rsidRDefault="0056184E" w:rsidP="0056184E">
            <w:pPr>
              <w:widowControl w:val="0"/>
              <w:autoSpaceDE w:val="0"/>
              <w:autoSpaceDN w:val="0"/>
              <w:jc w:val="center"/>
              <w:rPr>
                <w:rFonts w:ascii="Century Gothic" w:eastAsia="Calibri" w:hAnsi="Century Gothic"/>
                <w:color w:val="FFFFFF"/>
                <w:sz w:val="20"/>
                <w:lang w:val="es-ES"/>
              </w:rPr>
            </w:pPr>
            <w:r w:rsidRPr="0056184E">
              <w:rPr>
                <w:rFonts w:ascii="Century Gothic" w:eastAsia="Calibri" w:hAnsi="Century Gothic"/>
                <w:color w:val="FFFFFF"/>
                <w:sz w:val="20"/>
                <w:lang w:val="es-ES"/>
              </w:rPr>
              <w:t>Diámetro de cable (DC)</w:t>
            </w:r>
          </w:p>
        </w:tc>
        <w:tc>
          <w:tcPr>
            <w:tcW w:w="3730" w:type="dxa"/>
            <w:shd w:val="clear" w:color="auto" w:fill="009AD9"/>
            <w:vAlign w:val="center"/>
          </w:tcPr>
          <w:p w14:paraId="42B70FAD" w14:textId="77777777" w:rsidR="0056184E" w:rsidRPr="0056184E" w:rsidRDefault="0056184E" w:rsidP="0056184E">
            <w:pPr>
              <w:widowControl w:val="0"/>
              <w:autoSpaceDE w:val="0"/>
              <w:autoSpaceDN w:val="0"/>
              <w:jc w:val="center"/>
              <w:rPr>
                <w:rFonts w:ascii="Century Gothic" w:eastAsia="Calibri" w:hAnsi="Century Gothic"/>
                <w:color w:val="FFFFFF"/>
                <w:sz w:val="20"/>
                <w:lang w:val="es-ES"/>
              </w:rPr>
            </w:pPr>
            <w:r w:rsidRPr="0056184E">
              <w:rPr>
                <w:rFonts w:ascii="Century Gothic" w:eastAsia="Calibri" w:hAnsi="Century Gothic"/>
                <w:color w:val="FFFFFF"/>
                <w:sz w:val="20"/>
                <w:lang w:val="es-ES"/>
              </w:rPr>
              <w:t>Fuerza de viento (</w:t>
            </w:r>
            <w:proofErr w:type="spellStart"/>
            <w:r w:rsidRPr="0056184E">
              <w:rPr>
                <w:rFonts w:ascii="Century Gothic" w:eastAsia="Calibri" w:hAnsi="Century Gothic"/>
                <w:color w:val="FFFFFF"/>
                <w:sz w:val="20"/>
                <w:lang w:val="es-ES"/>
              </w:rPr>
              <w:t>F</w:t>
            </w:r>
            <w:r w:rsidRPr="0056184E">
              <w:rPr>
                <w:rFonts w:ascii="Century Gothic" w:eastAsia="Calibri" w:hAnsi="Century Gothic"/>
                <w:color w:val="FFFFFF"/>
                <w:sz w:val="20"/>
                <w:vertAlign w:val="subscript"/>
                <w:lang w:val="es-ES"/>
              </w:rPr>
              <w:t>v</w:t>
            </w:r>
            <w:proofErr w:type="spellEnd"/>
            <w:r w:rsidRPr="0056184E">
              <w:rPr>
                <w:rFonts w:ascii="Century Gothic" w:eastAsia="Calibri" w:hAnsi="Century Gothic"/>
                <w:color w:val="FFFFFF"/>
                <w:sz w:val="20"/>
                <w:lang w:val="es-ES"/>
              </w:rPr>
              <w:t>= 43.96 × DC)</w:t>
            </w:r>
          </w:p>
        </w:tc>
      </w:tr>
      <w:tr w:rsidR="0056184E" w:rsidRPr="0056184E" w14:paraId="4F373FA4" w14:textId="77777777" w:rsidTr="00FF33CD">
        <w:trPr>
          <w:jc w:val="center"/>
        </w:trPr>
        <w:tc>
          <w:tcPr>
            <w:tcW w:w="2547" w:type="dxa"/>
          </w:tcPr>
          <w:p w14:paraId="71B6EEE2" w14:textId="77777777" w:rsidR="0056184E" w:rsidRPr="0056184E" w:rsidRDefault="0056184E" w:rsidP="0056184E">
            <w:pPr>
              <w:widowControl w:val="0"/>
              <w:autoSpaceDE w:val="0"/>
              <w:autoSpaceDN w:val="0"/>
              <w:spacing w:before="164"/>
              <w:ind w:right="15"/>
              <w:jc w:val="center"/>
              <w:rPr>
                <w:rFonts w:ascii="Century Gothic" w:eastAsia="Calibri" w:hAnsi="Century Gothic"/>
                <w:sz w:val="20"/>
                <w:lang w:val="es-ES"/>
              </w:rPr>
            </w:pPr>
            <w:r w:rsidRPr="0056184E">
              <w:rPr>
                <w:rFonts w:ascii="Century Gothic" w:eastAsia="Calibri" w:hAnsi="Century Gothic"/>
                <w:sz w:val="20"/>
                <w:lang w:val="es-ES"/>
              </w:rPr>
              <w:t>Número de fibras</w:t>
            </w:r>
          </w:p>
        </w:tc>
        <w:tc>
          <w:tcPr>
            <w:tcW w:w="2551" w:type="dxa"/>
          </w:tcPr>
          <w:p w14:paraId="11F74F10" w14:textId="77777777" w:rsidR="0056184E" w:rsidRPr="0056184E" w:rsidRDefault="0056184E" w:rsidP="0056184E">
            <w:pPr>
              <w:widowControl w:val="0"/>
              <w:autoSpaceDE w:val="0"/>
              <w:autoSpaceDN w:val="0"/>
              <w:spacing w:before="164"/>
              <w:ind w:right="15"/>
              <w:jc w:val="center"/>
              <w:rPr>
                <w:rFonts w:ascii="Century Gothic" w:eastAsia="Calibri" w:hAnsi="Century Gothic"/>
                <w:sz w:val="20"/>
                <w:lang w:val="es-ES"/>
              </w:rPr>
            </w:pPr>
            <w:r w:rsidRPr="0056184E">
              <w:rPr>
                <w:rFonts w:ascii="Century Gothic" w:eastAsia="Calibri" w:hAnsi="Century Gothic"/>
                <w:sz w:val="20"/>
                <w:lang w:val="es-ES"/>
              </w:rPr>
              <w:t>metros</w:t>
            </w:r>
          </w:p>
        </w:tc>
        <w:tc>
          <w:tcPr>
            <w:tcW w:w="3730" w:type="dxa"/>
          </w:tcPr>
          <w:p w14:paraId="57A0CF22" w14:textId="77777777" w:rsidR="0056184E" w:rsidRPr="0056184E" w:rsidRDefault="0056184E" w:rsidP="0056184E">
            <w:pPr>
              <w:widowControl w:val="0"/>
              <w:autoSpaceDE w:val="0"/>
              <w:autoSpaceDN w:val="0"/>
              <w:spacing w:before="164"/>
              <w:ind w:right="15"/>
              <w:jc w:val="center"/>
              <w:rPr>
                <w:rFonts w:ascii="Century Gothic" w:eastAsia="Calibri" w:hAnsi="Century Gothic"/>
                <w:sz w:val="20"/>
                <w:lang w:val="es-ES"/>
              </w:rPr>
            </w:pPr>
            <w:r w:rsidRPr="0056184E">
              <w:rPr>
                <w:rFonts w:ascii="Century Gothic" w:eastAsia="Calibri" w:hAnsi="Century Gothic"/>
                <w:sz w:val="20"/>
                <w:lang w:val="es-ES"/>
              </w:rPr>
              <w:t>Kg/m</w:t>
            </w:r>
          </w:p>
        </w:tc>
      </w:tr>
      <w:tr w:rsidR="0056184E" w:rsidRPr="0056184E" w14:paraId="76B95BF5" w14:textId="77777777" w:rsidTr="00FF33CD">
        <w:trPr>
          <w:jc w:val="center"/>
        </w:trPr>
        <w:tc>
          <w:tcPr>
            <w:tcW w:w="2547" w:type="dxa"/>
          </w:tcPr>
          <w:p w14:paraId="15914CD3" w14:textId="77777777" w:rsidR="0056184E" w:rsidRPr="0056184E" w:rsidRDefault="0056184E" w:rsidP="0056184E">
            <w:pPr>
              <w:widowControl w:val="0"/>
              <w:autoSpaceDE w:val="0"/>
              <w:autoSpaceDN w:val="0"/>
              <w:jc w:val="center"/>
              <w:rPr>
                <w:rFonts w:ascii="Century Gothic" w:eastAsia="Calibri" w:hAnsi="Century Gothic"/>
                <w:sz w:val="20"/>
                <w:lang w:val="es-ES"/>
              </w:rPr>
            </w:pPr>
            <w:r w:rsidRPr="0056184E">
              <w:rPr>
                <w:rFonts w:ascii="Century Gothic" w:eastAsia="Calibri" w:hAnsi="Century Gothic"/>
                <w:sz w:val="20"/>
                <w:lang w:val="es-ES"/>
              </w:rPr>
              <w:t>24</w:t>
            </w:r>
          </w:p>
        </w:tc>
        <w:tc>
          <w:tcPr>
            <w:tcW w:w="2551" w:type="dxa"/>
          </w:tcPr>
          <w:p w14:paraId="023CF0C1" w14:textId="77777777" w:rsidR="0056184E" w:rsidRPr="0056184E" w:rsidRDefault="0056184E" w:rsidP="0056184E">
            <w:pPr>
              <w:widowControl w:val="0"/>
              <w:autoSpaceDE w:val="0"/>
              <w:autoSpaceDN w:val="0"/>
              <w:jc w:val="center"/>
              <w:rPr>
                <w:rFonts w:ascii="Century Gothic" w:eastAsia="Calibri" w:hAnsi="Century Gothic"/>
                <w:sz w:val="20"/>
                <w:lang w:val="es-ES"/>
              </w:rPr>
            </w:pPr>
            <w:r w:rsidRPr="0056184E">
              <w:rPr>
                <w:rFonts w:ascii="Century Gothic" w:eastAsia="Calibri" w:hAnsi="Century Gothic"/>
                <w:sz w:val="20"/>
                <w:lang w:val="es-ES"/>
              </w:rPr>
              <w:t>0.0304</w:t>
            </w:r>
          </w:p>
        </w:tc>
        <w:tc>
          <w:tcPr>
            <w:tcW w:w="3730" w:type="dxa"/>
          </w:tcPr>
          <w:p w14:paraId="76ECD521" w14:textId="77777777" w:rsidR="0056184E" w:rsidRPr="0056184E" w:rsidRDefault="0056184E" w:rsidP="0056184E">
            <w:pPr>
              <w:widowControl w:val="0"/>
              <w:autoSpaceDE w:val="0"/>
              <w:autoSpaceDN w:val="0"/>
              <w:jc w:val="center"/>
              <w:rPr>
                <w:rFonts w:ascii="Century Gothic" w:eastAsia="Calibri" w:hAnsi="Century Gothic"/>
                <w:sz w:val="20"/>
                <w:lang w:val="es-ES"/>
              </w:rPr>
            </w:pPr>
            <w:r w:rsidRPr="0056184E">
              <w:rPr>
                <w:rFonts w:ascii="Century Gothic" w:eastAsia="Calibri" w:hAnsi="Century Gothic"/>
                <w:sz w:val="20"/>
                <w:lang w:val="es-ES"/>
              </w:rPr>
              <w:t>1.3364</w:t>
            </w:r>
          </w:p>
        </w:tc>
      </w:tr>
      <w:tr w:rsidR="0056184E" w:rsidRPr="0056184E" w14:paraId="22534738" w14:textId="77777777" w:rsidTr="00FF33CD">
        <w:trPr>
          <w:jc w:val="center"/>
        </w:trPr>
        <w:tc>
          <w:tcPr>
            <w:tcW w:w="2547" w:type="dxa"/>
          </w:tcPr>
          <w:p w14:paraId="4009B86B" w14:textId="77777777" w:rsidR="0056184E" w:rsidRPr="0056184E" w:rsidRDefault="0056184E" w:rsidP="0056184E">
            <w:pPr>
              <w:widowControl w:val="0"/>
              <w:autoSpaceDE w:val="0"/>
              <w:autoSpaceDN w:val="0"/>
              <w:jc w:val="center"/>
              <w:rPr>
                <w:rFonts w:ascii="Century Gothic" w:eastAsia="Calibri" w:hAnsi="Century Gothic"/>
                <w:sz w:val="20"/>
                <w:lang w:val="es-ES"/>
              </w:rPr>
            </w:pPr>
            <w:r w:rsidRPr="0056184E">
              <w:rPr>
                <w:rFonts w:ascii="Century Gothic" w:eastAsia="Calibri" w:hAnsi="Century Gothic"/>
                <w:sz w:val="20"/>
                <w:lang w:val="es-ES"/>
              </w:rPr>
              <w:t>144</w:t>
            </w:r>
          </w:p>
        </w:tc>
        <w:tc>
          <w:tcPr>
            <w:tcW w:w="2551" w:type="dxa"/>
          </w:tcPr>
          <w:p w14:paraId="4FF4C8CC" w14:textId="77777777" w:rsidR="0056184E" w:rsidRPr="0056184E" w:rsidRDefault="0056184E" w:rsidP="0056184E">
            <w:pPr>
              <w:widowControl w:val="0"/>
              <w:autoSpaceDE w:val="0"/>
              <w:autoSpaceDN w:val="0"/>
              <w:jc w:val="center"/>
              <w:rPr>
                <w:rFonts w:ascii="Century Gothic" w:eastAsia="Calibri" w:hAnsi="Century Gothic"/>
                <w:sz w:val="20"/>
                <w:lang w:val="es-ES"/>
              </w:rPr>
            </w:pPr>
            <w:r w:rsidRPr="0056184E">
              <w:rPr>
                <w:rFonts w:ascii="Century Gothic" w:eastAsia="Calibri" w:hAnsi="Century Gothic"/>
                <w:sz w:val="20"/>
                <w:lang w:val="es-ES"/>
              </w:rPr>
              <w:t>0.0403</w:t>
            </w:r>
          </w:p>
        </w:tc>
        <w:tc>
          <w:tcPr>
            <w:tcW w:w="3730" w:type="dxa"/>
          </w:tcPr>
          <w:p w14:paraId="7CC81179" w14:textId="77777777" w:rsidR="0056184E" w:rsidRPr="0056184E" w:rsidRDefault="0056184E" w:rsidP="0056184E">
            <w:pPr>
              <w:widowControl w:val="0"/>
              <w:autoSpaceDE w:val="0"/>
              <w:autoSpaceDN w:val="0"/>
              <w:jc w:val="center"/>
              <w:rPr>
                <w:rFonts w:ascii="Century Gothic" w:eastAsia="Calibri" w:hAnsi="Century Gothic"/>
                <w:sz w:val="20"/>
                <w:lang w:val="es-ES"/>
              </w:rPr>
            </w:pPr>
            <w:r w:rsidRPr="0056184E">
              <w:rPr>
                <w:rFonts w:ascii="Century Gothic" w:eastAsia="Calibri" w:hAnsi="Century Gothic"/>
                <w:sz w:val="20"/>
                <w:lang w:val="es-ES"/>
              </w:rPr>
              <w:t>1.7716</w:t>
            </w:r>
          </w:p>
        </w:tc>
      </w:tr>
    </w:tbl>
    <w:p w14:paraId="7E210086" w14:textId="77777777" w:rsidR="0056184E" w:rsidRPr="0056184E" w:rsidRDefault="0056184E" w:rsidP="0056184E">
      <w:pPr>
        <w:widowControl w:val="0"/>
        <w:autoSpaceDE w:val="0"/>
        <w:autoSpaceDN w:val="0"/>
        <w:spacing w:before="164" w:after="0"/>
        <w:ind w:right="15"/>
        <w:jc w:val="both"/>
        <w:rPr>
          <w:rFonts w:ascii="Century Gothic" w:eastAsia="Calibri" w:hAnsi="Century Gothic" w:cs="Times New Roman"/>
          <w:lang w:val="es-ES"/>
        </w:rPr>
      </w:pPr>
      <w:r w:rsidRPr="0056184E">
        <w:rPr>
          <w:rFonts w:ascii="Century Gothic" w:eastAsia="Calibri" w:hAnsi="Century Gothic" w:cs="Times New Roman"/>
          <w:lang w:val="es-ES"/>
        </w:rPr>
        <w:t xml:space="preserve">En complemento, al aplicar las fórmulas descritas por </w:t>
      </w:r>
      <w:r w:rsidRPr="0056184E">
        <w:rPr>
          <w:rFonts w:ascii="Century Gothic" w:eastAsia="Calibri" w:hAnsi="Century Gothic" w:cs="Arial"/>
          <w:lang w:val="es-ES_tradnl"/>
        </w:rPr>
        <w:t>RED NACIONAL</w:t>
      </w:r>
      <w:r w:rsidRPr="0056184E">
        <w:rPr>
          <w:rFonts w:ascii="Century Gothic" w:eastAsia="Calibri" w:hAnsi="Century Gothic" w:cs="Times New Roman"/>
          <w:lang w:val="es-ES"/>
        </w:rPr>
        <w:t xml:space="preserve"> a través de su “NORMA: COMPARTICIÓN DE POSTES </w:t>
      </w:r>
      <w:r w:rsidRPr="0056184E">
        <w:rPr>
          <w:rFonts w:ascii="Century Gothic" w:eastAsia="Arial" w:hAnsi="Century Gothic" w:cs="Arial"/>
          <w:lang w:val="es-ES"/>
        </w:rPr>
        <w:t>LAS EMPRESAS MAYORISTAS</w:t>
      </w:r>
      <w:r w:rsidRPr="0056184E">
        <w:rPr>
          <w:rFonts w:ascii="Century Gothic" w:eastAsia="Calibri" w:hAnsi="Century Gothic" w:cs="Times New Roman"/>
          <w:lang w:val="es-ES"/>
        </w:rPr>
        <w:t xml:space="preserve"> PARA NUEVOS CONCESIONARIOS SOLICITANTES O AUTORIZADOS SOLICITANTES” para el cálculo de la fuerza total (tensión total) de cada uno de los cables, se obtienen los siguientes valores, así como la tarifa anual por uso de postes correspondiente:</w:t>
      </w:r>
    </w:p>
    <w:p w14:paraId="531E03CC" w14:textId="77777777" w:rsidR="0056184E" w:rsidRPr="0056184E" w:rsidRDefault="0056184E" w:rsidP="0056184E">
      <w:pPr>
        <w:widowControl w:val="0"/>
        <w:autoSpaceDE w:val="0"/>
        <w:autoSpaceDN w:val="0"/>
        <w:spacing w:before="164" w:after="0" w:line="240" w:lineRule="auto"/>
        <w:ind w:right="17"/>
        <w:jc w:val="both"/>
        <w:rPr>
          <w:rFonts w:ascii="Century Gothic" w:eastAsia="Calibri" w:hAnsi="Century Gothic" w:cs="Times New Roman"/>
          <w:lang w:val="es-ES"/>
        </w:rPr>
      </w:pPr>
    </w:p>
    <w:tbl>
      <w:tblPr>
        <w:tblStyle w:val="Tablaconcuadrcula4"/>
        <w:tblW w:w="0" w:type="auto"/>
        <w:jc w:val="center"/>
        <w:tblLook w:val="04A0" w:firstRow="1" w:lastRow="0" w:firstColumn="1" w:lastColumn="0" w:noHBand="0" w:noVBand="1"/>
      </w:tblPr>
      <w:tblGrid>
        <w:gridCol w:w="1541"/>
        <w:gridCol w:w="1390"/>
        <w:gridCol w:w="1275"/>
        <w:gridCol w:w="3166"/>
        <w:gridCol w:w="1698"/>
      </w:tblGrid>
      <w:tr w:rsidR="0056184E" w:rsidRPr="0056184E" w14:paraId="3CC00377" w14:textId="77777777" w:rsidTr="00FF33CD">
        <w:trPr>
          <w:jc w:val="center"/>
        </w:trPr>
        <w:tc>
          <w:tcPr>
            <w:tcW w:w="1299" w:type="dxa"/>
            <w:shd w:val="clear" w:color="auto" w:fill="009AD9"/>
          </w:tcPr>
          <w:p w14:paraId="41849156" w14:textId="77777777" w:rsidR="0056184E" w:rsidRPr="0056184E" w:rsidRDefault="0056184E" w:rsidP="0056184E">
            <w:pPr>
              <w:widowControl w:val="0"/>
              <w:autoSpaceDE w:val="0"/>
              <w:autoSpaceDN w:val="0"/>
              <w:spacing w:line="261" w:lineRule="auto"/>
              <w:ind w:right="172"/>
              <w:jc w:val="center"/>
              <w:rPr>
                <w:rFonts w:ascii="Century Gothic" w:eastAsia="Calibri" w:hAnsi="Century Gothic"/>
                <w:color w:val="FFFFFF"/>
                <w:sz w:val="20"/>
                <w:szCs w:val="20"/>
                <w:lang w:val="es-ES"/>
              </w:rPr>
            </w:pPr>
            <w:r w:rsidRPr="0056184E">
              <w:rPr>
                <w:rFonts w:ascii="Century Gothic" w:eastAsia="Calibri" w:hAnsi="Century Gothic"/>
                <w:color w:val="FFFFFF"/>
                <w:sz w:val="20"/>
                <w:szCs w:val="20"/>
                <w:lang w:val="es-ES"/>
              </w:rPr>
              <w:t>Capacidad</w:t>
            </w:r>
            <w:r w:rsidRPr="0056184E">
              <w:rPr>
                <w:rFonts w:ascii="Century Gothic" w:eastAsia="Calibri" w:hAnsi="Century Gothic"/>
                <w:color w:val="FFFFFF"/>
                <w:spacing w:val="-13"/>
                <w:sz w:val="20"/>
                <w:szCs w:val="20"/>
                <w:lang w:val="es-ES"/>
              </w:rPr>
              <w:t xml:space="preserve"> </w:t>
            </w:r>
            <w:r w:rsidRPr="0056184E">
              <w:rPr>
                <w:rFonts w:ascii="Century Gothic" w:eastAsia="Calibri" w:hAnsi="Century Gothic"/>
                <w:color w:val="FFFFFF"/>
                <w:sz w:val="20"/>
                <w:szCs w:val="20"/>
                <w:lang w:val="es-ES"/>
              </w:rPr>
              <w:t xml:space="preserve">de </w:t>
            </w:r>
            <w:r w:rsidRPr="0056184E">
              <w:rPr>
                <w:rFonts w:ascii="Century Gothic" w:eastAsia="Calibri" w:hAnsi="Century Gothic"/>
                <w:color w:val="FFFFFF"/>
                <w:spacing w:val="-2"/>
                <w:sz w:val="20"/>
                <w:szCs w:val="20"/>
                <w:lang w:val="es-ES"/>
              </w:rPr>
              <w:t>cable</w:t>
            </w:r>
          </w:p>
        </w:tc>
        <w:tc>
          <w:tcPr>
            <w:tcW w:w="1390" w:type="dxa"/>
            <w:shd w:val="clear" w:color="auto" w:fill="009AD9"/>
          </w:tcPr>
          <w:p w14:paraId="15C85D1F" w14:textId="77777777" w:rsidR="0056184E" w:rsidRPr="0056184E" w:rsidRDefault="0056184E" w:rsidP="0056184E">
            <w:pPr>
              <w:widowControl w:val="0"/>
              <w:autoSpaceDE w:val="0"/>
              <w:autoSpaceDN w:val="0"/>
              <w:spacing w:line="261" w:lineRule="auto"/>
              <w:jc w:val="center"/>
              <w:rPr>
                <w:rFonts w:ascii="Century Gothic" w:eastAsia="Calibri" w:hAnsi="Century Gothic"/>
                <w:color w:val="FFFFFF"/>
                <w:sz w:val="20"/>
                <w:szCs w:val="20"/>
                <w:lang w:val="es-ES"/>
              </w:rPr>
            </w:pPr>
            <w:r w:rsidRPr="0056184E">
              <w:rPr>
                <w:rFonts w:ascii="Century Gothic" w:eastAsia="Calibri" w:hAnsi="Century Gothic"/>
                <w:color w:val="FFFFFF"/>
                <w:sz w:val="20"/>
                <w:szCs w:val="20"/>
                <w:lang w:val="es-ES"/>
              </w:rPr>
              <w:t>Peso</w:t>
            </w:r>
            <w:r w:rsidRPr="0056184E">
              <w:rPr>
                <w:rFonts w:ascii="Century Gothic" w:eastAsia="Calibri" w:hAnsi="Century Gothic"/>
                <w:color w:val="FFFFFF"/>
                <w:spacing w:val="-15"/>
                <w:sz w:val="20"/>
                <w:szCs w:val="20"/>
                <w:lang w:val="es-ES"/>
              </w:rPr>
              <w:t xml:space="preserve"> </w:t>
            </w:r>
            <w:r w:rsidRPr="0056184E">
              <w:rPr>
                <w:rFonts w:ascii="Century Gothic" w:eastAsia="Calibri" w:hAnsi="Century Gothic"/>
                <w:color w:val="FFFFFF"/>
                <w:sz w:val="20"/>
                <w:szCs w:val="20"/>
                <w:lang w:val="es-ES"/>
              </w:rPr>
              <w:t>del</w:t>
            </w:r>
            <w:r w:rsidRPr="0056184E">
              <w:rPr>
                <w:rFonts w:ascii="Century Gothic" w:eastAsia="Calibri" w:hAnsi="Century Gothic"/>
                <w:color w:val="FFFFFF"/>
                <w:spacing w:val="-12"/>
                <w:sz w:val="20"/>
                <w:szCs w:val="20"/>
                <w:lang w:val="es-ES"/>
              </w:rPr>
              <w:t xml:space="preserve"> </w:t>
            </w:r>
            <w:r w:rsidRPr="0056184E">
              <w:rPr>
                <w:rFonts w:ascii="Century Gothic" w:eastAsia="Calibri" w:hAnsi="Century Gothic"/>
                <w:color w:val="FFFFFF"/>
                <w:sz w:val="20"/>
                <w:szCs w:val="20"/>
                <w:lang w:val="es-ES"/>
              </w:rPr>
              <w:t xml:space="preserve">cable </w:t>
            </w:r>
            <w:r w:rsidRPr="0056184E">
              <w:rPr>
                <w:rFonts w:ascii="Century Gothic" w:eastAsia="Calibri" w:hAnsi="Century Gothic"/>
                <w:color w:val="FFFFFF"/>
                <w:spacing w:val="-4"/>
                <w:sz w:val="20"/>
                <w:szCs w:val="20"/>
                <w:lang w:val="es-ES"/>
              </w:rPr>
              <w:t>(w)</w:t>
            </w:r>
          </w:p>
        </w:tc>
        <w:tc>
          <w:tcPr>
            <w:tcW w:w="1275" w:type="dxa"/>
            <w:shd w:val="clear" w:color="auto" w:fill="009AD9"/>
          </w:tcPr>
          <w:p w14:paraId="42A92FAD" w14:textId="77777777" w:rsidR="0056184E" w:rsidRPr="0056184E" w:rsidRDefault="0056184E" w:rsidP="0056184E">
            <w:pPr>
              <w:widowControl w:val="0"/>
              <w:autoSpaceDE w:val="0"/>
              <w:autoSpaceDN w:val="0"/>
              <w:spacing w:line="261" w:lineRule="auto"/>
              <w:jc w:val="center"/>
              <w:rPr>
                <w:rFonts w:ascii="Century Gothic" w:eastAsia="Calibri" w:hAnsi="Century Gothic"/>
                <w:color w:val="FFFFFF"/>
                <w:sz w:val="20"/>
                <w:szCs w:val="20"/>
                <w:lang w:val="es-ES"/>
              </w:rPr>
            </w:pPr>
            <w:r w:rsidRPr="0056184E">
              <w:rPr>
                <w:rFonts w:ascii="Century Gothic" w:eastAsia="Calibri" w:hAnsi="Century Gothic"/>
                <w:color w:val="FFFFFF"/>
                <w:sz w:val="20"/>
                <w:szCs w:val="20"/>
                <w:lang w:val="es-ES"/>
              </w:rPr>
              <w:t>Fuerza</w:t>
            </w:r>
            <w:r w:rsidRPr="0056184E">
              <w:rPr>
                <w:rFonts w:ascii="Century Gothic" w:eastAsia="Calibri" w:hAnsi="Century Gothic"/>
                <w:color w:val="FFFFFF"/>
                <w:spacing w:val="-11"/>
                <w:sz w:val="20"/>
                <w:szCs w:val="20"/>
                <w:lang w:val="es-ES"/>
              </w:rPr>
              <w:t xml:space="preserve"> </w:t>
            </w:r>
            <w:r w:rsidRPr="0056184E">
              <w:rPr>
                <w:rFonts w:ascii="Century Gothic" w:eastAsia="Calibri" w:hAnsi="Century Gothic"/>
                <w:color w:val="FFFFFF"/>
                <w:sz w:val="20"/>
                <w:szCs w:val="20"/>
                <w:lang w:val="es-ES"/>
              </w:rPr>
              <w:t>de viento</w:t>
            </w:r>
            <w:r w:rsidRPr="0056184E">
              <w:rPr>
                <w:rFonts w:ascii="Century Gothic" w:eastAsia="Calibri" w:hAnsi="Century Gothic"/>
                <w:color w:val="FFFFFF"/>
                <w:spacing w:val="-3"/>
                <w:sz w:val="20"/>
                <w:szCs w:val="20"/>
                <w:lang w:val="es-ES"/>
              </w:rPr>
              <w:t xml:space="preserve"> </w:t>
            </w:r>
            <w:r w:rsidRPr="0056184E">
              <w:rPr>
                <w:rFonts w:ascii="Century Gothic" w:eastAsia="Calibri" w:hAnsi="Century Gothic"/>
                <w:color w:val="FFFFFF"/>
                <w:spacing w:val="-4"/>
                <w:sz w:val="20"/>
                <w:szCs w:val="20"/>
                <w:lang w:val="es-ES"/>
              </w:rPr>
              <w:t>(F</w:t>
            </w:r>
            <w:r w:rsidRPr="0056184E">
              <w:rPr>
                <w:rFonts w:ascii="Century Gothic" w:eastAsia="Calibri" w:hAnsi="Century Gothic"/>
                <w:color w:val="FFFFFF"/>
                <w:spacing w:val="-4"/>
                <w:position w:val="-5"/>
                <w:sz w:val="20"/>
                <w:szCs w:val="20"/>
                <w:lang w:val="es-ES"/>
              </w:rPr>
              <w:t>v</w:t>
            </w:r>
            <w:r w:rsidRPr="0056184E">
              <w:rPr>
                <w:rFonts w:ascii="Century Gothic" w:eastAsia="Calibri" w:hAnsi="Century Gothic"/>
                <w:color w:val="FFFFFF"/>
                <w:spacing w:val="-4"/>
                <w:sz w:val="20"/>
                <w:szCs w:val="20"/>
                <w:lang w:val="es-ES"/>
              </w:rPr>
              <w:t>)</w:t>
            </w:r>
          </w:p>
        </w:tc>
        <w:tc>
          <w:tcPr>
            <w:tcW w:w="3166" w:type="dxa"/>
            <w:shd w:val="clear" w:color="auto" w:fill="009AD9"/>
          </w:tcPr>
          <w:p w14:paraId="6F96C946" w14:textId="77777777" w:rsidR="0056184E" w:rsidRPr="0056184E" w:rsidRDefault="0056184E" w:rsidP="0056184E">
            <w:pPr>
              <w:widowControl w:val="0"/>
              <w:autoSpaceDE w:val="0"/>
              <w:autoSpaceDN w:val="0"/>
              <w:spacing w:line="206" w:lineRule="exact"/>
              <w:ind w:right="363"/>
              <w:jc w:val="center"/>
              <w:rPr>
                <w:rFonts w:ascii="Century Gothic" w:eastAsia="Calibri" w:hAnsi="Century Gothic"/>
                <w:color w:val="FFFFFF"/>
                <w:spacing w:val="-2"/>
                <w:sz w:val="20"/>
                <w:szCs w:val="20"/>
                <w:lang w:val="es-ES"/>
              </w:rPr>
            </w:pPr>
            <w:r w:rsidRPr="0056184E">
              <w:rPr>
                <w:rFonts w:ascii="Century Gothic" w:eastAsia="Calibri" w:hAnsi="Century Gothic"/>
                <w:color w:val="FFFFFF"/>
                <w:sz w:val="20"/>
                <w:szCs w:val="20"/>
                <w:lang w:val="es-ES"/>
              </w:rPr>
              <w:t>Fuerza</w:t>
            </w:r>
            <w:r w:rsidRPr="0056184E">
              <w:rPr>
                <w:rFonts w:ascii="Century Gothic" w:eastAsia="Calibri" w:hAnsi="Century Gothic"/>
                <w:color w:val="FFFFFF"/>
                <w:spacing w:val="-5"/>
                <w:sz w:val="20"/>
                <w:szCs w:val="20"/>
                <w:lang w:val="es-ES"/>
              </w:rPr>
              <w:t xml:space="preserve"> </w:t>
            </w:r>
            <w:r w:rsidRPr="0056184E">
              <w:rPr>
                <w:rFonts w:ascii="Century Gothic" w:eastAsia="Calibri" w:hAnsi="Century Gothic"/>
                <w:color w:val="FFFFFF"/>
                <w:spacing w:val="-2"/>
                <w:sz w:val="20"/>
                <w:szCs w:val="20"/>
                <w:lang w:val="es-ES"/>
              </w:rPr>
              <w:t>Total</w:t>
            </w:r>
          </w:p>
          <w:p w14:paraId="06B482EF" w14:textId="77777777" w:rsidR="0056184E" w:rsidRPr="0056184E" w:rsidRDefault="0056184E" w:rsidP="0056184E">
            <w:pPr>
              <w:widowControl w:val="0"/>
              <w:autoSpaceDE w:val="0"/>
              <w:autoSpaceDN w:val="0"/>
              <w:spacing w:line="206" w:lineRule="exact"/>
              <w:ind w:right="363"/>
              <w:jc w:val="center"/>
              <w:rPr>
                <w:rFonts w:ascii="Century Gothic" w:eastAsia="Calibri" w:hAnsi="Century Gothic"/>
                <w:color w:val="FFFFFF"/>
                <w:sz w:val="20"/>
                <w:szCs w:val="20"/>
                <w:lang w:val="es-ES"/>
              </w:rPr>
            </w:pPr>
            <w:r w:rsidRPr="0056184E">
              <w:rPr>
                <w:rFonts w:ascii="Century Gothic" w:eastAsia="Calibri" w:hAnsi="Century Gothic"/>
                <w:color w:val="FFFFFF"/>
                <w:sz w:val="20"/>
                <w:szCs w:val="20"/>
                <w:lang w:val="es-ES"/>
              </w:rPr>
              <w:t>(F = 50 x (w</w:t>
            </w:r>
            <w:r w:rsidRPr="0056184E">
              <w:rPr>
                <w:rFonts w:ascii="Century Gothic" w:eastAsia="Calibri" w:hAnsi="Century Gothic"/>
                <w:color w:val="FFFFFF"/>
                <w:sz w:val="20"/>
                <w:szCs w:val="20"/>
                <w:vertAlign w:val="superscript"/>
                <w:lang w:val="es-ES"/>
              </w:rPr>
              <w:t>2</w:t>
            </w:r>
            <w:r w:rsidRPr="0056184E">
              <w:rPr>
                <w:rFonts w:ascii="Century Gothic" w:eastAsia="Calibri" w:hAnsi="Century Gothic"/>
                <w:color w:val="FFFFFF"/>
                <w:sz w:val="20"/>
                <w:szCs w:val="20"/>
                <w:lang w:val="es-ES"/>
              </w:rPr>
              <w:t xml:space="preserve"> + F</w:t>
            </w:r>
            <w:r w:rsidRPr="0056184E">
              <w:rPr>
                <w:rFonts w:ascii="Century Gothic" w:eastAsia="Calibri" w:hAnsi="Century Gothic"/>
                <w:color w:val="FFFFFF"/>
                <w:sz w:val="20"/>
                <w:szCs w:val="20"/>
                <w:vertAlign w:val="subscript"/>
                <w:lang w:val="es-ES"/>
              </w:rPr>
              <w:t>v</w:t>
            </w:r>
            <w:r w:rsidRPr="0056184E">
              <w:rPr>
                <w:rFonts w:ascii="Century Gothic" w:eastAsia="Calibri" w:hAnsi="Century Gothic"/>
                <w:color w:val="FFFFFF"/>
                <w:sz w:val="20"/>
                <w:szCs w:val="20"/>
                <w:vertAlign w:val="superscript"/>
                <w:lang w:val="es-ES"/>
              </w:rPr>
              <w:t>2</w:t>
            </w:r>
            <w:r w:rsidRPr="0056184E">
              <w:rPr>
                <w:rFonts w:ascii="Century Gothic" w:eastAsia="Calibri" w:hAnsi="Century Gothic"/>
                <w:color w:val="FFFFFF"/>
                <w:sz w:val="20"/>
                <w:szCs w:val="20"/>
                <w:lang w:val="es-ES"/>
              </w:rPr>
              <w:t>)</w:t>
            </w:r>
            <w:r w:rsidRPr="0056184E">
              <w:rPr>
                <w:rFonts w:ascii="Century Gothic" w:eastAsia="Calibri" w:hAnsi="Century Gothic"/>
                <w:color w:val="FFFFFF"/>
                <w:sz w:val="20"/>
                <w:szCs w:val="20"/>
                <w:vertAlign w:val="superscript"/>
                <w:lang w:val="es-ES"/>
              </w:rPr>
              <w:t>1/2</w:t>
            </w:r>
            <w:r w:rsidRPr="0056184E">
              <w:rPr>
                <w:rFonts w:ascii="Century Gothic" w:eastAsia="Calibri" w:hAnsi="Century Gothic"/>
                <w:color w:val="FFFFFF"/>
                <w:sz w:val="20"/>
                <w:szCs w:val="20"/>
                <w:lang w:val="es-ES"/>
              </w:rPr>
              <w:t>)</w:t>
            </w:r>
          </w:p>
        </w:tc>
        <w:tc>
          <w:tcPr>
            <w:tcW w:w="1698" w:type="dxa"/>
            <w:shd w:val="clear" w:color="auto" w:fill="009AD9"/>
          </w:tcPr>
          <w:p w14:paraId="560FD214" w14:textId="77777777" w:rsidR="0056184E" w:rsidRPr="0056184E" w:rsidRDefault="0056184E" w:rsidP="0056184E">
            <w:pPr>
              <w:widowControl w:val="0"/>
              <w:autoSpaceDE w:val="0"/>
              <w:autoSpaceDN w:val="0"/>
              <w:ind w:right="137"/>
              <w:jc w:val="center"/>
              <w:rPr>
                <w:rFonts w:ascii="Century Gothic" w:eastAsia="Calibri" w:hAnsi="Century Gothic"/>
                <w:color w:val="FFFFFF"/>
                <w:sz w:val="20"/>
                <w:szCs w:val="20"/>
                <w:lang w:val="es-ES"/>
              </w:rPr>
            </w:pPr>
            <w:r w:rsidRPr="0056184E">
              <w:rPr>
                <w:rFonts w:ascii="Century Gothic" w:eastAsia="Calibri" w:hAnsi="Century Gothic"/>
                <w:color w:val="FFFFFF"/>
                <w:sz w:val="20"/>
                <w:szCs w:val="20"/>
                <w:lang w:val="es-ES"/>
              </w:rPr>
              <w:t>Tarifa</w:t>
            </w:r>
            <w:r w:rsidRPr="0056184E">
              <w:rPr>
                <w:rFonts w:ascii="Century Gothic" w:eastAsia="Calibri" w:hAnsi="Century Gothic"/>
                <w:color w:val="FFFFFF"/>
                <w:spacing w:val="-9"/>
                <w:sz w:val="20"/>
                <w:szCs w:val="20"/>
                <w:lang w:val="es-ES"/>
              </w:rPr>
              <w:t xml:space="preserve"> </w:t>
            </w:r>
            <w:r w:rsidRPr="0056184E">
              <w:rPr>
                <w:rFonts w:ascii="Century Gothic" w:eastAsia="Calibri" w:hAnsi="Century Gothic"/>
                <w:color w:val="FFFFFF"/>
                <w:sz w:val="20"/>
                <w:szCs w:val="20"/>
                <w:lang w:val="es-ES"/>
              </w:rPr>
              <w:t>anual</w:t>
            </w:r>
            <w:r w:rsidRPr="0056184E">
              <w:rPr>
                <w:rFonts w:ascii="Century Gothic" w:eastAsia="Calibri" w:hAnsi="Century Gothic"/>
                <w:color w:val="FFFFFF"/>
                <w:spacing w:val="-9"/>
                <w:sz w:val="20"/>
                <w:szCs w:val="20"/>
                <w:lang w:val="es-ES"/>
              </w:rPr>
              <w:t xml:space="preserve"> </w:t>
            </w:r>
            <w:r w:rsidRPr="0056184E">
              <w:rPr>
                <w:rFonts w:ascii="Century Gothic" w:eastAsia="Calibri" w:hAnsi="Century Gothic"/>
                <w:color w:val="FFFFFF"/>
                <w:sz w:val="20"/>
                <w:szCs w:val="20"/>
                <w:lang w:val="es-ES"/>
              </w:rPr>
              <w:t>por</w:t>
            </w:r>
            <w:r w:rsidRPr="0056184E">
              <w:rPr>
                <w:rFonts w:ascii="Century Gothic" w:eastAsia="Calibri" w:hAnsi="Century Gothic"/>
                <w:color w:val="FFFFFF"/>
                <w:spacing w:val="-9"/>
                <w:sz w:val="20"/>
                <w:szCs w:val="20"/>
                <w:lang w:val="es-ES"/>
              </w:rPr>
              <w:t xml:space="preserve"> </w:t>
            </w:r>
            <w:r w:rsidRPr="0056184E">
              <w:rPr>
                <w:rFonts w:ascii="Century Gothic" w:eastAsia="Calibri" w:hAnsi="Century Gothic"/>
                <w:color w:val="FFFFFF"/>
                <w:sz w:val="20"/>
                <w:szCs w:val="20"/>
                <w:lang w:val="es-ES"/>
              </w:rPr>
              <w:t>uso</w:t>
            </w:r>
            <w:r w:rsidRPr="0056184E">
              <w:rPr>
                <w:rFonts w:ascii="Century Gothic" w:eastAsia="Calibri" w:hAnsi="Century Gothic"/>
                <w:color w:val="FFFFFF"/>
                <w:spacing w:val="-11"/>
                <w:sz w:val="20"/>
                <w:szCs w:val="20"/>
                <w:lang w:val="es-ES"/>
              </w:rPr>
              <w:t xml:space="preserve"> </w:t>
            </w:r>
            <w:r w:rsidRPr="0056184E">
              <w:rPr>
                <w:rFonts w:ascii="Century Gothic" w:eastAsia="Calibri" w:hAnsi="Century Gothic"/>
                <w:color w:val="FFFFFF"/>
                <w:sz w:val="20"/>
                <w:szCs w:val="20"/>
                <w:lang w:val="es-ES"/>
              </w:rPr>
              <w:t xml:space="preserve">de </w:t>
            </w:r>
            <w:r w:rsidRPr="0056184E">
              <w:rPr>
                <w:rFonts w:ascii="Century Gothic" w:eastAsia="Calibri" w:hAnsi="Century Gothic"/>
                <w:color w:val="FFFFFF"/>
                <w:spacing w:val="-2"/>
                <w:sz w:val="20"/>
                <w:szCs w:val="20"/>
                <w:lang w:val="es-ES"/>
              </w:rPr>
              <w:t>poste</w:t>
            </w:r>
          </w:p>
          <w:p w14:paraId="37FB3F81" w14:textId="77777777" w:rsidR="0056184E" w:rsidRPr="0056184E" w:rsidRDefault="0056184E" w:rsidP="0056184E">
            <w:pPr>
              <w:widowControl w:val="0"/>
              <w:autoSpaceDE w:val="0"/>
              <w:autoSpaceDN w:val="0"/>
              <w:ind w:right="134"/>
              <w:jc w:val="center"/>
              <w:rPr>
                <w:rFonts w:ascii="Century Gothic" w:eastAsia="Calibri" w:hAnsi="Century Gothic"/>
                <w:color w:val="FFFFFF"/>
                <w:sz w:val="20"/>
                <w:szCs w:val="20"/>
                <w:lang w:val="es-ES"/>
              </w:rPr>
            </w:pPr>
            <w:r w:rsidRPr="0056184E">
              <w:rPr>
                <w:rFonts w:ascii="Century Gothic" w:eastAsia="Calibri" w:hAnsi="Century Gothic"/>
                <w:color w:val="FFFFFF"/>
                <w:sz w:val="20"/>
                <w:szCs w:val="20"/>
                <w:lang w:val="es-ES"/>
              </w:rPr>
              <w:t>($M.N. x F</w:t>
            </w:r>
            <w:r w:rsidRPr="0056184E">
              <w:rPr>
                <w:rFonts w:ascii="Century Gothic" w:eastAsia="Calibri" w:hAnsi="Century Gothic"/>
                <w:color w:val="FFFFFF"/>
                <w:sz w:val="20"/>
                <w:szCs w:val="20"/>
                <w:vertAlign w:val="subscript"/>
                <w:lang w:val="es-ES"/>
              </w:rPr>
              <w:t>T</w:t>
            </w:r>
            <w:r w:rsidRPr="0056184E">
              <w:rPr>
                <w:rFonts w:ascii="Century Gothic" w:eastAsia="Calibri" w:hAnsi="Century Gothic"/>
                <w:color w:val="FFFFFF"/>
                <w:sz w:val="20"/>
                <w:szCs w:val="20"/>
                <w:lang w:val="es-ES"/>
              </w:rPr>
              <w:t>)</w:t>
            </w:r>
          </w:p>
        </w:tc>
      </w:tr>
      <w:tr w:rsidR="0056184E" w:rsidRPr="0056184E" w14:paraId="72146579" w14:textId="77777777" w:rsidTr="00FF33CD">
        <w:trPr>
          <w:jc w:val="center"/>
        </w:trPr>
        <w:tc>
          <w:tcPr>
            <w:tcW w:w="1299" w:type="dxa"/>
          </w:tcPr>
          <w:p w14:paraId="2D51D0A3" w14:textId="77777777" w:rsidR="0056184E" w:rsidRPr="0056184E" w:rsidRDefault="0056184E" w:rsidP="0056184E">
            <w:pPr>
              <w:widowControl w:val="0"/>
              <w:autoSpaceDE w:val="0"/>
              <w:autoSpaceDN w:val="0"/>
              <w:spacing w:before="164"/>
              <w:ind w:right="15"/>
              <w:jc w:val="center"/>
              <w:rPr>
                <w:rFonts w:ascii="Century Gothic" w:eastAsia="Calibri" w:hAnsi="Century Gothic"/>
                <w:sz w:val="20"/>
                <w:szCs w:val="20"/>
                <w:lang w:val="es-ES"/>
              </w:rPr>
            </w:pPr>
            <w:r w:rsidRPr="0056184E">
              <w:rPr>
                <w:rFonts w:ascii="Century Gothic" w:eastAsia="Calibri" w:hAnsi="Century Gothic"/>
                <w:sz w:val="20"/>
                <w:szCs w:val="20"/>
                <w:lang w:val="es-ES"/>
              </w:rPr>
              <w:t>Número de fibras</w:t>
            </w:r>
          </w:p>
        </w:tc>
        <w:tc>
          <w:tcPr>
            <w:tcW w:w="1390" w:type="dxa"/>
          </w:tcPr>
          <w:p w14:paraId="36BDBFFA" w14:textId="77777777" w:rsidR="0056184E" w:rsidRPr="0056184E" w:rsidRDefault="0056184E" w:rsidP="0056184E">
            <w:pPr>
              <w:widowControl w:val="0"/>
              <w:autoSpaceDE w:val="0"/>
              <w:autoSpaceDN w:val="0"/>
              <w:spacing w:before="164"/>
              <w:ind w:right="15"/>
              <w:jc w:val="center"/>
              <w:rPr>
                <w:rFonts w:ascii="Century Gothic" w:eastAsia="Calibri" w:hAnsi="Century Gothic"/>
                <w:sz w:val="20"/>
                <w:szCs w:val="20"/>
                <w:lang w:val="es-ES"/>
              </w:rPr>
            </w:pPr>
            <w:r w:rsidRPr="0056184E">
              <w:rPr>
                <w:rFonts w:ascii="Century Gothic" w:eastAsia="Calibri" w:hAnsi="Century Gothic"/>
                <w:sz w:val="20"/>
                <w:szCs w:val="20"/>
                <w:lang w:val="es-ES"/>
              </w:rPr>
              <w:t>Kg/m</w:t>
            </w:r>
          </w:p>
        </w:tc>
        <w:tc>
          <w:tcPr>
            <w:tcW w:w="1275" w:type="dxa"/>
          </w:tcPr>
          <w:p w14:paraId="287AAD98" w14:textId="77777777" w:rsidR="0056184E" w:rsidRPr="0056184E" w:rsidRDefault="0056184E" w:rsidP="0056184E">
            <w:pPr>
              <w:widowControl w:val="0"/>
              <w:autoSpaceDE w:val="0"/>
              <w:autoSpaceDN w:val="0"/>
              <w:spacing w:before="164"/>
              <w:ind w:right="15"/>
              <w:jc w:val="center"/>
              <w:rPr>
                <w:rFonts w:ascii="Century Gothic" w:eastAsia="Calibri" w:hAnsi="Century Gothic"/>
                <w:sz w:val="20"/>
                <w:szCs w:val="20"/>
                <w:lang w:val="es-ES"/>
              </w:rPr>
            </w:pPr>
            <w:r w:rsidRPr="0056184E">
              <w:rPr>
                <w:rFonts w:ascii="Century Gothic" w:eastAsia="Calibri" w:hAnsi="Century Gothic"/>
                <w:sz w:val="20"/>
                <w:szCs w:val="20"/>
                <w:lang w:val="es-ES"/>
              </w:rPr>
              <w:t>Kg/m</w:t>
            </w:r>
          </w:p>
        </w:tc>
        <w:tc>
          <w:tcPr>
            <w:tcW w:w="3166" w:type="dxa"/>
          </w:tcPr>
          <w:p w14:paraId="0562568C" w14:textId="77777777" w:rsidR="0056184E" w:rsidRPr="0056184E" w:rsidRDefault="0056184E" w:rsidP="0056184E">
            <w:pPr>
              <w:widowControl w:val="0"/>
              <w:autoSpaceDE w:val="0"/>
              <w:autoSpaceDN w:val="0"/>
              <w:spacing w:before="164"/>
              <w:ind w:right="15"/>
              <w:jc w:val="center"/>
              <w:rPr>
                <w:rFonts w:ascii="Century Gothic" w:eastAsia="Calibri" w:hAnsi="Century Gothic"/>
                <w:sz w:val="20"/>
                <w:szCs w:val="20"/>
                <w:lang w:val="es-ES"/>
              </w:rPr>
            </w:pPr>
            <w:proofErr w:type="spellStart"/>
            <w:r w:rsidRPr="0056184E">
              <w:rPr>
                <w:rFonts w:ascii="Century Gothic" w:eastAsia="Calibri" w:hAnsi="Century Gothic"/>
                <w:sz w:val="20"/>
                <w:szCs w:val="20"/>
                <w:lang w:val="es-ES"/>
              </w:rPr>
              <w:t>kgf</w:t>
            </w:r>
            <w:proofErr w:type="spellEnd"/>
          </w:p>
        </w:tc>
        <w:tc>
          <w:tcPr>
            <w:tcW w:w="1698" w:type="dxa"/>
          </w:tcPr>
          <w:p w14:paraId="289EE06C" w14:textId="77777777" w:rsidR="0056184E" w:rsidRPr="0056184E" w:rsidRDefault="0056184E" w:rsidP="0056184E">
            <w:pPr>
              <w:widowControl w:val="0"/>
              <w:autoSpaceDE w:val="0"/>
              <w:autoSpaceDN w:val="0"/>
              <w:spacing w:before="164"/>
              <w:ind w:right="15"/>
              <w:jc w:val="center"/>
              <w:rPr>
                <w:rFonts w:ascii="Century Gothic" w:eastAsia="Calibri" w:hAnsi="Century Gothic"/>
                <w:sz w:val="20"/>
                <w:szCs w:val="20"/>
                <w:lang w:val="es-ES"/>
              </w:rPr>
            </w:pPr>
            <w:r w:rsidRPr="0056184E">
              <w:rPr>
                <w:rFonts w:ascii="Century Gothic" w:eastAsia="Calibri" w:hAnsi="Century Gothic"/>
                <w:sz w:val="20"/>
                <w:szCs w:val="20"/>
                <w:lang w:val="es-ES"/>
              </w:rPr>
              <w:t>MXN/año</w:t>
            </w:r>
          </w:p>
        </w:tc>
      </w:tr>
      <w:tr w:rsidR="0056184E" w:rsidRPr="0056184E" w14:paraId="196D626E" w14:textId="77777777" w:rsidTr="00FF33CD">
        <w:trPr>
          <w:jc w:val="center"/>
        </w:trPr>
        <w:tc>
          <w:tcPr>
            <w:tcW w:w="1299" w:type="dxa"/>
            <w:vAlign w:val="center"/>
          </w:tcPr>
          <w:p w14:paraId="1385D5C9" w14:textId="77777777" w:rsidR="0056184E" w:rsidRPr="0056184E" w:rsidRDefault="0056184E" w:rsidP="0056184E">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24</w:t>
            </w:r>
          </w:p>
        </w:tc>
        <w:tc>
          <w:tcPr>
            <w:tcW w:w="1390" w:type="dxa"/>
            <w:vAlign w:val="center"/>
          </w:tcPr>
          <w:p w14:paraId="10673931" w14:textId="77777777" w:rsidR="0056184E" w:rsidRPr="0056184E" w:rsidRDefault="0056184E" w:rsidP="0056184E">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0.250</w:t>
            </w:r>
          </w:p>
        </w:tc>
        <w:tc>
          <w:tcPr>
            <w:tcW w:w="1275" w:type="dxa"/>
            <w:vAlign w:val="center"/>
          </w:tcPr>
          <w:p w14:paraId="6309D6FA" w14:textId="77777777" w:rsidR="0056184E" w:rsidRPr="0056184E" w:rsidRDefault="0056184E" w:rsidP="0056184E">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1.3364</w:t>
            </w:r>
          </w:p>
        </w:tc>
        <w:tc>
          <w:tcPr>
            <w:tcW w:w="3166" w:type="dxa"/>
            <w:vAlign w:val="center"/>
          </w:tcPr>
          <w:p w14:paraId="0B892E48" w14:textId="77777777" w:rsidR="0056184E" w:rsidRPr="0056184E" w:rsidRDefault="0056184E" w:rsidP="0056184E">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67.9783</w:t>
            </w:r>
          </w:p>
        </w:tc>
        <w:tc>
          <w:tcPr>
            <w:tcW w:w="1698" w:type="dxa"/>
          </w:tcPr>
          <w:p w14:paraId="28C1447E" w14:textId="77777777" w:rsidR="0056184E" w:rsidRPr="0056184E" w:rsidRDefault="0056184E" w:rsidP="0056184E">
            <w:pPr>
              <w:widowControl w:val="0"/>
              <w:autoSpaceDE w:val="0"/>
              <w:autoSpaceDN w:val="0"/>
              <w:spacing w:before="164"/>
              <w:ind w:right="15"/>
              <w:jc w:val="center"/>
              <w:rPr>
                <w:rFonts w:ascii="Century Gothic" w:eastAsia="Calibri" w:hAnsi="Century Gothic"/>
                <w:sz w:val="20"/>
                <w:szCs w:val="20"/>
                <w:lang w:val="es-ES"/>
              </w:rPr>
            </w:pPr>
            <w:r w:rsidRPr="0056184E">
              <w:rPr>
                <w:rFonts w:ascii="Century Gothic" w:hAnsi="Century Gothic" w:cs="Arial"/>
                <w:sz w:val="20"/>
                <w:szCs w:val="20"/>
                <w:lang w:val="es-ES"/>
              </w:rPr>
              <w:t>149.5524</w:t>
            </w:r>
          </w:p>
        </w:tc>
      </w:tr>
      <w:tr w:rsidR="0056184E" w:rsidRPr="0056184E" w14:paraId="0C7F6366" w14:textId="77777777" w:rsidTr="00FF33CD">
        <w:trPr>
          <w:jc w:val="center"/>
        </w:trPr>
        <w:tc>
          <w:tcPr>
            <w:tcW w:w="1299" w:type="dxa"/>
            <w:vAlign w:val="center"/>
          </w:tcPr>
          <w:p w14:paraId="1465C279" w14:textId="77777777" w:rsidR="0056184E" w:rsidRPr="0056184E" w:rsidRDefault="0056184E" w:rsidP="0056184E">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144</w:t>
            </w:r>
          </w:p>
        </w:tc>
        <w:tc>
          <w:tcPr>
            <w:tcW w:w="1390" w:type="dxa"/>
            <w:vAlign w:val="center"/>
          </w:tcPr>
          <w:p w14:paraId="1EE24B64" w14:textId="77777777" w:rsidR="0056184E" w:rsidRPr="0056184E" w:rsidRDefault="0056184E" w:rsidP="0056184E">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0.340</w:t>
            </w:r>
          </w:p>
        </w:tc>
        <w:tc>
          <w:tcPr>
            <w:tcW w:w="1275" w:type="dxa"/>
            <w:vAlign w:val="center"/>
          </w:tcPr>
          <w:p w14:paraId="6A72EDFA" w14:textId="77777777" w:rsidR="0056184E" w:rsidRPr="0056184E" w:rsidRDefault="0056184E" w:rsidP="0056184E">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1.7716</w:t>
            </w:r>
          </w:p>
        </w:tc>
        <w:tc>
          <w:tcPr>
            <w:tcW w:w="3166" w:type="dxa"/>
            <w:vAlign w:val="center"/>
          </w:tcPr>
          <w:p w14:paraId="562087EE" w14:textId="77777777" w:rsidR="0056184E" w:rsidRPr="0056184E" w:rsidRDefault="0056184E" w:rsidP="0056184E">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90.1960</w:t>
            </w:r>
          </w:p>
        </w:tc>
        <w:tc>
          <w:tcPr>
            <w:tcW w:w="1698" w:type="dxa"/>
          </w:tcPr>
          <w:p w14:paraId="390B95D2" w14:textId="77777777" w:rsidR="0056184E" w:rsidRPr="0056184E" w:rsidRDefault="0056184E" w:rsidP="0056184E">
            <w:pPr>
              <w:widowControl w:val="0"/>
              <w:autoSpaceDE w:val="0"/>
              <w:autoSpaceDN w:val="0"/>
              <w:spacing w:before="164"/>
              <w:ind w:right="15"/>
              <w:jc w:val="center"/>
              <w:rPr>
                <w:rFonts w:ascii="Century Gothic" w:eastAsia="Calibri" w:hAnsi="Century Gothic"/>
                <w:sz w:val="20"/>
                <w:szCs w:val="20"/>
                <w:lang w:val="es-ES"/>
              </w:rPr>
            </w:pPr>
            <w:r w:rsidRPr="0056184E">
              <w:rPr>
                <w:rFonts w:ascii="Century Gothic" w:hAnsi="Century Gothic" w:cs="Arial"/>
                <w:sz w:val="20"/>
                <w:szCs w:val="20"/>
                <w:lang w:val="es-ES"/>
              </w:rPr>
              <w:t>198.4311</w:t>
            </w:r>
          </w:p>
        </w:tc>
      </w:tr>
    </w:tbl>
    <w:p w14:paraId="0E14E5D2" w14:textId="77777777" w:rsidR="0056184E" w:rsidRPr="0056184E" w:rsidRDefault="0056184E" w:rsidP="0056184E">
      <w:pPr>
        <w:widowControl w:val="0"/>
        <w:autoSpaceDE w:val="0"/>
        <w:autoSpaceDN w:val="0"/>
        <w:spacing w:before="164" w:after="0"/>
        <w:ind w:right="15"/>
        <w:jc w:val="both"/>
        <w:rPr>
          <w:rFonts w:ascii="Century Gothic" w:eastAsia="Calibri" w:hAnsi="Century Gothic" w:cs="Times New Roman"/>
          <w:lang w:val="es-ES"/>
        </w:rPr>
      </w:pPr>
    </w:p>
    <w:p w14:paraId="312BCB3C" w14:textId="77777777" w:rsidR="00212084" w:rsidRPr="0056184E" w:rsidRDefault="00212084" w:rsidP="00212084">
      <w:pPr>
        <w:widowControl w:val="0"/>
        <w:autoSpaceDE w:val="0"/>
        <w:autoSpaceDN w:val="0"/>
        <w:spacing w:after="0" w:line="240" w:lineRule="auto"/>
        <w:ind w:left="1068"/>
        <w:contextualSpacing/>
        <w:jc w:val="both"/>
        <w:rPr>
          <w:rFonts w:ascii="Century Gothic" w:eastAsia="Calibri" w:hAnsi="Century Gothic" w:cs="Times New Roman"/>
          <w:lang w:val="es-E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2"/>
        <w:gridCol w:w="3969"/>
      </w:tblGrid>
      <w:tr w:rsidR="00212084" w:rsidRPr="00852E86" w14:paraId="6B27C967" w14:textId="77777777" w:rsidTr="005F7009">
        <w:trPr>
          <w:trHeight w:val="157"/>
        </w:trPr>
        <w:tc>
          <w:tcPr>
            <w:tcW w:w="5382" w:type="dxa"/>
            <w:shd w:val="clear" w:color="auto" w:fill="009AD9"/>
          </w:tcPr>
          <w:p w14:paraId="7820852D" w14:textId="77777777" w:rsidR="00212084" w:rsidRPr="00852E86" w:rsidRDefault="00212084" w:rsidP="005F7009">
            <w:pPr>
              <w:spacing w:before="40" w:after="40" w:line="240" w:lineRule="auto"/>
              <w:jc w:val="both"/>
              <w:rPr>
                <w:rFonts w:ascii="Century Gothic" w:hAnsi="Century Gothic" w:cs="Arial"/>
                <w:b/>
                <w:bCs/>
                <w:color w:val="FFFFFF" w:themeColor="background1"/>
                <w:sz w:val="20"/>
                <w:szCs w:val="20"/>
              </w:rPr>
            </w:pPr>
            <w:r>
              <w:rPr>
                <w:rFonts w:ascii="Century Gothic" w:hAnsi="Century Gothic" w:cs="Arial"/>
                <w:b/>
                <w:bCs/>
                <w:color w:val="FFFFFF" w:themeColor="background1"/>
                <w:sz w:val="20"/>
                <w:szCs w:val="20"/>
              </w:rPr>
              <w:t>Concepto</w:t>
            </w:r>
          </w:p>
        </w:tc>
        <w:tc>
          <w:tcPr>
            <w:tcW w:w="3969" w:type="dxa"/>
            <w:shd w:val="clear" w:color="auto" w:fill="009AD9"/>
          </w:tcPr>
          <w:p w14:paraId="12A1FB06" w14:textId="77777777" w:rsidR="00212084" w:rsidRPr="00852E86" w:rsidRDefault="00212084" w:rsidP="005F7009">
            <w:pPr>
              <w:spacing w:before="40" w:after="40" w:line="240" w:lineRule="auto"/>
              <w:jc w:val="center"/>
              <w:rPr>
                <w:rFonts w:ascii="Century Gothic" w:hAnsi="Century Gothic" w:cs="Arial"/>
                <w:b/>
                <w:bCs/>
                <w:color w:val="FFFFFF" w:themeColor="background1"/>
                <w:sz w:val="20"/>
                <w:szCs w:val="20"/>
              </w:rPr>
            </w:pPr>
            <w:r w:rsidRPr="00852E86">
              <w:rPr>
                <w:rFonts w:ascii="Century Gothic" w:hAnsi="Century Gothic" w:cs="Arial"/>
                <w:b/>
                <w:bCs/>
                <w:color w:val="FFFFFF" w:themeColor="background1"/>
                <w:sz w:val="20"/>
                <w:szCs w:val="20"/>
              </w:rPr>
              <w:t>Contraprestación única</w:t>
            </w:r>
          </w:p>
        </w:tc>
      </w:tr>
      <w:tr w:rsidR="00212084" w:rsidRPr="00723D76" w14:paraId="662A88FB" w14:textId="77777777" w:rsidTr="005F7009">
        <w:trPr>
          <w:trHeight w:val="50"/>
        </w:trPr>
        <w:tc>
          <w:tcPr>
            <w:tcW w:w="5382" w:type="dxa"/>
            <w:shd w:val="clear" w:color="auto" w:fill="FFFFFF"/>
            <w:vAlign w:val="center"/>
          </w:tcPr>
          <w:p w14:paraId="70666568" w14:textId="77777777" w:rsidR="00212084" w:rsidRPr="003B7B23" w:rsidRDefault="00212084" w:rsidP="005F7009">
            <w:pPr>
              <w:spacing w:before="40" w:after="40" w:line="240" w:lineRule="auto"/>
              <w:rPr>
                <w:rFonts w:ascii="Century Gothic" w:hAnsi="Century Gothic" w:cs="Arial"/>
                <w:b/>
                <w:bCs/>
                <w:color w:val="000000"/>
                <w:sz w:val="20"/>
                <w:szCs w:val="20"/>
              </w:rPr>
            </w:pPr>
            <w:r>
              <w:rPr>
                <w:rFonts w:ascii="Century Gothic" w:hAnsi="Century Gothic" w:cs="Arial"/>
                <w:bCs/>
                <w:color w:val="000000"/>
                <w:sz w:val="20"/>
                <w:szCs w:val="20"/>
              </w:rPr>
              <w:t>Instalación por Tendido de Cable</w:t>
            </w:r>
          </w:p>
        </w:tc>
        <w:tc>
          <w:tcPr>
            <w:tcW w:w="3969" w:type="dxa"/>
            <w:shd w:val="clear" w:color="auto" w:fill="FFFFFF"/>
          </w:tcPr>
          <w:p w14:paraId="234D43B0" w14:textId="77777777" w:rsidR="00212084" w:rsidRPr="00723D76" w:rsidRDefault="00212084" w:rsidP="005F7009">
            <w:pPr>
              <w:spacing w:before="40" w:after="40" w:line="240" w:lineRule="auto"/>
              <w:jc w:val="center"/>
              <w:rPr>
                <w:rFonts w:ascii="Century Gothic" w:hAnsi="Century Gothic" w:cs="Arial"/>
                <w:color w:val="000000"/>
                <w:sz w:val="20"/>
                <w:szCs w:val="20"/>
              </w:rPr>
            </w:pPr>
            <w:r w:rsidRPr="00B569F6">
              <w:rPr>
                <w:rFonts w:ascii="Century Gothic" w:hAnsi="Century Gothic"/>
                <w:color w:val="000000"/>
                <w:sz w:val="20"/>
                <w:szCs w:val="20"/>
              </w:rPr>
              <w:t>$</w:t>
            </w:r>
            <w:r>
              <w:rPr>
                <w:rFonts w:ascii="Century Gothic" w:hAnsi="Century Gothic"/>
                <w:color w:val="000000"/>
                <w:sz w:val="20"/>
                <w:szCs w:val="20"/>
              </w:rPr>
              <w:t>10</w:t>
            </w:r>
            <w:r w:rsidRPr="00B569F6">
              <w:rPr>
                <w:rFonts w:ascii="Century Gothic" w:hAnsi="Century Gothic"/>
                <w:color w:val="000000"/>
                <w:sz w:val="20"/>
                <w:szCs w:val="20"/>
              </w:rPr>
              <w:t>,</w:t>
            </w:r>
            <w:r>
              <w:rPr>
                <w:rFonts w:ascii="Century Gothic" w:hAnsi="Century Gothic"/>
                <w:color w:val="000000"/>
                <w:sz w:val="20"/>
                <w:szCs w:val="20"/>
              </w:rPr>
              <w:t>688.15</w:t>
            </w:r>
          </w:p>
        </w:tc>
      </w:tr>
      <w:tr w:rsidR="00212084" w:rsidRPr="00723D76" w14:paraId="6721F266" w14:textId="77777777" w:rsidTr="005F7009">
        <w:trPr>
          <w:trHeight w:val="311"/>
        </w:trPr>
        <w:tc>
          <w:tcPr>
            <w:tcW w:w="5382" w:type="dxa"/>
            <w:shd w:val="clear" w:color="auto" w:fill="F2F2F2"/>
            <w:vAlign w:val="center"/>
          </w:tcPr>
          <w:p w14:paraId="08D6016B" w14:textId="77777777" w:rsidR="00212084" w:rsidRPr="003B7B23" w:rsidRDefault="00212084" w:rsidP="005F7009">
            <w:pPr>
              <w:spacing w:before="40" w:after="40" w:line="240" w:lineRule="auto"/>
              <w:rPr>
                <w:rFonts w:ascii="Century Gothic" w:hAnsi="Century Gothic" w:cs="Arial"/>
                <w:b/>
                <w:bCs/>
                <w:color w:val="000000"/>
                <w:sz w:val="20"/>
                <w:szCs w:val="20"/>
              </w:rPr>
            </w:pPr>
            <w:r>
              <w:rPr>
                <w:rFonts w:ascii="Century Gothic" w:hAnsi="Century Gothic" w:cs="Arial"/>
                <w:bCs/>
                <w:color w:val="000000"/>
                <w:sz w:val="20"/>
                <w:szCs w:val="20"/>
              </w:rPr>
              <w:t>Empalme por hilo de fibra óptica / Cobre</w:t>
            </w:r>
          </w:p>
        </w:tc>
        <w:tc>
          <w:tcPr>
            <w:tcW w:w="3969" w:type="dxa"/>
            <w:shd w:val="clear" w:color="auto" w:fill="F2F2F2"/>
          </w:tcPr>
          <w:p w14:paraId="15011F7E" w14:textId="77777777" w:rsidR="00212084" w:rsidRPr="00723D76" w:rsidRDefault="00212084" w:rsidP="005F7009">
            <w:pPr>
              <w:spacing w:before="40" w:after="40" w:line="240" w:lineRule="auto"/>
              <w:jc w:val="center"/>
              <w:rPr>
                <w:rFonts w:ascii="Century Gothic" w:hAnsi="Century Gothic" w:cs="Arial"/>
                <w:color w:val="000000"/>
                <w:sz w:val="20"/>
                <w:szCs w:val="20"/>
              </w:rPr>
            </w:pPr>
            <w:r>
              <w:rPr>
                <w:rFonts w:ascii="Century Gothic" w:hAnsi="Century Gothic"/>
                <w:color w:val="000000"/>
                <w:sz w:val="20"/>
                <w:szCs w:val="20"/>
              </w:rPr>
              <w:t>$438.11</w:t>
            </w:r>
          </w:p>
        </w:tc>
      </w:tr>
    </w:tbl>
    <w:p w14:paraId="1C5D13CA" w14:textId="77777777" w:rsidR="00212084" w:rsidRDefault="00212084" w:rsidP="00212084">
      <w:pPr>
        <w:widowControl w:val="0"/>
        <w:autoSpaceDE w:val="0"/>
        <w:autoSpaceDN w:val="0"/>
        <w:spacing w:before="164" w:after="0"/>
        <w:ind w:right="15"/>
        <w:jc w:val="both"/>
        <w:rPr>
          <w:rFonts w:ascii="Century Gothic" w:eastAsia="Calibri" w:hAnsi="Century Gothic" w:cs="Times New Roman"/>
          <w:lang w:val="es-E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2"/>
        <w:gridCol w:w="3969"/>
      </w:tblGrid>
      <w:tr w:rsidR="00212084" w:rsidRPr="00852E86" w14:paraId="223D36BB" w14:textId="77777777" w:rsidTr="005F7009">
        <w:trPr>
          <w:trHeight w:val="157"/>
        </w:trPr>
        <w:tc>
          <w:tcPr>
            <w:tcW w:w="5382" w:type="dxa"/>
            <w:shd w:val="clear" w:color="auto" w:fill="009AD9"/>
          </w:tcPr>
          <w:p w14:paraId="39CCF2F7" w14:textId="77777777" w:rsidR="00212084" w:rsidRPr="00852E86" w:rsidRDefault="00212084" w:rsidP="005F7009">
            <w:pPr>
              <w:spacing w:before="40" w:after="40" w:line="240" w:lineRule="auto"/>
              <w:jc w:val="both"/>
              <w:rPr>
                <w:rFonts w:ascii="Century Gothic" w:hAnsi="Century Gothic" w:cs="Arial"/>
                <w:b/>
                <w:bCs/>
                <w:color w:val="FFFFFF" w:themeColor="background1"/>
                <w:sz w:val="20"/>
                <w:szCs w:val="20"/>
              </w:rPr>
            </w:pPr>
            <w:r>
              <w:rPr>
                <w:rFonts w:ascii="Century Gothic" w:hAnsi="Century Gothic" w:cs="Arial"/>
                <w:b/>
                <w:bCs/>
                <w:color w:val="FFFFFF" w:themeColor="background1"/>
                <w:sz w:val="20"/>
                <w:szCs w:val="20"/>
              </w:rPr>
              <w:t>Concepto</w:t>
            </w:r>
          </w:p>
        </w:tc>
        <w:tc>
          <w:tcPr>
            <w:tcW w:w="3969" w:type="dxa"/>
            <w:shd w:val="clear" w:color="auto" w:fill="009AD9"/>
          </w:tcPr>
          <w:p w14:paraId="0691CB9F" w14:textId="77777777" w:rsidR="00212084" w:rsidRPr="00852E86" w:rsidRDefault="00212084" w:rsidP="005F7009">
            <w:pPr>
              <w:spacing w:before="40" w:after="40" w:line="240" w:lineRule="auto"/>
              <w:jc w:val="center"/>
              <w:rPr>
                <w:rFonts w:ascii="Century Gothic" w:hAnsi="Century Gothic" w:cs="Arial"/>
                <w:b/>
                <w:bCs/>
                <w:color w:val="FFFFFF" w:themeColor="background1"/>
                <w:sz w:val="20"/>
                <w:szCs w:val="20"/>
              </w:rPr>
            </w:pPr>
            <w:r>
              <w:rPr>
                <w:rFonts w:ascii="Century Gothic" w:hAnsi="Century Gothic" w:cs="Arial"/>
                <w:b/>
                <w:bCs/>
                <w:color w:val="FFFFFF" w:themeColor="background1"/>
                <w:sz w:val="20"/>
                <w:szCs w:val="20"/>
              </w:rPr>
              <w:t>Contraprestación anual</w:t>
            </w:r>
          </w:p>
        </w:tc>
      </w:tr>
      <w:tr w:rsidR="00212084" w:rsidRPr="00723D76" w14:paraId="75D168D1" w14:textId="77777777" w:rsidTr="005F7009">
        <w:trPr>
          <w:trHeight w:val="50"/>
        </w:trPr>
        <w:tc>
          <w:tcPr>
            <w:tcW w:w="5382" w:type="dxa"/>
            <w:shd w:val="clear" w:color="auto" w:fill="FFFFFF"/>
            <w:vAlign w:val="center"/>
          </w:tcPr>
          <w:p w14:paraId="21695E9B" w14:textId="77777777" w:rsidR="00212084" w:rsidRPr="003B7B23" w:rsidRDefault="00212084" w:rsidP="005F7009">
            <w:pPr>
              <w:spacing w:before="40" w:after="40" w:line="240" w:lineRule="auto"/>
              <w:rPr>
                <w:rFonts w:ascii="Century Gothic" w:hAnsi="Century Gothic" w:cs="Arial"/>
                <w:b/>
                <w:bCs/>
                <w:color w:val="000000"/>
                <w:sz w:val="20"/>
                <w:szCs w:val="20"/>
              </w:rPr>
            </w:pPr>
            <w:r>
              <w:rPr>
                <w:rFonts w:ascii="Century Gothic" w:hAnsi="Century Gothic" w:cs="Arial"/>
                <w:bCs/>
                <w:color w:val="000000"/>
                <w:sz w:val="20"/>
                <w:szCs w:val="20"/>
              </w:rPr>
              <w:t>Uso y mantenimiento de la trayectoria para cable</w:t>
            </w:r>
          </w:p>
        </w:tc>
        <w:tc>
          <w:tcPr>
            <w:tcW w:w="3969" w:type="dxa"/>
            <w:shd w:val="clear" w:color="auto" w:fill="FFFFFF"/>
          </w:tcPr>
          <w:p w14:paraId="625F1C66" w14:textId="77777777" w:rsidR="00212084" w:rsidRPr="00723D76" w:rsidRDefault="00212084" w:rsidP="005F7009">
            <w:pPr>
              <w:spacing w:before="40" w:after="40" w:line="240" w:lineRule="auto"/>
              <w:jc w:val="center"/>
              <w:rPr>
                <w:rFonts w:ascii="Century Gothic" w:hAnsi="Century Gothic" w:cs="Arial"/>
                <w:color w:val="000000"/>
                <w:sz w:val="20"/>
                <w:szCs w:val="20"/>
              </w:rPr>
            </w:pPr>
            <w:r w:rsidRPr="00B569F6">
              <w:rPr>
                <w:rFonts w:ascii="Century Gothic" w:hAnsi="Century Gothic"/>
                <w:color w:val="000000"/>
                <w:sz w:val="20"/>
                <w:szCs w:val="20"/>
              </w:rPr>
              <w:t>$</w:t>
            </w:r>
            <w:r>
              <w:rPr>
                <w:rFonts w:ascii="Century Gothic" w:hAnsi="Century Gothic"/>
                <w:color w:val="000000"/>
                <w:sz w:val="20"/>
                <w:szCs w:val="20"/>
              </w:rPr>
              <w:t>5,032.78</w:t>
            </w:r>
          </w:p>
        </w:tc>
      </w:tr>
    </w:tbl>
    <w:p w14:paraId="0BB0FC55" w14:textId="77777777" w:rsidR="00317402" w:rsidRDefault="00317402" w:rsidP="0056184E">
      <w:pPr>
        <w:widowControl w:val="0"/>
        <w:autoSpaceDE w:val="0"/>
        <w:autoSpaceDN w:val="0"/>
        <w:spacing w:after="0" w:line="240" w:lineRule="auto"/>
        <w:jc w:val="both"/>
        <w:rPr>
          <w:rFonts w:ascii="Century Gothic" w:eastAsia="Calibri" w:hAnsi="Century Gothic" w:cs="Times New Roman"/>
          <w:lang w:val="es-ES"/>
        </w:rPr>
      </w:pPr>
      <w:bookmarkStart w:id="2" w:name="_Toc89033667"/>
    </w:p>
    <w:p w14:paraId="1A9D85E3" w14:textId="77777777" w:rsidR="007D5F25" w:rsidRPr="0056184E" w:rsidRDefault="007D5F25" w:rsidP="0056184E">
      <w:pPr>
        <w:widowControl w:val="0"/>
        <w:autoSpaceDE w:val="0"/>
        <w:autoSpaceDN w:val="0"/>
        <w:spacing w:after="0" w:line="240" w:lineRule="auto"/>
        <w:jc w:val="both"/>
        <w:rPr>
          <w:rFonts w:ascii="Century Gothic" w:eastAsia="Calibri" w:hAnsi="Century Gothic" w:cs="Times New Roman"/>
          <w:lang w:val="es-ES"/>
        </w:rPr>
      </w:pPr>
    </w:p>
    <w:p w14:paraId="40982A66" w14:textId="4E2F782F" w:rsidR="0056184E" w:rsidRPr="0056184E" w:rsidRDefault="0056184E" w:rsidP="0056184E">
      <w:pPr>
        <w:widowControl w:val="0"/>
        <w:numPr>
          <w:ilvl w:val="0"/>
          <w:numId w:val="47"/>
        </w:numPr>
        <w:autoSpaceDE w:val="0"/>
        <w:autoSpaceDN w:val="0"/>
        <w:spacing w:after="0" w:line="240" w:lineRule="auto"/>
        <w:contextualSpacing/>
        <w:jc w:val="both"/>
        <w:rPr>
          <w:rFonts w:ascii="Century Gothic" w:eastAsia="Calibri" w:hAnsi="Century Gothic" w:cs="Times New Roman"/>
          <w:lang w:val="es-ES"/>
        </w:rPr>
      </w:pPr>
      <w:r w:rsidRPr="0056184E">
        <w:rPr>
          <w:rFonts w:ascii="Century Gothic" w:eastAsia="Calibri" w:hAnsi="Century Gothic" w:cs="Times New Roman"/>
          <w:b/>
          <w:i/>
          <w:lang w:val="es-ES"/>
        </w:rPr>
        <w:t>Actividades de Apoyo.</w:t>
      </w:r>
      <w:bookmarkEnd w:id="2"/>
    </w:p>
    <w:p w14:paraId="289F674B"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p>
    <w:p w14:paraId="064A72BB" w14:textId="77777777" w:rsidR="0056184E" w:rsidRPr="00336815" w:rsidRDefault="0056184E" w:rsidP="0056184E">
      <w:pPr>
        <w:widowControl w:val="0"/>
        <w:numPr>
          <w:ilvl w:val="1"/>
          <w:numId w:val="47"/>
        </w:numPr>
        <w:autoSpaceDE w:val="0"/>
        <w:autoSpaceDN w:val="0"/>
        <w:spacing w:after="0" w:line="240" w:lineRule="auto"/>
        <w:contextualSpacing/>
        <w:jc w:val="both"/>
        <w:rPr>
          <w:rFonts w:ascii="Century Gothic" w:eastAsia="Calibri" w:hAnsi="Century Gothic" w:cs="Times New Roman"/>
          <w:lang w:val="es-ES"/>
        </w:rPr>
      </w:pPr>
      <w:r w:rsidRPr="00336815">
        <w:rPr>
          <w:rFonts w:ascii="Century Gothic" w:eastAsia="Calibri" w:hAnsi="Century Gothic" w:cs="Times New Roman"/>
          <w:b/>
          <w:lang w:val="es-ES"/>
        </w:rPr>
        <w:t>Visitas Técnicas</w:t>
      </w:r>
    </w:p>
    <w:p w14:paraId="7120122C" w14:textId="5E32BCB4" w:rsidR="0056184E" w:rsidRPr="00336815" w:rsidRDefault="0056184E" w:rsidP="0083401A">
      <w:pPr>
        <w:widowControl w:val="0"/>
        <w:autoSpaceDE w:val="0"/>
        <w:autoSpaceDN w:val="0"/>
        <w:spacing w:before="164" w:after="0"/>
        <w:ind w:right="15"/>
        <w:jc w:val="both"/>
        <w:rPr>
          <w:rFonts w:ascii="Century Gothic" w:eastAsia="Calibri" w:hAnsi="Century Gothic" w:cs="Times New Roman"/>
          <w:lang w:val="es-ES"/>
        </w:rPr>
      </w:pPr>
      <w:r w:rsidRPr="00336815">
        <w:rPr>
          <w:rFonts w:ascii="Century Gothic" w:eastAsia="Calibri" w:hAnsi="Century Gothic" w:cs="Times New Roman"/>
          <w:lang w:val="es-ES"/>
        </w:rPr>
        <w:t>Existen diversos tipos de visita que podrá solicitar el Con</w:t>
      </w:r>
      <w:r w:rsidRPr="00336815">
        <w:rPr>
          <w:rFonts w:ascii="Century Gothic" w:eastAsia="Calibri" w:hAnsi="Century Gothic" w:cs="Times New Roman"/>
        </w:rPr>
        <w:t xml:space="preserve">cesionario </w:t>
      </w:r>
      <w:r w:rsidRPr="00336815">
        <w:rPr>
          <w:rFonts w:ascii="Century Gothic" w:eastAsia="Calibri" w:hAnsi="Century Gothic" w:cs="Times New Roman"/>
          <w:lang w:val="es-ES"/>
        </w:rPr>
        <w:t xml:space="preserve">Solicitante. En los casos en que el motivo de la Visita Técnica sea resultado de la necesidad de solventar información </w:t>
      </w:r>
      <w:r w:rsidR="004E352A">
        <w:rPr>
          <w:rFonts w:ascii="Century Gothic" w:eastAsia="Calibri" w:hAnsi="Century Gothic" w:cs="Times New Roman"/>
          <w:lang w:val="es-ES"/>
        </w:rPr>
        <w:t>inexacta</w:t>
      </w:r>
      <w:r w:rsidRPr="00336815">
        <w:rPr>
          <w:rFonts w:ascii="Century Gothic" w:eastAsia="Calibri" w:hAnsi="Century Gothic" w:cs="Times New Roman"/>
          <w:lang w:val="es-ES"/>
        </w:rPr>
        <w:t xml:space="preserve"> dentro del SEG, la Visita Técnica será sin costo para el Concesionario </w:t>
      </w:r>
      <w:r w:rsidRPr="00336815">
        <w:rPr>
          <w:rFonts w:ascii="Century Gothic" w:eastAsia="Arial" w:hAnsi="Century Gothic" w:cs="Arial"/>
          <w:lang w:val="es-ES"/>
        </w:rPr>
        <w:t xml:space="preserve">o Autorizado Solicitante </w:t>
      </w:r>
      <w:r w:rsidRPr="00336815">
        <w:rPr>
          <w:rFonts w:ascii="Century Gothic" w:eastAsia="Calibri" w:hAnsi="Century Gothic" w:cs="Times New Roman"/>
          <w:lang w:val="es-ES"/>
        </w:rPr>
        <w:t>y correrá a cargo de Red Nacional.</w:t>
      </w:r>
    </w:p>
    <w:p w14:paraId="7666228F" w14:textId="00F5F399" w:rsidR="0056184E" w:rsidRPr="0056184E" w:rsidRDefault="0056184E" w:rsidP="00317402">
      <w:pPr>
        <w:widowControl w:val="0"/>
        <w:autoSpaceDE w:val="0"/>
        <w:autoSpaceDN w:val="0"/>
        <w:spacing w:before="164" w:after="0"/>
        <w:ind w:right="15"/>
        <w:jc w:val="both"/>
        <w:rPr>
          <w:rFonts w:ascii="Century Gothic" w:eastAsia="Calibri" w:hAnsi="Century Gothic" w:cs="Times New Roman"/>
          <w:lang w:val="es-ES"/>
        </w:rPr>
      </w:pPr>
      <w:r w:rsidRPr="00336815">
        <w:rPr>
          <w:rFonts w:ascii="Century Gothic" w:eastAsia="Calibri" w:hAnsi="Century Gothic" w:cs="Times New Roman"/>
          <w:lang w:val="es-ES"/>
        </w:rPr>
        <w:t xml:space="preserve">El cobro por la Visita Técnica dependerá de las actividades que se deban realizar para cada caso, dependiendo de la solicitud del Concesionario </w:t>
      </w:r>
      <w:r w:rsidRPr="00336815">
        <w:rPr>
          <w:rFonts w:ascii="Century Gothic" w:eastAsia="Arial" w:hAnsi="Century Gothic" w:cs="Arial"/>
          <w:lang w:val="es-ES"/>
        </w:rPr>
        <w:t xml:space="preserve">o Autorizado </w:t>
      </w:r>
      <w:r w:rsidRPr="00336815">
        <w:rPr>
          <w:rFonts w:ascii="Century Gothic" w:eastAsia="Calibri" w:hAnsi="Century Gothic" w:cs="Times New Roman"/>
          <w:lang w:val="es-ES"/>
        </w:rPr>
        <w:t>Solicitante. El cobro por la Visita Técnica Mixta se integrará de los cobros de las Visitas Técnicas que la conformen.</w:t>
      </w:r>
    </w:p>
    <w:p w14:paraId="4748BC76"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p>
    <w:tbl>
      <w:tblPr>
        <w:tblStyle w:val="Tablaconcuadrcula4"/>
        <w:tblW w:w="8828" w:type="dxa"/>
        <w:jc w:val="center"/>
        <w:tblLook w:val="04A0" w:firstRow="1" w:lastRow="0" w:firstColumn="1" w:lastColumn="0" w:noHBand="0" w:noVBand="1"/>
      </w:tblPr>
      <w:tblGrid>
        <w:gridCol w:w="4414"/>
        <w:gridCol w:w="4414"/>
      </w:tblGrid>
      <w:tr w:rsidR="0056184E" w:rsidRPr="0056184E" w14:paraId="4EE2269F" w14:textId="77777777" w:rsidTr="00FF33CD">
        <w:trPr>
          <w:jc w:val="center"/>
        </w:trPr>
        <w:tc>
          <w:tcPr>
            <w:tcW w:w="4414" w:type="dxa"/>
            <w:shd w:val="clear" w:color="auto" w:fill="009AD9"/>
          </w:tcPr>
          <w:p w14:paraId="4C72E617" w14:textId="77777777" w:rsidR="0056184E" w:rsidRPr="0056184E" w:rsidRDefault="0056184E" w:rsidP="0056184E">
            <w:pPr>
              <w:widowControl w:val="0"/>
              <w:autoSpaceDE w:val="0"/>
              <w:autoSpaceDN w:val="0"/>
              <w:spacing w:before="1"/>
              <w:jc w:val="center"/>
              <w:rPr>
                <w:rFonts w:ascii="Century Gothic" w:eastAsia="Calibri" w:hAnsi="Century Gothic"/>
                <w:color w:val="FFFFFF"/>
                <w:sz w:val="20"/>
                <w:lang w:val="es-ES"/>
              </w:rPr>
            </w:pPr>
            <w:r w:rsidRPr="0056184E">
              <w:rPr>
                <w:rFonts w:ascii="Century Gothic" w:eastAsia="Calibri" w:hAnsi="Century Gothic"/>
                <w:color w:val="FFFFFF"/>
                <w:sz w:val="20"/>
                <w:lang w:val="es-ES"/>
              </w:rPr>
              <w:t>Tipo de</w:t>
            </w:r>
            <w:r w:rsidRPr="0056184E">
              <w:rPr>
                <w:rFonts w:ascii="Century Gothic" w:eastAsia="Calibri" w:hAnsi="Century Gothic"/>
                <w:color w:val="FFFFFF"/>
                <w:spacing w:val="-2"/>
                <w:sz w:val="20"/>
                <w:lang w:val="es-ES"/>
              </w:rPr>
              <w:t xml:space="preserve"> </w:t>
            </w:r>
            <w:r w:rsidRPr="0056184E">
              <w:rPr>
                <w:rFonts w:ascii="Century Gothic" w:eastAsia="Calibri" w:hAnsi="Century Gothic"/>
                <w:color w:val="FFFFFF"/>
                <w:sz w:val="20"/>
                <w:lang w:val="es-ES"/>
              </w:rPr>
              <w:t>Visita</w:t>
            </w:r>
            <w:r w:rsidRPr="0056184E">
              <w:rPr>
                <w:rFonts w:ascii="Century Gothic" w:eastAsia="Calibri" w:hAnsi="Century Gothic"/>
                <w:color w:val="FFFFFF"/>
                <w:spacing w:val="-2"/>
                <w:sz w:val="20"/>
                <w:lang w:val="es-ES"/>
              </w:rPr>
              <w:t xml:space="preserve"> Técnica</w:t>
            </w:r>
          </w:p>
        </w:tc>
        <w:tc>
          <w:tcPr>
            <w:tcW w:w="4414" w:type="dxa"/>
            <w:shd w:val="clear" w:color="auto" w:fill="009AD9"/>
          </w:tcPr>
          <w:p w14:paraId="6EF1D76B" w14:textId="77777777" w:rsidR="0056184E" w:rsidRPr="0056184E" w:rsidRDefault="0056184E" w:rsidP="0056184E">
            <w:pPr>
              <w:widowControl w:val="0"/>
              <w:autoSpaceDE w:val="0"/>
              <w:autoSpaceDN w:val="0"/>
              <w:spacing w:before="1"/>
              <w:ind w:right="287"/>
              <w:jc w:val="center"/>
              <w:rPr>
                <w:rFonts w:ascii="Century Gothic" w:eastAsia="Calibri" w:hAnsi="Century Gothic"/>
                <w:color w:val="FFFFFF"/>
                <w:sz w:val="20"/>
                <w:lang w:val="es-ES"/>
              </w:rPr>
            </w:pPr>
            <w:r w:rsidRPr="0056184E">
              <w:rPr>
                <w:rFonts w:ascii="Century Gothic" w:eastAsia="Calibri" w:hAnsi="Century Gothic"/>
                <w:color w:val="FFFFFF"/>
                <w:w w:val="95"/>
                <w:sz w:val="20"/>
                <w:lang w:val="es-ES"/>
              </w:rPr>
              <w:t>Contraprestación</w:t>
            </w:r>
            <w:r w:rsidRPr="0056184E">
              <w:rPr>
                <w:rFonts w:ascii="Century Gothic" w:eastAsia="Calibri" w:hAnsi="Century Gothic"/>
                <w:color w:val="FFFFFF"/>
                <w:spacing w:val="53"/>
                <w:sz w:val="20"/>
                <w:lang w:val="es-ES"/>
              </w:rPr>
              <w:t xml:space="preserve"> </w:t>
            </w:r>
            <w:r w:rsidRPr="0056184E">
              <w:rPr>
                <w:rFonts w:ascii="Century Gothic" w:eastAsia="Calibri" w:hAnsi="Century Gothic"/>
                <w:color w:val="FFFFFF"/>
                <w:spacing w:val="-2"/>
                <w:sz w:val="20"/>
                <w:lang w:val="es-ES"/>
              </w:rPr>
              <w:t>única</w:t>
            </w:r>
          </w:p>
        </w:tc>
      </w:tr>
      <w:tr w:rsidR="0056184E" w:rsidRPr="0056184E" w14:paraId="0AD8D8C2" w14:textId="77777777" w:rsidTr="00FF33CD">
        <w:trPr>
          <w:jc w:val="center"/>
        </w:trPr>
        <w:tc>
          <w:tcPr>
            <w:tcW w:w="4414" w:type="dxa"/>
          </w:tcPr>
          <w:p w14:paraId="54F07A40" w14:textId="77777777" w:rsidR="0056184E" w:rsidRPr="0056184E" w:rsidRDefault="0056184E" w:rsidP="0056184E">
            <w:pPr>
              <w:widowControl w:val="0"/>
              <w:autoSpaceDE w:val="0"/>
              <w:autoSpaceDN w:val="0"/>
              <w:jc w:val="center"/>
              <w:rPr>
                <w:rFonts w:ascii="Century Gothic" w:eastAsia="Calibri" w:hAnsi="Century Gothic"/>
                <w:sz w:val="20"/>
                <w:lang w:val="es-ES"/>
              </w:rPr>
            </w:pPr>
            <w:r w:rsidRPr="0056184E">
              <w:rPr>
                <w:rFonts w:ascii="Century Gothic" w:eastAsia="Calibri" w:hAnsi="Century Gothic"/>
                <w:sz w:val="20"/>
                <w:lang w:val="es-ES"/>
              </w:rPr>
              <w:t xml:space="preserve">Para </w:t>
            </w:r>
            <w:r w:rsidRPr="0056184E">
              <w:rPr>
                <w:rFonts w:ascii="Century Gothic" w:eastAsia="Calibri" w:hAnsi="Century Gothic"/>
                <w:spacing w:val="-2"/>
                <w:sz w:val="20"/>
                <w:lang w:val="es-ES"/>
              </w:rPr>
              <w:t>Postes</w:t>
            </w:r>
          </w:p>
        </w:tc>
        <w:tc>
          <w:tcPr>
            <w:tcW w:w="4414" w:type="dxa"/>
          </w:tcPr>
          <w:p w14:paraId="288ED6F2" w14:textId="11588269" w:rsidR="0056184E" w:rsidRPr="0056184E" w:rsidRDefault="0056184E" w:rsidP="00317402">
            <w:pPr>
              <w:widowControl w:val="0"/>
              <w:autoSpaceDE w:val="0"/>
              <w:autoSpaceDN w:val="0"/>
              <w:ind w:right="286"/>
              <w:jc w:val="center"/>
              <w:rPr>
                <w:rFonts w:ascii="Century Gothic" w:eastAsia="Calibri" w:hAnsi="Century Gothic"/>
                <w:sz w:val="20"/>
                <w:lang w:val="es-ES"/>
              </w:rPr>
            </w:pPr>
            <w:r w:rsidRPr="0056184E">
              <w:rPr>
                <w:rFonts w:ascii="Century Gothic" w:eastAsia="Calibri" w:hAnsi="Century Gothic"/>
                <w:sz w:val="20"/>
                <w:lang w:val="es-ES"/>
              </w:rPr>
              <w:t>$</w:t>
            </w:r>
            <w:r w:rsidR="00317402">
              <w:rPr>
                <w:rFonts w:ascii="Century Gothic" w:eastAsia="Calibri" w:hAnsi="Century Gothic"/>
                <w:sz w:val="20"/>
                <w:lang w:val="es-ES"/>
              </w:rPr>
              <w:t>3,198</w:t>
            </w:r>
            <w:r w:rsidR="00317402">
              <w:rPr>
                <w:rFonts w:ascii="Century Gothic" w:hAnsi="Century Gothic" w:cs="Arial"/>
                <w:sz w:val="20"/>
                <w:lang w:val="es-ES"/>
              </w:rPr>
              <w:t>.00</w:t>
            </w:r>
            <w:r w:rsidRPr="0056184E">
              <w:rPr>
                <w:rFonts w:ascii="Century Gothic" w:hAnsi="Century Gothic" w:cs="Arial"/>
                <w:sz w:val="20"/>
                <w:lang w:val="es-ES"/>
              </w:rPr>
              <w:t xml:space="preserve"> </w:t>
            </w:r>
            <w:r w:rsidRPr="0056184E">
              <w:rPr>
                <w:rFonts w:ascii="Century Gothic" w:eastAsia="Calibri" w:hAnsi="Century Gothic"/>
                <w:spacing w:val="-6"/>
                <w:sz w:val="20"/>
                <w:lang w:val="es-ES"/>
              </w:rPr>
              <w:t xml:space="preserve"> </w:t>
            </w:r>
            <w:r w:rsidRPr="0056184E">
              <w:rPr>
                <w:rFonts w:ascii="Century Gothic" w:eastAsia="Calibri" w:hAnsi="Century Gothic"/>
                <w:spacing w:val="-3"/>
                <w:sz w:val="20"/>
                <w:lang w:val="es-ES"/>
              </w:rPr>
              <w:t xml:space="preserve"> </w:t>
            </w:r>
            <w:r w:rsidRPr="0056184E">
              <w:rPr>
                <w:rFonts w:ascii="Century Gothic" w:eastAsia="Calibri" w:hAnsi="Century Gothic"/>
                <w:sz w:val="20"/>
                <w:lang w:val="es-ES"/>
              </w:rPr>
              <w:t>por</w:t>
            </w:r>
            <w:r w:rsidRPr="0056184E">
              <w:rPr>
                <w:rFonts w:ascii="Century Gothic" w:eastAsia="Calibri" w:hAnsi="Century Gothic"/>
                <w:spacing w:val="-4"/>
                <w:sz w:val="20"/>
                <w:lang w:val="es-ES"/>
              </w:rPr>
              <w:t xml:space="preserve"> </w:t>
            </w:r>
            <w:r w:rsidRPr="0056184E">
              <w:rPr>
                <w:rFonts w:ascii="Century Gothic" w:eastAsia="Calibri" w:hAnsi="Century Gothic"/>
                <w:spacing w:val="-5"/>
                <w:sz w:val="20"/>
                <w:lang w:val="es-ES"/>
              </w:rPr>
              <w:t>km</w:t>
            </w:r>
          </w:p>
        </w:tc>
      </w:tr>
      <w:tr w:rsidR="0056184E" w:rsidRPr="0056184E" w14:paraId="203EC643" w14:textId="77777777" w:rsidTr="00FF33CD">
        <w:trPr>
          <w:jc w:val="center"/>
        </w:trPr>
        <w:tc>
          <w:tcPr>
            <w:tcW w:w="4414" w:type="dxa"/>
          </w:tcPr>
          <w:p w14:paraId="3C0051F5" w14:textId="77777777" w:rsidR="0056184E" w:rsidRPr="0056184E" w:rsidRDefault="0056184E" w:rsidP="0056184E">
            <w:pPr>
              <w:widowControl w:val="0"/>
              <w:autoSpaceDE w:val="0"/>
              <w:autoSpaceDN w:val="0"/>
              <w:jc w:val="center"/>
              <w:rPr>
                <w:rFonts w:ascii="Century Gothic" w:eastAsia="Calibri" w:hAnsi="Century Gothic"/>
                <w:sz w:val="20"/>
                <w:lang w:val="es-ES"/>
              </w:rPr>
            </w:pPr>
            <w:r w:rsidRPr="0056184E">
              <w:rPr>
                <w:rFonts w:ascii="Century Gothic" w:eastAsia="Calibri" w:hAnsi="Century Gothic"/>
                <w:sz w:val="20"/>
                <w:lang w:val="es-ES"/>
              </w:rPr>
              <w:t>Para</w:t>
            </w:r>
            <w:r w:rsidRPr="0056184E">
              <w:rPr>
                <w:rFonts w:ascii="Century Gothic" w:eastAsia="Calibri" w:hAnsi="Century Gothic"/>
                <w:spacing w:val="-1"/>
                <w:sz w:val="20"/>
                <w:lang w:val="es-ES"/>
              </w:rPr>
              <w:t xml:space="preserve"> </w:t>
            </w:r>
            <w:r w:rsidRPr="0056184E">
              <w:rPr>
                <w:rFonts w:ascii="Century Gothic" w:eastAsia="Calibri" w:hAnsi="Century Gothic"/>
                <w:sz w:val="20"/>
                <w:lang w:val="es-ES"/>
              </w:rPr>
              <w:t>Pozos</w:t>
            </w:r>
            <w:r w:rsidRPr="0056184E">
              <w:rPr>
                <w:rFonts w:ascii="Century Gothic" w:eastAsia="Calibri" w:hAnsi="Century Gothic"/>
                <w:spacing w:val="-2"/>
                <w:sz w:val="20"/>
                <w:lang w:val="es-ES"/>
              </w:rPr>
              <w:t xml:space="preserve"> </w:t>
            </w:r>
            <w:r w:rsidRPr="0056184E">
              <w:rPr>
                <w:rFonts w:ascii="Century Gothic" w:eastAsia="Calibri" w:hAnsi="Century Gothic"/>
                <w:sz w:val="20"/>
                <w:lang w:val="es-ES"/>
              </w:rPr>
              <w:t>y</w:t>
            </w:r>
            <w:r w:rsidRPr="0056184E">
              <w:rPr>
                <w:rFonts w:ascii="Century Gothic" w:eastAsia="Calibri" w:hAnsi="Century Gothic"/>
                <w:spacing w:val="1"/>
                <w:sz w:val="20"/>
                <w:lang w:val="es-ES"/>
              </w:rPr>
              <w:t xml:space="preserve"> </w:t>
            </w:r>
            <w:r w:rsidRPr="0056184E">
              <w:rPr>
                <w:rFonts w:ascii="Century Gothic" w:eastAsia="Calibri" w:hAnsi="Century Gothic"/>
                <w:spacing w:val="-2"/>
                <w:sz w:val="20"/>
                <w:lang w:val="es-ES"/>
              </w:rPr>
              <w:t>Canalizaciones</w:t>
            </w:r>
          </w:p>
        </w:tc>
        <w:tc>
          <w:tcPr>
            <w:tcW w:w="4414" w:type="dxa"/>
          </w:tcPr>
          <w:p w14:paraId="735508C8" w14:textId="0EDBA38B" w:rsidR="0056184E" w:rsidRPr="0056184E" w:rsidRDefault="0056184E" w:rsidP="0056184E">
            <w:pPr>
              <w:widowControl w:val="0"/>
              <w:autoSpaceDE w:val="0"/>
              <w:autoSpaceDN w:val="0"/>
              <w:ind w:right="286"/>
              <w:jc w:val="center"/>
              <w:rPr>
                <w:rFonts w:ascii="Century Gothic" w:eastAsia="Calibri" w:hAnsi="Century Gothic"/>
                <w:sz w:val="20"/>
                <w:lang w:val="es-ES"/>
              </w:rPr>
            </w:pPr>
            <w:r w:rsidRPr="0056184E">
              <w:rPr>
                <w:rFonts w:ascii="Century Gothic" w:eastAsia="Calibri" w:hAnsi="Century Gothic"/>
                <w:sz w:val="20"/>
                <w:lang w:val="es-ES"/>
              </w:rPr>
              <w:t>$</w:t>
            </w:r>
            <w:proofErr w:type="gramStart"/>
            <w:r w:rsidR="00317402">
              <w:rPr>
                <w:rFonts w:ascii="Century Gothic" w:eastAsia="Calibri" w:hAnsi="Century Gothic"/>
                <w:sz w:val="20"/>
                <w:lang w:val="es-ES"/>
              </w:rPr>
              <w:t>14,271</w:t>
            </w:r>
            <w:r w:rsidR="00317402">
              <w:rPr>
                <w:rFonts w:ascii="Century Gothic" w:hAnsi="Century Gothic" w:cs="Arial"/>
                <w:sz w:val="20"/>
                <w:lang w:val="es-ES"/>
              </w:rPr>
              <w:t>.97</w:t>
            </w:r>
            <w:r w:rsidR="00317402" w:rsidRPr="0056184E">
              <w:rPr>
                <w:rFonts w:ascii="Century Gothic" w:hAnsi="Century Gothic" w:cs="Arial"/>
                <w:sz w:val="20"/>
                <w:lang w:val="es-ES"/>
              </w:rPr>
              <w:t xml:space="preserve"> </w:t>
            </w:r>
            <w:r w:rsidR="00317402" w:rsidRPr="0056184E">
              <w:rPr>
                <w:rFonts w:ascii="Century Gothic" w:eastAsia="Calibri" w:hAnsi="Century Gothic"/>
                <w:spacing w:val="-3"/>
                <w:sz w:val="20"/>
                <w:lang w:val="es-ES"/>
              </w:rPr>
              <w:t xml:space="preserve"> </w:t>
            </w:r>
            <w:r w:rsidRPr="0056184E">
              <w:rPr>
                <w:rFonts w:ascii="Century Gothic" w:eastAsia="Calibri" w:hAnsi="Century Gothic"/>
                <w:sz w:val="20"/>
                <w:lang w:val="es-ES"/>
              </w:rPr>
              <w:t>por</w:t>
            </w:r>
            <w:proofErr w:type="gramEnd"/>
            <w:r w:rsidRPr="0056184E">
              <w:rPr>
                <w:rFonts w:ascii="Century Gothic" w:eastAsia="Calibri" w:hAnsi="Century Gothic"/>
                <w:spacing w:val="-4"/>
                <w:sz w:val="20"/>
                <w:lang w:val="es-ES"/>
              </w:rPr>
              <w:t xml:space="preserve"> </w:t>
            </w:r>
            <w:r w:rsidRPr="0056184E">
              <w:rPr>
                <w:rFonts w:ascii="Century Gothic" w:eastAsia="Calibri" w:hAnsi="Century Gothic"/>
                <w:spacing w:val="-5"/>
                <w:sz w:val="20"/>
                <w:lang w:val="es-ES"/>
              </w:rPr>
              <w:t>km</w:t>
            </w:r>
          </w:p>
        </w:tc>
      </w:tr>
      <w:tr w:rsidR="0056184E" w:rsidRPr="0056184E" w14:paraId="299447EB" w14:textId="77777777" w:rsidTr="00FF33CD">
        <w:trPr>
          <w:jc w:val="center"/>
        </w:trPr>
        <w:tc>
          <w:tcPr>
            <w:tcW w:w="4414" w:type="dxa"/>
          </w:tcPr>
          <w:p w14:paraId="2348B782" w14:textId="77777777" w:rsidR="0056184E" w:rsidRPr="0056184E" w:rsidRDefault="0056184E" w:rsidP="0056184E">
            <w:pPr>
              <w:widowControl w:val="0"/>
              <w:autoSpaceDE w:val="0"/>
              <w:autoSpaceDN w:val="0"/>
              <w:jc w:val="center"/>
              <w:rPr>
                <w:rFonts w:ascii="Century Gothic" w:eastAsia="Calibri" w:hAnsi="Century Gothic"/>
                <w:sz w:val="20"/>
                <w:lang w:val="es-ES"/>
              </w:rPr>
            </w:pPr>
            <w:r w:rsidRPr="0056184E">
              <w:rPr>
                <w:rFonts w:ascii="Century Gothic" w:eastAsia="Calibri" w:hAnsi="Century Gothic"/>
                <w:sz w:val="20"/>
                <w:lang w:val="es-ES"/>
              </w:rPr>
              <w:t>Visita</w:t>
            </w:r>
            <w:r w:rsidRPr="0056184E">
              <w:rPr>
                <w:rFonts w:ascii="Century Gothic" w:eastAsia="Calibri" w:hAnsi="Century Gothic"/>
                <w:spacing w:val="-2"/>
                <w:sz w:val="20"/>
                <w:lang w:val="es-ES"/>
              </w:rPr>
              <w:t xml:space="preserve"> </w:t>
            </w:r>
            <w:r w:rsidRPr="0056184E">
              <w:rPr>
                <w:rFonts w:ascii="Century Gothic" w:eastAsia="Calibri" w:hAnsi="Century Gothic"/>
                <w:sz w:val="20"/>
                <w:lang w:val="es-ES"/>
              </w:rPr>
              <w:t>Técnica</w:t>
            </w:r>
            <w:r w:rsidRPr="0056184E">
              <w:rPr>
                <w:rFonts w:ascii="Century Gothic" w:eastAsia="Calibri" w:hAnsi="Century Gothic"/>
                <w:spacing w:val="-3"/>
                <w:sz w:val="20"/>
                <w:lang w:val="es-ES"/>
              </w:rPr>
              <w:t xml:space="preserve"> </w:t>
            </w:r>
            <w:r w:rsidRPr="0056184E">
              <w:rPr>
                <w:rFonts w:ascii="Century Gothic" w:eastAsia="Calibri" w:hAnsi="Century Gothic"/>
                <w:spacing w:val="-2"/>
                <w:sz w:val="20"/>
                <w:lang w:val="es-ES"/>
              </w:rPr>
              <w:t>Mixta</w:t>
            </w:r>
          </w:p>
        </w:tc>
        <w:tc>
          <w:tcPr>
            <w:tcW w:w="4414" w:type="dxa"/>
          </w:tcPr>
          <w:p w14:paraId="37B4AE6C" w14:textId="69778D7A" w:rsidR="0056184E" w:rsidRPr="0056184E" w:rsidRDefault="00317402" w:rsidP="0056184E">
            <w:pPr>
              <w:widowControl w:val="0"/>
              <w:autoSpaceDE w:val="0"/>
              <w:autoSpaceDN w:val="0"/>
              <w:spacing w:line="206" w:lineRule="exact"/>
              <w:ind w:right="289"/>
              <w:jc w:val="center"/>
              <w:rPr>
                <w:rFonts w:ascii="Century Gothic" w:eastAsia="Calibri" w:hAnsi="Century Gothic"/>
                <w:sz w:val="20"/>
                <w:lang w:val="es-ES"/>
              </w:rPr>
            </w:pPr>
            <w:r>
              <w:rPr>
                <w:rFonts w:ascii="Century Gothic" w:eastAsia="Calibri" w:hAnsi="Century Gothic"/>
                <w:spacing w:val="-2"/>
                <w:sz w:val="20"/>
                <w:lang w:val="es-ES"/>
              </w:rPr>
              <w:t>$17,469.97 por km</w:t>
            </w:r>
          </w:p>
        </w:tc>
      </w:tr>
      <w:tr w:rsidR="0056184E" w:rsidRPr="0056184E" w14:paraId="5D2F46E5" w14:textId="77777777" w:rsidTr="00FF33CD">
        <w:trPr>
          <w:jc w:val="center"/>
        </w:trPr>
        <w:tc>
          <w:tcPr>
            <w:tcW w:w="4414" w:type="dxa"/>
          </w:tcPr>
          <w:p w14:paraId="3897BE51" w14:textId="77777777" w:rsidR="0056184E" w:rsidRPr="0056184E" w:rsidRDefault="0056184E" w:rsidP="0056184E">
            <w:pPr>
              <w:widowControl w:val="0"/>
              <w:autoSpaceDE w:val="0"/>
              <w:autoSpaceDN w:val="0"/>
              <w:jc w:val="center"/>
              <w:rPr>
                <w:rFonts w:ascii="Century Gothic" w:eastAsia="Calibri" w:hAnsi="Century Gothic"/>
                <w:sz w:val="20"/>
                <w:lang w:val="es-ES"/>
              </w:rPr>
            </w:pPr>
            <w:r w:rsidRPr="0056184E">
              <w:rPr>
                <w:rFonts w:ascii="Century Gothic" w:eastAsia="Calibri" w:hAnsi="Century Gothic"/>
                <w:sz w:val="20"/>
                <w:lang w:val="es-ES"/>
              </w:rPr>
              <w:t>Para</w:t>
            </w:r>
            <w:r w:rsidRPr="0056184E">
              <w:rPr>
                <w:rFonts w:ascii="Century Gothic" w:eastAsia="Calibri" w:hAnsi="Century Gothic"/>
                <w:spacing w:val="-3"/>
                <w:sz w:val="20"/>
                <w:lang w:val="es-ES"/>
              </w:rPr>
              <w:t xml:space="preserve"> </w:t>
            </w:r>
            <w:r w:rsidRPr="0056184E">
              <w:rPr>
                <w:rFonts w:ascii="Century Gothic" w:eastAsia="Calibri" w:hAnsi="Century Gothic"/>
                <w:sz w:val="20"/>
                <w:lang w:val="es-ES"/>
              </w:rPr>
              <w:t>Tendido</w:t>
            </w:r>
            <w:r w:rsidRPr="0056184E">
              <w:rPr>
                <w:rFonts w:ascii="Century Gothic" w:eastAsia="Calibri" w:hAnsi="Century Gothic"/>
                <w:spacing w:val="-2"/>
                <w:sz w:val="20"/>
                <w:lang w:val="es-ES"/>
              </w:rPr>
              <w:t xml:space="preserve"> </w:t>
            </w:r>
            <w:r w:rsidRPr="0056184E">
              <w:rPr>
                <w:rFonts w:ascii="Century Gothic" w:eastAsia="Calibri" w:hAnsi="Century Gothic"/>
                <w:sz w:val="20"/>
                <w:lang w:val="es-ES"/>
              </w:rPr>
              <w:t>de</w:t>
            </w:r>
            <w:r w:rsidRPr="0056184E">
              <w:rPr>
                <w:rFonts w:ascii="Century Gothic" w:eastAsia="Calibri" w:hAnsi="Century Gothic"/>
                <w:spacing w:val="-4"/>
                <w:sz w:val="20"/>
                <w:lang w:val="es-ES"/>
              </w:rPr>
              <w:t xml:space="preserve"> </w:t>
            </w:r>
            <w:r w:rsidRPr="0056184E">
              <w:rPr>
                <w:rFonts w:ascii="Century Gothic" w:eastAsia="Calibri" w:hAnsi="Century Gothic"/>
                <w:sz w:val="20"/>
                <w:lang w:val="es-ES"/>
              </w:rPr>
              <w:t>Cable</w:t>
            </w:r>
            <w:r w:rsidRPr="0056184E">
              <w:rPr>
                <w:rFonts w:ascii="Century Gothic" w:eastAsia="Calibri" w:hAnsi="Century Gothic"/>
                <w:spacing w:val="-2"/>
                <w:sz w:val="20"/>
                <w:lang w:val="es-ES"/>
              </w:rPr>
              <w:t xml:space="preserve"> </w:t>
            </w:r>
            <w:r w:rsidRPr="0056184E">
              <w:rPr>
                <w:rFonts w:ascii="Century Gothic" w:eastAsia="Calibri" w:hAnsi="Century Gothic"/>
                <w:sz w:val="20"/>
                <w:lang w:val="es-ES"/>
              </w:rPr>
              <w:t>sobre</w:t>
            </w:r>
            <w:r w:rsidRPr="0056184E">
              <w:rPr>
                <w:rFonts w:ascii="Century Gothic" w:eastAsia="Calibri" w:hAnsi="Century Gothic"/>
                <w:spacing w:val="-3"/>
                <w:sz w:val="20"/>
                <w:lang w:val="es-ES"/>
              </w:rPr>
              <w:t xml:space="preserve"> </w:t>
            </w:r>
            <w:r w:rsidRPr="0056184E">
              <w:rPr>
                <w:rFonts w:ascii="Century Gothic" w:eastAsia="Calibri" w:hAnsi="Century Gothic"/>
                <w:sz w:val="20"/>
                <w:lang w:val="es-ES"/>
              </w:rPr>
              <w:t>Infraestructura</w:t>
            </w:r>
            <w:r w:rsidRPr="0056184E">
              <w:rPr>
                <w:rFonts w:ascii="Century Gothic" w:eastAsia="Calibri" w:hAnsi="Century Gothic"/>
                <w:spacing w:val="-2"/>
                <w:sz w:val="20"/>
                <w:lang w:val="es-ES"/>
              </w:rPr>
              <w:t xml:space="preserve"> Desagregada</w:t>
            </w:r>
          </w:p>
        </w:tc>
        <w:tc>
          <w:tcPr>
            <w:tcW w:w="4414" w:type="dxa"/>
          </w:tcPr>
          <w:p w14:paraId="306CE8E4" w14:textId="5057658E" w:rsidR="0056184E" w:rsidRPr="0056184E" w:rsidRDefault="00317402" w:rsidP="0056184E">
            <w:pPr>
              <w:widowControl w:val="0"/>
              <w:autoSpaceDE w:val="0"/>
              <w:autoSpaceDN w:val="0"/>
              <w:ind w:right="286"/>
              <w:jc w:val="center"/>
              <w:rPr>
                <w:rFonts w:ascii="Century Gothic" w:eastAsia="Calibri" w:hAnsi="Century Gothic"/>
                <w:sz w:val="20"/>
                <w:lang w:val="es-ES"/>
              </w:rPr>
            </w:pPr>
            <w:r>
              <w:rPr>
                <w:rFonts w:ascii="Century Gothic" w:eastAsia="Calibri" w:hAnsi="Century Gothic"/>
                <w:sz w:val="20"/>
                <w:lang w:val="es-ES"/>
              </w:rPr>
              <w:t>Por proyecto</w:t>
            </w:r>
          </w:p>
        </w:tc>
      </w:tr>
    </w:tbl>
    <w:p w14:paraId="79BFB7BF" w14:textId="77777777" w:rsidR="0056184E" w:rsidRPr="0056184E" w:rsidRDefault="0056184E" w:rsidP="0056184E">
      <w:pPr>
        <w:widowControl w:val="0"/>
        <w:autoSpaceDE w:val="0"/>
        <w:autoSpaceDN w:val="0"/>
        <w:spacing w:before="164" w:after="0"/>
        <w:ind w:right="15"/>
        <w:jc w:val="both"/>
        <w:rPr>
          <w:rFonts w:ascii="Century Gothic" w:eastAsia="Calibri" w:hAnsi="Century Gothic" w:cs="Times New Roman"/>
          <w:lang w:val="es-ES"/>
        </w:rPr>
      </w:pPr>
      <w:bookmarkStart w:id="3" w:name="_Hlk115711068"/>
    </w:p>
    <w:p w14:paraId="4AF9248E" w14:textId="77777777" w:rsidR="0056184E" w:rsidRPr="0056184E" w:rsidRDefault="0056184E" w:rsidP="0056184E">
      <w:pPr>
        <w:widowControl w:val="0"/>
        <w:autoSpaceDE w:val="0"/>
        <w:autoSpaceDN w:val="0"/>
        <w:spacing w:before="164" w:after="0"/>
        <w:ind w:right="15"/>
        <w:jc w:val="both"/>
        <w:rPr>
          <w:rFonts w:ascii="Century Gothic" w:eastAsia="Calibri" w:hAnsi="Century Gothic" w:cs="Times New Roman"/>
          <w:lang w:val="es-ES"/>
        </w:rPr>
      </w:pPr>
      <w:r w:rsidRPr="0056184E">
        <w:rPr>
          <w:rFonts w:ascii="Century Gothic" w:eastAsia="Calibri" w:hAnsi="Century Gothic" w:cs="Times New Roman"/>
          <w:lang w:val="es-ES"/>
        </w:rPr>
        <w:t>Si es necesario realizar trabajos adicionales en los casos en que el Concesionario o Autorizado Solicitante opte o requiera Visita Técnica</w:t>
      </w:r>
      <w:r w:rsidRPr="0056184E">
        <w:rPr>
          <w:rFonts w:ascii="Century Gothic" w:eastAsia="Calibri" w:hAnsi="Century Gothic" w:cs="Times New Roman"/>
          <w:vertAlign w:val="superscript"/>
          <w:lang w:val="es-ES"/>
        </w:rPr>
        <w:footnoteReference w:id="2"/>
      </w:r>
      <w:r w:rsidRPr="0056184E">
        <w:rPr>
          <w:rFonts w:ascii="Century Gothic" w:eastAsia="Calibri" w:hAnsi="Century Gothic" w:cs="Times New Roman"/>
          <w:lang w:val="es-ES"/>
        </w:rPr>
        <w:t xml:space="preserve"> éste deberá cubrir la totalidad de los costos de las actividades siguientes, de otra manera, correrán a cargo de </w:t>
      </w:r>
      <w:r w:rsidRPr="0056184E">
        <w:rPr>
          <w:rFonts w:ascii="Century Gothic" w:eastAsia="Calibri" w:hAnsi="Century Gothic" w:cs="Arial"/>
        </w:rPr>
        <w:t>RED NACIONAL</w:t>
      </w:r>
      <w:r w:rsidRPr="0056184E">
        <w:rPr>
          <w:rFonts w:ascii="Century Gothic" w:eastAsia="Calibri" w:hAnsi="Century Gothic" w:cs="Times New Roman"/>
          <w:lang w:val="es-ES"/>
        </w:rPr>
        <w:t>:</w:t>
      </w:r>
    </w:p>
    <w:bookmarkEnd w:id="3"/>
    <w:p w14:paraId="52FC3353" w14:textId="77777777" w:rsidR="0056184E" w:rsidRPr="0056184E" w:rsidRDefault="0056184E" w:rsidP="0056184E">
      <w:pPr>
        <w:widowControl w:val="0"/>
        <w:autoSpaceDE w:val="0"/>
        <w:autoSpaceDN w:val="0"/>
        <w:spacing w:after="0"/>
        <w:ind w:right="17"/>
        <w:jc w:val="both"/>
        <w:rPr>
          <w:rFonts w:ascii="Century Gothic" w:eastAsia="Calibri" w:hAnsi="Century Gothic" w:cs="Times New Roman"/>
          <w:lang w:val="es-ES"/>
        </w:rPr>
      </w:pPr>
    </w:p>
    <w:tbl>
      <w:tblPr>
        <w:tblStyle w:val="Tablaconcuadrcula4"/>
        <w:tblW w:w="0" w:type="auto"/>
        <w:jc w:val="center"/>
        <w:tblLook w:val="04A0" w:firstRow="1" w:lastRow="0" w:firstColumn="1" w:lastColumn="0" w:noHBand="0" w:noVBand="1"/>
      </w:tblPr>
      <w:tblGrid>
        <w:gridCol w:w="4414"/>
        <w:gridCol w:w="4414"/>
      </w:tblGrid>
      <w:tr w:rsidR="0056184E" w:rsidRPr="0056184E" w14:paraId="4755A90D" w14:textId="77777777" w:rsidTr="00FF33CD">
        <w:trPr>
          <w:jc w:val="center"/>
        </w:trPr>
        <w:tc>
          <w:tcPr>
            <w:tcW w:w="4414" w:type="dxa"/>
            <w:shd w:val="clear" w:color="auto" w:fill="009AD9"/>
          </w:tcPr>
          <w:p w14:paraId="3049EBE4" w14:textId="77777777" w:rsidR="0056184E" w:rsidRPr="0056184E" w:rsidRDefault="0056184E" w:rsidP="0056184E">
            <w:pPr>
              <w:widowControl w:val="0"/>
              <w:autoSpaceDE w:val="0"/>
              <w:autoSpaceDN w:val="0"/>
              <w:spacing w:line="206" w:lineRule="exact"/>
              <w:jc w:val="center"/>
              <w:rPr>
                <w:rFonts w:ascii="Century Gothic" w:eastAsia="Calibri" w:hAnsi="Century Gothic"/>
                <w:color w:val="FFFFFF"/>
                <w:sz w:val="20"/>
                <w:szCs w:val="20"/>
                <w:lang w:val="es-ES"/>
              </w:rPr>
            </w:pPr>
            <w:r w:rsidRPr="0056184E">
              <w:rPr>
                <w:rFonts w:ascii="Century Gothic" w:eastAsia="Calibri" w:hAnsi="Century Gothic"/>
                <w:color w:val="FFFFFF"/>
                <w:spacing w:val="-2"/>
                <w:sz w:val="20"/>
                <w:szCs w:val="20"/>
                <w:lang w:val="es-ES"/>
              </w:rPr>
              <w:t>Concepto</w:t>
            </w:r>
          </w:p>
        </w:tc>
        <w:tc>
          <w:tcPr>
            <w:tcW w:w="4414" w:type="dxa"/>
            <w:shd w:val="clear" w:color="auto" w:fill="009AD9"/>
          </w:tcPr>
          <w:p w14:paraId="1EEB6385" w14:textId="77777777" w:rsidR="0056184E" w:rsidRPr="0056184E" w:rsidRDefault="0056184E" w:rsidP="0056184E">
            <w:pPr>
              <w:widowControl w:val="0"/>
              <w:autoSpaceDE w:val="0"/>
              <w:autoSpaceDN w:val="0"/>
              <w:spacing w:line="206" w:lineRule="exact"/>
              <w:ind w:right="510"/>
              <w:jc w:val="center"/>
              <w:rPr>
                <w:rFonts w:ascii="Century Gothic" w:eastAsia="Calibri" w:hAnsi="Century Gothic"/>
                <w:color w:val="FFFFFF"/>
                <w:sz w:val="20"/>
                <w:szCs w:val="20"/>
                <w:lang w:val="es-ES"/>
              </w:rPr>
            </w:pPr>
            <w:r w:rsidRPr="0056184E">
              <w:rPr>
                <w:rFonts w:ascii="Century Gothic" w:eastAsia="Calibri" w:hAnsi="Century Gothic"/>
                <w:color w:val="FFFFFF"/>
                <w:w w:val="95"/>
                <w:sz w:val="20"/>
                <w:szCs w:val="20"/>
                <w:lang w:val="es-ES"/>
              </w:rPr>
              <w:t>Contraprestación</w:t>
            </w:r>
            <w:r w:rsidRPr="0056184E">
              <w:rPr>
                <w:rFonts w:ascii="Century Gothic" w:eastAsia="Calibri" w:hAnsi="Century Gothic"/>
                <w:color w:val="FFFFFF"/>
                <w:spacing w:val="53"/>
                <w:sz w:val="20"/>
                <w:szCs w:val="20"/>
                <w:lang w:val="es-ES"/>
              </w:rPr>
              <w:t xml:space="preserve"> </w:t>
            </w:r>
            <w:r w:rsidRPr="0056184E">
              <w:rPr>
                <w:rFonts w:ascii="Century Gothic" w:eastAsia="Calibri" w:hAnsi="Century Gothic"/>
                <w:color w:val="FFFFFF"/>
                <w:spacing w:val="-2"/>
                <w:sz w:val="20"/>
                <w:szCs w:val="20"/>
                <w:lang w:val="es-ES"/>
              </w:rPr>
              <w:t>única</w:t>
            </w:r>
          </w:p>
        </w:tc>
      </w:tr>
      <w:tr w:rsidR="0056184E" w:rsidRPr="0056184E" w14:paraId="5938CB90" w14:textId="77777777" w:rsidTr="00FF33CD">
        <w:trPr>
          <w:jc w:val="center"/>
        </w:trPr>
        <w:tc>
          <w:tcPr>
            <w:tcW w:w="4414" w:type="dxa"/>
          </w:tcPr>
          <w:p w14:paraId="3C43395B" w14:textId="77777777" w:rsidR="0056184E" w:rsidRPr="0056184E" w:rsidRDefault="0056184E" w:rsidP="0056184E">
            <w:pPr>
              <w:widowControl w:val="0"/>
              <w:autoSpaceDE w:val="0"/>
              <w:autoSpaceDN w:val="0"/>
              <w:spacing w:before="1"/>
              <w:jc w:val="center"/>
              <w:rPr>
                <w:rFonts w:ascii="Century Gothic" w:eastAsia="Calibri" w:hAnsi="Century Gothic"/>
                <w:sz w:val="20"/>
                <w:szCs w:val="20"/>
                <w:lang w:val="es-ES"/>
              </w:rPr>
            </w:pPr>
            <w:r w:rsidRPr="0056184E">
              <w:rPr>
                <w:rFonts w:ascii="Century Gothic" w:eastAsia="Calibri" w:hAnsi="Century Gothic"/>
                <w:sz w:val="20"/>
                <w:szCs w:val="20"/>
                <w:lang w:val="es-ES"/>
              </w:rPr>
              <w:t>Apertura</w:t>
            </w:r>
            <w:r w:rsidRPr="0056184E">
              <w:rPr>
                <w:rFonts w:ascii="Century Gothic" w:eastAsia="Calibri" w:hAnsi="Century Gothic"/>
                <w:spacing w:val="-5"/>
                <w:sz w:val="20"/>
                <w:szCs w:val="20"/>
                <w:lang w:val="es-ES"/>
              </w:rPr>
              <w:t xml:space="preserve"> y Cierre </w:t>
            </w:r>
            <w:r w:rsidRPr="0056184E">
              <w:rPr>
                <w:rFonts w:ascii="Century Gothic" w:eastAsia="Calibri" w:hAnsi="Century Gothic"/>
                <w:sz w:val="20"/>
                <w:szCs w:val="20"/>
                <w:lang w:val="es-ES"/>
              </w:rPr>
              <w:t>de</w:t>
            </w:r>
            <w:r w:rsidRPr="0056184E">
              <w:rPr>
                <w:rFonts w:ascii="Century Gothic" w:eastAsia="Calibri" w:hAnsi="Century Gothic"/>
                <w:spacing w:val="-1"/>
                <w:sz w:val="20"/>
                <w:szCs w:val="20"/>
                <w:lang w:val="es-ES"/>
              </w:rPr>
              <w:t xml:space="preserve"> </w:t>
            </w:r>
            <w:r w:rsidRPr="0056184E">
              <w:rPr>
                <w:rFonts w:ascii="Century Gothic" w:eastAsia="Calibri" w:hAnsi="Century Gothic"/>
                <w:sz w:val="20"/>
                <w:szCs w:val="20"/>
                <w:lang w:val="es-ES"/>
              </w:rPr>
              <w:t xml:space="preserve">un </w:t>
            </w:r>
            <w:r w:rsidRPr="0056184E">
              <w:rPr>
                <w:rFonts w:ascii="Century Gothic" w:eastAsia="Calibri" w:hAnsi="Century Gothic"/>
                <w:spacing w:val="-4"/>
                <w:sz w:val="20"/>
                <w:szCs w:val="20"/>
                <w:lang w:val="es-ES"/>
              </w:rPr>
              <w:t>Pozo</w:t>
            </w:r>
          </w:p>
        </w:tc>
        <w:tc>
          <w:tcPr>
            <w:tcW w:w="4414" w:type="dxa"/>
          </w:tcPr>
          <w:p w14:paraId="79FC2588" w14:textId="32083DC7" w:rsidR="0056184E" w:rsidRPr="0056184E" w:rsidRDefault="00317402" w:rsidP="0056184E">
            <w:pPr>
              <w:widowControl w:val="0"/>
              <w:autoSpaceDE w:val="0"/>
              <w:autoSpaceDN w:val="0"/>
              <w:spacing w:before="1"/>
              <w:ind w:right="507"/>
              <w:jc w:val="center"/>
              <w:rPr>
                <w:rFonts w:ascii="Century Gothic" w:eastAsia="Calibri" w:hAnsi="Century Gothic"/>
                <w:sz w:val="20"/>
                <w:szCs w:val="20"/>
                <w:lang w:val="es-ES"/>
              </w:rPr>
            </w:pPr>
            <w:r>
              <w:rPr>
                <w:rFonts w:ascii="Century Gothic" w:eastAsia="Calibri" w:hAnsi="Century Gothic"/>
                <w:sz w:val="20"/>
                <w:szCs w:val="20"/>
                <w:lang w:val="es-ES"/>
              </w:rPr>
              <w:t>$</w:t>
            </w:r>
            <w:r>
              <w:rPr>
                <w:rFonts w:ascii="Century Gothic" w:hAnsi="Century Gothic" w:cs="Arial"/>
                <w:sz w:val="20"/>
                <w:szCs w:val="20"/>
                <w:lang w:val="es-ES"/>
              </w:rPr>
              <w:t>851.55</w:t>
            </w:r>
          </w:p>
        </w:tc>
      </w:tr>
      <w:tr w:rsidR="0056184E" w:rsidRPr="0056184E" w14:paraId="17A82F7B" w14:textId="77777777" w:rsidTr="00FF33CD">
        <w:trPr>
          <w:jc w:val="center"/>
        </w:trPr>
        <w:tc>
          <w:tcPr>
            <w:tcW w:w="4414" w:type="dxa"/>
          </w:tcPr>
          <w:p w14:paraId="72E64893" w14:textId="77777777" w:rsidR="0056184E" w:rsidRPr="0056184E" w:rsidRDefault="0056184E" w:rsidP="0056184E">
            <w:pPr>
              <w:widowControl w:val="0"/>
              <w:autoSpaceDE w:val="0"/>
              <w:autoSpaceDN w:val="0"/>
              <w:spacing w:line="206" w:lineRule="exact"/>
              <w:jc w:val="center"/>
              <w:rPr>
                <w:rFonts w:ascii="Century Gothic" w:eastAsia="Calibri" w:hAnsi="Century Gothic"/>
                <w:sz w:val="20"/>
                <w:szCs w:val="20"/>
                <w:lang w:val="es-ES"/>
              </w:rPr>
            </w:pPr>
            <w:r w:rsidRPr="0056184E">
              <w:rPr>
                <w:rFonts w:ascii="Century Gothic" w:eastAsia="Calibri" w:hAnsi="Century Gothic"/>
                <w:sz w:val="20"/>
                <w:szCs w:val="20"/>
                <w:lang w:val="es-ES"/>
              </w:rPr>
              <w:t>Desazolve</w:t>
            </w:r>
            <w:r w:rsidRPr="0056184E">
              <w:rPr>
                <w:rFonts w:ascii="Century Gothic" w:eastAsia="Calibri" w:hAnsi="Century Gothic"/>
                <w:spacing w:val="-6"/>
                <w:sz w:val="20"/>
                <w:szCs w:val="20"/>
                <w:lang w:val="es-ES"/>
              </w:rPr>
              <w:t xml:space="preserve"> </w:t>
            </w:r>
            <w:r w:rsidRPr="0056184E">
              <w:rPr>
                <w:rFonts w:ascii="Century Gothic" w:eastAsia="Calibri" w:hAnsi="Century Gothic"/>
                <w:sz w:val="20"/>
                <w:szCs w:val="20"/>
                <w:lang w:val="es-ES"/>
              </w:rPr>
              <w:t>de</w:t>
            </w:r>
            <w:r w:rsidRPr="0056184E">
              <w:rPr>
                <w:rFonts w:ascii="Century Gothic" w:eastAsia="Calibri" w:hAnsi="Century Gothic"/>
                <w:spacing w:val="-6"/>
                <w:sz w:val="20"/>
                <w:szCs w:val="20"/>
                <w:lang w:val="es-ES"/>
              </w:rPr>
              <w:t xml:space="preserve"> </w:t>
            </w:r>
            <w:r w:rsidRPr="0056184E">
              <w:rPr>
                <w:rFonts w:ascii="Century Gothic" w:eastAsia="Calibri" w:hAnsi="Century Gothic"/>
                <w:sz w:val="20"/>
                <w:szCs w:val="20"/>
                <w:lang w:val="es-ES"/>
              </w:rPr>
              <w:t>un</w:t>
            </w:r>
            <w:r w:rsidRPr="0056184E">
              <w:rPr>
                <w:rFonts w:ascii="Century Gothic" w:eastAsia="Calibri" w:hAnsi="Century Gothic"/>
                <w:spacing w:val="-6"/>
                <w:sz w:val="20"/>
                <w:szCs w:val="20"/>
                <w:lang w:val="es-ES"/>
              </w:rPr>
              <w:t xml:space="preserve"> </w:t>
            </w:r>
            <w:r w:rsidRPr="0056184E">
              <w:rPr>
                <w:rFonts w:ascii="Century Gothic" w:eastAsia="Calibri" w:hAnsi="Century Gothic"/>
                <w:spacing w:val="-4"/>
                <w:sz w:val="20"/>
                <w:szCs w:val="20"/>
                <w:lang w:val="es-ES"/>
              </w:rPr>
              <w:t>Pozo</w:t>
            </w:r>
          </w:p>
        </w:tc>
        <w:tc>
          <w:tcPr>
            <w:tcW w:w="4414" w:type="dxa"/>
          </w:tcPr>
          <w:p w14:paraId="077B1383" w14:textId="4BFFDC8C" w:rsidR="0056184E" w:rsidRPr="0056184E" w:rsidRDefault="00317402" w:rsidP="00317402">
            <w:pPr>
              <w:widowControl w:val="0"/>
              <w:autoSpaceDE w:val="0"/>
              <w:autoSpaceDN w:val="0"/>
              <w:spacing w:line="206" w:lineRule="exact"/>
              <w:ind w:right="507"/>
              <w:jc w:val="center"/>
              <w:rPr>
                <w:rFonts w:ascii="Century Gothic" w:eastAsia="Calibri" w:hAnsi="Century Gothic"/>
                <w:sz w:val="20"/>
                <w:szCs w:val="20"/>
                <w:lang w:val="es-ES"/>
              </w:rPr>
            </w:pPr>
            <w:r>
              <w:rPr>
                <w:rFonts w:ascii="Century Gothic" w:hAnsi="Century Gothic" w:cs="Arial"/>
                <w:sz w:val="20"/>
                <w:szCs w:val="20"/>
                <w:lang w:val="es-ES"/>
              </w:rPr>
              <w:t>$1,068.76</w:t>
            </w:r>
            <w:r w:rsidR="0056184E" w:rsidRPr="0056184E">
              <w:rPr>
                <w:rFonts w:ascii="Century Gothic" w:hAnsi="Century Gothic" w:cs="Arial"/>
                <w:sz w:val="20"/>
                <w:szCs w:val="20"/>
                <w:lang w:val="es-ES"/>
              </w:rPr>
              <w:t xml:space="preserve"> </w:t>
            </w:r>
          </w:p>
        </w:tc>
      </w:tr>
      <w:tr w:rsidR="0056184E" w:rsidRPr="0056184E" w14:paraId="5F520DDE" w14:textId="77777777" w:rsidTr="00FF33CD">
        <w:trPr>
          <w:jc w:val="center"/>
        </w:trPr>
        <w:tc>
          <w:tcPr>
            <w:tcW w:w="4414" w:type="dxa"/>
          </w:tcPr>
          <w:p w14:paraId="2A323F93" w14:textId="77777777" w:rsidR="0056184E" w:rsidRPr="0056184E" w:rsidRDefault="0056184E" w:rsidP="0056184E">
            <w:pPr>
              <w:widowControl w:val="0"/>
              <w:autoSpaceDE w:val="0"/>
              <w:autoSpaceDN w:val="0"/>
              <w:spacing w:line="206" w:lineRule="exact"/>
              <w:jc w:val="center"/>
              <w:rPr>
                <w:rFonts w:ascii="Century Gothic" w:eastAsia="Calibri" w:hAnsi="Century Gothic"/>
                <w:sz w:val="20"/>
                <w:szCs w:val="20"/>
                <w:lang w:val="es-ES"/>
              </w:rPr>
            </w:pPr>
            <w:r w:rsidRPr="0056184E">
              <w:rPr>
                <w:rFonts w:ascii="Century Gothic" w:eastAsia="Calibri" w:hAnsi="Century Gothic"/>
                <w:sz w:val="20"/>
                <w:szCs w:val="20"/>
                <w:lang w:val="es-ES"/>
              </w:rPr>
              <w:t>Desagüe</w:t>
            </w:r>
            <w:r w:rsidRPr="0056184E">
              <w:rPr>
                <w:rFonts w:ascii="Century Gothic" w:eastAsia="Calibri" w:hAnsi="Century Gothic"/>
                <w:spacing w:val="-5"/>
                <w:sz w:val="20"/>
                <w:szCs w:val="20"/>
                <w:lang w:val="es-ES"/>
              </w:rPr>
              <w:t xml:space="preserve"> </w:t>
            </w:r>
            <w:r w:rsidRPr="0056184E">
              <w:rPr>
                <w:rFonts w:ascii="Century Gothic" w:eastAsia="Calibri" w:hAnsi="Century Gothic"/>
                <w:sz w:val="20"/>
                <w:szCs w:val="20"/>
                <w:lang w:val="es-ES"/>
              </w:rPr>
              <w:t>de</w:t>
            </w:r>
            <w:r w:rsidRPr="0056184E">
              <w:rPr>
                <w:rFonts w:ascii="Century Gothic" w:eastAsia="Calibri" w:hAnsi="Century Gothic"/>
                <w:spacing w:val="-7"/>
                <w:sz w:val="20"/>
                <w:szCs w:val="20"/>
                <w:lang w:val="es-ES"/>
              </w:rPr>
              <w:t xml:space="preserve"> </w:t>
            </w:r>
            <w:r w:rsidRPr="0056184E">
              <w:rPr>
                <w:rFonts w:ascii="Century Gothic" w:eastAsia="Calibri" w:hAnsi="Century Gothic"/>
                <w:sz w:val="20"/>
                <w:szCs w:val="20"/>
                <w:lang w:val="es-ES"/>
              </w:rPr>
              <w:t>un</w:t>
            </w:r>
            <w:r w:rsidRPr="0056184E">
              <w:rPr>
                <w:rFonts w:ascii="Century Gothic" w:eastAsia="Calibri" w:hAnsi="Century Gothic"/>
                <w:spacing w:val="-4"/>
                <w:sz w:val="20"/>
                <w:szCs w:val="20"/>
                <w:lang w:val="es-ES"/>
              </w:rPr>
              <w:t xml:space="preserve"> Pozo</w:t>
            </w:r>
          </w:p>
        </w:tc>
        <w:tc>
          <w:tcPr>
            <w:tcW w:w="4414" w:type="dxa"/>
          </w:tcPr>
          <w:p w14:paraId="64BDC597" w14:textId="07D85EBC" w:rsidR="0056184E" w:rsidRPr="0056184E" w:rsidRDefault="00317402" w:rsidP="0056184E">
            <w:pPr>
              <w:widowControl w:val="0"/>
              <w:autoSpaceDE w:val="0"/>
              <w:autoSpaceDN w:val="0"/>
              <w:spacing w:line="206" w:lineRule="exact"/>
              <w:ind w:right="507"/>
              <w:jc w:val="center"/>
              <w:rPr>
                <w:rFonts w:ascii="Century Gothic" w:eastAsia="Calibri" w:hAnsi="Century Gothic"/>
                <w:sz w:val="20"/>
                <w:szCs w:val="20"/>
                <w:lang w:val="es-ES"/>
              </w:rPr>
            </w:pPr>
            <w:r>
              <w:rPr>
                <w:rFonts w:ascii="Century Gothic" w:eastAsia="Calibri" w:hAnsi="Century Gothic"/>
                <w:spacing w:val="-2"/>
                <w:sz w:val="20"/>
                <w:szCs w:val="20"/>
                <w:lang w:val="es-ES"/>
              </w:rPr>
              <w:t>$677.67</w:t>
            </w:r>
          </w:p>
        </w:tc>
      </w:tr>
    </w:tbl>
    <w:p w14:paraId="1F78A342" w14:textId="77777777" w:rsidR="00317402" w:rsidRDefault="00317402" w:rsidP="00317402">
      <w:pPr>
        <w:widowControl w:val="0"/>
        <w:autoSpaceDE w:val="0"/>
        <w:autoSpaceDN w:val="0"/>
        <w:spacing w:after="0"/>
        <w:ind w:right="17"/>
        <w:jc w:val="both"/>
        <w:rPr>
          <w:rFonts w:ascii="Century Gothic" w:eastAsia="Calibri" w:hAnsi="Century Gothic" w:cs="Times New Roman"/>
          <w:lang w:val="es-ES"/>
        </w:rPr>
      </w:pPr>
    </w:p>
    <w:p w14:paraId="59E38CAC" w14:textId="77777777" w:rsidR="007D5F25" w:rsidRDefault="007D5F25" w:rsidP="00317402">
      <w:pPr>
        <w:pStyle w:val="Prrafodelista"/>
        <w:jc w:val="both"/>
        <w:rPr>
          <w:rFonts w:ascii="Century Gothic" w:hAnsi="Century Gothic"/>
          <w:b/>
          <w:u w:val="single"/>
        </w:rPr>
      </w:pPr>
    </w:p>
    <w:p w14:paraId="721BE5D4" w14:textId="28262198" w:rsidR="00317402" w:rsidRPr="00B569F6" w:rsidRDefault="00317402" w:rsidP="00317402">
      <w:pPr>
        <w:pStyle w:val="Prrafodelista"/>
        <w:jc w:val="both"/>
        <w:rPr>
          <w:rFonts w:ascii="Century Gothic" w:hAnsi="Century Gothic"/>
          <w:b/>
          <w:u w:val="single"/>
        </w:rPr>
      </w:pPr>
      <w:r w:rsidRPr="00B569F6">
        <w:rPr>
          <w:rFonts w:ascii="Century Gothic" w:hAnsi="Century Gothic"/>
          <w:b/>
          <w:u w:val="single"/>
        </w:rPr>
        <w:t>Por Trabajo Especial:</w:t>
      </w:r>
    </w:p>
    <w:p w14:paraId="334CEFDA" w14:textId="77777777" w:rsidR="00317402" w:rsidRPr="00B569F6" w:rsidRDefault="00317402" w:rsidP="00317402">
      <w:pPr>
        <w:pStyle w:val="Prrafodelista"/>
        <w:numPr>
          <w:ilvl w:val="0"/>
          <w:numId w:val="53"/>
        </w:numPr>
        <w:jc w:val="both"/>
        <w:rPr>
          <w:rFonts w:ascii="Century Gothic" w:hAnsi="Century Gothic"/>
        </w:rPr>
      </w:pPr>
      <w:r w:rsidRPr="00B569F6">
        <w:rPr>
          <w:rFonts w:ascii="Century Gothic" w:hAnsi="Century Gothic"/>
        </w:rPr>
        <w:t>Apertura de pozo cuando éste ha sido cubierto por asfalto o banqueta.</w:t>
      </w:r>
    </w:p>
    <w:p w14:paraId="299A3F29" w14:textId="77777777" w:rsidR="00317402" w:rsidRPr="00B569F6" w:rsidRDefault="00317402" w:rsidP="00317402">
      <w:pPr>
        <w:pStyle w:val="Prrafodelista"/>
        <w:numPr>
          <w:ilvl w:val="0"/>
          <w:numId w:val="53"/>
        </w:numPr>
        <w:jc w:val="both"/>
        <w:rPr>
          <w:rFonts w:ascii="Century Gothic" w:hAnsi="Century Gothic"/>
        </w:rPr>
      </w:pPr>
      <w:r w:rsidRPr="00B569F6">
        <w:rPr>
          <w:rFonts w:ascii="Century Gothic" w:hAnsi="Century Gothic"/>
        </w:rPr>
        <w:t>Daños causados en los pozos por el Concesionario Solicitante.</w:t>
      </w:r>
    </w:p>
    <w:p w14:paraId="1D75CDE1" w14:textId="77777777" w:rsidR="00317402" w:rsidRPr="00B569F6" w:rsidRDefault="00317402" w:rsidP="00317402">
      <w:pPr>
        <w:pStyle w:val="Prrafodelista"/>
        <w:numPr>
          <w:ilvl w:val="0"/>
          <w:numId w:val="53"/>
        </w:numPr>
        <w:jc w:val="both"/>
        <w:rPr>
          <w:rFonts w:ascii="Century Gothic" w:hAnsi="Century Gothic"/>
        </w:rPr>
      </w:pPr>
      <w:r w:rsidRPr="00B569F6">
        <w:rPr>
          <w:rFonts w:ascii="Century Gothic" w:hAnsi="Century Gothic"/>
        </w:rPr>
        <w:t>Rompimiento de pavimento o la banqueta.</w:t>
      </w:r>
    </w:p>
    <w:p w14:paraId="4B67FD3D" w14:textId="77777777" w:rsidR="00317402" w:rsidRDefault="00317402" w:rsidP="00317402">
      <w:pPr>
        <w:pStyle w:val="Prrafodelista"/>
        <w:numPr>
          <w:ilvl w:val="0"/>
          <w:numId w:val="53"/>
        </w:numPr>
        <w:jc w:val="both"/>
        <w:rPr>
          <w:rFonts w:ascii="Century Gothic" w:hAnsi="Century Gothic"/>
        </w:rPr>
      </w:pPr>
      <w:r w:rsidRPr="00B569F6">
        <w:rPr>
          <w:rFonts w:ascii="Century Gothic" w:hAnsi="Century Gothic"/>
        </w:rPr>
        <w:t>Cualquier actividad no considerada que origine un gasto.</w:t>
      </w:r>
    </w:p>
    <w:p w14:paraId="6F6AF874" w14:textId="12B716A2" w:rsidR="00317402" w:rsidRPr="00FE718F" w:rsidRDefault="007E05BC" w:rsidP="00317402">
      <w:pPr>
        <w:pStyle w:val="Prrafodelista"/>
        <w:numPr>
          <w:ilvl w:val="0"/>
          <w:numId w:val="53"/>
        </w:numPr>
        <w:jc w:val="both"/>
        <w:rPr>
          <w:rFonts w:ascii="Century Gothic" w:hAnsi="Century Gothic"/>
        </w:rPr>
      </w:pPr>
      <w:r>
        <w:rPr>
          <w:rFonts w:ascii="Century Gothic" w:hAnsi="Century Gothic"/>
        </w:rPr>
        <w:t>Mantenimiento extraordinario</w:t>
      </w:r>
      <w:r w:rsidR="00317402" w:rsidRPr="00FE718F">
        <w:rPr>
          <w:rFonts w:ascii="Century Gothic" w:hAnsi="Century Gothic"/>
        </w:rPr>
        <w:t>.</w:t>
      </w:r>
    </w:p>
    <w:p w14:paraId="37ABFC02" w14:textId="77777777" w:rsidR="00317402" w:rsidRPr="0056184E" w:rsidRDefault="00317402" w:rsidP="0056184E">
      <w:pPr>
        <w:widowControl w:val="0"/>
        <w:autoSpaceDE w:val="0"/>
        <w:autoSpaceDN w:val="0"/>
        <w:spacing w:after="0"/>
        <w:ind w:right="17"/>
        <w:jc w:val="both"/>
        <w:rPr>
          <w:rFonts w:ascii="Century Gothic" w:eastAsia="Calibri" w:hAnsi="Century Gothic" w:cs="Times New Roman"/>
          <w:lang w:val="es-ES"/>
        </w:rPr>
      </w:pPr>
    </w:p>
    <w:p w14:paraId="71AA2475" w14:textId="77777777" w:rsidR="0056184E" w:rsidRPr="0056184E" w:rsidRDefault="0056184E" w:rsidP="0056184E">
      <w:pPr>
        <w:widowControl w:val="0"/>
        <w:numPr>
          <w:ilvl w:val="1"/>
          <w:numId w:val="47"/>
        </w:numPr>
        <w:autoSpaceDE w:val="0"/>
        <w:autoSpaceDN w:val="0"/>
        <w:spacing w:after="0" w:line="240" w:lineRule="auto"/>
        <w:contextualSpacing/>
        <w:jc w:val="both"/>
        <w:rPr>
          <w:rFonts w:ascii="Century Gothic" w:eastAsia="Calibri" w:hAnsi="Century Gothic" w:cs="Times New Roman"/>
          <w:lang w:val="es-ES"/>
        </w:rPr>
      </w:pPr>
      <w:r w:rsidRPr="0056184E">
        <w:rPr>
          <w:rFonts w:ascii="Century Gothic" w:eastAsia="Calibri" w:hAnsi="Century Gothic" w:cs="Times New Roman"/>
          <w:b/>
          <w:lang w:val="es-ES"/>
        </w:rPr>
        <w:t>Análisis de Factibilidad</w:t>
      </w:r>
    </w:p>
    <w:p w14:paraId="27459BF5"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p>
    <w:p w14:paraId="347CDECC"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r w:rsidRPr="0056184E">
        <w:rPr>
          <w:rFonts w:ascii="Century Gothic" w:eastAsia="Calibri" w:hAnsi="Century Gothic" w:cs="Times New Roman"/>
          <w:lang w:val="es-ES"/>
        </w:rPr>
        <w:t>El</w:t>
      </w:r>
      <w:r w:rsidRPr="0056184E">
        <w:rPr>
          <w:rFonts w:ascii="Century Gothic" w:eastAsia="Calibri" w:hAnsi="Century Gothic" w:cs="Times New Roman"/>
          <w:spacing w:val="-3"/>
          <w:lang w:val="es-ES"/>
        </w:rPr>
        <w:t xml:space="preserve"> </w:t>
      </w:r>
      <w:r w:rsidRPr="0056184E">
        <w:rPr>
          <w:rFonts w:ascii="Century Gothic" w:eastAsia="Calibri" w:hAnsi="Century Gothic" w:cs="Times New Roman"/>
          <w:lang w:val="es-ES"/>
        </w:rPr>
        <w:t>Análisis</w:t>
      </w:r>
      <w:r w:rsidRPr="0056184E">
        <w:rPr>
          <w:rFonts w:ascii="Century Gothic" w:eastAsia="Calibri" w:hAnsi="Century Gothic" w:cs="Times New Roman"/>
          <w:spacing w:val="-2"/>
          <w:lang w:val="es-ES"/>
        </w:rPr>
        <w:t xml:space="preserve"> </w:t>
      </w:r>
      <w:r w:rsidRPr="0056184E">
        <w:rPr>
          <w:rFonts w:ascii="Century Gothic" w:eastAsia="Calibri" w:hAnsi="Century Gothic" w:cs="Times New Roman"/>
          <w:lang w:val="es-ES"/>
        </w:rPr>
        <w:t>de</w:t>
      </w:r>
      <w:r w:rsidRPr="0056184E">
        <w:rPr>
          <w:rFonts w:ascii="Century Gothic" w:eastAsia="Calibri" w:hAnsi="Century Gothic" w:cs="Times New Roman"/>
          <w:spacing w:val="-3"/>
          <w:lang w:val="es-ES"/>
        </w:rPr>
        <w:t xml:space="preserve"> </w:t>
      </w:r>
      <w:r w:rsidRPr="0056184E">
        <w:rPr>
          <w:rFonts w:ascii="Century Gothic" w:eastAsia="Calibri" w:hAnsi="Century Gothic" w:cs="Times New Roman"/>
          <w:lang w:val="es-ES"/>
        </w:rPr>
        <w:t>Factibilidad</w:t>
      </w:r>
      <w:r w:rsidRPr="0056184E">
        <w:rPr>
          <w:rFonts w:ascii="Century Gothic" w:eastAsia="Calibri" w:hAnsi="Century Gothic" w:cs="Times New Roman"/>
          <w:spacing w:val="-3"/>
          <w:lang w:val="es-ES"/>
        </w:rPr>
        <w:t xml:space="preserve"> </w:t>
      </w:r>
      <w:r w:rsidRPr="0056184E">
        <w:rPr>
          <w:rFonts w:ascii="Century Gothic" w:eastAsia="Calibri" w:hAnsi="Century Gothic" w:cs="Times New Roman"/>
          <w:lang w:val="es-ES"/>
        </w:rPr>
        <w:t>consiste</w:t>
      </w:r>
      <w:r w:rsidRPr="0056184E">
        <w:rPr>
          <w:rFonts w:ascii="Century Gothic" w:eastAsia="Calibri" w:hAnsi="Century Gothic" w:cs="Times New Roman"/>
          <w:spacing w:val="-5"/>
          <w:lang w:val="es-ES"/>
        </w:rPr>
        <w:t xml:space="preserve"> </w:t>
      </w:r>
      <w:r w:rsidRPr="0056184E">
        <w:rPr>
          <w:rFonts w:ascii="Century Gothic" w:eastAsia="Calibri" w:hAnsi="Century Gothic" w:cs="Times New Roman"/>
          <w:lang w:val="es-ES"/>
        </w:rPr>
        <w:t>en</w:t>
      </w:r>
      <w:r w:rsidRPr="0056184E">
        <w:rPr>
          <w:rFonts w:ascii="Century Gothic" w:eastAsia="Calibri" w:hAnsi="Century Gothic" w:cs="Times New Roman"/>
          <w:spacing w:val="-3"/>
          <w:lang w:val="es-ES"/>
        </w:rPr>
        <w:t xml:space="preserve"> </w:t>
      </w:r>
      <w:r w:rsidRPr="0056184E">
        <w:rPr>
          <w:rFonts w:ascii="Century Gothic" w:eastAsia="Calibri" w:hAnsi="Century Gothic" w:cs="Times New Roman"/>
          <w:lang w:val="es-ES"/>
        </w:rPr>
        <w:t>la</w:t>
      </w:r>
      <w:r w:rsidRPr="0056184E">
        <w:rPr>
          <w:rFonts w:ascii="Century Gothic" w:eastAsia="Calibri" w:hAnsi="Century Gothic" w:cs="Times New Roman"/>
          <w:spacing w:val="-3"/>
          <w:lang w:val="es-ES"/>
        </w:rPr>
        <w:t xml:space="preserve"> </w:t>
      </w:r>
      <w:r w:rsidRPr="0056184E">
        <w:rPr>
          <w:rFonts w:ascii="Century Gothic" w:eastAsia="Calibri" w:hAnsi="Century Gothic" w:cs="Times New Roman"/>
          <w:lang w:val="es-ES"/>
        </w:rPr>
        <w:t>evaluación</w:t>
      </w:r>
      <w:r w:rsidRPr="0056184E">
        <w:rPr>
          <w:rFonts w:ascii="Century Gothic" w:eastAsia="Calibri" w:hAnsi="Century Gothic" w:cs="Times New Roman"/>
          <w:spacing w:val="-3"/>
          <w:lang w:val="es-ES"/>
        </w:rPr>
        <w:t xml:space="preserve"> </w:t>
      </w:r>
      <w:r w:rsidRPr="0056184E">
        <w:rPr>
          <w:rFonts w:ascii="Century Gothic" w:eastAsia="Calibri" w:hAnsi="Century Gothic" w:cs="Times New Roman"/>
          <w:lang w:val="es-ES"/>
        </w:rPr>
        <w:t>del</w:t>
      </w:r>
      <w:r w:rsidRPr="0056184E">
        <w:rPr>
          <w:rFonts w:ascii="Century Gothic" w:eastAsia="Calibri" w:hAnsi="Century Gothic" w:cs="Times New Roman"/>
          <w:spacing w:val="-3"/>
          <w:lang w:val="es-ES"/>
        </w:rPr>
        <w:t xml:space="preserve"> </w:t>
      </w:r>
      <w:r w:rsidRPr="0056184E">
        <w:rPr>
          <w:rFonts w:ascii="Century Gothic" w:eastAsia="Calibri" w:hAnsi="Century Gothic" w:cs="Times New Roman"/>
          <w:lang w:val="es-ES"/>
        </w:rPr>
        <w:t>anteproyecto</w:t>
      </w:r>
      <w:r w:rsidRPr="0056184E">
        <w:rPr>
          <w:rFonts w:ascii="Century Gothic" w:eastAsia="Calibri" w:hAnsi="Century Gothic" w:cs="Times New Roman"/>
          <w:spacing w:val="-3"/>
          <w:lang w:val="es-ES"/>
        </w:rPr>
        <w:t xml:space="preserve"> </w:t>
      </w:r>
      <w:r w:rsidRPr="0056184E">
        <w:rPr>
          <w:rFonts w:ascii="Century Gothic" w:eastAsia="Calibri" w:hAnsi="Century Gothic" w:cs="Times New Roman"/>
          <w:lang w:val="es-ES"/>
        </w:rPr>
        <w:t>o</w:t>
      </w:r>
      <w:r w:rsidRPr="0056184E">
        <w:rPr>
          <w:rFonts w:ascii="Century Gothic" w:eastAsia="Calibri" w:hAnsi="Century Gothic" w:cs="Times New Roman"/>
          <w:spacing w:val="-5"/>
          <w:lang w:val="es-ES"/>
        </w:rPr>
        <w:t xml:space="preserve"> </w:t>
      </w:r>
      <w:r w:rsidRPr="0056184E">
        <w:rPr>
          <w:rFonts w:ascii="Century Gothic" w:eastAsia="Calibri" w:hAnsi="Century Gothic" w:cs="Times New Roman"/>
          <w:lang w:val="es-ES"/>
        </w:rPr>
        <w:t>solicitud</w:t>
      </w:r>
      <w:r w:rsidRPr="0056184E">
        <w:rPr>
          <w:rFonts w:ascii="Century Gothic" w:eastAsia="Calibri" w:hAnsi="Century Gothic" w:cs="Times New Roman"/>
          <w:spacing w:val="-3"/>
          <w:lang w:val="es-ES"/>
        </w:rPr>
        <w:t xml:space="preserve"> </w:t>
      </w:r>
      <w:r w:rsidRPr="0056184E">
        <w:rPr>
          <w:rFonts w:ascii="Century Gothic" w:eastAsia="Calibri" w:hAnsi="Century Gothic" w:cs="Times New Roman"/>
          <w:lang w:val="es-ES"/>
        </w:rPr>
        <w:t>de</w:t>
      </w:r>
      <w:r w:rsidRPr="0056184E">
        <w:rPr>
          <w:rFonts w:ascii="Century Gothic" w:eastAsia="Calibri" w:hAnsi="Century Gothic" w:cs="Times New Roman"/>
          <w:spacing w:val="-3"/>
          <w:lang w:val="es-ES"/>
        </w:rPr>
        <w:t xml:space="preserve"> </w:t>
      </w:r>
      <w:r w:rsidRPr="0056184E">
        <w:rPr>
          <w:rFonts w:ascii="Century Gothic" w:eastAsia="Calibri" w:hAnsi="Century Gothic" w:cs="Times New Roman"/>
          <w:lang w:val="es-ES"/>
        </w:rPr>
        <w:t>Compartición de Infraestructura Pasiva presentado por el Concesionario Solicitante. El Análisis de Factibilidad puede ser de la siguiente manera:</w:t>
      </w:r>
    </w:p>
    <w:p w14:paraId="357BF4F4"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p>
    <w:tbl>
      <w:tblPr>
        <w:tblStyle w:val="Tablaconcuadrcula4"/>
        <w:tblW w:w="0" w:type="auto"/>
        <w:jc w:val="center"/>
        <w:tblLook w:val="04A0" w:firstRow="1" w:lastRow="0" w:firstColumn="1" w:lastColumn="0" w:noHBand="0" w:noVBand="1"/>
      </w:tblPr>
      <w:tblGrid>
        <w:gridCol w:w="4414"/>
        <w:gridCol w:w="4414"/>
      </w:tblGrid>
      <w:tr w:rsidR="0056184E" w:rsidRPr="0056184E" w14:paraId="028B2F08" w14:textId="77777777" w:rsidTr="00FF33CD">
        <w:trPr>
          <w:jc w:val="center"/>
        </w:trPr>
        <w:tc>
          <w:tcPr>
            <w:tcW w:w="4414" w:type="dxa"/>
            <w:shd w:val="clear" w:color="auto" w:fill="009AD9"/>
          </w:tcPr>
          <w:p w14:paraId="6F70FAFF" w14:textId="77777777" w:rsidR="0056184E" w:rsidRPr="0056184E" w:rsidRDefault="0056184E" w:rsidP="0056184E">
            <w:pPr>
              <w:widowControl w:val="0"/>
              <w:autoSpaceDE w:val="0"/>
              <w:autoSpaceDN w:val="0"/>
              <w:jc w:val="center"/>
              <w:rPr>
                <w:rFonts w:ascii="Century Gothic" w:eastAsia="Calibri" w:hAnsi="Century Gothic"/>
                <w:color w:val="FFFFFF"/>
                <w:sz w:val="20"/>
                <w:lang w:val="es-ES"/>
              </w:rPr>
            </w:pPr>
            <w:r w:rsidRPr="0056184E">
              <w:rPr>
                <w:rFonts w:ascii="Century Gothic" w:eastAsia="Calibri" w:hAnsi="Century Gothic"/>
                <w:color w:val="FFFFFF"/>
                <w:sz w:val="20"/>
                <w:lang w:val="es-ES"/>
              </w:rPr>
              <w:t>Tipo de Análisis de Factibilidad</w:t>
            </w:r>
          </w:p>
        </w:tc>
        <w:tc>
          <w:tcPr>
            <w:tcW w:w="4414" w:type="dxa"/>
            <w:shd w:val="clear" w:color="auto" w:fill="009AD9"/>
          </w:tcPr>
          <w:p w14:paraId="5C59F7FB" w14:textId="77777777" w:rsidR="0056184E" w:rsidRPr="0056184E" w:rsidRDefault="0056184E" w:rsidP="0056184E">
            <w:pPr>
              <w:widowControl w:val="0"/>
              <w:autoSpaceDE w:val="0"/>
              <w:autoSpaceDN w:val="0"/>
              <w:jc w:val="center"/>
              <w:rPr>
                <w:rFonts w:ascii="Century Gothic" w:eastAsia="Calibri" w:hAnsi="Century Gothic"/>
                <w:color w:val="FFFFFF"/>
                <w:sz w:val="20"/>
                <w:lang w:val="es-ES"/>
              </w:rPr>
            </w:pPr>
            <w:r w:rsidRPr="0056184E">
              <w:rPr>
                <w:rFonts w:ascii="Century Gothic" w:eastAsia="Calibri" w:hAnsi="Century Gothic"/>
                <w:color w:val="FFFFFF"/>
                <w:sz w:val="20"/>
                <w:lang w:val="es-ES"/>
              </w:rPr>
              <w:t>Contraprestación única</w:t>
            </w:r>
          </w:p>
        </w:tc>
      </w:tr>
      <w:tr w:rsidR="00157389" w:rsidRPr="0056184E" w14:paraId="20FF749D" w14:textId="77777777" w:rsidTr="00FF33CD">
        <w:trPr>
          <w:jc w:val="center"/>
        </w:trPr>
        <w:tc>
          <w:tcPr>
            <w:tcW w:w="4414" w:type="dxa"/>
          </w:tcPr>
          <w:p w14:paraId="3097E707" w14:textId="77777777" w:rsidR="00157389" w:rsidRPr="0056184E" w:rsidRDefault="00157389" w:rsidP="00157389">
            <w:pPr>
              <w:widowControl w:val="0"/>
              <w:autoSpaceDE w:val="0"/>
              <w:autoSpaceDN w:val="0"/>
              <w:jc w:val="center"/>
              <w:rPr>
                <w:rFonts w:ascii="Century Gothic" w:eastAsia="Calibri" w:hAnsi="Century Gothic"/>
                <w:sz w:val="20"/>
                <w:lang w:val="es-ES"/>
              </w:rPr>
            </w:pPr>
            <w:r w:rsidRPr="0056184E">
              <w:rPr>
                <w:rFonts w:ascii="Century Gothic" w:eastAsia="Calibri" w:hAnsi="Century Gothic"/>
                <w:sz w:val="20"/>
                <w:lang w:val="es-ES"/>
              </w:rPr>
              <w:t>Para</w:t>
            </w:r>
            <w:r w:rsidRPr="0056184E">
              <w:rPr>
                <w:rFonts w:ascii="Century Gothic" w:eastAsia="Calibri" w:hAnsi="Century Gothic"/>
                <w:spacing w:val="-1"/>
                <w:sz w:val="20"/>
                <w:lang w:val="es-ES"/>
              </w:rPr>
              <w:t xml:space="preserve"> </w:t>
            </w:r>
            <w:r w:rsidRPr="0056184E">
              <w:rPr>
                <w:rFonts w:ascii="Century Gothic" w:eastAsia="Calibri" w:hAnsi="Century Gothic"/>
                <w:sz w:val="20"/>
                <w:lang w:val="es-ES"/>
              </w:rPr>
              <w:t>la</w:t>
            </w:r>
            <w:r w:rsidRPr="0056184E">
              <w:rPr>
                <w:rFonts w:ascii="Century Gothic" w:eastAsia="Calibri" w:hAnsi="Century Gothic"/>
                <w:spacing w:val="-3"/>
                <w:sz w:val="20"/>
                <w:lang w:val="es-ES"/>
              </w:rPr>
              <w:t xml:space="preserve"> </w:t>
            </w:r>
            <w:r w:rsidRPr="0056184E">
              <w:rPr>
                <w:rFonts w:ascii="Century Gothic" w:eastAsia="Calibri" w:hAnsi="Century Gothic"/>
                <w:sz w:val="20"/>
                <w:lang w:val="es-ES"/>
              </w:rPr>
              <w:t>compartición</w:t>
            </w:r>
            <w:r w:rsidRPr="0056184E">
              <w:rPr>
                <w:rFonts w:ascii="Century Gothic" w:eastAsia="Calibri" w:hAnsi="Century Gothic"/>
                <w:spacing w:val="-3"/>
                <w:sz w:val="20"/>
                <w:lang w:val="es-ES"/>
              </w:rPr>
              <w:t xml:space="preserve"> </w:t>
            </w:r>
            <w:r w:rsidRPr="0056184E">
              <w:rPr>
                <w:rFonts w:ascii="Century Gothic" w:eastAsia="Calibri" w:hAnsi="Century Gothic"/>
                <w:sz w:val="20"/>
                <w:lang w:val="es-ES"/>
              </w:rPr>
              <w:t xml:space="preserve">de </w:t>
            </w:r>
            <w:r w:rsidRPr="0056184E">
              <w:rPr>
                <w:rFonts w:ascii="Century Gothic" w:eastAsia="Calibri" w:hAnsi="Century Gothic"/>
                <w:spacing w:val="-2"/>
                <w:sz w:val="20"/>
                <w:lang w:val="es-ES"/>
              </w:rPr>
              <w:t>postes</w:t>
            </w:r>
          </w:p>
        </w:tc>
        <w:tc>
          <w:tcPr>
            <w:tcW w:w="4414" w:type="dxa"/>
          </w:tcPr>
          <w:p w14:paraId="4E86B5F6" w14:textId="6F82BC7E" w:rsidR="00157389" w:rsidRPr="0056184E" w:rsidRDefault="00157389" w:rsidP="00157389">
            <w:pPr>
              <w:widowControl w:val="0"/>
              <w:autoSpaceDE w:val="0"/>
              <w:autoSpaceDN w:val="0"/>
              <w:jc w:val="center"/>
              <w:rPr>
                <w:rFonts w:ascii="Century Gothic" w:eastAsia="Calibri" w:hAnsi="Century Gothic"/>
                <w:sz w:val="20"/>
                <w:lang w:val="es-ES"/>
              </w:rPr>
            </w:pPr>
            <w:r>
              <w:rPr>
                <w:rFonts w:ascii="Century Gothic" w:eastAsia="Calibri" w:hAnsi="Century Gothic"/>
                <w:spacing w:val="-2"/>
                <w:sz w:val="20"/>
                <w:lang w:val="es-ES"/>
              </w:rPr>
              <w:t>$1,602.54 por km</w:t>
            </w:r>
          </w:p>
        </w:tc>
      </w:tr>
      <w:tr w:rsidR="00157389" w:rsidRPr="0056184E" w14:paraId="0273F2E9" w14:textId="77777777" w:rsidTr="00FF33CD">
        <w:trPr>
          <w:jc w:val="center"/>
        </w:trPr>
        <w:tc>
          <w:tcPr>
            <w:tcW w:w="4414" w:type="dxa"/>
          </w:tcPr>
          <w:p w14:paraId="03296123" w14:textId="77777777" w:rsidR="00157389" w:rsidRPr="0056184E" w:rsidRDefault="00157389" w:rsidP="00157389">
            <w:pPr>
              <w:widowControl w:val="0"/>
              <w:autoSpaceDE w:val="0"/>
              <w:autoSpaceDN w:val="0"/>
              <w:jc w:val="center"/>
              <w:rPr>
                <w:rFonts w:ascii="Century Gothic" w:eastAsia="Calibri" w:hAnsi="Century Gothic"/>
                <w:sz w:val="20"/>
                <w:lang w:val="es-ES"/>
              </w:rPr>
            </w:pPr>
            <w:r w:rsidRPr="0056184E">
              <w:rPr>
                <w:rFonts w:ascii="Century Gothic" w:eastAsia="Calibri" w:hAnsi="Century Gothic"/>
                <w:sz w:val="20"/>
                <w:lang w:val="es-ES"/>
              </w:rPr>
              <w:t>Para</w:t>
            </w:r>
            <w:r w:rsidRPr="0056184E">
              <w:rPr>
                <w:rFonts w:ascii="Century Gothic" w:eastAsia="Calibri" w:hAnsi="Century Gothic"/>
                <w:spacing w:val="-2"/>
                <w:sz w:val="20"/>
                <w:lang w:val="es-ES"/>
              </w:rPr>
              <w:t xml:space="preserve"> </w:t>
            </w:r>
            <w:r w:rsidRPr="0056184E">
              <w:rPr>
                <w:rFonts w:ascii="Century Gothic" w:eastAsia="Calibri" w:hAnsi="Century Gothic"/>
                <w:sz w:val="20"/>
                <w:lang w:val="es-ES"/>
              </w:rPr>
              <w:t>la</w:t>
            </w:r>
            <w:r w:rsidRPr="0056184E">
              <w:rPr>
                <w:rFonts w:ascii="Century Gothic" w:eastAsia="Calibri" w:hAnsi="Century Gothic"/>
                <w:spacing w:val="-4"/>
                <w:sz w:val="20"/>
                <w:lang w:val="es-ES"/>
              </w:rPr>
              <w:t xml:space="preserve"> </w:t>
            </w:r>
            <w:r w:rsidRPr="0056184E">
              <w:rPr>
                <w:rFonts w:ascii="Century Gothic" w:eastAsia="Calibri" w:hAnsi="Century Gothic"/>
                <w:sz w:val="20"/>
                <w:lang w:val="es-ES"/>
              </w:rPr>
              <w:t>compartición</w:t>
            </w:r>
            <w:r w:rsidRPr="0056184E">
              <w:rPr>
                <w:rFonts w:ascii="Century Gothic" w:eastAsia="Calibri" w:hAnsi="Century Gothic"/>
                <w:spacing w:val="-3"/>
                <w:sz w:val="20"/>
                <w:lang w:val="es-ES"/>
              </w:rPr>
              <w:t xml:space="preserve"> </w:t>
            </w:r>
            <w:r w:rsidRPr="0056184E">
              <w:rPr>
                <w:rFonts w:ascii="Century Gothic" w:eastAsia="Calibri" w:hAnsi="Century Gothic"/>
                <w:sz w:val="20"/>
                <w:lang w:val="es-ES"/>
              </w:rPr>
              <w:t>de</w:t>
            </w:r>
            <w:r w:rsidRPr="0056184E">
              <w:rPr>
                <w:rFonts w:ascii="Century Gothic" w:eastAsia="Calibri" w:hAnsi="Century Gothic"/>
                <w:spacing w:val="-2"/>
                <w:sz w:val="20"/>
                <w:lang w:val="es-ES"/>
              </w:rPr>
              <w:t xml:space="preserve"> </w:t>
            </w:r>
            <w:r w:rsidRPr="0056184E">
              <w:rPr>
                <w:rFonts w:ascii="Century Gothic" w:eastAsia="Calibri" w:hAnsi="Century Gothic"/>
                <w:sz w:val="20"/>
                <w:lang w:val="es-ES"/>
              </w:rPr>
              <w:t>pozos,</w:t>
            </w:r>
            <w:r w:rsidRPr="0056184E">
              <w:rPr>
                <w:rFonts w:ascii="Century Gothic" w:eastAsia="Calibri" w:hAnsi="Century Gothic"/>
                <w:spacing w:val="-1"/>
                <w:sz w:val="20"/>
                <w:lang w:val="es-ES"/>
              </w:rPr>
              <w:t xml:space="preserve"> </w:t>
            </w:r>
            <w:r w:rsidRPr="0056184E">
              <w:rPr>
                <w:rFonts w:ascii="Century Gothic" w:eastAsia="Calibri" w:hAnsi="Century Gothic"/>
                <w:sz w:val="20"/>
                <w:lang w:val="es-ES"/>
              </w:rPr>
              <w:t>ductos</w:t>
            </w:r>
            <w:r w:rsidRPr="0056184E">
              <w:rPr>
                <w:rFonts w:ascii="Century Gothic" w:eastAsia="Calibri" w:hAnsi="Century Gothic"/>
                <w:spacing w:val="-3"/>
                <w:sz w:val="20"/>
                <w:lang w:val="es-ES"/>
              </w:rPr>
              <w:t xml:space="preserve"> </w:t>
            </w:r>
            <w:r w:rsidRPr="0056184E">
              <w:rPr>
                <w:rFonts w:ascii="Century Gothic" w:eastAsia="Calibri" w:hAnsi="Century Gothic"/>
                <w:sz w:val="20"/>
                <w:lang w:val="es-ES"/>
              </w:rPr>
              <w:t>y</w:t>
            </w:r>
            <w:r w:rsidRPr="0056184E">
              <w:rPr>
                <w:rFonts w:ascii="Century Gothic" w:eastAsia="Calibri" w:hAnsi="Century Gothic"/>
                <w:spacing w:val="-2"/>
                <w:sz w:val="20"/>
                <w:lang w:val="es-ES"/>
              </w:rPr>
              <w:t xml:space="preserve"> canalizaciones</w:t>
            </w:r>
          </w:p>
        </w:tc>
        <w:tc>
          <w:tcPr>
            <w:tcW w:w="4414" w:type="dxa"/>
          </w:tcPr>
          <w:p w14:paraId="658034BC" w14:textId="58356BEF" w:rsidR="00157389" w:rsidRPr="0056184E" w:rsidRDefault="00157389" w:rsidP="00157389">
            <w:pPr>
              <w:widowControl w:val="0"/>
              <w:autoSpaceDE w:val="0"/>
              <w:autoSpaceDN w:val="0"/>
              <w:jc w:val="center"/>
              <w:rPr>
                <w:rFonts w:ascii="Century Gothic" w:eastAsia="Calibri" w:hAnsi="Century Gothic"/>
                <w:sz w:val="20"/>
                <w:lang w:val="es-ES"/>
              </w:rPr>
            </w:pPr>
            <w:r>
              <w:rPr>
                <w:rFonts w:ascii="Century Gothic" w:eastAsia="Calibri" w:hAnsi="Century Gothic"/>
                <w:spacing w:val="-2"/>
                <w:sz w:val="20"/>
                <w:lang w:val="es-ES"/>
              </w:rPr>
              <w:t>$1,602.54 por km</w:t>
            </w:r>
          </w:p>
        </w:tc>
      </w:tr>
      <w:tr w:rsidR="0056184E" w:rsidRPr="0056184E" w14:paraId="628D2E73" w14:textId="77777777" w:rsidTr="00FF33CD">
        <w:trPr>
          <w:jc w:val="center"/>
        </w:trPr>
        <w:tc>
          <w:tcPr>
            <w:tcW w:w="4414" w:type="dxa"/>
          </w:tcPr>
          <w:p w14:paraId="61839EFD" w14:textId="77777777" w:rsidR="0056184E" w:rsidRPr="0056184E" w:rsidRDefault="0056184E" w:rsidP="0056184E">
            <w:pPr>
              <w:widowControl w:val="0"/>
              <w:autoSpaceDE w:val="0"/>
              <w:autoSpaceDN w:val="0"/>
              <w:jc w:val="center"/>
              <w:rPr>
                <w:rFonts w:ascii="Century Gothic" w:eastAsia="Calibri" w:hAnsi="Century Gothic"/>
                <w:sz w:val="20"/>
                <w:lang w:val="es-ES"/>
              </w:rPr>
            </w:pPr>
          </w:p>
          <w:p w14:paraId="1177422E" w14:textId="77777777" w:rsidR="0056184E" w:rsidRPr="0056184E" w:rsidRDefault="0056184E" w:rsidP="0056184E">
            <w:pPr>
              <w:widowControl w:val="0"/>
              <w:autoSpaceDE w:val="0"/>
              <w:autoSpaceDN w:val="0"/>
              <w:jc w:val="center"/>
              <w:rPr>
                <w:rFonts w:ascii="Century Gothic" w:eastAsia="Calibri" w:hAnsi="Century Gothic"/>
                <w:sz w:val="20"/>
                <w:lang w:val="es-ES"/>
              </w:rPr>
            </w:pPr>
            <w:r w:rsidRPr="0056184E">
              <w:rPr>
                <w:rFonts w:ascii="Century Gothic" w:eastAsia="Calibri" w:hAnsi="Century Gothic"/>
                <w:sz w:val="20"/>
                <w:lang w:val="es-ES"/>
              </w:rPr>
              <w:t>Análisis</w:t>
            </w:r>
            <w:r w:rsidRPr="0056184E">
              <w:rPr>
                <w:rFonts w:ascii="Century Gothic" w:eastAsia="Calibri" w:hAnsi="Century Gothic"/>
                <w:spacing w:val="-2"/>
                <w:sz w:val="20"/>
                <w:lang w:val="es-ES"/>
              </w:rPr>
              <w:t xml:space="preserve"> </w:t>
            </w:r>
            <w:r w:rsidRPr="0056184E">
              <w:rPr>
                <w:rFonts w:ascii="Century Gothic" w:eastAsia="Calibri" w:hAnsi="Century Gothic"/>
                <w:sz w:val="20"/>
                <w:lang w:val="es-ES"/>
              </w:rPr>
              <w:t>de</w:t>
            </w:r>
            <w:r w:rsidRPr="0056184E">
              <w:rPr>
                <w:rFonts w:ascii="Century Gothic" w:eastAsia="Calibri" w:hAnsi="Century Gothic"/>
                <w:spacing w:val="-4"/>
                <w:sz w:val="20"/>
                <w:lang w:val="es-ES"/>
              </w:rPr>
              <w:t xml:space="preserve"> </w:t>
            </w:r>
            <w:r w:rsidRPr="0056184E">
              <w:rPr>
                <w:rFonts w:ascii="Century Gothic" w:eastAsia="Calibri" w:hAnsi="Century Gothic"/>
                <w:sz w:val="20"/>
                <w:lang w:val="es-ES"/>
              </w:rPr>
              <w:t>Factibilidad</w:t>
            </w:r>
            <w:r w:rsidRPr="0056184E">
              <w:rPr>
                <w:rFonts w:ascii="Century Gothic" w:eastAsia="Calibri" w:hAnsi="Century Gothic"/>
                <w:spacing w:val="-4"/>
                <w:sz w:val="20"/>
                <w:lang w:val="es-ES"/>
              </w:rPr>
              <w:t xml:space="preserve"> </w:t>
            </w:r>
            <w:r w:rsidRPr="0056184E">
              <w:rPr>
                <w:rFonts w:ascii="Century Gothic" w:eastAsia="Calibri" w:hAnsi="Century Gothic"/>
                <w:spacing w:val="-2"/>
                <w:sz w:val="20"/>
                <w:lang w:val="es-ES"/>
              </w:rPr>
              <w:t>Mixto.</w:t>
            </w:r>
          </w:p>
        </w:tc>
        <w:tc>
          <w:tcPr>
            <w:tcW w:w="4414" w:type="dxa"/>
          </w:tcPr>
          <w:p w14:paraId="326675B1" w14:textId="77777777" w:rsidR="00157389" w:rsidRDefault="00157389" w:rsidP="0056184E">
            <w:pPr>
              <w:widowControl w:val="0"/>
              <w:autoSpaceDE w:val="0"/>
              <w:autoSpaceDN w:val="0"/>
              <w:spacing w:line="206" w:lineRule="exact"/>
              <w:jc w:val="center"/>
              <w:rPr>
                <w:rFonts w:ascii="Century Gothic" w:eastAsia="Calibri" w:hAnsi="Century Gothic"/>
                <w:sz w:val="20"/>
                <w:lang w:val="es-ES"/>
              </w:rPr>
            </w:pPr>
            <w:bookmarkStart w:id="4" w:name="_Hlk87907887"/>
          </w:p>
          <w:bookmarkEnd w:id="4"/>
          <w:p w14:paraId="5A21ECFB" w14:textId="3020859A" w:rsidR="0056184E" w:rsidRPr="0056184E" w:rsidRDefault="00157389" w:rsidP="0056184E">
            <w:pPr>
              <w:widowControl w:val="0"/>
              <w:autoSpaceDE w:val="0"/>
              <w:autoSpaceDN w:val="0"/>
              <w:spacing w:line="206" w:lineRule="exact"/>
              <w:jc w:val="center"/>
              <w:rPr>
                <w:rFonts w:ascii="Century Gothic" w:eastAsia="Calibri" w:hAnsi="Century Gothic"/>
                <w:sz w:val="20"/>
                <w:lang w:val="es-ES"/>
              </w:rPr>
            </w:pPr>
            <w:r>
              <w:rPr>
                <w:rFonts w:ascii="Century Gothic" w:eastAsia="Calibri" w:hAnsi="Century Gothic"/>
                <w:sz w:val="20"/>
                <w:lang w:val="es-ES"/>
              </w:rPr>
              <w:t>$2,612.86 por km</w:t>
            </w:r>
          </w:p>
        </w:tc>
      </w:tr>
    </w:tbl>
    <w:p w14:paraId="5D3BE6BD"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p>
    <w:p w14:paraId="5E0FCF41" w14:textId="77777777" w:rsidR="0056184E" w:rsidRPr="0056184E" w:rsidRDefault="0056184E" w:rsidP="0056184E">
      <w:pPr>
        <w:widowControl w:val="0"/>
        <w:autoSpaceDE w:val="0"/>
        <w:autoSpaceDN w:val="0"/>
        <w:spacing w:after="0"/>
        <w:ind w:right="15"/>
        <w:jc w:val="both"/>
        <w:rPr>
          <w:rFonts w:ascii="Century Gothic" w:eastAsia="Calibri" w:hAnsi="Century Gothic" w:cs="Times New Roman"/>
          <w:lang w:val="es-ES"/>
        </w:rPr>
      </w:pPr>
      <w:r w:rsidRPr="0056184E">
        <w:rPr>
          <w:rFonts w:ascii="Century Gothic" w:eastAsia="Calibri" w:hAnsi="Century Gothic" w:cs="Times New Roman"/>
          <w:lang w:val="es-ES"/>
        </w:rPr>
        <w:t>En el anteproyecto, el Concesionario Solicitante deberá presentar las características de los equipos, cables o elementos de red que desea instalar. El Análisis de Factibilidad permite detectar qué elementos de Infraestructura Pasiva requerirán acondicionamiento, para que el Concesionario Solicitante pueda colocar los elementos presentados en el anteproyecto y en su caso sepa que puede haber un costo adicional a la tarifa por trabajos especiales.</w:t>
      </w:r>
    </w:p>
    <w:p w14:paraId="3D9DC305" w14:textId="77777777" w:rsidR="007D5F25" w:rsidRDefault="007D5F25" w:rsidP="0056184E">
      <w:pPr>
        <w:widowControl w:val="0"/>
        <w:autoSpaceDE w:val="0"/>
        <w:autoSpaceDN w:val="0"/>
        <w:spacing w:after="120"/>
        <w:ind w:right="15"/>
        <w:jc w:val="both"/>
        <w:rPr>
          <w:rFonts w:ascii="Century Gothic" w:eastAsia="Calibri" w:hAnsi="Century Gothic" w:cs="Times New Roman"/>
          <w:lang w:val="es-ES"/>
        </w:rPr>
      </w:pPr>
    </w:p>
    <w:p w14:paraId="1F8ECE5A" w14:textId="09989521" w:rsidR="0056184E" w:rsidRDefault="0056184E" w:rsidP="0056184E">
      <w:pPr>
        <w:widowControl w:val="0"/>
        <w:autoSpaceDE w:val="0"/>
        <w:autoSpaceDN w:val="0"/>
        <w:spacing w:after="120"/>
        <w:ind w:right="15"/>
        <w:jc w:val="both"/>
        <w:rPr>
          <w:rFonts w:ascii="Century Gothic" w:eastAsia="Calibri" w:hAnsi="Century Gothic" w:cs="Times New Roman"/>
          <w:lang w:val="es-ES"/>
        </w:rPr>
      </w:pPr>
      <w:r w:rsidRPr="0056184E">
        <w:rPr>
          <w:rFonts w:ascii="Century Gothic" w:eastAsia="Calibri" w:hAnsi="Century Gothic" w:cs="Times New Roman"/>
          <w:lang w:val="es-ES"/>
        </w:rPr>
        <w:t>El cobro por el concepto del Análisis de Factibilidad dependerá del tipo de análisis solicitado. Red Nacional será retribuida por realizar revisiones al Análisis de Factibilidad a partir de la tercera ocasión que el CS envía su Anteproyecto (considerando la inicial que se cobra al 100% como la primera, y la segunda sin costo), en cuyo caso la tarifa será calculada como el 50% de la contraprestación.</w:t>
      </w:r>
    </w:p>
    <w:p w14:paraId="475D3456" w14:textId="77777777" w:rsidR="007D5F25" w:rsidRPr="0056184E" w:rsidRDefault="007D5F25" w:rsidP="0056184E">
      <w:pPr>
        <w:widowControl w:val="0"/>
        <w:autoSpaceDE w:val="0"/>
        <w:autoSpaceDN w:val="0"/>
        <w:spacing w:after="120"/>
        <w:ind w:right="15"/>
        <w:jc w:val="both"/>
        <w:rPr>
          <w:rFonts w:ascii="Century Gothic" w:eastAsia="Calibri" w:hAnsi="Century Gothic" w:cs="Times New Roman"/>
          <w:lang w:val="es-ES"/>
        </w:rPr>
      </w:pPr>
    </w:p>
    <w:p w14:paraId="448F0F16" w14:textId="77777777" w:rsidR="0056184E" w:rsidRPr="0056184E" w:rsidRDefault="0056184E" w:rsidP="0056184E">
      <w:pPr>
        <w:widowControl w:val="0"/>
        <w:numPr>
          <w:ilvl w:val="1"/>
          <w:numId w:val="47"/>
        </w:numPr>
        <w:autoSpaceDE w:val="0"/>
        <w:autoSpaceDN w:val="0"/>
        <w:spacing w:after="120" w:line="240" w:lineRule="auto"/>
        <w:contextualSpacing/>
        <w:jc w:val="both"/>
        <w:rPr>
          <w:rFonts w:ascii="Century Gothic" w:eastAsia="Calibri" w:hAnsi="Century Gothic" w:cs="Times New Roman"/>
          <w:b/>
          <w:lang w:val="es-ES"/>
        </w:rPr>
      </w:pPr>
      <w:r w:rsidRPr="0056184E">
        <w:rPr>
          <w:rFonts w:ascii="Century Gothic" w:eastAsia="Calibri" w:hAnsi="Century Gothic" w:cs="Times New Roman"/>
          <w:b/>
          <w:lang w:val="es-ES"/>
        </w:rPr>
        <w:t>Verificación</w:t>
      </w:r>
    </w:p>
    <w:p w14:paraId="3F42A844" w14:textId="77777777" w:rsidR="0056184E" w:rsidRPr="0056184E" w:rsidRDefault="0056184E" w:rsidP="0056184E">
      <w:pPr>
        <w:widowControl w:val="0"/>
        <w:autoSpaceDE w:val="0"/>
        <w:autoSpaceDN w:val="0"/>
        <w:spacing w:before="164" w:after="0"/>
        <w:ind w:right="15"/>
        <w:jc w:val="both"/>
        <w:rPr>
          <w:rFonts w:ascii="Century Gothic" w:eastAsia="Calibri" w:hAnsi="Century Gothic" w:cs="Times New Roman"/>
          <w:lang w:val="es-ES"/>
        </w:rPr>
      </w:pPr>
      <w:r w:rsidRPr="0056184E">
        <w:rPr>
          <w:rFonts w:ascii="Century Gothic" w:eastAsia="Calibri" w:hAnsi="Century Gothic" w:cs="Times New Roman"/>
          <w:lang w:val="es-ES"/>
        </w:rPr>
        <w:t>Cuando el Concesionario</w:t>
      </w:r>
      <w:r w:rsidRPr="0056184E">
        <w:rPr>
          <w:rFonts w:ascii="Century Gothic" w:eastAsia="Calibri" w:hAnsi="Century Gothic" w:cs="Times New Roman"/>
        </w:rPr>
        <w:t xml:space="preserve"> Solicitante</w:t>
      </w:r>
      <w:r w:rsidRPr="0056184E">
        <w:rPr>
          <w:rFonts w:ascii="Century Gothic" w:eastAsia="Calibri" w:hAnsi="Century Gothic" w:cs="Times New Roman"/>
          <w:lang w:val="uz-Cyrl-UZ"/>
        </w:rPr>
        <w:t xml:space="preserve"> </w:t>
      </w:r>
      <w:r w:rsidRPr="0056184E">
        <w:rPr>
          <w:rFonts w:ascii="Century Gothic" w:eastAsia="Calibri" w:hAnsi="Century Gothic" w:cs="Times New Roman"/>
          <w:lang w:val="es-ES"/>
        </w:rPr>
        <w:t xml:space="preserve">realice la instalación de su red sobre la Infraestructura de </w:t>
      </w:r>
      <w:r w:rsidRPr="0056184E">
        <w:rPr>
          <w:rFonts w:ascii="Century Gothic" w:eastAsia="Calibri" w:hAnsi="Century Gothic" w:cs="Arial"/>
          <w:iCs/>
          <w:lang w:val="es-ES"/>
        </w:rPr>
        <w:t>RED NACIONAL</w:t>
      </w:r>
      <w:r w:rsidRPr="0056184E">
        <w:rPr>
          <w:rFonts w:ascii="Century Gothic" w:eastAsia="Calibri" w:hAnsi="Century Gothic" w:cs="Times New Roman"/>
          <w:lang w:val="es-ES"/>
        </w:rPr>
        <w:t>, será necesario realizar una verificación de la instalación con el objeto de verificar que se cumpla en todo momento la Normatividad Técnica.</w:t>
      </w:r>
    </w:p>
    <w:p w14:paraId="7B3E1A68" w14:textId="77777777" w:rsidR="0056184E" w:rsidRPr="0056184E" w:rsidRDefault="0056184E" w:rsidP="0056184E">
      <w:pPr>
        <w:widowControl w:val="0"/>
        <w:autoSpaceDE w:val="0"/>
        <w:autoSpaceDN w:val="0"/>
        <w:spacing w:before="164" w:after="0"/>
        <w:ind w:right="15"/>
        <w:jc w:val="both"/>
        <w:rPr>
          <w:rFonts w:ascii="Century Gothic" w:eastAsia="Calibri" w:hAnsi="Century Gothic" w:cs="Times New Roman"/>
          <w:lang w:val="es-ES"/>
        </w:rPr>
      </w:pPr>
    </w:p>
    <w:p w14:paraId="18880297" w14:textId="77777777" w:rsidR="0056184E" w:rsidRDefault="0056184E" w:rsidP="0056184E">
      <w:pPr>
        <w:widowControl w:val="0"/>
        <w:autoSpaceDE w:val="0"/>
        <w:autoSpaceDN w:val="0"/>
        <w:spacing w:before="164" w:after="0"/>
        <w:ind w:right="15"/>
        <w:jc w:val="both"/>
        <w:rPr>
          <w:rFonts w:ascii="Century Gothic" w:eastAsia="Calibri" w:hAnsi="Century Gothic" w:cs="Times New Roman"/>
          <w:lang w:val="es-ES"/>
        </w:rPr>
      </w:pPr>
      <w:r w:rsidRPr="0056184E">
        <w:rPr>
          <w:rFonts w:ascii="Century Gothic" w:eastAsia="Calibri" w:hAnsi="Century Gothic" w:cs="Times New Roman"/>
          <w:lang w:val="es-ES"/>
        </w:rPr>
        <w:t>La tarifa para este servicio deberá estimarse mediante la siguiente ecuación:</w:t>
      </w:r>
    </w:p>
    <w:p w14:paraId="6A7683E0" w14:textId="77777777" w:rsidR="007D5F25" w:rsidRPr="0056184E" w:rsidRDefault="007D5F25" w:rsidP="0056184E">
      <w:pPr>
        <w:widowControl w:val="0"/>
        <w:autoSpaceDE w:val="0"/>
        <w:autoSpaceDN w:val="0"/>
        <w:spacing w:before="164" w:after="0"/>
        <w:ind w:right="15"/>
        <w:jc w:val="both"/>
        <w:rPr>
          <w:rFonts w:ascii="Century Gothic" w:eastAsia="Calibri" w:hAnsi="Century Gothic" w:cs="Times New Roman"/>
          <w:lang w:val="es-ES"/>
        </w:rPr>
      </w:pPr>
    </w:p>
    <w:p w14:paraId="34D8299B" w14:textId="77777777" w:rsidR="0056184E" w:rsidRPr="0056184E" w:rsidRDefault="0056184E" w:rsidP="0056184E">
      <w:pPr>
        <w:widowControl w:val="0"/>
        <w:autoSpaceDE w:val="0"/>
        <w:autoSpaceDN w:val="0"/>
        <w:spacing w:before="164" w:after="0"/>
        <w:ind w:right="15"/>
        <w:jc w:val="center"/>
        <w:rPr>
          <w:rFonts w:ascii="Century Gothic" w:eastAsia="Calibri" w:hAnsi="Century Gothic" w:cs="Times New Roman"/>
          <w:sz w:val="18"/>
          <w:lang w:val="es-ES"/>
        </w:rPr>
      </w:pPr>
      <w:r w:rsidRPr="0056184E">
        <w:rPr>
          <w:rFonts w:ascii="Century Gothic" w:eastAsia="Calibri" w:hAnsi="Century Gothic" w:cs="Times New Roman"/>
          <w:sz w:val="18"/>
          <w:lang w:val="es-ES"/>
        </w:rPr>
        <w:t>Cobro único para el servicio de Verificación = unidad base * número total de días de verificación</w:t>
      </w:r>
    </w:p>
    <w:tbl>
      <w:tblPr>
        <w:tblStyle w:val="Tablaconcuadrcula4"/>
        <w:tblW w:w="0" w:type="auto"/>
        <w:tblLook w:val="04A0" w:firstRow="1" w:lastRow="0" w:firstColumn="1" w:lastColumn="0" w:noHBand="0" w:noVBand="1"/>
      </w:tblPr>
      <w:tblGrid>
        <w:gridCol w:w="4414"/>
        <w:gridCol w:w="4414"/>
      </w:tblGrid>
      <w:tr w:rsidR="0056184E" w:rsidRPr="0056184E" w14:paraId="2628F512" w14:textId="77777777" w:rsidTr="00FF33CD">
        <w:tc>
          <w:tcPr>
            <w:tcW w:w="4414" w:type="dxa"/>
            <w:shd w:val="clear" w:color="auto" w:fill="009AD9"/>
            <w:vAlign w:val="center"/>
          </w:tcPr>
          <w:p w14:paraId="63C0F579" w14:textId="77777777" w:rsidR="0056184E" w:rsidRPr="0056184E" w:rsidRDefault="0056184E" w:rsidP="0056184E">
            <w:pPr>
              <w:widowControl w:val="0"/>
              <w:autoSpaceDE w:val="0"/>
              <w:autoSpaceDN w:val="0"/>
              <w:jc w:val="center"/>
              <w:rPr>
                <w:rFonts w:ascii="Century Gothic" w:eastAsia="Calibri" w:hAnsi="Century Gothic"/>
                <w:color w:val="FFFFFF"/>
                <w:sz w:val="20"/>
                <w:lang w:val="es-ES"/>
              </w:rPr>
            </w:pPr>
            <w:r w:rsidRPr="0056184E">
              <w:rPr>
                <w:rFonts w:ascii="Century Gothic" w:eastAsia="Calibri" w:hAnsi="Century Gothic"/>
                <w:color w:val="FFFFFF"/>
                <w:sz w:val="20"/>
                <w:lang w:val="es-ES"/>
              </w:rPr>
              <w:t>Concepto</w:t>
            </w:r>
          </w:p>
        </w:tc>
        <w:tc>
          <w:tcPr>
            <w:tcW w:w="4414" w:type="dxa"/>
            <w:shd w:val="clear" w:color="auto" w:fill="009AD9"/>
            <w:vAlign w:val="center"/>
          </w:tcPr>
          <w:p w14:paraId="7C961ECF" w14:textId="77777777" w:rsidR="0056184E" w:rsidRPr="0056184E" w:rsidRDefault="0056184E" w:rsidP="0056184E">
            <w:pPr>
              <w:widowControl w:val="0"/>
              <w:autoSpaceDE w:val="0"/>
              <w:autoSpaceDN w:val="0"/>
              <w:jc w:val="center"/>
              <w:rPr>
                <w:rFonts w:ascii="Century Gothic" w:eastAsia="Calibri" w:hAnsi="Century Gothic"/>
                <w:color w:val="FFFFFF"/>
                <w:sz w:val="20"/>
                <w:lang w:val="es-ES"/>
              </w:rPr>
            </w:pPr>
            <w:r w:rsidRPr="0056184E">
              <w:rPr>
                <w:rFonts w:ascii="Century Gothic" w:eastAsia="Calibri" w:hAnsi="Century Gothic"/>
                <w:color w:val="FFFFFF"/>
                <w:sz w:val="20"/>
                <w:lang w:val="es-ES"/>
              </w:rPr>
              <w:t>Contraprestación Única</w:t>
            </w:r>
          </w:p>
        </w:tc>
      </w:tr>
      <w:tr w:rsidR="0056184E" w:rsidRPr="0056184E" w14:paraId="103BB6C6" w14:textId="77777777" w:rsidTr="00FF33CD">
        <w:trPr>
          <w:trHeight w:val="567"/>
        </w:trPr>
        <w:tc>
          <w:tcPr>
            <w:tcW w:w="4414" w:type="dxa"/>
            <w:vAlign w:val="center"/>
          </w:tcPr>
          <w:p w14:paraId="0C4E6F69" w14:textId="77777777" w:rsidR="0056184E" w:rsidRPr="0056184E" w:rsidRDefault="0056184E" w:rsidP="0056184E">
            <w:pPr>
              <w:widowControl w:val="0"/>
              <w:autoSpaceDE w:val="0"/>
              <w:autoSpaceDN w:val="0"/>
              <w:jc w:val="center"/>
              <w:rPr>
                <w:rFonts w:ascii="Century Gothic" w:eastAsia="Calibri" w:hAnsi="Century Gothic"/>
                <w:sz w:val="20"/>
                <w:lang w:val="es-ES"/>
              </w:rPr>
            </w:pPr>
            <w:r w:rsidRPr="0056184E">
              <w:rPr>
                <w:rFonts w:ascii="Century Gothic" w:eastAsia="Calibri" w:hAnsi="Century Gothic"/>
                <w:sz w:val="20"/>
                <w:lang w:val="es-ES"/>
              </w:rPr>
              <w:t>Verificación</w:t>
            </w:r>
          </w:p>
        </w:tc>
        <w:tc>
          <w:tcPr>
            <w:tcW w:w="4414" w:type="dxa"/>
            <w:vAlign w:val="center"/>
          </w:tcPr>
          <w:p w14:paraId="3814C7A4" w14:textId="20B3B9D1" w:rsidR="0056184E" w:rsidRPr="0056184E" w:rsidRDefault="00157389" w:rsidP="0056184E">
            <w:pPr>
              <w:widowControl w:val="0"/>
              <w:autoSpaceDE w:val="0"/>
              <w:autoSpaceDN w:val="0"/>
              <w:jc w:val="center"/>
              <w:rPr>
                <w:rFonts w:ascii="Century Gothic" w:eastAsia="Calibri" w:hAnsi="Century Gothic"/>
                <w:sz w:val="20"/>
                <w:lang w:val="es-ES"/>
              </w:rPr>
            </w:pPr>
            <w:r>
              <w:rPr>
                <w:rFonts w:ascii="Century Gothic" w:eastAsia="Calibri" w:hAnsi="Century Gothic"/>
                <w:sz w:val="20"/>
                <w:lang w:val="es-ES"/>
              </w:rPr>
              <w:t>$9,710.78</w:t>
            </w:r>
          </w:p>
        </w:tc>
      </w:tr>
    </w:tbl>
    <w:p w14:paraId="5DDF7563" w14:textId="77777777" w:rsidR="0056184E" w:rsidRPr="0056184E" w:rsidRDefault="0056184E" w:rsidP="0056184E">
      <w:pPr>
        <w:widowControl w:val="0"/>
        <w:autoSpaceDE w:val="0"/>
        <w:autoSpaceDN w:val="0"/>
        <w:spacing w:before="164" w:after="0" w:line="240" w:lineRule="auto"/>
        <w:ind w:right="17"/>
        <w:jc w:val="both"/>
        <w:rPr>
          <w:rFonts w:ascii="Century Gothic" w:eastAsia="Calibri" w:hAnsi="Century Gothic" w:cs="Times New Roman"/>
          <w:lang w:val="es-ES"/>
        </w:rPr>
      </w:pPr>
    </w:p>
    <w:p w14:paraId="60A73E4A" w14:textId="77777777" w:rsidR="0056184E" w:rsidRPr="0056184E" w:rsidRDefault="0056184E" w:rsidP="0056184E">
      <w:pPr>
        <w:widowControl w:val="0"/>
        <w:numPr>
          <w:ilvl w:val="0"/>
          <w:numId w:val="47"/>
        </w:numPr>
        <w:autoSpaceDE w:val="0"/>
        <w:autoSpaceDN w:val="0"/>
        <w:spacing w:after="0" w:line="240" w:lineRule="auto"/>
        <w:contextualSpacing/>
        <w:jc w:val="both"/>
        <w:rPr>
          <w:rFonts w:ascii="Century Gothic" w:eastAsia="Calibri" w:hAnsi="Century Gothic" w:cs="Times New Roman"/>
          <w:i/>
          <w:lang w:val="es-ES"/>
        </w:rPr>
      </w:pPr>
      <w:bookmarkStart w:id="5" w:name="_Toc89033668"/>
      <w:r w:rsidRPr="0056184E">
        <w:rPr>
          <w:rFonts w:ascii="Century Gothic" w:eastAsia="Calibri" w:hAnsi="Century Gothic" w:cs="Times New Roman"/>
          <w:b/>
          <w:i/>
          <w:lang w:val="es-ES"/>
        </w:rPr>
        <w:t>Trabajos Especiales</w:t>
      </w:r>
      <w:bookmarkEnd w:id="5"/>
    </w:p>
    <w:p w14:paraId="0B0D893C"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p>
    <w:p w14:paraId="215668F0" w14:textId="77777777" w:rsidR="0056184E" w:rsidRPr="0056184E" w:rsidRDefault="0056184E" w:rsidP="0056184E">
      <w:pPr>
        <w:widowControl w:val="0"/>
        <w:autoSpaceDE w:val="0"/>
        <w:autoSpaceDN w:val="0"/>
        <w:spacing w:after="0" w:line="276" w:lineRule="auto"/>
        <w:jc w:val="both"/>
        <w:rPr>
          <w:rFonts w:ascii="Century Gothic" w:eastAsia="Calibri" w:hAnsi="Century Gothic" w:cs="Times New Roman"/>
          <w:lang w:val="es-ES"/>
        </w:rPr>
      </w:pPr>
      <w:r w:rsidRPr="0056184E">
        <w:rPr>
          <w:rFonts w:ascii="Century Gothic" w:eastAsia="Calibri" w:hAnsi="Century Gothic" w:cs="Times New Roman"/>
          <w:lang w:val="es-ES"/>
        </w:rPr>
        <w:t xml:space="preserve">Los trabajos se cotizarán de manera particular y el precio variará de acuerdo con la cantidad de elementos de infraestructura que el </w:t>
      </w:r>
      <w:r w:rsidRPr="0056184E">
        <w:rPr>
          <w:rFonts w:ascii="Arial" w:eastAsia="Arial" w:hAnsi="Arial" w:cs="Arial"/>
          <w:lang w:val="es-ES"/>
        </w:rPr>
        <w:t>Concesionario Solicitante</w:t>
      </w:r>
      <w:r w:rsidRPr="0056184E">
        <w:rPr>
          <w:rFonts w:ascii="Century Gothic" w:eastAsia="Calibri" w:hAnsi="Century Gothic" w:cs="Times New Roman"/>
          <w:lang w:val="es-ES"/>
        </w:rPr>
        <w:t xml:space="preserve"> desee instalar, los trámites administrativos y solicitudes de permiso necesarias, así como los análisis de factibilidad correspondientes y la gestión administrativa de los trabajos.</w:t>
      </w:r>
    </w:p>
    <w:p w14:paraId="0B048420" w14:textId="77777777" w:rsidR="0056184E" w:rsidRPr="0056184E" w:rsidRDefault="0056184E" w:rsidP="0056184E">
      <w:pPr>
        <w:widowControl w:val="0"/>
        <w:autoSpaceDE w:val="0"/>
        <w:autoSpaceDN w:val="0"/>
        <w:spacing w:after="0" w:line="240" w:lineRule="auto"/>
        <w:jc w:val="both"/>
        <w:rPr>
          <w:rFonts w:ascii="Century Gothic" w:eastAsia="Calibri" w:hAnsi="Century Gothic" w:cs="Times New Roman"/>
          <w:lang w:val="es-ES"/>
        </w:rPr>
      </w:pPr>
    </w:p>
    <w:p w14:paraId="474D774C" w14:textId="77777777" w:rsidR="0056184E" w:rsidRPr="0056184E" w:rsidRDefault="0056184E" w:rsidP="0056184E">
      <w:pPr>
        <w:widowControl w:val="0"/>
        <w:numPr>
          <w:ilvl w:val="0"/>
          <w:numId w:val="47"/>
        </w:numPr>
        <w:autoSpaceDE w:val="0"/>
        <w:autoSpaceDN w:val="0"/>
        <w:spacing w:after="0" w:line="240" w:lineRule="auto"/>
        <w:contextualSpacing/>
        <w:jc w:val="both"/>
        <w:rPr>
          <w:rFonts w:ascii="Century Gothic" w:eastAsia="Calibri" w:hAnsi="Century Gothic" w:cs="Times New Roman"/>
          <w:b/>
          <w:i/>
          <w:lang w:val="es-ES"/>
        </w:rPr>
      </w:pPr>
      <w:bookmarkStart w:id="6" w:name="_Toc89033669"/>
      <w:r w:rsidRPr="0056184E">
        <w:rPr>
          <w:rFonts w:ascii="Century Gothic" w:eastAsia="Calibri" w:hAnsi="Century Gothic" w:cs="Times New Roman"/>
          <w:b/>
          <w:i/>
          <w:lang w:val="es-ES"/>
        </w:rPr>
        <w:t>Generales</w:t>
      </w:r>
      <w:bookmarkEnd w:id="6"/>
    </w:p>
    <w:tbl>
      <w:tblPr>
        <w:tblStyle w:val="Tablaconcuadrcula4"/>
        <w:tblW w:w="0" w:type="auto"/>
        <w:jc w:val="center"/>
        <w:tblLook w:val="04A0" w:firstRow="1" w:lastRow="0" w:firstColumn="1" w:lastColumn="0" w:noHBand="0" w:noVBand="1"/>
      </w:tblPr>
      <w:tblGrid>
        <w:gridCol w:w="4414"/>
        <w:gridCol w:w="4414"/>
      </w:tblGrid>
      <w:tr w:rsidR="0056184E" w:rsidRPr="0056184E" w14:paraId="534DF096" w14:textId="77777777" w:rsidTr="00FF33CD">
        <w:trPr>
          <w:jc w:val="center"/>
        </w:trPr>
        <w:tc>
          <w:tcPr>
            <w:tcW w:w="4414" w:type="dxa"/>
            <w:shd w:val="clear" w:color="auto" w:fill="009AD9"/>
          </w:tcPr>
          <w:p w14:paraId="016B482B" w14:textId="77777777" w:rsidR="0056184E" w:rsidRPr="0056184E" w:rsidRDefault="0056184E" w:rsidP="0056184E">
            <w:pPr>
              <w:spacing w:before="40" w:after="40"/>
              <w:jc w:val="center"/>
              <w:rPr>
                <w:rFonts w:ascii="Century Gothic" w:eastAsia="Calibri" w:hAnsi="Century Gothic"/>
                <w:color w:val="FFFFFF"/>
                <w:sz w:val="20"/>
                <w:szCs w:val="20"/>
              </w:rPr>
            </w:pPr>
            <w:r w:rsidRPr="0056184E">
              <w:rPr>
                <w:rFonts w:ascii="Century Gothic" w:eastAsia="Calibri" w:hAnsi="Century Gothic"/>
                <w:color w:val="FFFFFF"/>
                <w:sz w:val="20"/>
                <w:szCs w:val="20"/>
              </w:rPr>
              <w:t>Concepto</w:t>
            </w:r>
          </w:p>
        </w:tc>
        <w:tc>
          <w:tcPr>
            <w:tcW w:w="4414" w:type="dxa"/>
            <w:shd w:val="clear" w:color="auto" w:fill="009AD9"/>
          </w:tcPr>
          <w:p w14:paraId="0BBC5678" w14:textId="77777777" w:rsidR="0056184E" w:rsidRPr="0056184E" w:rsidRDefault="0056184E" w:rsidP="0056184E">
            <w:pPr>
              <w:spacing w:before="40" w:after="40"/>
              <w:jc w:val="center"/>
              <w:rPr>
                <w:rFonts w:ascii="Century Gothic" w:eastAsia="Calibri" w:hAnsi="Century Gothic"/>
                <w:color w:val="FFFFFF"/>
                <w:sz w:val="20"/>
                <w:szCs w:val="20"/>
              </w:rPr>
            </w:pPr>
            <w:r w:rsidRPr="0056184E">
              <w:rPr>
                <w:rFonts w:ascii="Century Gothic" w:eastAsia="Calibri" w:hAnsi="Century Gothic"/>
                <w:color w:val="FFFFFF"/>
                <w:sz w:val="20"/>
                <w:szCs w:val="20"/>
              </w:rPr>
              <w:t>Contraprestación Única</w:t>
            </w:r>
          </w:p>
        </w:tc>
      </w:tr>
      <w:tr w:rsidR="00157389" w:rsidRPr="0056184E" w14:paraId="303981FD" w14:textId="77777777" w:rsidTr="00FF33CD">
        <w:trPr>
          <w:trHeight w:val="283"/>
          <w:jc w:val="center"/>
        </w:trPr>
        <w:tc>
          <w:tcPr>
            <w:tcW w:w="4414" w:type="dxa"/>
          </w:tcPr>
          <w:p w14:paraId="70137DA4" w14:textId="77777777" w:rsidR="00157389" w:rsidRPr="0056184E" w:rsidRDefault="00157389" w:rsidP="00157389">
            <w:pPr>
              <w:widowControl w:val="0"/>
              <w:autoSpaceDE w:val="0"/>
              <w:autoSpaceDN w:val="0"/>
              <w:rPr>
                <w:rFonts w:ascii="Century Gothic" w:eastAsia="Calibri" w:hAnsi="Century Gothic"/>
                <w:sz w:val="20"/>
                <w:szCs w:val="20"/>
                <w:lang w:val="es-ES"/>
              </w:rPr>
            </w:pPr>
            <w:r w:rsidRPr="0056184E">
              <w:rPr>
                <w:rFonts w:ascii="Century Gothic" w:eastAsia="Calibri" w:hAnsi="Century Gothic"/>
                <w:sz w:val="20"/>
                <w:szCs w:val="20"/>
                <w:lang w:val="es-ES"/>
              </w:rPr>
              <w:t>Visita Técnica en falso</w:t>
            </w:r>
          </w:p>
        </w:tc>
        <w:tc>
          <w:tcPr>
            <w:tcW w:w="4414" w:type="dxa"/>
          </w:tcPr>
          <w:p w14:paraId="36C7F61D" w14:textId="6A43A827" w:rsidR="00157389" w:rsidRPr="0056184E" w:rsidRDefault="00157389" w:rsidP="00157389">
            <w:pPr>
              <w:widowControl w:val="0"/>
              <w:autoSpaceDE w:val="0"/>
              <w:autoSpaceDN w:val="0"/>
              <w:jc w:val="center"/>
              <w:rPr>
                <w:rFonts w:ascii="Century Gothic" w:eastAsia="Calibri" w:hAnsi="Century Gothic"/>
                <w:sz w:val="20"/>
                <w:szCs w:val="20"/>
                <w:lang w:val="es-ES"/>
              </w:rPr>
            </w:pPr>
            <w:r>
              <w:rPr>
                <w:rFonts w:ascii="Century Gothic" w:hAnsi="Century Gothic" w:cs="Arial"/>
                <w:sz w:val="20"/>
                <w:szCs w:val="20"/>
                <w:lang w:val="es-ES"/>
              </w:rPr>
              <w:t>$2,375.62</w:t>
            </w:r>
          </w:p>
        </w:tc>
      </w:tr>
      <w:tr w:rsidR="00157389" w:rsidRPr="0056184E" w14:paraId="45FBE68B" w14:textId="77777777" w:rsidTr="00FF33CD">
        <w:tblPrEx>
          <w:jc w:val="left"/>
        </w:tblPrEx>
        <w:trPr>
          <w:trHeight w:val="283"/>
        </w:trPr>
        <w:tc>
          <w:tcPr>
            <w:tcW w:w="4414" w:type="dxa"/>
          </w:tcPr>
          <w:p w14:paraId="293C9D61" w14:textId="77777777" w:rsidR="00157389" w:rsidRPr="0056184E" w:rsidRDefault="00157389" w:rsidP="00157389">
            <w:pPr>
              <w:widowControl w:val="0"/>
              <w:autoSpaceDE w:val="0"/>
              <w:autoSpaceDN w:val="0"/>
              <w:rPr>
                <w:rFonts w:ascii="Century Gothic" w:hAnsi="Century Gothic" w:cs="Arial"/>
                <w:sz w:val="20"/>
                <w:szCs w:val="20"/>
                <w:lang w:val="es-ES"/>
              </w:rPr>
            </w:pPr>
            <w:r w:rsidRPr="0056184E">
              <w:rPr>
                <w:rFonts w:ascii="Century Gothic" w:hAnsi="Century Gothic" w:cs="Arial"/>
                <w:sz w:val="20"/>
                <w:szCs w:val="20"/>
                <w:lang w:val="es-ES"/>
              </w:rPr>
              <w:t>Elaboración de Isométrico para pozo</w:t>
            </w:r>
          </w:p>
        </w:tc>
        <w:tc>
          <w:tcPr>
            <w:tcW w:w="4414" w:type="dxa"/>
          </w:tcPr>
          <w:p w14:paraId="156E5D3F" w14:textId="4096C672" w:rsidR="00157389" w:rsidRPr="0056184E" w:rsidRDefault="00157389" w:rsidP="00157389">
            <w:pPr>
              <w:widowControl w:val="0"/>
              <w:autoSpaceDE w:val="0"/>
              <w:autoSpaceDN w:val="0"/>
              <w:jc w:val="center"/>
              <w:rPr>
                <w:rFonts w:ascii="Century Gothic" w:hAnsi="Century Gothic" w:cs="Arial"/>
                <w:sz w:val="20"/>
                <w:szCs w:val="20"/>
                <w:lang w:val="es-ES"/>
              </w:rPr>
            </w:pPr>
            <w:r>
              <w:rPr>
                <w:rFonts w:ascii="Century Gothic" w:hAnsi="Century Gothic" w:cs="Arial"/>
                <w:sz w:val="20"/>
                <w:szCs w:val="20"/>
                <w:lang w:val="es-ES"/>
              </w:rPr>
              <w:t>$3,565.35</w:t>
            </w:r>
          </w:p>
        </w:tc>
      </w:tr>
      <w:tr w:rsidR="0056184E" w:rsidRPr="0056184E" w14:paraId="5910041D" w14:textId="77777777" w:rsidTr="00FF33CD">
        <w:trPr>
          <w:trHeight w:val="283"/>
          <w:jc w:val="center"/>
        </w:trPr>
        <w:tc>
          <w:tcPr>
            <w:tcW w:w="4414" w:type="dxa"/>
          </w:tcPr>
          <w:p w14:paraId="6BC84639" w14:textId="77777777" w:rsidR="0056184E" w:rsidRPr="00E968FE" w:rsidRDefault="0056184E" w:rsidP="0056184E">
            <w:pPr>
              <w:widowControl w:val="0"/>
              <w:autoSpaceDE w:val="0"/>
              <w:autoSpaceDN w:val="0"/>
              <w:rPr>
                <w:rFonts w:ascii="Century Gothic" w:eastAsia="Calibri" w:hAnsi="Century Gothic"/>
                <w:sz w:val="20"/>
                <w:szCs w:val="20"/>
                <w:lang w:val="es-ES"/>
              </w:rPr>
            </w:pPr>
            <w:r w:rsidRPr="00E968FE">
              <w:rPr>
                <w:rFonts w:ascii="Century Gothic" w:eastAsia="Calibri" w:hAnsi="Century Gothic"/>
                <w:sz w:val="20"/>
                <w:szCs w:val="20"/>
                <w:lang w:val="es-ES"/>
              </w:rPr>
              <w:t xml:space="preserve">Elaboración de </w:t>
            </w:r>
            <w:r w:rsidRPr="00E968FE">
              <w:rPr>
                <w:rFonts w:ascii="Century Gothic" w:hAnsi="Century Gothic" w:cs="Arial"/>
                <w:sz w:val="20"/>
                <w:szCs w:val="20"/>
                <w:lang w:val="es-ES"/>
              </w:rPr>
              <w:t>Isométrico con información de validación de disponibilidad de</w:t>
            </w:r>
            <w:r w:rsidRPr="00E968FE">
              <w:rPr>
                <w:rFonts w:ascii="Century Gothic" w:eastAsia="Calibri" w:hAnsi="Century Gothic"/>
                <w:sz w:val="20"/>
                <w:szCs w:val="20"/>
                <w:lang w:val="es-ES"/>
              </w:rPr>
              <w:t xml:space="preserve"> pozo</w:t>
            </w:r>
          </w:p>
        </w:tc>
        <w:tc>
          <w:tcPr>
            <w:tcW w:w="4414" w:type="dxa"/>
          </w:tcPr>
          <w:p w14:paraId="7D3AEFD7" w14:textId="74A170A9" w:rsidR="0056184E" w:rsidRPr="00E968FE" w:rsidRDefault="00E968FE" w:rsidP="00E968FE">
            <w:pPr>
              <w:widowControl w:val="0"/>
              <w:autoSpaceDE w:val="0"/>
              <w:autoSpaceDN w:val="0"/>
              <w:jc w:val="center"/>
              <w:rPr>
                <w:rFonts w:ascii="Century Gothic" w:eastAsia="Calibri" w:hAnsi="Century Gothic"/>
                <w:sz w:val="20"/>
                <w:szCs w:val="20"/>
                <w:lang w:val="es-ES"/>
              </w:rPr>
            </w:pPr>
            <w:r w:rsidRPr="00E968FE">
              <w:rPr>
                <w:rFonts w:ascii="Century Gothic" w:eastAsia="Calibri" w:hAnsi="Century Gothic"/>
                <w:sz w:val="20"/>
                <w:szCs w:val="20"/>
                <w:lang w:val="es-ES"/>
              </w:rPr>
              <w:t>$</w:t>
            </w:r>
            <w:r w:rsidR="00805194" w:rsidRPr="00E968FE">
              <w:rPr>
                <w:rFonts w:ascii="Century Gothic" w:eastAsia="Calibri" w:hAnsi="Century Gothic"/>
                <w:sz w:val="20"/>
                <w:szCs w:val="20"/>
                <w:lang w:val="es-ES"/>
              </w:rPr>
              <w:t xml:space="preserve"> 1,884.33</w:t>
            </w:r>
          </w:p>
        </w:tc>
      </w:tr>
      <w:tr w:rsidR="0056184E" w:rsidRPr="0056184E" w14:paraId="54188291" w14:textId="77777777" w:rsidTr="00FF33CD">
        <w:trPr>
          <w:trHeight w:val="283"/>
          <w:jc w:val="center"/>
        </w:trPr>
        <w:tc>
          <w:tcPr>
            <w:tcW w:w="4414" w:type="dxa"/>
          </w:tcPr>
          <w:p w14:paraId="567AB3DC" w14:textId="77777777" w:rsidR="0056184E" w:rsidRPr="0056184E" w:rsidRDefault="0056184E" w:rsidP="0056184E">
            <w:pPr>
              <w:widowControl w:val="0"/>
              <w:autoSpaceDE w:val="0"/>
              <w:autoSpaceDN w:val="0"/>
              <w:rPr>
                <w:rFonts w:ascii="Century Gothic" w:eastAsia="Calibri" w:hAnsi="Century Gothic"/>
                <w:sz w:val="20"/>
                <w:szCs w:val="20"/>
                <w:lang w:val="es-ES"/>
              </w:rPr>
            </w:pPr>
            <w:r w:rsidRPr="0056184E">
              <w:rPr>
                <w:rFonts w:ascii="Century Gothic" w:eastAsia="Calibri" w:hAnsi="Century Gothic"/>
                <w:sz w:val="20"/>
                <w:szCs w:val="20"/>
                <w:lang w:val="es-ES"/>
              </w:rPr>
              <w:t>Cotización de Trabajo Especial</w:t>
            </w:r>
          </w:p>
        </w:tc>
        <w:tc>
          <w:tcPr>
            <w:tcW w:w="4414" w:type="dxa"/>
          </w:tcPr>
          <w:p w14:paraId="3C52EB45" w14:textId="7F77BC48" w:rsidR="0056184E" w:rsidRPr="0056184E" w:rsidRDefault="00157389" w:rsidP="0056184E">
            <w:pPr>
              <w:widowControl w:val="0"/>
              <w:autoSpaceDE w:val="0"/>
              <w:autoSpaceDN w:val="0"/>
              <w:jc w:val="center"/>
              <w:rPr>
                <w:rFonts w:ascii="Century Gothic" w:eastAsia="Calibri" w:hAnsi="Century Gothic"/>
                <w:sz w:val="20"/>
                <w:szCs w:val="20"/>
                <w:lang w:val="es-ES"/>
              </w:rPr>
            </w:pPr>
            <w:r w:rsidRPr="0056184E">
              <w:rPr>
                <w:rFonts w:ascii="Century Gothic" w:eastAsia="Calibri" w:hAnsi="Century Gothic"/>
                <w:sz w:val="20"/>
                <w:szCs w:val="20"/>
                <w:lang w:val="es-ES"/>
              </w:rPr>
              <w:t>$</w:t>
            </w:r>
            <w:r>
              <w:rPr>
                <w:rFonts w:ascii="Century Gothic" w:eastAsia="Calibri" w:hAnsi="Century Gothic"/>
                <w:sz w:val="20"/>
                <w:szCs w:val="20"/>
                <w:lang w:val="es-ES"/>
              </w:rPr>
              <w:t>5,642.26</w:t>
            </w:r>
          </w:p>
        </w:tc>
      </w:tr>
    </w:tbl>
    <w:p w14:paraId="4B55DFF9" w14:textId="77777777" w:rsidR="0056184E" w:rsidRDefault="0056184E" w:rsidP="0056184E">
      <w:pPr>
        <w:widowControl w:val="0"/>
        <w:autoSpaceDE w:val="0"/>
        <w:autoSpaceDN w:val="0"/>
        <w:spacing w:after="0" w:line="240" w:lineRule="auto"/>
        <w:contextualSpacing/>
        <w:jc w:val="both"/>
        <w:rPr>
          <w:rFonts w:ascii="Century Gothic" w:eastAsia="Calibri" w:hAnsi="Century Gothic" w:cs="Times New Roman"/>
          <w:b/>
          <w:lang w:val="es-ES"/>
        </w:rPr>
      </w:pPr>
      <w:bookmarkStart w:id="7" w:name="_Toc89033670"/>
    </w:p>
    <w:p w14:paraId="43DF8E98" w14:textId="77777777" w:rsidR="0083401A" w:rsidRDefault="0083401A" w:rsidP="0083401A">
      <w:pPr>
        <w:widowControl w:val="0"/>
        <w:autoSpaceDE w:val="0"/>
        <w:autoSpaceDN w:val="0"/>
        <w:spacing w:after="0" w:line="240" w:lineRule="auto"/>
        <w:contextualSpacing/>
        <w:jc w:val="both"/>
        <w:rPr>
          <w:rFonts w:ascii="Century Gothic" w:eastAsia="Calibri" w:hAnsi="Century Gothic" w:cs="Times New Roman"/>
        </w:rPr>
      </w:pPr>
    </w:p>
    <w:bookmarkEnd w:id="7"/>
    <w:p w14:paraId="5DF84D68" w14:textId="72A26850" w:rsidR="0056184E" w:rsidRPr="0056184E" w:rsidRDefault="0056184E" w:rsidP="0056184E">
      <w:pPr>
        <w:autoSpaceDE w:val="0"/>
        <w:autoSpaceDN w:val="0"/>
        <w:adjustRightInd w:val="0"/>
        <w:spacing w:before="120" w:after="0"/>
        <w:jc w:val="both"/>
        <w:rPr>
          <w:rFonts w:ascii="Century Gothic" w:eastAsia="Calibri" w:hAnsi="Century Gothic" w:cs="Times New Roman"/>
          <w:lang w:val="es-ES"/>
        </w:rPr>
      </w:pPr>
      <w:r w:rsidRPr="0056184E">
        <w:rPr>
          <w:rFonts w:ascii="Century Gothic" w:eastAsia="Calibri" w:hAnsi="Century Gothic" w:cs="Times New Roman"/>
        </w:rPr>
        <w:t xml:space="preserve">RED NACIONAL </w:t>
      </w:r>
      <w:r w:rsidRPr="0056184E">
        <w:rPr>
          <w:rFonts w:ascii="Century Gothic" w:eastAsia="Calibri" w:hAnsi="Century Gothic" w:cs="Times New Roman"/>
          <w:lang w:val="es-ES"/>
        </w:rPr>
        <w:t xml:space="preserve">y el CONCESIONARIO SOLICITANTE están de acuerdo y convienen que los anteriores precios y tarifas estarán en vigor a partir de la firma del presente Anexo y hasta el 31 de diciembre de </w:t>
      </w:r>
      <w:r w:rsidR="009E5BE4" w:rsidRPr="0056184E">
        <w:rPr>
          <w:rFonts w:ascii="Century Gothic" w:eastAsia="Calibri" w:hAnsi="Century Gothic" w:cs="Times New Roman"/>
          <w:lang w:val="es-ES"/>
        </w:rPr>
        <w:t>202</w:t>
      </w:r>
      <w:r w:rsidR="009E5BE4">
        <w:rPr>
          <w:rFonts w:ascii="Century Gothic" w:eastAsia="Calibri" w:hAnsi="Century Gothic" w:cs="Times New Roman"/>
          <w:lang w:val="es-ES"/>
        </w:rPr>
        <w:t>4</w:t>
      </w:r>
      <w:r w:rsidRPr="0056184E">
        <w:rPr>
          <w:rFonts w:ascii="Century Gothic" w:eastAsia="Calibri" w:hAnsi="Century Gothic" w:cs="Times New Roman"/>
          <w:lang w:val="es-ES"/>
        </w:rPr>
        <w:t>.</w:t>
      </w:r>
    </w:p>
    <w:p w14:paraId="19BE7B5B" w14:textId="77777777" w:rsidR="0056184E" w:rsidRPr="0056184E" w:rsidRDefault="0056184E" w:rsidP="0056184E">
      <w:pPr>
        <w:autoSpaceDE w:val="0"/>
        <w:autoSpaceDN w:val="0"/>
        <w:adjustRightInd w:val="0"/>
        <w:spacing w:after="0"/>
        <w:jc w:val="both"/>
        <w:rPr>
          <w:rFonts w:ascii="Century Gothic" w:eastAsia="Calibri" w:hAnsi="Century Gothic" w:cs="Times New Roman"/>
          <w:lang w:val="es-ES"/>
        </w:rPr>
      </w:pPr>
    </w:p>
    <w:p w14:paraId="3B8F0D1A" w14:textId="5B88AEB6" w:rsidR="0056184E" w:rsidRPr="0056184E" w:rsidRDefault="0056184E" w:rsidP="0056184E">
      <w:pPr>
        <w:spacing w:after="120"/>
        <w:jc w:val="both"/>
        <w:rPr>
          <w:rFonts w:ascii="Century Gothic" w:eastAsia="Calibri" w:hAnsi="Century Gothic" w:cs="Times New Roman"/>
        </w:rPr>
      </w:pPr>
      <w:r w:rsidRPr="0056184E">
        <w:rPr>
          <w:rFonts w:ascii="Century Gothic" w:eastAsia="Calibri" w:hAnsi="Century Gothic" w:cs="Times New Roman"/>
          <w:lang w:val="es-ES"/>
        </w:rPr>
        <w:t xml:space="preserve">El presente Anexo se firma por </w:t>
      </w:r>
      <w:r w:rsidRPr="0056184E">
        <w:rPr>
          <w:rFonts w:ascii="Century Gothic" w:eastAsia="Calibri" w:hAnsi="Century Gothic" w:cs="Arial"/>
        </w:rPr>
        <w:t>duplicado</w:t>
      </w:r>
      <w:r w:rsidRPr="0056184E">
        <w:rPr>
          <w:rFonts w:ascii="Century Gothic" w:eastAsia="Calibri" w:hAnsi="Century Gothic" w:cs="Times New Roman"/>
        </w:rPr>
        <w:t xml:space="preserve"> por los representantes facultados de las partes, en la Ciudad de México, el </w:t>
      </w:r>
      <w:r w:rsidRPr="0056184E">
        <w:rPr>
          <w:rFonts w:ascii="Century Gothic" w:eastAsia="Calibri" w:hAnsi="Century Gothic" w:cs="Arial"/>
        </w:rPr>
        <w:t>[*]</w:t>
      </w:r>
      <w:r w:rsidRPr="0056184E">
        <w:rPr>
          <w:rFonts w:ascii="Century Gothic" w:eastAsia="Calibri" w:hAnsi="Century Gothic" w:cs="Times New Roman"/>
        </w:rPr>
        <w:t xml:space="preserve"> de </w:t>
      </w:r>
      <w:r w:rsidRPr="0056184E">
        <w:rPr>
          <w:rFonts w:ascii="Century Gothic" w:eastAsia="Calibri" w:hAnsi="Century Gothic" w:cs="Arial"/>
        </w:rPr>
        <w:t>[*]</w:t>
      </w:r>
      <w:r w:rsidRPr="0056184E">
        <w:rPr>
          <w:rFonts w:ascii="Century Gothic" w:eastAsia="Calibri" w:hAnsi="Century Gothic" w:cs="Times New Roman"/>
        </w:rPr>
        <w:t xml:space="preserve"> de </w:t>
      </w:r>
      <w:r w:rsidR="009E5BE4" w:rsidRPr="0056184E">
        <w:rPr>
          <w:rFonts w:ascii="Century Gothic" w:eastAsia="Calibri" w:hAnsi="Century Gothic" w:cs="Arial"/>
        </w:rPr>
        <w:t>202</w:t>
      </w:r>
      <w:r w:rsidR="009E5BE4">
        <w:rPr>
          <w:rFonts w:ascii="Century Gothic" w:eastAsia="Calibri" w:hAnsi="Century Gothic" w:cs="Arial"/>
        </w:rPr>
        <w:t>4</w:t>
      </w:r>
      <w:r w:rsidRPr="0056184E">
        <w:rPr>
          <w:rFonts w:ascii="Century Gothic" w:eastAsia="Calibri" w:hAnsi="Century Gothic" w:cs="Times New Roman"/>
        </w:rPr>
        <w:t>.</w:t>
      </w:r>
    </w:p>
    <w:tbl>
      <w:tblPr>
        <w:tblW w:w="10252" w:type="dxa"/>
        <w:jc w:val="center"/>
        <w:tblLayout w:type="fixed"/>
        <w:tblLook w:val="04A0" w:firstRow="1" w:lastRow="0" w:firstColumn="1" w:lastColumn="0" w:noHBand="0" w:noVBand="1"/>
      </w:tblPr>
      <w:tblGrid>
        <w:gridCol w:w="106"/>
        <w:gridCol w:w="4817"/>
        <w:gridCol w:w="168"/>
        <w:gridCol w:w="68"/>
        <w:gridCol w:w="166"/>
        <w:gridCol w:w="4702"/>
        <w:gridCol w:w="225"/>
      </w:tblGrid>
      <w:tr w:rsidR="00634247" w:rsidRPr="00A16600" w14:paraId="598532D3" w14:textId="77777777" w:rsidTr="0056184E">
        <w:trPr>
          <w:gridAfter w:val="1"/>
          <w:wAfter w:w="225" w:type="dxa"/>
          <w:trHeight w:val="1195"/>
          <w:jc w:val="center"/>
        </w:trPr>
        <w:tc>
          <w:tcPr>
            <w:tcW w:w="4926" w:type="dxa"/>
            <w:gridSpan w:val="2"/>
            <w:shd w:val="clear" w:color="auto" w:fill="auto"/>
          </w:tcPr>
          <w:p w14:paraId="14CB137E" w14:textId="77777777" w:rsidR="0056184E" w:rsidRDefault="0056184E" w:rsidP="005C3DD7">
            <w:pPr>
              <w:autoSpaceDE w:val="0"/>
              <w:autoSpaceDN w:val="0"/>
              <w:spacing w:after="0" w:line="276" w:lineRule="auto"/>
              <w:jc w:val="center"/>
              <w:rPr>
                <w:rFonts w:ascii="Century Gothic" w:eastAsia="Times New Roman" w:hAnsi="Century Gothic" w:cs="Arial"/>
                <w:b/>
                <w:bCs/>
                <w:color w:val="000000"/>
              </w:rPr>
            </w:pPr>
          </w:p>
          <w:p w14:paraId="2DF8C566" w14:textId="4B6C4CCC" w:rsidR="00634247" w:rsidRPr="00A16600" w:rsidRDefault="00634247" w:rsidP="005C3DD7">
            <w:pPr>
              <w:autoSpaceDE w:val="0"/>
              <w:autoSpaceDN w:val="0"/>
              <w:spacing w:after="0" w:line="276" w:lineRule="auto"/>
              <w:jc w:val="center"/>
              <w:rPr>
                <w:rFonts w:ascii="Century Gothic" w:eastAsia="Times New Roman" w:hAnsi="Century Gothic" w:cs="Arial"/>
                <w:b/>
                <w:bCs/>
                <w:color w:val="000000"/>
              </w:rPr>
            </w:pPr>
            <w:r w:rsidRPr="00A16600">
              <w:rPr>
                <w:rFonts w:ascii="Century Gothic" w:eastAsia="Times New Roman" w:hAnsi="Century Gothic" w:cs="Arial"/>
                <w:b/>
                <w:bCs/>
                <w:color w:val="000000"/>
              </w:rPr>
              <w:t>Red Nacional Última Milla, S.A.P.I. de C.V.</w:t>
            </w:r>
          </w:p>
          <w:p w14:paraId="3BB9B3F8" w14:textId="77777777" w:rsidR="00634247" w:rsidRPr="00A16600" w:rsidRDefault="00634247" w:rsidP="005C3DD7">
            <w:pPr>
              <w:autoSpaceDE w:val="0"/>
              <w:autoSpaceDN w:val="0"/>
              <w:spacing w:after="0" w:line="276" w:lineRule="auto"/>
              <w:jc w:val="center"/>
              <w:rPr>
                <w:rFonts w:ascii="Century Gothic" w:eastAsia="Times New Roman" w:hAnsi="Century Gothic" w:cs="Arial"/>
                <w:color w:val="000000"/>
              </w:rPr>
            </w:pPr>
          </w:p>
          <w:p w14:paraId="73944690" w14:textId="77777777" w:rsidR="00634247" w:rsidRPr="00A16600" w:rsidRDefault="00634247" w:rsidP="005C3DD7">
            <w:pPr>
              <w:autoSpaceDE w:val="0"/>
              <w:autoSpaceDN w:val="0"/>
              <w:spacing w:after="0" w:line="276" w:lineRule="auto"/>
              <w:jc w:val="center"/>
              <w:rPr>
                <w:rFonts w:ascii="Century Gothic" w:eastAsia="Times New Roman" w:hAnsi="Century Gothic" w:cs="Arial"/>
                <w:color w:val="000000"/>
              </w:rPr>
            </w:pPr>
          </w:p>
          <w:p w14:paraId="1A63F747" w14:textId="77777777" w:rsidR="00634247" w:rsidRPr="00A16600" w:rsidRDefault="00634247" w:rsidP="005C3DD7">
            <w:pPr>
              <w:autoSpaceDE w:val="0"/>
              <w:autoSpaceDN w:val="0"/>
              <w:spacing w:after="0" w:line="276" w:lineRule="auto"/>
              <w:jc w:val="center"/>
              <w:rPr>
                <w:rFonts w:ascii="Century Gothic" w:eastAsia="Times New Roman" w:hAnsi="Century Gothic" w:cs="Arial"/>
                <w:color w:val="000000"/>
              </w:rPr>
            </w:pPr>
          </w:p>
          <w:p w14:paraId="0812271A" w14:textId="77777777" w:rsidR="00634247" w:rsidRPr="00A16600" w:rsidRDefault="00634247" w:rsidP="005C3DD7">
            <w:pPr>
              <w:autoSpaceDE w:val="0"/>
              <w:autoSpaceDN w:val="0"/>
              <w:spacing w:after="0" w:line="276" w:lineRule="auto"/>
              <w:jc w:val="center"/>
              <w:rPr>
                <w:rFonts w:ascii="Century Gothic" w:eastAsia="Times New Roman" w:hAnsi="Century Gothic" w:cs="Arial"/>
                <w:color w:val="000000"/>
              </w:rPr>
            </w:pPr>
            <w:r w:rsidRPr="00A16600">
              <w:rPr>
                <w:rFonts w:ascii="Century Gothic" w:eastAsia="Times New Roman" w:hAnsi="Century Gothic" w:cs="Arial"/>
                <w:color w:val="000000"/>
              </w:rPr>
              <w:t>________________________________________</w:t>
            </w:r>
          </w:p>
          <w:p w14:paraId="3B72CEC9" w14:textId="0F2F6F99" w:rsidR="00634247" w:rsidRPr="00A16600" w:rsidRDefault="00576796" w:rsidP="005C3DD7">
            <w:pPr>
              <w:autoSpaceDE w:val="0"/>
              <w:autoSpaceDN w:val="0"/>
              <w:spacing w:after="0" w:line="276" w:lineRule="auto"/>
              <w:jc w:val="center"/>
              <w:rPr>
                <w:rFonts w:ascii="Century Gothic" w:eastAsia="Times New Roman" w:hAnsi="Century Gothic" w:cs="Arial"/>
                <w:color w:val="000000"/>
              </w:rPr>
            </w:pPr>
            <w:r>
              <w:rPr>
                <w:rFonts w:ascii="Century Gothic" w:eastAsia="Times New Roman" w:hAnsi="Century Gothic" w:cs="Arial"/>
                <w:color w:val="000000"/>
              </w:rPr>
              <w:t>Alejandro Luis Padilla González</w:t>
            </w:r>
          </w:p>
        </w:tc>
        <w:tc>
          <w:tcPr>
            <w:tcW w:w="230" w:type="dxa"/>
            <w:gridSpan w:val="2"/>
            <w:shd w:val="clear" w:color="auto" w:fill="auto"/>
          </w:tcPr>
          <w:p w14:paraId="3E73D3A8" w14:textId="77777777" w:rsidR="00634247" w:rsidRPr="00A16600" w:rsidRDefault="00634247" w:rsidP="005C3DD7">
            <w:pPr>
              <w:autoSpaceDE w:val="0"/>
              <w:autoSpaceDN w:val="0"/>
              <w:spacing w:after="0" w:line="276" w:lineRule="auto"/>
              <w:jc w:val="center"/>
              <w:rPr>
                <w:rFonts w:ascii="Century Gothic" w:eastAsia="Times New Roman" w:hAnsi="Century Gothic" w:cs="Arial"/>
                <w:color w:val="000000"/>
              </w:rPr>
            </w:pPr>
          </w:p>
        </w:tc>
        <w:tc>
          <w:tcPr>
            <w:tcW w:w="4871" w:type="dxa"/>
            <w:gridSpan w:val="2"/>
            <w:shd w:val="clear" w:color="auto" w:fill="auto"/>
          </w:tcPr>
          <w:p w14:paraId="11C4E4D5" w14:textId="77777777" w:rsidR="0056184E" w:rsidRDefault="0056184E" w:rsidP="005C3DD7">
            <w:pPr>
              <w:autoSpaceDE w:val="0"/>
              <w:autoSpaceDN w:val="0"/>
              <w:spacing w:after="0" w:line="276" w:lineRule="auto"/>
              <w:jc w:val="center"/>
              <w:rPr>
                <w:rFonts w:ascii="Century Gothic" w:eastAsia="Times New Roman" w:hAnsi="Century Gothic" w:cs="Arial"/>
                <w:b/>
                <w:bCs/>
                <w:color w:val="000000"/>
                <w:lang w:val="es-ES_tradnl"/>
              </w:rPr>
            </w:pPr>
          </w:p>
          <w:p w14:paraId="1238DC9D" w14:textId="4DB77308" w:rsidR="00634247" w:rsidRPr="00A16600" w:rsidRDefault="00634247" w:rsidP="005C3DD7">
            <w:pPr>
              <w:autoSpaceDE w:val="0"/>
              <w:autoSpaceDN w:val="0"/>
              <w:spacing w:after="0" w:line="276" w:lineRule="auto"/>
              <w:jc w:val="center"/>
              <w:rPr>
                <w:rFonts w:ascii="Century Gothic" w:eastAsia="Times New Roman" w:hAnsi="Century Gothic" w:cs="Arial"/>
                <w:b/>
                <w:bCs/>
                <w:color w:val="000000"/>
                <w:lang w:val="es-ES_tradnl"/>
              </w:rPr>
            </w:pPr>
            <w:r w:rsidRPr="00A16600">
              <w:rPr>
                <w:rFonts w:ascii="Century Gothic" w:eastAsia="Times New Roman" w:hAnsi="Century Gothic" w:cs="Arial"/>
                <w:b/>
                <w:bCs/>
                <w:color w:val="000000"/>
                <w:lang w:val="es-ES_tradnl"/>
              </w:rPr>
              <w:t xml:space="preserve">Concesionario </w:t>
            </w:r>
            <w:r>
              <w:rPr>
                <w:rFonts w:ascii="Century Gothic" w:eastAsia="Times New Roman" w:hAnsi="Century Gothic" w:cs="Arial"/>
                <w:b/>
                <w:bCs/>
                <w:color w:val="000000"/>
                <w:lang w:val="es-ES_tradnl"/>
              </w:rPr>
              <w:t>[</w:t>
            </w:r>
            <w:r w:rsidRPr="00A16600">
              <w:rPr>
                <w:rFonts w:ascii="Century Gothic" w:eastAsia="Times New Roman" w:hAnsi="Century Gothic" w:cs="Arial"/>
                <w:b/>
                <w:color w:val="000000"/>
                <w:lang w:val="es-ES_tradnl"/>
              </w:rPr>
              <w:t>Autorizado</w:t>
            </w:r>
            <w:r>
              <w:rPr>
                <w:rFonts w:ascii="Century Gothic" w:eastAsia="Times New Roman" w:hAnsi="Century Gothic" w:cs="Arial"/>
                <w:b/>
                <w:color w:val="000000"/>
                <w:lang w:val="es-ES_tradnl"/>
              </w:rPr>
              <w:t>]</w:t>
            </w:r>
            <w:r w:rsidRPr="00A16600">
              <w:rPr>
                <w:rFonts w:ascii="Century Gothic" w:eastAsia="Times New Roman" w:hAnsi="Century Gothic" w:cs="Arial"/>
                <w:b/>
                <w:color w:val="000000"/>
                <w:lang w:val="es-ES_tradnl"/>
              </w:rPr>
              <w:t xml:space="preserve"> Solicitante</w:t>
            </w:r>
          </w:p>
          <w:p w14:paraId="2A7432F3" w14:textId="18FF812F" w:rsidR="00634247" w:rsidRDefault="00634247" w:rsidP="005C3DD7">
            <w:pPr>
              <w:autoSpaceDE w:val="0"/>
              <w:autoSpaceDN w:val="0"/>
              <w:spacing w:after="0" w:line="276" w:lineRule="auto"/>
              <w:jc w:val="center"/>
              <w:rPr>
                <w:rFonts w:ascii="Century Gothic" w:eastAsia="Times New Roman" w:hAnsi="Century Gothic" w:cs="Arial"/>
                <w:color w:val="000000"/>
              </w:rPr>
            </w:pPr>
          </w:p>
          <w:p w14:paraId="46D36BCB" w14:textId="77777777" w:rsidR="00634247" w:rsidRPr="00A16600" w:rsidRDefault="00634247" w:rsidP="005C3DD7">
            <w:pPr>
              <w:autoSpaceDE w:val="0"/>
              <w:autoSpaceDN w:val="0"/>
              <w:spacing w:after="0" w:line="276" w:lineRule="auto"/>
              <w:jc w:val="center"/>
              <w:rPr>
                <w:rFonts w:ascii="Century Gothic" w:eastAsia="Times New Roman" w:hAnsi="Century Gothic" w:cs="Arial"/>
                <w:color w:val="000000"/>
              </w:rPr>
            </w:pPr>
          </w:p>
          <w:p w14:paraId="37DB2A95" w14:textId="77777777" w:rsidR="00634247" w:rsidRPr="00A16600" w:rsidRDefault="00634247" w:rsidP="005C3DD7">
            <w:pPr>
              <w:autoSpaceDE w:val="0"/>
              <w:autoSpaceDN w:val="0"/>
              <w:spacing w:after="0" w:line="276" w:lineRule="auto"/>
              <w:jc w:val="center"/>
              <w:rPr>
                <w:rFonts w:ascii="Century Gothic" w:eastAsia="Times New Roman" w:hAnsi="Century Gothic" w:cs="Arial"/>
                <w:color w:val="000000"/>
              </w:rPr>
            </w:pPr>
          </w:p>
          <w:p w14:paraId="6DFD55D1" w14:textId="77777777" w:rsidR="00634247" w:rsidRPr="00A16600" w:rsidRDefault="00634247" w:rsidP="005C3DD7">
            <w:pPr>
              <w:autoSpaceDE w:val="0"/>
              <w:autoSpaceDN w:val="0"/>
              <w:spacing w:after="0" w:line="276" w:lineRule="auto"/>
              <w:jc w:val="center"/>
              <w:rPr>
                <w:rFonts w:ascii="Century Gothic" w:eastAsia="Times New Roman" w:hAnsi="Century Gothic" w:cs="Arial"/>
                <w:color w:val="000000"/>
              </w:rPr>
            </w:pPr>
            <w:r w:rsidRPr="00A16600">
              <w:rPr>
                <w:rFonts w:ascii="Century Gothic" w:eastAsia="Times New Roman" w:hAnsi="Century Gothic" w:cs="Arial"/>
                <w:color w:val="000000"/>
              </w:rPr>
              <w:t>________________________________________</w:t>
            </w:r>
          </w:p>
          <w:p w14:paraId="2AD21BE7" w14:textId="60854579" w:rsidR="00634247" w:rsidRPr="00A16600" w:rsidRDefault="00634247" w:rsidP="005C3DD7">
            <w:pPr>
              <w:autoSpaceDE w:val="0"/>
              <w:autoSpaceDN w:val="0"/>
              <w:spacing w:after="0" w:line="276" w:lineRule="auto"/>
              <w:jc w:val="center"/>
              <w:rPr>
                <w:rFonts w:ascii="Century Gothic" w:eastAsia="Times New Roman" w:hAnsi="Century Gothic" w:cs="Arial"/>
                <w:b/>
                <w:bCs/>
                <w:color w:val="000000"/>
                <w:lang w:val="es-ES_tradnl"/>
              </w:rPr>
            </w:pPr>
            <w:r>
              <w:rPr>
                <w:rFonts w:ascii="Century Gothic" w:eastAsia="Times New Roman" w:hAnsi="Century Gothic" w:cs="Arial"/>
                <w:b/>
                <w:bCs/>
                <w:color w:val="000000"/>
                <w:lang w:val="es-ES_tradnl"/>
              </w:rPr>
              <w:t>[*]</w:t>
            </w:r>
          </w:p>
        </w:tc>
      </w:tr>
      <w:tr w:rsidR="000C4FC3" w:rsidRPr="003B7B23" w14:paraId="60CBA18A" w14:textId="77777777" w:rsidTr="0056184E">
        <w:trPr>
          <w:gridBefore w:val="1"/>
          <w:wBefore w:w="106" w:type="dxa"/>
          <w:trHeight w:val="222"/>
          <w:jc w:val="center"/>
        </w:trPr>
        <w:tc>
          <w:tcPr>
            <w:tcW w:w="4986" w:type="dxa"/>
            <w:gridSpan w:val="2"/>
            <w:shd w:val="clear" w:color="auto" w:fill="auto"/>
          </w:tcPr>
          <w:p w14:paraId="59ED2B42" w14:textId="416A1DB9" w:rsidR="000C4FC3" w:rsidRPr="003B7B23" w:rsidRDefault="000C4FC3" w:rsidP="003B7B23">
            <w:pPr>
              <w:autoSpaceDE w:val="0"/>
              <w:autoSpaceDN w:val="0"/>
              <w:spacing w:after="120"/>
              <w:jc w:val="center"/>
              <w:rPr>
                <w:rFonts w:ascii="Century Gothic" w:eastAsia="Times New Roman" w:hAnsi="Century Gothic" w:cs="Arial"/>
                <w:color w:val="000000"/>
              </w:rPr>
            </w:pPr>
          </w:p>
        </w:tc>
        <w:tc>
          <w:tcPr>
            <w:tcW w:w="230" w:type="dxa"/>
            <w:gridSpan w:val="2"/>
            <w:shd w:val="clear" w:color="auto" w:fill="auto"/>
          </w:tcPr>
          <w:p w14:paraId="7AA16D12" w14:textId="77777777" w:rsidR="000C4FC3" w:rsidRPr="003B7B23" w:rsidRDefault="000C4FC3" w:rsidP="003B7B23">
            <w:pPr>
              <w:autoSpaceDE w:val="0"/>
              <w:autoSpaceDN w:val="0"/>
              <w:spacing w:after="120"/>
              <w:jc w:val="center"/>
              <w:rPr>
                <w:rFonts w:ascii="Century Gothic" w:eastAsia="Times New Roman" w:hAnsi="Century Gothic" w:cs="Arial"/>
                <w:color w:val="000000"/>
              </w:rPr>
            </w:pPr>
          </w:p>
        </w:tc>
        <w:tc>
          <w:tcPr>
            <w:tcW w:w="4930" w:type="dxa"/>
            <w:gridSpan w:val="2"/>
            <w:shd w:val="clear" w:color="auto" w:fill="auto"/>
          </w:tcPr>
          <w:p w14:paraId="6DF16564" w14:textId="4F31B7EF" w:rsidR="000C4FC3" w:rsidRPr="003B7B23" w:rsidRDefault="000C4FC3" w:rsidP="003B7B23">
            <w:pPr>
              <w:autoSpaceDE w:val="0"/>
              <w:autoSpaceDN w:val="0"/>
              <w:spacing w:after="120"/>
              <w:jc w:val="center"/>
              <w:rPr>
                <w:rFonts w:ascii="Century Gothic" w:eastAsia="Times New Roman" w:hAnsi="Century Gothic" w:cs="Arial"/>
                <w:b/>
                <w:bCs/>
                <w:color w:val="000000"/>
                <w:lang w:val="es-ES_tradnl"/>
              </w:rPr>
            </w:pPr>
          </w:p>
        </w:tc>
      </w:tr>
    </w:tbl>
    <w:p w14:paraId="5B5A7C85" w14:textId="77777777" w:rsidR="00653CC8" w:rsidRPr="003B7B23" w:rsidRDefault="00653CC8" w:rsidP="0056184E">
      <w:pPr>
        <w:pStyle w:val="IFTnormal"/>
        <w:spacing w:after="120" w:line="259" w:lineRule="auto"/>
        <w:rPr>
          <w:rFonts w:ascii="Century Gothic" w:hAnsi="Century Gothic"/>
        </w:rPr>
      </w:pPr>
    </w:p>
    <w:sectPr w:rsidR="00653CC8" w:rsidRPr="003B7B23" w:rsidSect="00EE3500">
      <w:headerReference w:type="default" r:id="rId16"/>
      <w:type w:val="oddPage"/>
      <w:pgSz w:w="12240" w:h="15840" w:code="1"/>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E3EAC" w14:textId="77777777" w:rsidR="007777ED" w:rsidRDefault="007777ED" w:rsidP="00560DE9">
      <w:pPr>
        <w:spacing w:after="0" w:line="240" w:lineRule="auto"/>
      </w:pPr>
      <w:r>
        <w:separator/>
      </w:r>
    </w:p>
  </w:endnote>
  <w:endnote w:type="continuationSeparator" w:id="0">
    <w:p w14:paraId="2E3A7B8A" w14:textId="77777777" w:rsidR="007777ED" w:rsidRDefault="007777ED" w:rsidP="00560DE9">
      <w:pPr>
        <w:spacing w:after="0" w:line="240" w:lineRule="auto"/>
      </w:pPr>
      <w:r>
        <w:continuationSeparator/>
      </w:r>
    </w:p>
  </w:endnote>
  <w:endnote w:type="continuationNotice" w:id="1">
    <w:p w14:paraId="2A18EEB0" w14:textId="77777777" w:rsidR="007777ED" w:rsidRDefault="007777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w:altName w:val="Century Gothic"/>
    <w:charset w:val="00"/>
    <w:family w:val="swiss"/>
    <w:pitch w:val="variable"/>
    <w:sig w:usb0="00000007" w:usb1="00000000" w:usb2="00000000" w:usb3="00000000" w:csb0="00000093" w:csb1="00000000"/>
  </w:font>
  <w:font w:name="Monotype Sorts">
    <w:altName w:val="Segoe UI Symbol"/>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PSMT">
    <w:altName w:val="Times New Roman PSMT"/>
    <w:panose1 w:val="00000000000000000000"/>
    <w:charset w:val="00"/>
    <w:family w:val="roman"/>
    <w:notTrueType/>
    <w:pitch w:val="default"/>
    <w:sig w:usb0="00000003" w:usb1="00000000" w:usb2="00000000" w:usb3="00000000" w:csb0="00000001" w:csb1="00000000"/>
  </w:font>
  <w:font w:name="Ericsson Roman">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elefonica Text">
    <w:altName w:val="Segoe Condensed"/>
    <w:charset w:val="00"/>
    <w:family w:val="auto"/>
    <w:pitch w:val="variable"/>
    <w:sig w:usb0="00000001" w:usb1="4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019E0" w14:textId="356C7207" w:rsidR="00EE3500" w:rsidRDefault="00EE3500">
    <w:pPr>
      <w:pStyle w:val="Piedepgina"/>
    </w:pPr>
    <w:r>
      <w:rPr>
        <w:noProof/>
        <w:lang w:eastAsia="es-MX"/>
      </w:rPr>
      <w:drawing>
        <wp:anchor distT="0" distB="0" distL="114300" distR="114300" simplePos="0" relativeHeight="251661312" behindDoc="1" locked="0" layoutInCell="1" allowOverlap="1" wp14:anchorId="1C5F4B5D" wp14:editId="115CD3CE">
          <wp:simplePos x="0" y="0"/>
          <wp:positionH relativeFrom="margin">
            <wp:posOffset>-657225</wp:posOffset>
          </wp:positionH>
          <wp:positionV relativeFrom="page">
            <wp:posOffset>9050020</wp:posOffset>
          </wp:positionV>
          <wp:extent cx="827405" cy="827405"/>
          <wp:effectExtent l="0" t="0" r="0" b="0"/>
          <wp:wrapNone/>
          <wp:docPr id="16" name="Picture 1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405" cy="82740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EF7E7" w14:textId="78A2C716" w:rsidR="001437AA" w:rsidRDefault="001437AA">
    <w:pPr>
      <w:pStyle w:val="Piedepgina"/>
    </w:pPr>
    <w:r>
      <w:rPr>
        <w:noProof/>
        <w:lang w:eastAsia="es-MX"/>
      </w:rPr>
      <w:drawing>
        <wp:anchor distT="0" distB="0" distL="114300" distR="114300" simplePos="0" relativeHeight="251659264" behindDoc="1" locked="0" layoutInCell="1" allowOverlap="1" wp14:anchorId="17BC87E9" wp14:editId="602E103F">
          <wp:simplePos x="0" y="0"/>
          <wp:positionH relativeFrom="page">
            <wp:posOffset>205105</wp:posOffset>
          </wp:positionH>
          <wp:positionV relativeFrom="page">
            <wp:posOffset>9050020</wp:posOffset>
          </wp:positionV>
          <wp:extent cx="828000" cy="828000"/>
          <wp:effectExtent l="0" t="0" r="0" b="0"/>
          <wp:wrapNone/>
          <wp:docPr id="43" name="Picture 1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C4621" w14:textId="77777777" w:rsidR="007777ED" w:rsidRDefault="007777ED" w:rsidP="00560DE9">
      <w:pPr>
        <w:spacing w:after="0" w:line="240" w:lineRule="auto"/>
      </w:pPr>
      <w:r>
        <w:separator/>
      </w:r>
    </w:p>
  </w:footnote>
  <w:footnote w:type="continuationSeparator" w:id="0">
    <w:p w14:paraId="638B1EF9" w14:textId="77777777" w:rsidR="007777ED" w:rsidRDefault="007777ED" w:rsidP="00560DE9">
      <w:pPr>
        <w:spacing w:after="0" w:line="240" w:lineRule="auto"/>
      </w:pPr>
      <w:r>
        <w:continuationSeparator/>
      </w:r>
    </w:p>
  </w:footnote>
  <w:footnote w:type="continuationNotice" w:id="1">
    <w:p w14:paraId="2EEAF9E7" w14:textId="77777777" w:rsidR="007777ED" w:rsidRDefault="007777ED">
      <w:pPr>
        <w:spacing w:after="0" w:line="240" w:lineRule="auto"/>
      </w:pPr>
    </w:p>
  </w:footnote>
  <w:footnote w:id="2">
    <w:p w14:paraId="366CAA8F" w14:textId="77777777" w:rsidR="00B03226" w:rsidRPr="007E156A" w:rsidRDefault="00B03226" w:rsidP="0056184E">
      <w:pPr>
        <w:pStyle w:val="Textonotapie"/>
        <w:rPr>
          <w:lang w:val="es-ES_tradnl"/>
        </w:rPr>
      </w:pPr>
      <w:r w:rsidRPr="007E156A">
        <w:rPr>
          <w:rStyle w:val="Refdenotaalpie"/>
        </w:rPr>
        <w:footnoteRef/>
      </w:r>
      <w:r w:rsidRPr="007E156A">
        <w:t xml:space="preserve"> </w:t>
      </w:r>
      <w:r w:rsidRPr="007E156A">
        <w:rPr>
          <w:lang w:val="es-ES"/>
        </w:rPr>
        <w:t>Las actividades en la VT pueden incluir: soldar tapas, limpiar pozos tapados en pozos con grietas y oquedades profundas, limpiar pozos tapados que presenten penetración de agua, que impidan desaguar normalmente el pozo para que el técnico realice sus labores dentro del pozo.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BABB9" w14:textId="77777777" w:rsidR="00B03226" w:rsidRPr="00883E31" w:rsidRDefault="00B03226" w:rsidP="00883E31">
    <w:pPr>
      <w:pStyle w:val="Encabezado"/>
      <w:tabs>
        <w:tab w:val="left" w:pos="8670"/>
      </w:tabs>
      <w:rPr>
        <w:rFonts w:ascii="Century Gothic" w:hAnsi="Century Gothic" w:cs="Arial"/>
        <w:b/>
        <w:sz w:val="16"/>
        <w:szCs w:val="16"/>
        <w:lang w:val="es-ES"/>
      </w:rPr>
    </w:pPr>
    <w:r w:rsidRPr="00883E31">
      <w:rPr>
        <w:rFonts w:ascii="Century Gothic" w:hAnsi="Century Gothic" w:cs="Arial"/>
        <w:b/>
        <w:sz w:val="16"/>
        <w:szCs w:val="16"/>
        <w:lang w:val="es-ES"/>
      </w:rPr>
      <w:t xml:space="preserve">Oferta de Referencia para Compartición de Infraestructura Pasiva </w:t>
    </w:r>
  </w:p>
  <w:p w14:paraId="31979F8A" w14:textId="715F5099" w:rsidR="00B03226" w:rsidRPr="00D76248" w:rsidRDefault="00B03226" w:rsidP="00060B5D">
    <w:pPr>
      <w:pStyle w:val="Encabezado"/>
      <w:rPr>
        <w:rFonts w:ascii="Century Gothic" w:hAnsi="Century Gothic" w:cs="Arial"/>
        <w:b/>
        <w:sz w:val="16"/>
        <w:szCs w:val="16"/>
        <w:lang w:val="es-ES"/>
      </w:rPr>
    </w:pPr>
    <w:r w:rsidRPr="00883E31">
      <w:rPr>
        <w:rFonts w:ascii="Century Gothic" w:hAnsi="Century Gothic" w:cs="Arial"/>
        <w:b/>
        <w:sz w:val="16"/>
        <w:szCs w:val="16"/>
        <w:lang w:val="es-ES"/>
      </w:rPr>
      <w:t xml:space="preserve">Anexo </w:t>
    </w:r>
    <w:r>
      <w:rPr>
        <w:rFonts w:ascii="Century Gothic" w:hAnsi="Century Gothic" w:cs="Arial"/>
        <w:b/>
        <w:sz w:val="16"/>
        <w:szCs w:val="16"/>
        <w:lang w:val="es-ES"/>
      </w:rPr>
      <w:t>A</w:t>
    </w:r>
    <w:r w:rsidRPr="00883E31">
      <w:rPr>
        <w:rFonts w:ascii="Century Gothic" w:hAnsi="Century Gothic" w:cs="Arial"/>
        <w:b/>
        <w:sz w:val="16"/>
        <w:szCs w:val="16"/>
        <w:lang w:val="es-ES"/>
      </w:rPr>
      <w:t xml:space="preserve">. </w:t>
    </w:r>
    <w:r w:rsidRPr="00D76248">
      <w:rPr>
        <w:rFonts w:ascii="Century Gothic" w:hAnsi="Century Gothic" w:cs="Arial"/>
        <w:b/>
        <w:sz w:val="16"/>
        <w:szCs w:val="16"/>
        <w:lang w:val="es-ES"/>
      </w:rPr>
      <w:t xml:space="preserve"> </w:t>
    </w:r>
    <w:r>
      <w:rPr>
        <w:rFonts w:ascii="Century Gothic" w:hAnsi="Century Gothic" w:cs="Arial"/>
        <w:b/>
        <w:sz w:val="16"/>
        <w:szCs w:val="16"/>
        <w:lang w:val="es-ES"/>
      </w:rPr>
      <w:t>Tarifas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06AA1" w14:textId="77777777" w:rsidR="00B03226" w:rsidRPr="00883E31" w:rsidRDefault="00B03226" w:rsidP="00883E31">
    <w:pPr>
      <w:pStyle w:val="Encabezado"/>
      <w:tabs>
        <w:tab w:val="left" w:pos="8670"/>
      </w:tabs>
      <w:rPr>
        <w:rFonts w:ascii="Century Gothic" w:hAnsi="Century Gothic" w:cs="Arial"/>
        <w:b/>
        <w:sz w:val="16"/>
        <w:szCs w:val="16"/>
        <w:lang w:val="es-ES"/>
      </w:rPr>
    </w:pPr>
    <w:r w:rsidRPr="00883E31">
      <w:rPr>
        <w:rFonts w:ascii="Century Gothic" w:hAnsi="Century Gothic" w:cs="Arial"/>
        <w:b/>
        <w:sz w:val="16"/>
        <w:szCs w:val="16"/>
        <w:lang w:val="es-ES"/>
      </w:rPr>
      <w:t xml:space="preserve">Oferta de Referencia para Compartición de Infraestructura Pasiva </w:t>
    </w:r>
  </w:p>
  <w:p w14:paraId="0557ACBC" w14:textId="50E608B5" w:rsidR="00B03226" w:rsidRPr="00D76248" w:rsidRDefault="00B03226" w:rsidP="00060B5D">
    <w:pPr>
      <w:pStyle w:val="Encabezado"/>
      <w:rPr>
        <w:rFonts w:ascii="Century Gothic" w:hAnsi="Century Gothic" w:cs="Arial"/>
        <w:b/>
        <w:sz w:val="16"/>
        <w:szCs w:val="16"/>
        <w:lang w:val="es-ES"/>
      </w:rPr>
    </w:pPr>
    <w:r w:rsidRPr="00883E31">
      <w:rPr>
        <w:rFonts w:ascii="Century Gothic" w:hAnsi="Century Gothic" w:cs="Arial"/>
        <w:b/>
        <w:sz w:val="16"/>
        <w:szCs w:val="16"/>
        <w:lang w:val="es-ES"/>
      </w:rPr>
      <w:t xml:space="preserve">Anexo </w:t>
    </w:r>
    <w:r>
      <w:rPr>
        <w:rFonts w:ascii="Century Gothic" w:hAnsi="Century Gothic" w:cs="Arial"/>
        <w:b/>
        <w:sz w:val="16"/>
        <w:szCs w:val="16"/>
        <w:lang w:val="es-ES"/>
      </w:rPr>
      <w:t>A</w:t>
    </w:r>
    <w:r w:rsidRPr="00883E31">
      <w:rPr>
        <w:rFonts w:ascii="Century Gothic" w:hAnsi="Century Gothic" w:cs="Arial"/>
        <w:b/>
        <w:sz w:val="16"/>
        <w:szCs w:val="16"/>
        <w:lang w:val="es-ES"/>
      </w:rPr>
      <w:t xml:space="preserve">. </w:t>
    </w:r>
    <w:r>
      <w:rPr>
        <w:rFonts w:ascii="Century Gothic" w:hAnsi="Century Gothic" w:cs="Arial"/>
        <w:b/>
        <w:sz w:val="16"/>
        <w:szCs w:val="16"/>
        <w:lang w:val="es-ES"/>
      </w:rPr>
      <w:t>Tarifas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69F25" w14:textId="77777777" w:rsidR="00B03226" w:rsidRPr="00192BDA" w:rsidRDefault="00B03226" w:rsidP="009078C1">
    <w:pPr>
      <w:pStyle w:val="Encabezado"/>
      <w:tabs>
        <w:tab w:val="left" w:pos="8670"/>
      </w:tabs>
      <w:rPr>
        <w:rFonts w:ascii="Century Gothic" w:hAnsi="Century Gothic" w:cs="Arial"/>
        <w:b/>
        <w:sz w:val="16"/>
        <w:szCs w:val="16"/>
        <w:lang w:val="es-ES"/>
      </w:rPr>
    </w:pPr>
    <w:r w:rsidRPr="00192BDA">
      <w:rPr>
        <w:rFonts w:ascii="Century Gothic" w:hAnsi="Century Gothic" w:cs="Arial"/>
        <w:b/>
        <w:sz w:val="16"/>
        <w:szCs w:val="16"/>
        <w:lang w:val="es-ES"/>
      </w:rPr>
      <w:t xml:space="preserve">Oferta de Referencia para Compartición de Infraestructura Pasiva </w:t>
    </w:r>
  </w:p>
  <w:p w14:paraId="30B42F2D" w14:textId="55447522" w:rsidR="00B03226" w:rsidRPr="009078C1" w:rsidRDefault="00B03226" w:rsidP="009078C1">
    <w:pPr>
      <w:pStyle w:val="Encabezado"/>
      <w:rPr>
        <w:rFonts w:ascii="Century Gothic" w:hAnsi="Century Gothic" w:cs="Arial"/>
        <w:b/>
        <w:sz w:val="16"/>
        <w:szCs w:val="16"/>
      </w:rPr>
    </w:pPr>
    <w:r w:rsidRPr="00192BDA">
      <w:rPr>
        <w:rFonts w:ascii="Century Gothic" w:hAnsi="Century Gothic" w:cs="Arial"/>
        <w:b/>
        <w:sz w:val="16"/>
        <w:szCs w:val="16"/>
        <w:lang w:val="es-ES"/>
      </w:rPr>
      <w:t xml:space="preserve">Anexo </w:t>
    </w:r>
    <w:r>
      <w:rPr>
        <w:rFonts w:ascii="Century Gothic" w:hAnsi="Century Gothic" w:cs="Arial"/>
        <w:b/>
        <w:sz w:val="16"/>
        <w:szCs w:val="16"/>
        <w:lang w:val="es-ES"/>
      </w:rPr>
      <w:t>A. Tarifas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4475C"/>
    <w:multiLevelType w:val="hybridMultilevel"/>
    <w:tmpl w:val="067281D2"/>
    <w:lvl w:ilvl="0" w:tplc="C37ABF94">
      <w:start w:val="4"/>
      <w:numFmt w:val="bullet"/>
      <w:lvlText w:val="•"/>
      <w:lvlJc w:val="left"/>
      <w:pPr>
        <w:ind w:left="720" w:hanging="360"/>
      </w:pPr>
      <w:rPr>
        <w:rFonts w:ascii="Century Gothic" w:eastAsia="Calibri"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1BB1820"/>
    <w:multiLevelType w:val="hybridMultilevel"/>
    <w:tmpl w:val="50E8483E"/>
    <w:lvl w:ilvl="0" w:tplc="E1E23584">
      <w:start w:val="2"/>
      <w:numFmt w:val="lowerLetter"/>
      <w:lvlText w:val="%1)"/>
      <w:lvlJc w:val="left"/>
      <w:pPr>
        <w:ind w:left="720" w:hanging="360"/>
      </w:pPr>
      <w:rPr>
        <w:rFonts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3"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color w:val="00000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4"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F456C45"/>
    <w:multiLevelType w:val="hybridMultilevel"/>
    <w:tmpl w:val="A6522604"/>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7"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161972AF"/>
    <w:multiLevelType w:val="hybridMultilevel"/>
    <w:tmpl w:val="F5D6AD56"/>
    <w:lvl w:ilvl="0" w:tplc="96CC8B46">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74C66CE"/>
    <w:multiLevelType w:val="multilevel"/>
    <w:tmpl w:val="8AFA117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6703AB"/>
    <w:multiLevelType w:val="multilevel"/>
    <w:tmpl w:val="BD72708E"/>
    <w:lvl w:ilvl="0">
      <w:start w:val="3"/>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15:restartNumberingAfterBreak="0">
    <w:nsid w:val="1BC75D9B"/>
    <w:multiLevelType w:val="multilevel"/>
    <w:tmpl w:val="F1C80F24"/>
    <w:lvl w:ilvl="0">
      <w:start w:val="4"/>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97" w:hanging="720"/>
      </w:pPr>
      <w:rPr>
        <w:rFonts w:hint="default"/>
        <w:lang w:val="es-ES"/>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 w15:restartNumberingAfterBreak="0">
    <w:nsid w:val="1F095F51"/>
    <w:multiLevelType w:val="hybridMultilevel"/>
    <w:tmpl w:val="CAD27C2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201E4C84"/>
    <w:multiLevelType w:val="hybridMultilevel"/>
    <w:tmpl w:val="F2E4B696"/>
    <w:lvl w:ilvl="0" w:tplc="A124687E">
      <w:start w:val="1"/>
      <w:numFmt w:val="decimal"/>
      <w:lvlText w:val="%1."/>
      <w:lvlJc w:val="left"/>
      <w:pPr>
        <w:ind w:left="720" w:hanging="360"/>
      </w:pPr>
      <w:rPr>
        <w:rFonts w:hint="default"/>
        <w:b/>
        <w:i/>
        <w:w w:val="100"/>
      </w:rPr>
    </w:lvl>
    <w:lvl w:ilvl="1" w:tplc="17B4D76E">
      <w:start w:val="1"/>
      <w:numFmt w:val="lowerLetter"/>
      <w:lvlText w:val="%2."/>
      <w:lvlJc w:val="left"/>
      <w:pPr>
        <w:ind w:left="1440" w:hanging="360"/>
      </w:pPr>
      <w:rPr>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5" w15:restartNumberingAfterBreak="0">
    <w:nsid w:val="221F3152"/>
    <w:multiLevelType w:val="hybridMultilevel"/>
    <w:tmpl w:val="9DAC3A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4050C2A"/>
    <w:multiLevelType w:val="hybridMultilevel"/>
    <w:tmpl w:val="452E88B0"/>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7" w15:restartNumberingAfterBreak="0">
    <w:nsid w:val="259336D8"/>
    <w:multiLevelType w:val="multilevel"/>
    <w:tmpl w:val="76C4972C"/>
    <w:lvl w:ilvl="0">
      <w:start w:val="5"/>
      <w:numFmt w:val="decimal"/>
      <w:lvlText w:val="%1"/>
      <w:lvlJc w:val="left"/>
      <w:pPr>
        <w:ind w:left="360" w:hanging="360"/>
      </w:pPr>
      <w:rPr>
        <w:rFonts w:asciiTheme="minorHAnsi" w:eastAsiaTheme="minorHAnsi" w:hAnsiTheme="minorHAnsi" w:cstheme="minorBidi" w:hint="default"/>
        <w:b w:val="0"/>
        <w:color w:val="auto"/>
      </w:rPr>
    </w:lvl>
    <w:lvl w:ilvl="1">
      <w:start w:val="1"/>
      <w:numFmt w:val="decimal"/>
      <w:pStyle w:val="7TitSep"/>
      <w:lvlText w:val="%1.%2"/>
      <w:lvlJc w:val="left"/>
      <w:pPr>
        <w:ind w:left="360" w:hanging="360"/>
      </w:pPr>
      <w:rPr>
        <w:rFonts w:ascii="Arial" w:eastAsiaTheme="minorHAnsi" w:hAnsi="Arial" w:cs="Arial" w:hint="default"/>
        <w:b/>
        <w:color w:val="auto"/>
      </w:rPr>
    </w:lvl>
    <w:lvl w:ilvl="2">
      <w:start w:val="1"/>
      <w:numFmt w:val="decimal"/>
      <w:lvlText w:val="%1.%2.%3"/>
      <w:lvlJc w:val="left"/>
      <w:pPr>
        <w:ind w:left="720" w:hanging="720"/>
      </w:pPr>
      <w:rPr>
        <w:rFonts w:ascii="ITC Avant Garde" w:eastAsiaTheme="minorHAnsi" w:hAnsi="ITC Avant Garde" w:cstheme="minorBidi" w:hint="default"/>
        <w:b/>
        <w:color w:val="auto"/>
      </w:rPr>
    </w:lvl>
    <w:lvl w:ilvl="3">
      <w:start w:val="1"/>
      <w:numFmt w:val="decimal"/>
      <w:lvlText w:val="%1.%2.%3.%4"/>
      <w:lvlJc w:val="left"/>
      <w:pPr>
        <w:ind w:left="720" w:hanging="720"/>
      </w:pPr>
      <w:rPr>
        <w:rFonts w:ascii="Arial" w:eastAsiaTheme="minorHAnsi" w:hAnsi="Arial" w:cs="Arial" w:hint="default"/>
        <w:b/>
        <w:color w:val="auto"/>
        <w:u w:val="none"/>
      </w:rPr>
    </w:lvl>
    <w:lvl w:ilvl="4">
      <w:start w:val="1"/>
      <w:numFmt w:val="decimal"/>
      <w:lvlText w:val="%1.%2.%3.%4.%5"/>
      <w:lvlJc w:val="left"/>
      <w:pPr>
        <w:ind w:left="1080" w:hanging="1080"/>
      </w:pPr>
      <w:rPr>
        <w:rFonts w:ascii="ITC Avant Garde" w:eastAsiaTheme="minorHAnsi" w:hAnsi="ITC Avant Garde" w:cstheme="minorBidi" w:hint="default"/>
        <w:b/>
        <w:color w:val="auto"/>
      </w:rPr>
    </w:lvl>
    <w:lvl w:ilvl="5">
      <w:start w:val="1"/>
      <w:numFmt w:val="decimal"/>
      <w:lvlText w:val="%1.%2.%3.%4.%5.%6"/>
      <w:lvlJc w:val="left"/>
      <w:pPr>
        <w:ind w:left="1080" w:hanging="1080"/>
      </w:pPr>
      <w:rPr>
        <w:rFonts w:asciiTheme="minorHAnsi" w:eastAsiaTheme="minorHAnsi" w:hAnsiTheme="minorHAnsi" w:cstheme="minorBidi" w:hint="default"/>
        <w:b w:val="0"/>
        <w:color w:val="auto"/>
      </w:rPr>
    </w:lvl>
    <w:lvl w:ilvl="6">
      <w:start w:val="1"/>
      <w:numFmt w:val="decimal"/>
      <w:lvlText w:val="%1.%2.%3.%4.%5.%6.%7"/>
      <w:lvlJc w:val="left"/>
      <w:pPr>
        <w:ind w:left="1440" w:hanging="1440"/>
      </w:pPr>
      <w:rPr>
        <w:rFonts w:asciiTheme="minorHAnsi" w:eastAsiaTheme="minorHAnsi" w:hAnsiTheme="minorHAnsi" w:cstheme="minorBidi" w:hint="default"/>
        <w:b w:val="0"/>
        <w:color w:val="auto"/>
      </w:rPr>
    </w:lvl>
    <w:lvl w:ilvl="7">
      <w:start w:val="1"/>
      <w:numFmt w:val="decimal"/>
      <w:lvlText w:val="%1.%2.%3.%4.%5.%6.%7.%8"/>
      <w:lvlJc w:val="left"/>
      <w:pPr>
        <w:ind w:left="1440" w:hanging="1440"/>
      </w:pPr>
      <w:rPr>
        <w:rFonts w:asciiTheme="minorHAnsi" w:eastAsiaTheme="minorHAnsi" w:hAnsiTheme="minorHAnsi" w:cstheme="minorBidi" w:hint="default"/>
        <w:b w:val="0"/>
        <w:color w:val="auto"/>
      </w:rPr>
    </w:lvl>
    <w:lvl w:ilvl="8">
      <w:start w:val="1"/>
      <w:numFmt w:val="decimal"/>
      <w:lvlText w:val="%1.%2.%3.%4.%5.%6.%7.%8.%9"/>
      <w:lvlJc w:val="left"/>
      <w:pPr>
        <w:ind w:left="1800" w:hanging="1800"/>
      </w:pPr>
      <w:rPr>
        <w:rFonts w:asciiTheme="minorHAnsi" w:eastAsiaTheme="minorHAnsi" w:hAnsiTheme="minorHAnsi" w:cstheme="minorBidi" w:hint="default"/>
        <w:b w:val="0"/>
        <w:color w:val="auto"/>
      </w:rPr>
    </w:lvl>
  </w:abstractNum>
  <w:abstractNum w:abstractNumId="18" w15:restartNumberingAfterBreak="0">
    <w:nsid w:val="29205DDE"/>
    <w:multiLevelType w:val="multilevel"/>
    <w:tmpl w:val="BA70FD50"/>
    <w:lvl w:ilvl="0">
      <w:start w:val="4"/>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CA1691F"/>
    <w:multiLevelType w:val="hybridMultilevel"/>
    <w:tmpl w:val="230CC80C"/>
    <w:lvl w:ilvl="0" w:tplc="4BF45752">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2DB23C10"/>
    <w:multiLevelType w:val="hybridMultilevel"/>
    <w:tmpl w:val="DF021234"/>
    <w:lvl w:ilvl="0" w:tplc="97E47692">
      <w:start w:val="1"/>
      <w:numFmt w:val="decimal"/>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0FE411F"/>
    <w:multiLevelType w:val="hybridMultilevel"/>
    <w:tmpl w:val="1A1AB2B4"/>
    <w:styleLink w:val="Estilo21"/>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7F74E15"/>
    <w:multiLevelType w:val="multilevel"/>
    <w:tmpl w:val="A4ECA06C"/>
    <w:lvl w:ilvl="0">
      <w:start w:val="3"/>
      <w:numFmt w:val="decimal"/>
      <w:lvlText w:val="%1"/>
      <w:lvlJc w:val="left"/>
      <w:pPr>
        <w:ind w:left="660" w:hanging="66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896170D"/>
    <w:multiLevelType w:val="hybridMultilevel"/>
    <w:tmpl w:val="16341D14"/>
    <w:lvl w:ilvl="0" w:tplc="0C0A0001">
      <w:start w:val="1"/>
      <w:numFmt w:val="bullet"/>
      <w:pStyle w:val="NormalBulletLevel2"/>
      <w:lvlText w:val=""/>
      <w:lvlJc w:val="left"/>
      <w:pPr>
        <w:tabs>
          <w:tab w:val="num" w:pos="9000"/>
        </w:tabs>
        <w:ind w:left="9000" w:hanging="360"/>
      </w:pPr>
      <w:rPr>
        <w:rFonts w:ascii="Symbol" w:hAnsi="Symbol" w:hint="default"/>
        <w:color w:val="auto"/>
      </w:rPr>
    </w:lvl>
    <w:lvl w:ilvl="1" w:tplc="0C0A0003">
      <w:start w:val="1"/>
      <w:numFmt w:val="bullet"/>
      <w:lvlText w:val="o"/>
      <w:lvlJc w:val="left"/>
      <w:pPr>
        <w:tabs>
          <w:tab w:val="num" w:pos="5400"/>
        </w:tabs>
        <w:ind w:left="5400" w:hanging="360"/>
      </w:pPr>
      <w:rPr>
        <w:rFonts w:ascii="Courier New" w:hAnsi="Courier New" w:hint="default"/>
      </w:rPr>
    </w:lvl>
    <w:lvl w:ilvl="2" w:tplc="0C0A0005" w:tentative="1">
      <w:start w:val="1"/>
      <w:numFmt w:val="bullet"/>
      <w:lvlText w:val=""/>
      <w:lvlJc w:val="left"/>
      <w:pPr>
        <w:tabs>
          <w:tab w:val="num" w:pos="6120"/>
        </w:tabs>
        <w:ind w:left="6120" w:hanging="360"/>
      </w:pPr>
      <w:rPr>
        <w:rFonts w:ascii="Wingdings" w:hAnsi="Wingdings" w:hint="default"/>
      </w:rPr>
    </w:lvl>
    <w:lvl w:ilvl="3" w:tplc="0C0A0001" w:tentative="1">
      <w:start w:val="1"/>
      <w:numFmt w:val="bullet"/>
      <w:lvlText w:val=""/>
      <w:lvlJc w:val="left"/>
      <w:pPr>
        <w:tabs>
          <w:tab w:val="num" w:pos="6840"/>
        </w:tabs>
        <w:ind w:left="6840" w:hanging="360"/>
      </w:pPr>
      <w:rPr>
        <w:rFonts w:ascii="Symbol" w:hAnsi="Symbol" w:hint="default"/>
      </w:rPr>
    </w:lvl>
    <w:lvl w:ilvl="4" w:tplc="0C0A0003" w:tentative="1">
      <w:start w:val="1"/>
      <w:numFmt w:val="bullet"/>
      <w:lvlText w:val="o"/>
      <w:lvlJc w:val="left"/>
      <w:pPr>
        <w:tabs>
          <w:tab w:val="num" w:pos="7560"/>
        </w:tabs>
        <w:ind w:left="7560" w:hanging="360"/>
      </w:pPr>
      <w:rPr>
        <w:rFonts w:ascii="Courier New" w:hAnsi="Courier New" w:hint="default"/>
      </w:rPr>
    </w:lvl>
    <w:lvl w:ilvl="5" w:tplc="0C0A0005" w:tentative="1">
      <w:start w:val="1"/>
      <w:numFmt w:val="bullet"/>
      <w:lvlText w:val=""/>
      <w:lvlJc w:val="left"/>
      <w:pPr>
        <w:tabs>
          <w:tab w:val="num" w:pos="8280"/>
        </w:tabs>
        <w:ind w:left="8280" w:hanging="360"/>
      </w:pPr>
      <w:rPr>
        <w:rFonts w:ascii="Wingdings" w:hAnsi="Wingdings" w:hint="default"/>
      </w:rPr>
    </w:lvl>
    <w:lvl w:ilvl="6" w:tplc="0C0A0001" w:tentative="1">
      <w:start w:val="1"/>
      <w:numFmt w:val="bullet"/>
      <w:lvlText w:val=""/>
      <w:lvlJc w:val="left"/>
      <w:pPr>
        <w:tabs>
          <w:tab w:val="num" w:pos="9000"/>
        </w:tabs>
        <w:ind w:left="9000" w:hanging="360"/>
      </w:pPr>
      <w:rPr>
        <w:rFonts w:ascii="Symbol" w:hAnsi="Symbol" w:hint="default"/>
      </w:rPr>
    </w:lvl>
    <w:lvl w:ilvl="7" w:tplc="0C0A0003" w:tentative="1">
      <w:start w:val="1"/>
      <w:numFmt w:val="bullet"/>
      <w:lvlText w:val="o"/>
      <w:lvlJc w:val="left"/>
      <w:pPr>
        <w:tabs>
          <w:tab w:val="num" w:pos="9720"/>
        </w:tabs>
        <w:ind w:left="9720" w:hanging="360"/>
      </w:pPr>
      <w:rPr>
        <w:rFonts w:ascii="Courier New" w:hAnsi="Courier New" w:hint="default"/>
      </w:rPr>
    </w:lvl>
    <w:lvl w:ilvl="8" w:tplc="0C0A0005" w:tentative="1">
      <w:start w:val="1"/>
      <w:numFmt w:val="bullet"/>
      <w:lvlText w:val=""/>
      <w:lvlJc w:val="left"/>
      <w:pPr>
        <w:tabs>
          <w:tab w:val="num" w:pos="10440"/>
        </w:tabs>
        <w:ind w:left="10440" w:hanging="360"/>
      </w:pPr>
      <w:rPr>
        <w:rFonts w:ascii="Wingdings" w:hAnsi="Wingdings" w:hint="default"/>
      </w:rPr>
    </w:lvl>
  </w:abstractNum>
  <w:abstractNum w:abstractNumId="24" w15:restartNumberingAfterBreak="0">
    <w:nsid w:val="3A5D4558"/>
    <w:multiLevelType w:val="hybridMultilevel"/>
    <w:tmpl w:val="71D8DCF0"/>
    <w:lvl w:ilvl="0" w:tplc="E74A90CC">
      <w:start w:val="1"/>
      <w:numFmt w:val="decimal"/>
      <w:pStyle w:val="Titulo3"/>
      <w:lvlText w:val="5.5.%1."/>
      <w:lvlJc w:val="left"/>
      <w:pPr>
        <w:tabs>
          <w:tab w:val="num" w:pos="1440"/>
        </w:tabs>
        <w:ind w:left="1440" w:hanging="360"/>
      </w:pPr>
      <w:rPr>
        <w:rFonts w:cs="Times New Roman" w:hint="default"/>
        <w:b/>
      </w:rPr>
    </w:lvl>
    <w:lvl w:ilvl="1" w:tplc="61928B96" w:tentative="1">
      <w:start w:val="1"/>
      <w:numFmt w:val="lowerLetter"/>
      <w:lvlText w:val="%2."/>
      <w:lvlJc w:val="left"/>
      <w:pPr>
        <w:tabs>
          <w:tab w:val="num" w:pos="1440"/>
        </w:tabs>
        <w:ind w:left="1440" w:hanging="360"/>
      </w:pPr>
      <w:rPr>
        <w:rFonts w:cs="Times New Roman"/>
      </w:rPr>
    </w:lvl>
    <w:lvl w:ilvl="2" w:tplc="90FC7C24" w:tentative="1">
      <w:start w:val="1"/>
      <w:numFmt w:val="lowerRoman"/>
      <w:lvlText w:val="%3."/>
      <w:lvlJc w:val="right"/>
      <w:pPr>
        <w:tabs>
          <w:tab w:val="num" w:pos="2160"/>
        </w:tabs>
        <w:ind w:left="2160" w:hanging="180"/>
      </w:pPr>
      <w:rPr>
        <w:rFonts w:cs="Times New Roman"/>
      </w:rPr>
    </w:lvl>
    <w:lvl w:ilvl="3" w:tplc="F18ACDDA" w:tentative="1">
      <w:start w:val="1"/>
      <w:numFmt w:val="decimal"/>
      <w:lvlText w:val="%4."/>
      <w:lvlJc w:val="left"/>
      <w:pPr>
        <w:tabs>
          <w:tab w:val="num" w:pos="2880"/>
        </w:tabs>
        <w:ind w:left="2880" w:hanging="360"/>
      </w:pPr>
      <w:rPr>
        <w:rFonts w:cs="Times New Roman"/>
      </w:rPr>
    </w:lvl>
    <w:lvl w:ilvl="4" w:tplc="A776F5D8" w:tentative="1">
      <w:start w:val="1"/>
      <w:numFmt w:val="lowerLetter"/>
      <w:lvlText w:val="%5."/>
      <w:lvlJc w:val="left"/>
      <w:pPr>
        <w:tabs>
          <w:tab w:val="num" w:pos="3600"/>
        </w:tabs>
        <w:ind w:left="3600" w:hanging="360"/>
      </w:pPr>
      <w:rPr>
        <w:rFonts w:cs="Times New Roman"/>
      </w:rPr>
    </w:lvl>
    <w:lvl w:ilvl="5" w:tplc="15548B24" w:tentative="1">
      <w:start w:val="1"/>
      <w:numFmt w:val="lowerRoman"/>
      <w:lvlText w:val="%6."/>
      <w:lvlJc w:val="right"/>
      <w:pPr>
        <w:tabs>
          <w:tab w:val="num" w:pos="4320"/>
        </w:tabs>
        <w:ind w:left="4320" w:hanging="180"/>
      </w:pPr>
      <w:rPr>
        <w:rFonts w:cs="Times New Roman"/>
      </w:rPr>
    </w:lvl>
    <w:lvl w:ilvl="6" w:tplc="8D100DDA" w:tentative="1">
      <w:start w:val="1"/>
      <w:numFmt w:val="decimal"/>
      <w:lvlText w:val="%7."/>
      <w:lvlJc w:val="left"/>
      <w:pPr>
        <w:tabs>
          <w:tab w:val="num" w:pos="5040"/>
        </w:tabs>
        <w:ind w:left="5040" w:hanging="360"/>
      </w:pPr>
      <w:rPr>
        <w:rFonts w:cs="Times New Roman"/>
      </w:rPr>
    </w:lvl>
    <w:lvl w:ilvl="7" w:tplc="BC80ED2A" w:tentative="1">
      <w:start w:val="1"/>
      <w:numFmt w:val="lowerLetter"/>
      <w:lvlText w:val="%8."/>
      <w:lvlJc w:val="left"/>
      <w:pPr>
        <w:tabs>
          <w:tab w:val="num" w:pos="5760"/>
        </w:tabs>
        <w:ind w:left="5760" w:hanging="360"/>
      </w:pPr>
      <w:rPr>
        <w:rFonts w:cs="Times New Roman"/>
      </w:rPr>
    </w:lvl>
    <w:lvl w:ilvl="8" w:tplc="0AF8484E" w:tentative="1">
      <w:start w:val="1"/>
      <w:numFmt w:val="lowerRoman"/>
      <w:lvlText w:val="%9."/>
      <w:lvlJc w:val="right"/>
      <w:pPr>
        <w:tabs>
          <w:tab w:val="num" w:pos="6480"/>
        </w:tabs>
        <w:ind w:left="6480" w:hanging="180"/>
      </w:pPr>
      <w:rPr>
        <w:rFonts w:cs="Times New Roman"/>
      </w:rPr>
    </w:lvl>
  </w:abstractNum>
  <w:abstractNum w:abstractNumId="25" w15:restartNumberingAfterBreak="0">
    <w:nsid w:val="3F0D1D71"/>
    <w:multiLevelType w:val="hybridMultilevel"/>
    <w:tmpl w:val="660404B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6"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25C0717"/>
    <w:multiLevelType w:val="hybridMultilevel"/>
    <w:tmpl w:val="42669B22"/>
    <w:lvl w:ilvl="0" w:tplc="0C0A0001">
      <w:start w:val="1"/>
      <w:numFmt w:val="bullet"/>
      <w:pStyle w:val="NormalBulletChar"/>
      <w:lvlText w:val=""/>
      <w:lvlJc w:val="left"/>
      <w:pPr>
        <w:tabs>
          <w:tab w:val="num" w:pos="360"/>
        </w:tabs>
        <w:ind w:left="360" w:hanging="360"/>
      </w:pPr>
      <w:rPr>
        <w:rFonts w:ascii="Symbol" w:hAnsi="Symbol" w:hint="default"/>
        <w:color w:val="0000FF"/>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478B62CA"/>
    <w:multiLevelType w:val="hybridMultilevel"/>
    <w:tmpl w:val="3C481B1A"/>
    <w:lvl w:ilvl="0" w:tplc="1548E4B8">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E2F8F27A">
      <w:start w:val="1"/>
      <w:numFmt w:val="bullet"/>
      <w:lvlText w:val=""/>
      <w:lvlJc w:val="left"/>
      <w:pPr>
        <w:tabs>
          <w:tab w:val="num" w:pos="1440"/>
        </w:tabs>
        <w:ind w:left="1440" w:hanging="360"/>
      </w:pPr>
      <w:rPr>
        <w:rFonts w:ascii="Symbol" w:hAnsi="Symbol" w:hint="default"/>
        <w:sz w:val="24"/>
      </w:rPr>
    </w:lvl>
    <w:lvl w:ilvl="2" w:tplc="FCFAC6A4" w:tentative="1">
      <w:start w:val="1"/>
      <w:numFmt w:val="lowerRoman"/>
      <w:lvlText w:val="%3."/>
      <w:lvlJc w:val="right"/>
      <w:pPr>
        <w:ind w:left="2160" w:hanging="180"/>
      </w:pPr>
      <w:rPr>
        <w:rFonts w:cs="Times New Roman"/>
      </w:rPr>
    </w:lvl>
    <w:lvl w:ilvl="3" w:tplc="0DEC55E4" w:tentative="1">
      <w:start w:val="1"/>
      <w:numFmt w:val="decimal"/>
      <w:lvlText w:val="%4."/>
      <w:lvlJc w:val="left"/>
      <w:pPr>
        <w:ind w:left="2880" w:hanging="360"/>
      </w:pPr>
      <w:rPr>
        <w:rFonts w:cs="Times New Roman"/>
      </w:rPr>
    </w:lvl>
    <w:lvl w:ilvl="4" w:tplc="738C537C" w:tentative="1">
      <w:start w:val="1"/>
      <w:numFmt w:val="lowerLetter"/>
      <w:lvlText w:val="%5."/>
      <w:lvlJc w:val="left"/>
      <w:pPr>
        <w:ind w:left="3600" w:hanging="360"/>
      </w:pPr>
      <w:rPr>
        <w:rFonts w:cs="Times New Roman"/>
      </w:rPr>
    </w:lvl>
    <w:lvl w:ilvl="5" w:tplc="3F74B1FC" w:tentative="1">
      <w:start w:val="1"/>
      <w:numFmt w:val="lowerRoman"/>
      <w:lvlText w:val="%6."/>
      <w:lvlJc w:val="right"/>
      <w:pPr>
        <w:ind w:left="4320" w:hanging="180"/>
      </w:pPr>
      <w:rPr>
        <w:rFonts w:cs="Times New Roman"/>
      </w:rPr>
    </w:lvl>
    <w:lvl w:ilvl="6" w:tplc="C5D0588A" w:tentative="1">
      <w:start w:val="1"/>
      <w:numFmt w:val="decimal"/>
      <w:lvlText w:val="%7."/>
      <w:lvlJc w:val="left"/>
      <w:pPr>
        <w:ind w:left="5040" w:hanging="360"/>
      </w:pPr>
      <w:rPr>
        <w:rFonts w:cs="Times New Roman"/>
      </w:rPr>
    </w:lvl>
    <w:lvl w:ilvl="7" w:tplc="2C6EBDC6" w:tentative="1">
      <w:start w:val="1"/>
      <w:numFmt w:val="lowerLetter"/>
      <w:lvlText w:val="%8."/>
      <w:lvlJc w:val="left"/>
      <w:pPr>
        <w:ind w:left="5760" w:hanging="360"/>
      </w:pPr>
      <w:rPr>
        <w:rFonts w:cs="Times New Roman"/>
      </w:rPr>
    </w:lvl>
    <w:lvl w:ilvl="8" w:tplc="F7C4B532" w:tentative="1">
      <w:start w:val="1"/>
      <w:numFmt w:val="lowerRoman"/>
      <w:lvlText w:val="%9."/>
      <w:lvlJc w:val="right"/>
      <w:pPr>
        <w:ind w:left="6480" w:hanging="180"/>
      </w:pPr>
      <w:rPr>
        <w:rFonts w:cs="Times New Roman"/>
      </w:rPr>
    </w:lvl>
  </w:abstractNum>
  <w:abstractNum w:abstractNumId="30" w15:restartNumberingAfterBreak="0">
    <w:nsid w:val="489676A0"/>
    <w:multiLevelType w:val="hybridMultilevel"/>
    <w:tmpl w:val="344A5888"/>
    <w:styleLink w:val="Estilo2"/>
    <w:lvl w:ilvl="0" w:tplc="DF9292D8">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15:restartNumberingAfterBreak="0">
    <w:nsid w:val="4D4106D0"/>
    <w:multiLevelType w:val="hybridMultilevel"/>
    <w:tmpl w:val="FFFFFFFF"/>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hint="default"/>
      </w:rPr>
    </w:lvl>
    <w:lvl w:ilvl="8" w:tplc="080A0005">
      <w:start w:val="1"/>
      <w:numFmt w:val="bullet"/>
      <w:lvlText w:val=""/>
      <w:lvlJc w:val="left"/>
      <w:pPr>
        <w:ind w:left="6480" w:hanging="360"/>
      </w:pPr>
      <w:rPr>
        <w:rFonts w:ascii="Wingdings" w:hAnsi="Wingdings" w:hint="default"/>
      </w:rPr>
    </w:lvl>
  </w:abstractNum>
  <w:abstractNum w:abstractNumId="34" w15:restartNumberingAfterBreak="0">
    <w:nsid w:val="4F7456F1"/>
    <w:multiLevelType w:val="hybridMultilevel"/>
    <w:tmpl w:val="6D3866DE"/>
    <w:lvl w:ilvl="0" w:tplc="E27652DC">
      <w:start w:val="1"/>
      <w:numFmt w:val="bullet"/>
      <w:pStyle w:val="mifat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5" w15:restartNumberingAfterBreak="0">
    <w:nsid w:val="520F5E08"/>
    <w:multiLevelType w:val="hybridMultilevel"/>
    <w:tmpl w:val="555C0C0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3023AC7"/>
    <w:multiLevelType w:val="hybridMultilevel"/>
    <w:tmpl w:val="7EEE0E9A"/>
    <w:lvl w:ilvl="0" w:tplc="0C0A0001">
      <w:start w:val="1"/>
      <w:numFmt w:val="decimal"/>
      <w:pStyle w:val="Titulo30"/>
      <w:lvlText w:val="6.%1."/>
      <w:lvlJc w:val="left"/>
      <w:pPr>
        <w:tabs>
          <w:tab w:val="num" w:pos="853"/>
        </w:tabs>
        <w:ind w:left="700" w:hanging="34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37" w15:restartNumberingAfterBreak="0">
    <w:nsid w:val="54981E3B"/>
    <w:multiLevelType w:val="hybridMultilevel"/>
    <w:tmpl w:val="2A1CBEDA"/>
    <w:lvl w:ilvl="0" w:tplc="35F2DD4C">
      <w:start w:val="1"/>
      <w:numFmt w:val="lowerLetter"/>
      <w:lvlText w:val="%1)"/>
      <w:legacy w:legacy="1" w:legacySpace="0" w:legacyIndent="720"/>
      <w:lvlJc w:val="left"/>
      <w:pPr>
        <w:ind w:left="720" w:hanging="720"/>
      </w:pPr>
      <w:rPr>
        <w:rFonts w:cs="Times New Roman"/>
        <w:b w:val="0"/>
        <w:bCs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15:restartNumberingAfterBreak="0">
    <w:nsid w:val="5CBB2A7D"/>
    <w:multiLevelType w:val="hybridMultilevel"/>
    <w:tmpl w:val="EB46A22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64E43EA3"/>
    <w:multiLevelType w:val="hybridMultilevel"/>
    <w:tmpl w:val="240E9C5A"/>
    <w:lvl w:ilvl="0" w:tplc="FFFFFFFF">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FFFFFFFF">
      <w:start w:val="1"/>
      <w:numFmt w:val="bullet"/>
      <w:lvlText w:val=""/>
      <w:lvlJc w:val="left"/>
      <w:pPr>
        <w:tabs>
          <w:tab w:val="num" w:pos="1646"/>
        </w:tabs>
        <w:ind w:left="1646" w:hanging="360"/>
      </w:pPr>
      <w:rPr>
        <w:rFonts w:ascii="Symbol" w:hAnsi="Symbol" w:hint="default"/>
        <w:b/>
        <w:i w:val="0"/>
        <w:sz w:val="20"/>
      </w:rPr>
    </w:lvl>
    <w:lvl w:ilvl="2" w:tplc="FFFFFFFF">
      <w:numFmt w:val="bullet"/>
      <w:lvlText w:val="-"/>
      <w:lvlJc w:val="left"/>
      <w:pPr>
        <w:tabs>
          <w:tab w:val="num" w:pos="2891"/>
        </w:tabs>
        <w:ind w:left="2891" w:hanging="705"/>
      </w:pPr>
      <w:rPr>
        <w:rFonts w:ascii="Arial" w:eastAsia="Times New Roman" w:hAnsi="Arial" w:hint="default"/>
      </w:rPr>
    </w:lvl>
    <w:lvl w:ilvl="3" w:tplc="FFFFFFFF">
      <w:start w:val="16"/>
      <w:numFmt w:val="upperLetter"/>
      <w:lvlText w:val="%4-"/>
      <w:lvlJc w:val="left"/>
      <w:pPr>
        <w:tabs>
          <w:tab w:val="num" w:pos="3161"/>
        </w:tabs>
        <w:ind w:left="3161" w:hanging="435"/>
      </w:pPr>
      <w:rPr>
        <w:rFonts w:cs="Times New Roman" w:hint="default"/>
        <w:b w:val="0"/>
      </w:rPr>
    </w:lvl>
    <w:lvl w:ilvl="4" w:tplc="FFFFFFFF" w:tentative="1">
      <w:start w:val="1"/>
      <w:numFmt w:val="lowerLetter"/>
      <w:lvlText w:val="%5."/>
      <w:lvlJc w:val="left"/>
      <w:pPr>
        <w:tabs>
          <w:tab w:val="num" w:pos="3806"/>
        </w:tabs>
        <w:ind w:left="3806" w:hanging="360"/>
      </w:pPr>
      <w:rPr>
        <w:rFonts w:cs="Times New Roman"/>
      </w:rPr>
    </w:lvl>
    <w:lvl w:ilvl="5" w:tplc="FFFFFFFF" w:tentative="1">
      <w:start w:val="1"/>
      <w:numFmt w:val="lowerRoman"/>
      <w:lvlText w:val="%6."/>
      <w:lvlJc w:val="right"/>
      <w:pPr>
        <w:tabs>
          <w:tab w:val="num" w:pos="4526"/>
        </w:tabs>
        <w:ind w:left="4526" w:hanging="180"/>
      </w:pPr>
      <w:rPr>
        <w:rFonts w:cs="Times New Roman"/>
      </w:rPr>
    </w:lvl>
    <w:lvl w:ilvl="6" w:tplc="FFFFFFFF" w:tentative="1">
      <w:start w:val="1"/>
      <w:numFmt w:val="decimal"/>
      <w:lvlText w:val="%7."/>
      <w:lvlJc w:val="left"/>
      <w:pPr>
        <w:tabs>
          <w:tab w:val="num" w:pos="5246"/>
        </w:tabs>
        <w:ind w:left="5246" w:hanging="360"/>
      </w:pPr>
      <w:rPr>
        <w:rFonts w:cs="Times New Roman"/>
      </w:rPr>
    </w:lvl>
    <w:lvl w:ilvl="7" w:tplc="FFFFFFFF" w:tentative="1">
      <w:start w:val="1"/>
      <w:numFmt w:val="lowerLetter"/>
      <w:lvlText w:val="%8."/>
      <w:lvlJc w:val="left"/>
      <w:pPr>
        <w:tabs>
          <w:tab w:val="num" w:pos="5966"/>
        </w:tabs>
        <w:ind w:left="5966" w:hanging="360"/>
      </w:pPr>
      <w:rPr>
        <w:rFonts w:cs="Times New Roman"/>
      </w:rPr>
    </w:lvl>
    <w:lvl w:ilvl="8" w:tplc="FFFFFFFF" w:tentative="1">
      <w:start w:val="1"/>
      <w:numFmt w:val="lowerRoman"/>
      <w:lvlText w:val="%9."/>
      <w:lvlJc w:val="right"/>
      <w:pPr>
        <w:tabs>
          <w:tab w:val="num" w:pos="6686"/>
        </w:tabs>
        <w:ind w:left="6686" w:hanging="180"/>
      </w:pPr>
      <w:rPr>
        <w:rFonts w:cs="Times New Roman"/>
      </w:rPr>
    </w:lvl>
  </w:abstractNum>
  <w:abstractNum w:abstractNumId="40" w15:restartNumberingAfterBreak="0">
    <w:nsid w:val="65AF27F7"/>
    <w:multiLevelType w:val="hybridMultilevel"/>
    <w:tmpl w:val="ECE6B1B4"/>
    <w:styleLink w:val="Estilo11"/>
    <w:lvl w:ilvl="0" w:tplc="080A0001">
      <w:start w:val="1"/>
      <w:numFmt w:val="bullet"/>
      <w:lvlText w:val=""/>
      <w:lvlJc w:val="left"/>
      <w:pPr>
        <w:ind w:left="785" w:hanging="360"/>
      </w:pPr>
      <w:rPr>
        <w:rFonts w:ascii="Symbol" w:hAnsi="Symbol"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664C5073"/>
    <w:multiLevelType w:val="hybridMultilevel"/>
    <w:tmpl w:val="2926EA34"/>
    <w:lvl w:ilvl="0" w:tplc="0D5E468E">
      <w:start w:val="1"/>
      <w:numFmt w:val="lowerLetter"/>
      <w:lvlText w:val="%1)"/>
      <w:lvlJc w:val="left"/>
      <w:pPr>
        <w:ind w:left="720" w:hanging="360"/>
      </w:pPr>
      <w:rPr>
        <w:rFonts w:cs="Times New Roman" w:hint="default"/>
      </w:rPr>
    </w:lvl>
    <w:lvl w:ilvl="1" w:tplc="0D5E468E">
      <w:start w:val="1"/>
      <w:numFmt w:val="lowerLetter"/>
      <w:lvlText w:val="%2)"/>
      <w:lvlJc w:val="left"/>
      <w:pPr>
        <w:ind w:left="1440" w:hanging="360"/>
      </w:pPr>
      <w:rPr>
        <w:rFonts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Monotype Sorts" w:hAnsi="Monotype Sorts" w:hint="default"/>
        <w:color w:val="800000"/>
        <w:sz w:val="16"/>
      </w:rPr>
    </w:lvl>
  </w:abstractNum>
  <w:abstractNum w:abstractNumId="43" w15:restartNumberingAfterBreak="0">
    <w:nsid w:val="6B097908"/>
    <w:multiLevelType w:val="hybridMultilevel"/>
    <w:tmpl w:val="D624BC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17600A1"/>
    <w:multiLevelType w:val="hybridMultilevel"/>
    <w:tmpl w:val="031CA604"/>
    <w:lvl w:ilvl="0" w:tplc="EA8EE024">
      <w:start w:val="1"/>
      <w:numFmt w:val="decimal"/>
      <w:pStyle w:val="Titulo3--"/>
      <w:lvlText w:val="7.%1."/>
      <w:lvlJc w:val="left"/>
      <w:pPr>
        <w:tabs>
          <w:tab w:val="num" w:pos="853"/>
        </w:tabs>
        <w:ind w:left="700" w:hanging="340"/>
      </w:pPr>
      <w:rPr>
        <w:rFonts w:cs="Times New Roman" w:hint="default"/>
      </w:rPr>
    </w:lvl>
    <w:lvl w:ilvl="1" w:tplc="EA4C0350"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71E10BD2"/>
    <w:multiLevelType w:val="hybridMultilevel"/>
    <w:tmpl w:val="1298996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6DD3B50"/>
    <w:multiLevelType w:val="multilevel"/>
    <w:tmpl w:val="B9BE2D34"/>
    <w:styleLink w:val="Estilo1"/>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7" w15:restartNumberingAfterBreak="0">
    <w:nsid w:val="774A2352"/>
    <w:multiLevelType w:val="hybridMultilevel"/>
    <w:tmpl w:val="E8FE0CF8"/>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48" w15:restartNumberingAfterBreak="0">
    <w:nsid w:val="77925EBB"/>
    <w:multiLevelType w:val="hybridMultilevel"/>
    <w:tmpl w:val="96C6B18C"/>
    <w:lvl w:ilvl="0" w:tplc="13B8C9F4">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42841CB0">
      <w:start w:val="1"/>
      <w:numFmt w:val="decimal"/>
      <w:lvlText w:val="%2)"/>
      <w:lvlJc w:val="left"/>
      <w:pPr>
        <w:tabs>
          <w:tab w:val="num" w:pos="1440"/>
        </w:tabs>
        <w:ind w:left="1440" w:hanging="360"/>
      </w:pPr>
      <w:rPr>
        <w:rFonts w:cs="Times New Roman" w:hint="default"/>
      </w:rPr>
    </w:lvl>
    <w:lvl w:ilvl="2" w:tplc="0D5E468E">
      <w:start w:val="1"/>
      <w:numFmt w:val="lowerLetter"/>
      <w:lvlText w:val="%3)"/>
      <w:lvlJc w:val="left"/>
      <w:pPr>
        <w:tabs>
          <w:tab w:val="num" w:pos="2340"/>
        </w:tabs>
        <w:ind w:left="2340" w:hanging="360"/>
      </w:pPr>
      <w:rPr>
        <w:rFonts w:cs="Times New Roman" w:hint="default"/>
      </w:rPr>
    </w:lvl>
    <w:lvl w:ilvl="3" w:tplc="064E2B02" w:tentative="1">
      <w:start w:val="1"/>
      <w:numFmt w:val="decimal"/>
      <w:lvlText w:val="%4."/>
      <w:lvlJc w:val="left"/>
      <w:pPr>
        <w:tabs>
          <w:tab w:val="num" w:pos="2880"/>
        </w:tabs>
        <w:ind w:left="2880" w:hanging="360"/>
      </w:pPr>
      <w:rPr>
        <w:rFonts w:cs="Times New Roman"/>
      </w:rPr>
    </w:lvl>
    <w:lvl w:ilvl="4" w:tplc="52DAE3A4" w:tentative="1">
      <w:start w:val="1"/>
      <w:numFmt w:val="lowerLetter"/>
      <w:lvlText w:val="%5."/>
      <w:lvlJc w:val="left"/>
      <w:pPr>
        <w:tabs>
          <w:tab w:val="num" w:pos="3600"/>
        </w:tabs>
        <w:ind w:left="3600" w:hanging="360"/>
      </w:pPr>
      <w:rPr>
        <w:rFonts w:cs="Times New Roman"/>
      </w:rPr>
    </w:lvl>
    <w:lvl w:ilvl="5" w:tplc="B8B456DC" w:tentative="1">
      <w:start w:val="1"/>
      <w:numFmt w:val="lowerRoman"/>
      <w:lvlText w:val="%6."/>
      <w:lvlJc w:val="right"/>
      <w:pPr>
        <w:tabs>
          <w:tab w:val="num" w:pos="4320"/>
        </w:tabs>
        <w:ind w:left="4320" w:hanging="180"/>
      </w:pPr>
      <w:rPr>
        <w:rFonts w:cs="Times New Roman"/>
      </w:rPr>
    </w:lvl>
    <w:lvl w:ilvl="6" w:tplc="B7BC2BE6" w:tentative="1">
      <w:start w:val="1"/>
      <w:numFmt w:val="decimal"/>
      <w:lvlText w:val="%7."/>
      <w:lvlJc w:val="left"/>
      <w:pPr>
        <w:tabs>
          <w:tab w:val="num" w:pos="5040"/>
        </w:tabs>
        <w:ind w:left="5040" w:hanging="360"/>
      </w:pPr>
      <w:rPr>
        <w:rFonts w:cs="Times New Roman"/>
      </w:rPr>
    </w:lvl>
    <w:lvl w:ilvl="7" w:tplc="679C24B8" w:tentative="1">
      <w:start w:val="1"/>
      <w:numFmt w:val="lowerLetter"/>
      <w:lvlText w:val="%8."/>
      <w:lvlJc w:val="left"/>
      <w:pPr>
        <w:tabs>
          <w:tab w:val="num" w:pos="5760"/>
        </w:tabs>
        <w:ind w:left="5760" w:hanging="360"/>
      </w:pPr>
      <w:rPr>
        <w:rFonts w:cs="Times New Roman"/>
      </w:rPr>
    </w:lvl>
    <w:lvl w:ilvl="8" w:tplc="2B082CC4" w:tentative="1">
      <w:start w:val="1"/>
      <w:numFmt w:val="lowerRoman"/>
      <w:lvlText w:val="%9."/>
      <w:lvlJc w:val="right"/>
      <w:pPr>
        <w:tabs>
          <w:tab w:val="num" w:pos="6480"/>
        </w:tabs>
        <w:ind w:left="6480" w:hanging="180"/>
      </w:pPr>
      <w:rPr>
        <w:rFonts w:cs="Times New Roman"/>
      </w:rPr>
    </w:lvl>
  </w:abstractNum>
  <w:abstractNum w:abstractNumId="49" w15:restartNumberingAfterBreak="0">
    <w:nsid w:val="7808273E"/>
    <w:multiLevelType w:val="hybridMultilevel"/>
    <w:tmpl w:val="635E94DA"/>
    <w:lvl w:ilvl="0" w:tplc="4A46DCD2">
      <w:start w:val="1"/>
      <w:numFmt w:val="bullet"/>
      <w:lvlText w:val=""/>
      <w:lvlJc w:val="left"/>
      <w:pPr>
        <w:ind w:left="708" w:firstLine="0"/>
      </w:pPr>
      <w:rPr>
        <w:rFonts w:ascii="Symbol" w:eastAsia="Symbol" w:hAnsi="Symbol" w:cs="Symbol" w:hint="default"/>
        <w:b w:val="0"/>
        <w:bCs w:val="0"/>
        <w:i w:val="0"/>
        <w:iCs w:val="0"/>
        <w:w w:val="100"/>
        <w:sz w:val="22"/>
        <w:szCs w:val="22"/>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50"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52" w15:restartNumberingAfterBreak="0">
    <w:nsid w:val="7D3E0DF8"/>
    <w:multiLevelType w:val="multilevel"/>
    <w:tmpl w:val="FC6A391A"/>
    <w:lvl w:ilvl="0">
      <w:start w:val="5"/>
      <w:numFmt w:val="decimal"/>
      <w:lvlText w:val="%1."/>
      <w:lvlJc w:val="left"/>
      <w:pPr>
        <w:ind w:left="360" w:hanging="360"/>
      </w:pPr>
      <w:rPr>
        <w:rFonts w:hint="default"/>
        <w:color w:val="FFFFFF" w:themeColor="background1"/>
      </w:rPr>
    </w:lvl>
    <w:lvl w:ilvl="1">
      <w:start w:val="1"/>
      <w:numFmt w:val="decimal"/>
      <w:pStyle w:val="1TitPrin"/>
      <w:lvlText w:val="%1.%2."/>
      <w:lvlJc w:val="left"/>
      <w:pPr>
        <w:ind w:left="185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499" w:hanging="648"/>
      </w:pPr>
      <w:rPr>
        <w:rFonts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val="es-ES_tradnl"/>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DE04BCE"/>
    <w:multiLevelType w:val="hybridMultilevel"/>
    <w:tmpl w:val="728023AA"/>
    <w:lvl w:ilvl="0" w:tplc="A2529E06">
      <w:start w:val="1"/>
      <w:numFmt w:val="upperRoman"/>
      <w:pStyle w:val="TtulodeTDC1"/>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643853570">
    <w:abstractNumId w:val="26"/>
  </w:num>
  <w:num w:numId="2" w16cid:durableId="2056700">
    <w:abstractNumId w:val="50"/>
  </w:num>
  <w:num w:numId="3" w16cid:durableId="114640912">
    <w:abstractNumId w:val="2"/>
  </w:num>
  <w:num w:numId="4" w16cid:durableId="1403869027">
    <w:abstractNumId w:val="51"/>
  </w:num>
  <w:num w:numId="5" w16cid:durableId="587736456">
    <w:abstractNumId w:val="52"/>
  </w:num>
  <w:num w:numId="6" w16cid:durableId="1832678560">
    <w:abstractNumId w:val="40"/>
  </w:num>
  <w:num w:numId="7" w16cid:durableId="333725500">
    <w:abstractNumId w:val="34"/>
  </w:num>
  <w:num w:numId="8" w16cid:durableId="166022704">
    <w:abstractNumId w:val="21"/>
  </w:num>
  <w:num w:numId="9" w16cid:durableId="1337805796">
    <w:abstractNumId w:val="17"/>
  </w:num>
  <w:num w:numId="10" w16cid:durableId="665476195">
    <w:abstractNumId w:val="30"/>
  </w:num>
  <w:num w:numId="11" w16cid:durableId="1051081072">
    <w:abstractNumId w:val="23"/>
  </w:num>
  <w:num w:numId="12" w16cid:durableId="1839538699">
    <w:abstractNumId w:val="27"/>
  </w:num>
  <w:num w:numId="13" w16cid:durableId="1260799937">
    <w:abstractNumId w:val="39"/>
  </w:num>
  <w:num w:numId="14" w16cid:durableId="1701083093">
    <w:abstractNumId w:val="3"/>
  </w:num>
  <w:num w:numId="15" w16cid:durableId="1879852129">
    <w:abstractNumId w:val="48"/>
  </w:num>
  <w:num w:numId="16" w16cid:durableId="1193306685">
    <w:abstractNumId w:val="44"/>
  </w:num>
  <w:num w:numId="17" w16cid:durableId="1066105057">
    <w:abstractNumId w:val="36"/>
  </w:num>
  <w:num w:numId="18" w16cid:durableId="1633628934">
    <w:abstractNumId w:val="31"/>
  </w:num>
  <w:num w:numId="19" w16cid:durableId="2124156222">
    <w:abstractNumId w:val="5"/>
  </w:num>
  <w:num w:numId="20" w16cid:durableId="1653368820">
    <w:abstractNumId w:val="24"/>
  </w:num>
  <w:num w:numId="21" w16cid:durableId="485703966">
    <w:abstractNumId w:val="4"/>
  </w:num>
  <w:num w:numId="22" w16cid:durableId="910385973">
    <w:abstractNumId w:val="32"/>
  </w:num>
  <w:num w:numId="23" w16cid:durableId="1966153143">
    <w:abstractNumId w:val="7"/>
  </w:num>
  <w:num w:numId="24" w16cid:durableId="2051026040">
    <w:abstractNumId w:val="42"/>
  </w:num>
  <w:num w:numId="25" w16cid:durableId="1712341270">
    <w:abstractNumId w:val="29"/>
  </w:num>
  <w:num w:numId="26" w16cid:durableId="1594901447">
    <w:abstractNumId w:val="14"/>
  </w:num>
  <w:num w:numId="27" w16cid:durableId="1898590595">
    <w:abstractNumId w:val="46"/>
  </w:num>
  <w:num w:numId="28" w16cid:durableId="1428500506">
    <w:abstractNumId w:val="28"/>
  </w:num>
  <w:num w:numId="29" w16cid:durableId="714548579">
    <w:abstractNumId w:val="53"/>
  </w:num>
  <w:num w:numId="30" w16cid:durableId="912618844">
    <w:abstractNumId w:val="8"/>
  </w:num>
  <w:num w:numId="31" w16cid:durableId="2037651339">
    <w:abstractNumId w:val="19"/>
  </w:num>
  <w:num w:numId="32" w16cid:durableId="1688561858">
    <w:abstractNumId w:val="0"/>
  </w:num>
  <w:num w:numId="33" w16cid:durableId="760100483">
    <w:abstractNumId w:val="35"/>
  </w:num>
  <w:num w:numId="34" w16cid:durableId="1754207004">
    <w:abstractNumId w:val="41"/>
  </w:num>
  <w:num w:numId="35" w16cid:durableId="989478880">
    <w:abstractNumId w:val="1"/>
  </w:num>
  <w:num w:numId="36" w16cid:durableId="1168903749">
    <w:abstractNumId w:val="15"/>
  </w:num>
  <w:num w:numId="37" w16cid:durableId="1307199855">
    <w:abstractNumId w:val="37"/>
  </w:num>
  <w:num w:numId="38" w16cid:durableId="738792103">
    <w:abstractNumId w:val="11"/>
  </w:num>
  <w:num w:numId="39" w16cid:durableId="631208088">
    <w:abstractNumId w:val="18"/>
  </w:num>
  <w:num w:numId="40" w16cid:durableId="777405523">
    <w:abstractNumId w:val="9"/>
  </w:num>
  <w:num w:numId="41" w16cid:durableId="1512525169">
    <w:abstractNumId w:val="10"/>
  </w:num>
  <w:num w:numId="42" w16cid:durableId="1563907645">
    <w:abstractNumId w:val="22"/>
  </w:num>
  <w:num w:numId="43" w16cid:durableId="2088067309">
    <w:abstractNumId w:val="38"/>
  </w:num>
  <w:num w:numId="44" w16cid:durableId="496380978">
    <w:abstractNumId w:val="45"/>
  </w:num>
  <w:num w:numId="45" w16cid:durableId="1423649598">
    <w:abstractNumId w:val="47"/>
  </w:num>
  <w:num w:numId="46" w16cid:durableId="483008976">
    <w:abstractNumId w:val="16"/>
  </w:num>
  <w:num w:numId="47" w16cid:durableId="1726639637">
    <w:abstractNumId w:val="13"/>
  </w:num>
  <w:num w:numId="48" w16cid:durableId="1812399817">
    <w:abstractNumId w:val="6"/>
  </w:num>
  <w:num w:numId="49" w16cid:durableId="1093822157">
    <w:abstractNumId w:val="49"/>
  </w:num>
  <w:num w:numId="50" w16cid:durableId="990134301">
    <w:abstractNumId w:val="43"/>
  </w:num>
  <w:num w:numId="51" w16cid:durableId="1806770409">
    <w:abstractNumId w:val="12"/>
  </w:num>
  <w:num w:numId="52" w16cid:durableId="519858349">
    <w:abstractNumId w:val="20"/>
  </w:num>
  <w:num w:numId="53" w16cid:durableId="1102839952">
    <w:abstractNumId w:val="25"/>
  </w:num>
  <w:num w:numId="54" w16cid:durableId="88237638">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evenAndOddHeaders/>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DE9"/>
    <w:rsid w:val="000000F0"/>
    <w:rsid w:val="000002CE"/>
    <w:rsid w:val="0000040B"/>
    <w:rsid w:val="00000F94"/>
    <w:rsid w:val="00001022"/>
    <w:rsid w:val="00001084"/>
    <w:rsid w:val="000011A5"/>
    <w:rsid w:val="0000183E"/>
    <w:rsid w:val="00001EA1"/>
    <w:rsid w:val="00001F24"/>
    <w:rsid w:val="00002266"/>
    <w:rsid w:val="000027EC"/>
    <w:rsid w:val="00002D59"/>
    <w:rsid w:val="00003095"/>
    <w:rsid w:val="000030AA"/>
    <w:rsid w:val="000033D7"/>
    <w:rsid w:val="00003C78"/>
    <w:rsid w:val="000040F4"/>
    <w:rsid w:val="000048B8"/>
    <w:rsid w:val="00004910"/>
    <w:rsid w:val="00004A14"/>
    <w:rsid w:val="00004EEE"/>
    <w:rsid w:val="00005429"/>
    <w:rsid w:val="000056B0"/>
    <w:rsid w:val="00005B4B"/>
    <w:rsid w:val="00005D82"/>
    <w:rsid w:val="00006433"/>
    <w:rsid w:val="0000667B"/>
    <w:rsid w:val="0000672B"/>
    <w:rsid w:val="00006B39"/>
    <w:rsid w:val="000076B4"/>
    <w:rsid w:val="00007D08"/>
    <w:rsid w:val="00007D09"/>
    <w:rsid w:val="00010015"/>
    <w:rsid w:val="00010147"/>
    <w:rsid w:val="0001049A"/>
    <w:rsid w:val="0001076F"/>
    <w:rsid w:val="00010A32"/>
    <w:rsid w:val="00010C36"/>
    <w:rsid w:val="0001140A"/>
    <w:rsid w:val="00011EF6"/>
    <w:rsid w:val="00012B3A"/>
    <w:rsid w:val="00012F22"/>
    <w:rsid w:val="0001303F"/>
    <w:rsid w:val="000133AA"/>
    <w:rsid w:val="0001359C"/>
    <w:rsid w:val="000139D6"/>
    <w:rsid w:val="00013F0C"/>
    <w:rsid w:val="000140D7"/>
    <w:rsid w:val="00014136"/>
    <w:rsid w:val="0001415C"/>
    <w:rsid w:val="000146BF"/>
    <w:rsid w:val="00014AA3"/>
    <w:rsid w:val="00014CE8"/>
    <w:rsid w:val="000153D9"/>
    <w:rsid w:val="00015A61"/>
    <w:rsid w:val="00015BAA"/>
    <w:rsid w:val="0001606E"/>
    <w:rsid w:val="000163A4"/>
    <w:rsid w:val="0001646C"/>
    <w:rsid w:val="00016DC5"/>
    <w:rsid w:val="00016F05"/>
    <w:rsid w:val="00017A84"/>
    <w:rsid w:val="00020023"/>
    <w:rsid w:val="0002004B"/>
    <w:rsid w:val="00020146"/>
    <w:rsid w:val="000201E0"/>
    <w:rsid w:val="000202F6"/>
    <w:rsid w:val="00020408"/>
    <w:rsid w:val="000205A6"/>
    <w:rsid w:val="0002063E"/>
    <w:rsid w:val="000208B6"/>
    <w:rsid w:val="00020C41"/>
    <w:rsid w:val="00021035"/>
    <w:rsid w:val="000214E9"/>
    <w:rsid w:val="000215C6"/>
    <w:rsid w:val="000218D5"/>
    <w:rsid w:val="000219A0"/>
    <w:rsid w:val="00021B35"/>
    <w:rsid w:val="000222D6"/>
    <w:rsid w:val="00022445"/>
    <w:rsid w:val="00022826"/>
    <w:rsid w:val="00022A65"/>
    <w:rsid w:val="00022C04"/>
    <w:rsid w:val="00023289"/>
    <w:rsid w:val="00023790"/>
    <w:rsid w:val="00023D6E"/>
    <w:rsid w:val="000242BB"/>
    <w:rsid w:val="00024D0D"/>
    <w:rsid w:val="0002569A"/>
    <w:rsid w:val="00025897"/>
    <w:rsid w:val="00025982"/>
    <w:rsid w:val="00025C03"/>
    <w:rsid w:val="00025FDE"/>
    <w:rsid w:val="00026075"/>
    <w:rsid w:val="0002646C"/>
    <w:rsid w:val="00026EED"/>
    <w:rsid w:val="000271CB"/>
    <w:rsid w:val="000271FF"/>
    <w:rsid w:val="00027499"/>
    <w:rsid w:val="0002759D"/>
    <w:rsid w:val="000278CA"/>
    <w:rsid w:val="00027989"/>
    <w:rsid w:val="00027ABB"/>
    <w:rsid w:val="00030809"/>
    <w:rsid w:val="000308F2"/>
    <w:rsid w:val="00030A5B"/>
    <w:rsid w:val="00030B80"/>
    <w:rsid w:val="0003148B"/>
    <w:rsid w:val="00031593"/>
    <w:rsid w:val="00031C7E"/>
    <w:rsid w:val="00031CA2"/>
    <w:rsid w:val="00031DF1"/>
    <w:rsid w:val="0003225C"/>
    <w:rsid w:val="000322B9"/>
    <w:rsid w:val="00032417"/>
    <w:rsid w:val="000325FC"/>
    <w:rsid w:val="0003262E"/>
    <w:rsid w:val="00032B0C"/>
    <w:rsid w:val="0003308D"/>
    <w:rsid w:val="0003315E"/>
    <w:rsid w:val="000337AD"/>
    <w:rsid w:val="000337B9"/>
    <w:rsid w:val="0003431E"/>
    <w:rsid w:val="00034864"/>
    <w:rsid w:val="00034870"/>
    <w:rsid w:val="000349CE"/>
    <w:rsid w:val="00034A2B"/>
    <w:rsid w:val="00034C41"/>
    <w:rsid w:val="00034CDD"/>
    <w:rsid w:val="00035801"/>
    <w:rsid w:val="0003647B"/>
    <w:rsid w:val="0003662C"/>
    <w:rsid w:val="0003679B"/>
    <w:rsid w:val="0003788D"/>
    <w:rsid w:val="00037DFA"/>
    <w:rsid w:val="00040610"/>
    <w:rsid w:val="00040733"/>
    <w:rsid w:val="00040865"/>
    <w:rsid w:val="00040A52"/>
    <w:rsid w:val="00040E08"/>
    <w:rsid w:val="000416E7"/>
    <w:rsid w:val="00041A92"/>
    <w:rsid w:val="00041CA2"/>
    <w:rsid w:val="00041D0B"/>
    <w:rsid w:val="00041D2D"/>
    <w:rsid w:val="00041E80"/>
    <w:rsid w:val="000428DF"/>
    <w:rsid w:val="00042AA7"/>
    <w:rsid w:val="00042D2B"/>
    <w:rsid w:val="00042F2B"/>
    <w:rsid w:val="0004335E"/>
    <w:rsid w:val="000435A2"/>
    <w:rsid w:val="00043A40"/>
    <w:rsid w:val="000442AC"/>
    <w:rsid w:val="00044FE0"/>
    <w:rsid w:val="000452A6"/>
    <w:rsid w:val="0004583D"/>
    <w:rsid w:val="00045BC2"/>
    <w:rsid w:val="000461D6"/>
    <w:rsid w:val="000461ED"/>
    <w:rsid w:val="0004659E"/>
    <w:rsid w:val="00046E2C"/>
    <w:rsid w:val="00046E63"/>
    <w:rsid w:val="0004771A"/>
    <w:rsid w:val="000478E8"/>
    <w:rsid w:val="00050613"/>
    <w:rsid w:val="00050785"/>
    <w:rsid w:val="000507B8"/>
    <w:rsid w:val="00051146"/>
    <w:rsid w:val="000513B9"/>
    <w:rsid w:val="000515A3"/>
    <w:rsid w:val="00051875"/>
    <w:rsid w:val="00052031"/>
    <w:rsid w:val="00052108"/>
    <w:rsid w:val="00052305"/>
    <w:rsid w:val="000526DE"/>
    <w:rsid w:val="00052AA3"/>
    <w:rsid w:val="0005348B"/>
    <w:rsid w:val="00053CEE"/>
    <w:rsid w:val="00053D9B"/>
    <w:rsid w:val="0005420D"/>
    <w:rsid w:val="00054386"/>
    <w:rsid w:val="0005483D"/>
    <w:rsid w:val="00054EA3"/>
    <w:rsid w:val="00055288"/>
    <w:rsid w:val="00055411"/>
    <w:rsid w:val="00055604"/>
    <w:rsid w:val="00055A81"/>
    <w:rsid w:val="00055E09"/>
    <w:rsid w:val="00055FB3"/>
    <w:rsid w:val="000561F5"/>
    <w:rsid w:val="00056472"/>
    <w:rsid w:val="000571F4"/>
    <w:rsid w:val="000573DC"/>
    <w:rsid w:val="000602BD"/>
    <w:rsid w:val="00060597"/>
    <w:rsid w:val="000605A2"/>
    <w:rsid w:val="00060A40"/>
    <w:rsid w:val="00060B5D"/>
    <w:rsid w:val="00060F63"/>
    <w:rsid w:val="0006100A"/>
    <w:rsid w:val="0006124E"/>
    <w:rsid w:val="00061311"/>
    <w:rsid w:val="00061979"/>
    <w:rsid w:val="00061D49"/>
    <w:rsid w:val="00062959"/>
    <w:rsid w:val="00062F95"/>
    <w:rsid w:val="0006394B"/>
    <w:rsid w:val="000639A4"/>
    <w:rsid w:val="00063C8D"/>
    <w:rsid w:val="00063E72"/>
    <w:rsid w:val="00063FB7"/>
    <w:rsid w:val="0006409B"/>
    <w:rsid w:val="00064430"/>
    <w:rsid w:val="00064601"/>
    <w:rsid w:val="00064BAE"/>
    <w:rsid w:val="00065570"/>
    <w:rsid w:val="00065AD6"/>
    <w:rsid w:val="00065CC5"/>
    <w:rsid w:val="000661BB"/>
    <w:rsid w:val="000664BC"/>
    <w:rsid w:val="00066555"/>
    <w:rsid w:val="0006660E"/>
    <w:rsid w:val="0006679F"/>
    <w:rsid w:val="00066E1B"/>
    <w:rsid w:val="00066F57"/>
    <w:rsid w:val="000672C0"/>
    <w:rsid w:val="000672C1"/>
    <w:rsid w:val="000674B4"/>
    <w:rsid w:val="000677F9"/>
    <w:rsid w:val="00067920"/>
    <w:rsid w:val="00070E05"/>
    <w:rsid w:val="00071365"/>
    <w:rsid w:val="00071498"/>
    <w:rsid w:val="00071807"/>
    <w:rsid w:val="00072373"/>
    <w:rsid w:val="000723C3"/>
    <w:rsid w:val="00072454"/>
    <w:rsid w:val="0007288B"/>
    <w:rsid w:val="00072CEF"/>
    <w:rsid w:val="00072E69"/>
    <w:rsid w:val="000733FC"/>
    <w:rsid w:val="000737C2"/>
    <w:rsid w:val="000738D9"/>
    <w:rsid w:val="00073A97"/>
    <w:rsid w:val="00073ECE"/>
    <w:rsid w:val="00074304"/>
    <w:rsid w:val="0007435E"/>
    <w:rsid w:val="00074994"/>
    <w:rsid w:val="00074D25"/>
    <w:rsid w:val="00074DF6"/>
    <w:rsid w:val="00075194"/>
    <w:rsid w:val="00075B07"/>
    <w:rsid w:val="00075E61"/>
    <w:rsid w:val="00076335"/>
    <w:rsid w:val="00076878"/>
    <w:rsid w:val="000768CD"/>
    <w:rsid w:val="00076ABC"/>
    <w:rsid w:val="00076C51"/>
    <w:rsid w:val="00076D70"/>
    <w:rsid w:val="00076F16"/>
    <w:rsid w:val="0007772B"/>
    <w:rsid w:val="000779FE"/>
    <w:rsid w:val="00077D71"/>
    <w:rsid w:val="00080239"/>
    <w:rsid w:val="000803EF"/>
    <w:rsid w:val="000808B5"/>
    <w:rsid w:val="000808D3"/>
    <w:rsid w:val="00080EE3"/>
    <w:rsid w:val="000810E7"/>
    <w:rsid w:val="00081204"/>
    <w:rsid w:val="0008161F"/>
    <w:rsid w:val="000818B6"/>
    <w:rsid w:val="000821C9"/>
    <w:rsid w:val="00083298"/>
    <w:rsid w:val="00083A44"/>
    <w:rsid w:val="0008476B"/>
    <w:rsid w:val="00084F41"/>
    <w:rsid w:val="00084FB7"/>
    <w:rsid w:val="0008513F"/>
    <w:rsid w:val="000851B9"/>
    <w:rsid w:val="00085216"/>
    <w:rsid w:val="000857C8"/>
    <w:rsid w:val="0008585E"/>
    <w:rsid w:val="00085B6E"/>
    <w:rsid w:val="00085FFE"/>
    <w:rsid w:val="00086077"/>
    <w:rsid w:val="000860CA"/>
    <w:rsid w:val="00086529"/>
    <w:rsid w:val="00086D6A"/>
    <w:rsid w:val="00086FB0"/>
    <w:rsid w:val="000872A7"/>
    <w:rsid w:val="0008782E"/>
    <w:rsid w:val="00090046"/>
    <w:rsid w:val="0009107D"/>
    <w:rsid w:val="0009114B"/>
    <w:rsid w:val="000911DA"/>
    <w:rsid w:val="000915F7"/>
    <w:rsid w:val="00091953"/>
    <w:rsid w:val="00091D47"/>
    <w:rsid w:val="00091D55"/>
    <w:rsid w:val="00092580"/>
    <w:rsid w:val="00092960"/>
    <w:rsid w:val="000929B0"/>
    <w:rsid w:val="000930BB"/>
    <w:rsid w:val="00093DF9"/>
    <w:rsid w:val="00093F98"/>
    <w:rsid w:val="00094114"/>
    <w:rsid w:val="000947A9"/>
    <w:rsid w:val="000948A7"/>
    <w:rsid w:val="000948CA"/>
    <w:rsid w:val="0009495E"/>
    <w:rsid w:val="00094A7C"/>
    <w:rsid w:val="00094C08"/>
    <w:rsid w:val="00094CBD"/>
    <w:rsid w:val="00095905"/>
    <w:rsid w:val="00095BAE"/>
    <w:rsid w:val="0009686F"/>
    <w:rsid w:val="000970D3"/>
    <w:rsid w:val="000972DD"/>
    <w:rsid w:val="00097648"/>
    <w:rsid w:val="000979ED"/>
    <w:rsid w:val="00097F6F"/>
    <w:rsid w:val="000A0244"/>
    <w:rsid w:val="000A02F6"/>
    <w:rsid w:val="000A0355"/>
    <w:rsid w:val="000A04D6"/>
    <w:rsid w:val="000A0691"/>
    <w:rsid w:val="000A09DF"/>
    <w:rsid w:val="000A0C83"/>
    <w:rsid w:val="000A0FA8"/>
    <w:rsid w:val="000A12B9"/>
    <w:rsid w:val="000A16EF"/>
    <w:rsid w:val="000A17E1"/>
    <w:rsid w:val="000A20AD"/>
    <w:rsid w:val="000A22D8"/>
    <w:rsid w:val="000A27D0"/>
    <w:rsid w:val="000A2904"/>
    <w:rsid w:val="000A2E1B"/>
    <w:rsid w:val="000A2E5E"/>
    <w:rsid w:val="000A2E62"/>
    <w:rsid w:val="000A30CD"/>
    <w:rsid w:val="000A3B14"/>
    <w:rsid w:val="000A3B27"/>
    <w:rsid w:val="000A3C52"/>
    <w:rsid w:val="000A5D52"/>
    <w:rsid w:val="000A6651"/>
    <w:rsid w:val="000A677E"/>
    <w:rsid w:val="000A6BFD"/>
    <w:rsid w:val="000A6FD9"/>
    <w:rsid w:val="000A71B7"/>
    <w:rsid w:val="000A7BD0"/>
    <w:rsid w:val="000A7D04"/>
    <w:rsid w:val="000A7DDE"/>
    <w:rsid w:val="000A7E1C"/>
    <w:rsid w:val="000A7F62"/>
    <w:rsid w:val="000A7F7A"/>
    <w:rsid w:val="000B046B"/>
    <w:rsid w:val="000B087C"/>
    <w:rsid w:val="000B0CD4"/>
    <w:rsid w:val="000B0F6A"/>
    <w:rsid w:val="000B0F9B"/>
    <w:rsid w:val="000B100F"/>
    <w:rsid w:val="000B158C"/>
    <w:rsid w:val="000B15C0"/>
    <w:rsid w:val="000B1AEE"/>
    <w:rsid w:val="000B1B40"/>
    <w:rsid w:val="000B1DB1"/>
    <w:rsid w:val="000B2017"/>
    <w:rsid w:val="000B2283"/>
    <w:rsid w:val="000B2337"/>
    <w:rsid w:val="000B261A"/>
    <w:rsid w:val="000B2637"/>
    <w:rsid w:val="000B3B2D"/>
    <w:rsid w:val="000B3BB8"/>
    <w:rsid w:val="000B3BCB"/>
    <w:rsid w:val="000B3D28"/>
    <w:rsid w:val="000B3E45"/>
    <w:rsid w:val="000B437F"/>
    <w:rsid w:val="000B4ADF"/>
    <w:rsid w:val="000B4C20"/>
    <w:rsid w:val="000B4C7A"/>
    <w:rsid w:val="000B5277"/>
    <w:rsid w:val="000B5637"/>
    <w:rsid w:val="000B5A51"/>
    <w:rsid w:val="000B6230"/>
    <w:rsid w:val="000B672A"/>
    <w:rsid w:val="000B6871"/>
    <w:rsid w:val="000B7440"/>
    <w:rsid w:val="000B763B"/>
    <w:rsid w:val="000B76A7"/>
    <w:rsid w:val="000B7FBF"/>
    <w:rsid w:val="000C0656"/>
    <w:rsid w:val="000C0F65"/>
    <w:rsid w:val="000C1358"/>
    <w:rsid w:val="000C147A"/>
    <w:rsid w:val="000C15E5"/>
    <w:rsid w:val="000C17B8"/>
    <w:rsid w:val="000C1B8B"/>
    <w:rsid w:val="000C1D1A"/>
    <w:rsid w:val="000C1ED0"/>
    <w:rsid w:val="000C2269"/>
    <w:rsid w:val="000C28E8"/>
    <w:rsid w:val="000C2F8F"/>
    <w:rsid w:val="000C3131"/>
    <w:rsid w:val="000C355D"/>
    <w:rsid w:val="000C36B2"/>
    <w:rsid w:val="000C3C0D"/>
    <w:rsid w:val="000C3CD1"/>
    <w:rsid w:val="000C4988"/>
    <w:rsid w:val="000C49F5"/>
    <w:rsid w:val="000C4FC3"/>
    <w:rsid w:val="000C5113"/>
    <w:rsid w:val="000C5336"/>
    <w:rsid w:val="000C5517"/>
    <w:rsid w:val="000C575F"/>
    <w:rsid w:val="000C5EE3"/>
    <w:rsid w:val="000C63E6"/>
    <w:rsid w:val="000C64F9"/>
    <w:rsid w:val="000C6701"/>
    <w:rsid w:val="000C6BCD"/>
    <w:rsid w:val="000C6D43"/>
    <w:rsid w:val="000C6EF8"/>
    <w:rsid w:val="000C70D2"/>
    <w:rsid w:val="000C71ED"/>
    <w:rsid w:val="000C724F"/>
    <w:rsid w:val="000C73CB"/>
    <w:rsid w:val="000C7CC2"/>
    <w:rsid w:val="000C7F49"/>
    <w:rsid w:val="000D01F0"/>
    <w:rsid w:val="000D0580"/>
    <w:rsid w:val="000D0CCF"/>
    <w:rsid w:val="000D0D35"/>
    <w:rsid w:val="000D0F01"/>
    <w:rsid w:val="000D0FFC"/>
    <w:rsid w:val="000D121B"/>
    <w:rsid w:val="000D13A4"/>
    <w:rsid w:val="000D13BF"/>
    <w:rsid w:val="000D1C3D"/>
    <w:rsid w:val="000D22D9"/>
    <w:rsid w:val="000D30A9"/>
    <w:rsid w:val="000D33A9"/>
    <w:rsid w:val="000D36CB"/>
    <w:rsid w:val="000D39D8"/>
    <w:rsid w:val="000D440B"/>
    <w:rsid w:val="000D46AD"/>
    <w:rsid w:val="000D46E7"/>
    <w:rsid w:val="000D4895"/>
    <w:rsid w:val="000D4C2E"/>
    <w:rsid w:val="000D4FD8"/>
    <w:rsid w:val="000D504C"/>
    <w:rsid w:val="000D56E6"/>
    <w:rsid w:val="000D5936"/>
    <w:rsid w:val="000D6480"/>
    <w:rsid w:val="000D6853"/>
    <w:rsid w:val="000D6A61"/>
    <w:rsid w:val="000D6BC0"/>
    <w:rsid w:val="000D6C43"/>
    <w:rsid w:val="000D6E12"/>
    <w:rsid w:val="000D6E9C"/>
    <w:rsid w:val="000D7117"/>
    <w:rsid w:val="000D7269"/>
    <w:rsid w:val="000D73D7"/>
    <w:rsid w:val="000D79B3"/>
    <w:rsid w:val="000D7A3D"/>
    <w:rsid w:val="000D7CEB"/>
    <w:rsid w:val="000D7F34"/>
    <w:rsid w:val="000E007B"/>
    <w:rsid w:val="000E00AA"/>
    <w:rsid w:val="000E07A1"/>
    <w:rsid w:val="000E0FBA"/>
    <w:rsid w:val="000E1747"/>
    <w:rsid w:val="000E1872"/>
    <w:rsid w:val="000E19C5"/>
    <w:rsid w:val="000E1DCE"/>
    <w:rsid w:val="000E1EBF"/>
    <w:rsid w:val="000E2A6A"/>
    <w:rsid w:val="000E3049"/>
    <w:rsid w:val="000E349E"/>
    <w:rsid w:val="000E34E4"/>
    <w:rsid w:val="000E374B"/>
    <w:rsid w:val="000E3ABD"/>
    <w:rsid w:val="000E3B74"/>
    <w:rsid w:val="000E48E3"/>
    <w:rsid w:val="000E4AF5"/>
    <w:rsid w:val="000E4B05"/>
    <w:rsid w:val="000E4ECB"/>
    <w:rsid w:val="000E5145"/>
    <w:rsid w:val="000E5558"/>
    <w:rsid w:val="000E5589"/>
    <w:rsid w:val="000E57BE"/>
    <w:rsid w:val="000E5A5F"/>
    <w:rsid w:val="000E5AB8"/>
    <w:rsid w:val="000E6196"/>
    <w:rsid w:val="000E6B28"/>
    <w:rsid w:val="000E6B5F"/>
    <w:rsid w:val="000E70F8"/>
    <w:rsid w:val="000E74E4"/>
    <w:rsid w:val="000E74F0"/>
    <w:rsid w:val="000E75BB"/>
    <w:rsid w:val="000E77F8"/>
    <w:rsid w:val="000E784D"/>
    <w:rsid w:val="000E7D0E"/>
    <w:rsid w:val="000E7FA2"/>
    <w:rsid w:val="000F004D"/>
    <w:rsid w:val="000F0088"/>
    <w:rsid w:val="000F0281"/>
    <w:rsid w:val="000F0877"/>
    <w:rsid w:val="000F2016"/>
    <w:rsid w:val="000F21C7"/>
    <w:rsid w:val="000F2533"/>
    <w:rsid w:val="000F2C3E"/>
    <w:rsid w:val="000F3B81"/>
    <w:rsid w:val="000F3EE6"/>
    <w:rsid w:val="000F3FDE"/>
    <w:rsid w:val="000F412B"/>
    <w:rsid w:val="000F4248"/>
    <w:rsid w:val="000F4676"/>
    <w:rsid w:val="000F4A72"/>
    <w:rsid w:val="000F51BC"/>
    <w:rsid w:val="000F5290"/>
    <w:rsid w:val="000F53C9"/>
    <w:rsid w:val="000F5929"/>
    <w:rsid w:val="000F620A"/>
    <w:rsid w:val="000F6435"/>
    <w:rsid w:val="000F64A6"/>
    <w:rsid w:val="000F651B"/>
    <w:rsid w:val="000F6605"/>
    <w:rsid w:val="000F6EC4"/>
    <w:rsid w:val="000F76DA"/>
    <w:rsid w:val="000F7A91"/>
    <w:rsid w:val="000F7B81"/>
    <w:rsid w:val="000F7E5B"/>
    <w:rsid w:val="001000E4"/>
    <w:rsid w:val="001001A9"/>
    <w:rsid w:val="001004B3"/>
    <w:rsid w:val="0010098B"/>
    <w:rsid w:val="00100B39"/>
    <w:rsid w:val="00100ECB"/>
    <w:rsid w:val="00100F96"/>
    <w:rsid w:val="00100FAA"/>
    <w:rsid w:val="0010108F"/>
    <w:rsid w:val="00101500"/>
    <w:rsid w:val="0010193F"/>
    <w:rsid w:val="00101A7E"/>
    <w:rsid w:val="00101B39"/>
    <w:rsid w:val="00101B70"/>
    <w:rsid w:val="001020C2"/>
    <w:rsid w:val="00102337"/>
    <w:rsid w:val="00102613"/>
    <w:rsid w:val="0010275C"/>
    <w:rsid w:val="00103070"/>
    <w:rsid w:val="00103134"/>
    <w:rsid w:val="0010377E"/>
    <w:rsid w:val="00103841"/>
    <w:rsid w:val="00104001"/>
    <w:rsid w:val="0010401A"/>
    <w:rsid w:val="001040C4"/>
    <w:rsid w:val="001044CF"/>
    <w:rsid w:val="00104AAF"/>
    <w:rsid w:val="001052E7"/>
    <w:rsid w:val="00105320"/>
    <w:rsid w:val="0010566E"/>
    <w:rsid w:val="00105D4C"/>
    <w:rsid w:val="00105DE1"/>
    <w:rsid w:val="00105EF1"/>
    <w:rsid w:val="0010647B"/>
    <w:rsid w:val="00106F4C"/>
    <w:rsid w:val="00110038"/>
    <w:rsid w:val="0011045B"/>
    <w:rsid w:val="0011055E"/>
    <w:rsid w:val="00110675"/>
    <w:rsid w:val="00110780"/>
    <w:rsid w:val="00110998"/>
    <w:rsid w:val="00110B38"/>
    <w:rsid w:val="00110DA4"/>
    <w:rsid w:val="00110EF7"/>
    <w:rsid w:val="0011120E"/>
    <w:rsid w:val="0011127A"/>
    <w:rsid w:val="001113D2"/>
    <w:rsid w:val="00111B69"/>
    <w:rsid w:val="00111B75"/>
    <w:rsid w:val="00111E99"/>
    <w:rsid w:val="0011270A"/>
    <w:rsid w:val="001127FD"/>
    <w:rsid w:val="00112957"/>
    <w:rsid w:val="001129A3"/>
    <w:rsid w:val="00112AF1"/>
    <w:rsid w:val="00112DA5"/>
    <w:rsid w:val="00113178"/>
    <w:rsid w:val="00113536"/>
    <w:rsid w:val="00113797"/>
    <w:rsid w:val="00113C1F"/>
    <w:rsid w:val="00113D01"/>
    <w:rsid w:val="00113F0C"/>
    <w:rsid w:val="00114115"/>
    <w:rsid w:val="00114626"/>
    <w:rsid w:val="001146A0"/>
    <w:rsid w:val="001148A0"/>
    <w:rsid w:val="00114E9A"/>
    <w:rsid w:val="001151A8"/>
    <w:rsid w:val="001158C1"/>
    <w:rsid w:val="0011601F"/>
    <w:rsid w:val="00116319"/>
    <w:rsid w:val="00116456"/>
    <w:rsid w:val="0011667A"/>
    <w:rsid w:val="001167A2"/>
    <w:rsid w:val="001167E0"/>
    <w:rsid w:val="00116AD7"/>
    <w:rsid w:val="00116B07"/>
    <w:rsid w:val="00116D8B"/>
    <w:rsid w:val="00116E84"/>
    <w:rsid w:val="00116F91"/>
    <w:rsid w:val="0011781C"/>
    <w:rsid w:val="00117858"/>
    <w:rsid w:val="00117B12"/>
    <w:rsid w:val="00117BAF"/>
    <w:rsid w:val="00117BC6"/>
    <w:rsid w:val="00120582"/>
    <w:rsid w:val="00120BC9"/>
    <w:rsid w:val="00120DFD"/>
    <w:rsid w:val="00120E4C"/>
    <w:rsid w:val="001219D8"/>
    <w:rsid w:val="00121A4A"/>
    <w:rsid w:val="00121B02"/>
    <w:rsid w:val="00121BFF"/>
    <w:rsid w:val="00121F35"/>
    <w:rsid w:val="00122485"/>
    <w:rsid w:val="00122520"/>
    <w:rsid w:val="001225BA"/>
    <w:rsid w:val="00122DCA"/>
    <w:rsid w:val="00122F0B"/>
    <w:rsid w:val="00123218"/>
    <w:rsid w:val="001238A1"/>
    <w:rsid w:val="00123D81"/>
    <w:rsid w:val="00124279"/>
    <w:rsid w:val="001242EC"/>
    <w:rsid w:val="00124601"/>
    <w:rsid w:val="0012460E"/>
    <w:rsid w:val="001247B0"/>
    <w:rsid w:val="00124FCF"/>
    <w:rsid w:val="00127004"/>
    <w:rsid w:val="0012732D"/>
    <w:rsid w:val="001275E7"/>
    <w:rsid w:val="00127872"/>
    <w:rsid w:val="001278C3"/>
    <w:rsid w:val="00130209"/>
    <w:rsid w:val="00130357"/>
    <w:rsid w:val="001305B9"/>
    <w:rsid w:val="001307D7"/>
    <w:rsid w:val="001308C8"/>
    <w:rsid w:val="00130D3F"/>
    <w:rsid w:val="00130F2E"/>
    <w:rsid w:val="00131018"/>
    <w:rsid w:val="0013142E"/>
    <w:rsid w:val="001318CD"/>
    <w:rsid w:val="00131BEC"/>
    <w:rsid w:val="00131EF2"/>
    <w:rsid w:val="0013213D"/>
    <w:rsid w:val="00132BA7"/>
    <w:rsid w:val="00132DD5"/>
    <w:rsid w:val="0013302F"/>
    <w:rsid w:val="00133277"/>
    <w:rsid w:val="00133DF3"/>
    <w:rsid w:val="00133F78"/>
    <w:rsid w:val="0013463D"/>
    <w:rsid w:val="00134978"/>
    <w:rsid w:val="00134995"/>
    <w:rsid w:val="00134DED"/>
    <w:rsid w:val="001350C1"/>
    <w:rsid w:val="00135367"/>
    <w:rsid w:val="00135688"/>
    <w:rsid w:val="00135A5E"/>
    <w:rsid w:val="00135C7B"/>
    <w:rsid w:val="0013607E"/>
    <w:rsid w:val="001366DF"/>
    <w:rsid w:val="00136976"/>
    <w:rsid w:val="00136CA8"/>
    <w:rsid w:val="001372D8"/>
    <w:rsid w:val="001377C2"/>
    <w:rsid w:val="00137981"/>
    <w:rsid w:val="00137CE0"/>
    <w:rsid w:val="00137E46"/>
    <w:rsid w:val="00137E7F"/>
    <w:rsid w:val="001401A8"/>
    <w:rsid w:val="00140CE9"/>
    <w:rsid w:val="00140FD1"/>
    <w:rsid w:val="00141821"/>
    <w:rsid w:val="00141F2C"/>
    <w:rsid w:val="00141F8F"/>
    <w:rsid w:val="00142087"/>
    <w:rsid w:val="00142312"/>
    <w:rsid w:val="00142405"/>
    <w:rsid w:val="00142642"/>
    <w:rsid w:val="00142AEC"/>
    <w:rsid w:val="00142C5C"/>
    <w:rsid w:val="00142F8B"/>
    <w:rsid w:val="001437AA"/>
    <w:rsid w:val="001437D6"/>
    <w:rsid w:val="00143CD0"/>
    <w:rsid w:val="00143DF5"/>
    <w:rsid w:val="00143E00"/>
    <w:rsid w:val="001440CE"/>
    <w:rsid w:val="001440ED"/>
    <w:rsid w:val="001441A2"/>
    <w:rsid w:val="0014467D"/>
    <w:rsid w:val="00144987"/>
    <w:rsid w:val="00144AF4"/>
    <w:rsid w:val="00144CAC"/>
    <w:rsid w:val="0014525B"/>
    <w:rsid w:val="001454C4"/>
    <w:rsid w:val="00145A89"/>
    <w:rsid w:val="001464AA"/>
    <w:rsid w:val="0014670D"/>
    <w:rsid w:val="001467B1"/>
    <w:rsid w:val="0014688B"/>
    <w:rsid w:val="001469E1"/>
    <w:rsid w:val="00146AD8"/>
    <w:rsid w:val="00146D67"/>
    <w:rsid w:val="00147152"/>
    <w:rsid w:val="001477CA"/>
    <w:rsid w:val="00150057"/>
    <w:rsid w:val="00150551"/>
    <w:rsid w:val="001505DC"/>
    <w:rsid w:val="001506C0"/>
    <w:rsid w:val="00150FD4"/>
    <w:rsid w:val="0015147F"/>
    <w:rsid w:val="00151820"/>
    <w:rsid w:val="001518A8"/>
    <w:rsid w:val="001519E7"/>
    <w:rsid w:val="001520EA"/>
    <w:rsid w:val="00152673"/>
    <w:rsid w:val="001528A3"/>
    <w:rsid w:val="001528CA"/>
    <w:rsid w:val="00152972"/>
    <w:rsid w:val="00152DED"/>
    <w:rsid w:val="00152FB1"/>
    <w:rsid w:val="00153733"/>
    <w:rsid w:val="001539B0"/>
    <w:rsid w:val="00153A74"/>
    <w:rsid w:val="00154B2B"/>
    <w:rsid w:val="001552DA"/>
    <w:rsid w:val="0015540F"/>
    <w:rsid w:val="001559CA"/>
    <w:rsid w:val="00155A89"/>
    <w:rsid w:val="00155B79"/>
    <w:rsid w:val="00155E17"/>
    <w:rsid w:val="00156558"/>
    <w:rsid w:val="0015734B"/>
    <w:rsid w:val="00157370"/>
    <w:rsid w:val="00157389"/>
    <w:rsid w:val="00157954"/>
    <w:rsid w:val="00157C75"/>
    <w:rsid w:val="00157C9D"/>
    <w:rsid w:val="001607D7"/>
    <w:rsid w:val="00160BCA"/>
    <w:rsid w:val="00160FA0"/>
    <w:rsid w:val="00161106"/>
    <w:rsid w:val="00161509"/>
    <w:rsid w:val="001615BE"/>
    <w:rsid w:val="0016187B"/>
    <w:rsid w:val="00161C26"/>
    <w:rsid w:val="00161D70"/>
    <w:rsid w:val="00161DF4"/>
    <w:rsid w:val="00161FDB"/>
    <w:rsid w:val="001622EF"/>
    <w:rsid w:val="001624E1"/>
    <w:rsid w:val="00162C14"/>
    <w:rsid w:val="00162C6C"/>
    <w:rsid w:val="00162E3D"/>
    <w:rsid w:val="001637FC"/>
    <w:rsid w:val="00163886"/>
    <w:rsid w:val="001641C6"/>
    <w:rsid w:val="00164237"/>
    <w:rsid w:val="001644A0"/>
    <w:rsid w:val="00164579"/>
    <w:rsid w:val="001647F2"/>
    <w:rsid w:val="00164A02"/>
    <w:rsid w:val="00164B2F"/>
    <w:rsid w:val="00164C11"/>
    <w:rsid w:val="00164DE2"/>
    <w:rsid w:val="001652EB"/>
    <w:rsid w:val="00165372"/>
    <w:rsid w:val="001655C7"/>
    <w:rsid w:val="001655D3"/>
    <w:rsid w:val="00166528"/>
    <w:rsid w:val="00166E67"/>
    <w:rsid w:val="001677BF"/>
    <w:rsid w:val="0017040D"/>
    <w:rsid w:val="0017064B"/>
    <w:rsid w:val="001706C0"/>
    <w:rsid w:val="00170DE9"/>
    <w:rsid w:val="0017132B"/>
    <w:rsid w:val="00171A13"/>
    <w:rsid w:val="00171DBB"/>
    <w:rsid w:val="00172521"/>
    <w:rsid w:val="0017266B"/>
    <w:rsid w:val="001727D6"/>
    <w:rsid w:val="00172817"/>
    <w:rsid w:val="001728E3"/>
    <w:rsid w:val="00172FC5"/>
    <w:rsid w:val="001733E5"/>
    <w:rsid w:val="001736E3"/>
    <w:rsid w:val="001737D6"/>
    <w:rsid w:val="00173DEC"/>
    <w:rsid w:val="0017405B"/>
    <w:rsid w:val="00174100"/>
    <w:rsid w:val="00174135"/>
    <w:rsid w:val="00174328"/>
    <w:rsid w:val="001745D7"/>
    <w:rsid w:val="001748EA"/>
    <w:rsid w:val="00174B3C"/>
    <w:rsid w:val="00174BF5"/>
    <w:rsid w:val="00174F23"/>
    <w:rsid w:val="00175E51"/>
    <w:rsid w:val="00176377"/>
    <w:rsid w:val="0017656B"/>
    <w:rsid w:val="0017709B"/>
    <w:rsid w:val="00177245"/>
    <w:rsid w:val="001779CD"/>
    <w:rsid w:val="00177B2C"/>
    <w:rsid w:val="00180982"/>
    <w:rsid w:val="00180D35"/>
    <w:rsid w:val="00180F15"/>
    <w:rsid w:val="00181192"/>
    <w:rsid w:val="001814D2"/>
    <w:rsid w:val="0018167C"/>
    <w:rsid w:val="001816EC"/>
    <w:rsid w:val="0018173D"/>
    <w:rsid w:val="001818B8"/>
    <w:rsid w:val="00181E40"/>
    <w:rsid w:val="00182005"/>
    <w:rsid w:val="001820B0"/>
    <w:rsid w:val="001820D3"/>
    <w:rsid w:val="00182675"/>
    <w:rsid w:val="00182AC4"/>
    <w:rsid w:val="00182ED2"/>
    <w:rsid w:val="00183C3B"/>
    <w:rsid w:val="00184370"/>
    <w:rsid w:val="001844F6"/>
    <w:rsid w:val="001845D2"/>
    <w:rsid w:val="001846D6"/>
    <w:rsid w:val="00184CC4"/>
    <w:rsid w:val="00184CEE"/>
    <w:rsid w:val="00184D12"/>
    <w:rsid w:val="00184D18"/>
    <w:rsid w:val="00185204"/>
    <w:rsid w:val="00186179"/>
    <w:rsid w:val="001866A5"/>
    <w:rsid w:val="0018670C"/>
    <w:rsid w:val="00186726"/>
    <w:rsid w:val="00186775"/>
    <w:rsid w:val="00186B74"/>
    <w:rsid w:val="0018726C"/>
    <w:rsid w:val="001872F6"/>
    <w:rsid w:val="0018748A"/>
    <w:rsid w:val="00187B3F"/>
    <w:rsid w:val="001903A9"/>
    <w:rsid w:val="0019105A"/>
    <w:rsid w:val="001911A0"/>
    <w:rsid w:val="0019130B"/>
    <w:rsid w:val="00191701"/>
    <w:rsid w:val="001918AE"/>
    <w:rsid w:val="00191969"/>
    <w:rsid w:val="001920A5"/>
    <w:rsid w:val="00192104"/>
    <w:rsid w:val="00192378"/>
    <w:rsid w:val="001923BA"/>
    <w:rsid w:val="001923C2"/>
    <w:rsid w:val="001924C9"/>
    <w:rsid w:val="00192524"/>
    <w:rsid w:val="0019277D"/>
    <w:rsid w:val="00192BDA"/>
    <w:rsid w:val="00192C57"/>
    <w:rsid w:val="00192C9F"/>
    <w:rsid w:val="00192DB3"/>
    <w:rsid w:val="00192DF8"/>
    <w:rsid w:val="00192E07"/>
    <w:rsid w:val="0019307C"/>
    <w:rsid w:val="00193699"/>
    <w:rsid w:val="001936E8"/>
    <w:rsid w:val="00193762"/>
    <w:rsid w:val="00193BFB"/>
    <w:rsid w:val="00193D98"/>
    <w:rsid w:val="00193EDA"/>
    <w:rsid w:val="0019432A"/>
    <w:rsid w:val="001947DA"/>
    <w:rsid w:val="00194B16"/>
    <w:rsid w:val="00194DC8"/>
    <w:rsid w:val="0019531A"/>
    <w:rsid w:val="001954C9"/>
    <w:rsid w:val="0019576F"/>
    <w:rsid w:val="0019583C"/>
    <w:rsid w:val="001958B3"/>
    <w:rsid w:val="00195B32"/>
    <w:rsid w:val="00196026"/>
    <w:rsid w:val="00196B44"/>
    <w:rsid w:val="001972F9"/>
    <w:rsid w:val="001978FE"/>
    <w:rsid w:val="00197AF9"/>
    <w:rsid w:val="00197DA1"/>
    <w:rsid w:val="001A014B"/>
    <w:rsid w:val="001A06B6"/>
    <w:rsid w:val="001A07E6"/>
    <w:rsid w:val="001A0822"/>
    <w:rsid w:val="001A085A"/>
    <w:rsid w:val="001A0B65"/>
    <w:rsid w:val="001A195D"/>
    <w:rsid w:val="001A1B11"/>
    <w:rsid w:val="001A2409"/>
    <w:rsid w:val="001A2795"/>
    <w:rsid w:val="001A2F8E"/>
    <w:rsid w:val="001A3189"/>
    <w:rsid w:val="001A3F7D"/>
    <w:rsid w:val="001A409E"/>
    <w:rsid w:val="001A456A"/>
    <w:rsid w:val="001A4A44"/>
    <w:rsid w:val="001A4F5E"/>
    <w:rsid w:val="001A59E2"/>
    <w:rsid w:val="001A67E2"/>
    <w:rsid w:val="001A6967"/>
    <w:rsid w:val="001A6A16"/>
    <w:rsid w:val="001A6E01"/>
    <w:rsid w:val="001A7158"/>
    <w:rsid w:val="001A726A"/>
    <w:rsid w:val="001A7539"/>
    <w:rsid w:val="001A75AB"/>
    <w:rsid w:val="001A77C0"/>
    <w:rsid w:val="001B0134"/>
    <w:rsid w:val="001B0322"/>
    <w:rsid w:val="001B065E"/>
    <w:rsid w:val="001B07EC"/>
    <w:rsid w:val="001B0877"/>
    <w:rsid w:val="001B0E37"/>
    <w:rsid w:val="001B1771"/>
    <w:rsid w:val="001B1C55"/>
    <w:rsid w:val="001B1DC8"/>
    <w:rsid w:val="001B1F51"/>
    <w:rsid w:val="001B1FFB"/>
    <w:rsid w:val="001B204C"/>
    <w:rsid w:val="001B2475"/>
    <w:rsid w:val="001B2AD4"/>
    <w:rsid w:val="001B2D1A"/>
    <w:rsid w:val="001B2D5B"/>
    <w:rsid w:val="001B306A"/>
    <w:rsid w:val="001B3503"/>
    <w:rsid w:val="001B375F"/>
    <w:rsid w:val="001B3917"/>
    <w:rsid w:val="001B3ABD"/>
    <w:rsid w:val="001B3CB4"/>
    <w:rsid w:val="001B4084"/>
    <w:rsid w:val="001B4089"/>
    <w:rsid w:val="001B43D4"/>
    <w:rsid w:val="001B4783"/>
    <w:rsid w:val="001B4D4E"/>
    <w:rsid w:val="001B4F0D"/>
    <w:rsid w:val="001B5B09"/>
    <w:rsid w:val="001B5B44"/>
    <w:rsid w:val="001B5E48"/>
    <w:rsid w:val="001B616D"/>
    <w:rsid w:val="001B6279"/>
    <w:rsid w:val="001B6D8B"/>
    <w:rsid w:val="001B6DE4"/>
    <w:rsid w:val="001B6E28"/>
    <w:rsid w:val="001B714A"/>
    <w:rsid w:val="001B7A5F"/>
    <w:rsid w:val="001B7C54"/>
    <w:rsid w:val="001B7F12"/>
    <w:rsid w:val="001C06A4"/>
    <w:rsid w:val="001C0BC9"/>
    <w:rsid w:val="001C1584"/>
    <w:rsid w:val="001C168F"/>
    <w:rsid w:val="001C17C5"/>
    <w:rsid w:val="001C189E"/>
    <w:rsid w:val="001C1A7E"/>
    <w:rsid w:val="001C1CFA"/>
    <w:rsid w:val="001C2516"/>
    <w:rsid w:val="001C2DF4"/>
    <w:rsid w:val="001C2F18"/>
    <w:rsid w:val="001C2F44"/>
    <w:rsid w:val="001C335D"/>
    <w:rsid w:val="001C3719"/>
    <w:rsid w:val="001C44DE"/>
    <w:rsid w:val="001C4537"/>
    <w:rsid w:val="001C462F"/>
    <w:rsid w:val="001C465F"/>
    <w:rsid w:val="001C48E9"/>
    <w:rsid w:val="001C4A11"/>
    <w:rsid w:val="001C4AC6"/>
    <w:rsid w:val="001C4F9E"/>
    <w:rsid w:val="001C5207"/>
    <w:rsid w:val="001C5E35"/>
    <w:rsid w:val="001C6318"/>
    <w:rsid w:val="001C6474"/>
    <w:rsid w:val="001C6751"/>
    <w:rsid w:val="001C6789"/>
    <w:rsid w:val="001C6869"/>
    <w:rsid w:val="001C69A2"/>
    <w:rsid w:val="001C69D0"/>
    <w:rsid w:val="001C6C3B"/>
    <w:rsid w:val="001C6D4B"/>
    <w:rsid w:val="001C6F3F"/>
    <w:rsid w:val="001C6F9F"/>
    <w:rsid w:val="001C7565"/>
    <w:rsid w:val="001C7A4C"/>
    <w:rsid w:val="001D0D9D"/>
    <w:rsid w:val="001D0EE9"/>
    <w:rsid w:val="001D120C"/>
    <w:rsid w:val="001D1390"/>
    <w:rsid w:val="001D1771"/>
    <w:rsid w:val="001D1868"/>
    <w:rsid w:val="001D1A41"/>
    <w:rsid w:val="001D1AAF"/>
    <w:rsid w:val="001D1EA7"/>
    <w:rsid w:val="001D1EBB"/>
    <w:rsid w:val="001D2A8E"/>
    <w:rsid w:val="001D300A"/>
    <w:rsid w:val="001D3060"/>
    <w:rsid w:val="001D3928"/>
    <w:rsid w:val="001D3B37"/>
    <w:rsid w:val="001D3C4A"/>
    <w:rsid w:val="001D3D6C"/>
    <w:rsid w:val="001D4228"/>
    <w:rsid w:val="001D4406"/>
    <w:rsid w:val="001D480B"/>
    <w:rsid w:val="001D4B5C"/>
    <w:rsid w:val="001D4CB9"/>
    <w:rsid w:val="001D51EA"/>
    <w:rsid w:val="001D5665"/>
    <w:rsid w:val="001D598C"/>
    <w:rsid w:val="001D5ECB"/>
    <w:rsid w:val="001D61C7"/>
    <w:rsid w:val="001D66CA"/>
    <w:rsid w:val="001D671F"/>
    <w:rsid w:val="001D6963"/>
    <w:rsid w:val="001D6C7C"/>
    <w:rsid w:val="001D6D9D"/>
    <w:rsid w:val="001D725C"/>
    <w:rsid w:val="001D7330"/>
    <w:rsid w:val="001D7487"/>
    <w:rsid w:val="001E0275"/>
    <w:rsid w:val="001E088E"/>
    <w:rsid w:val="001E0A53"/>
    <w:rsid w:val="001E1423"/>
    <w:rsid w:val="001E1552"/>
    <w:rsid w:val="001E16F1"/>
    <w:rsid w:val="001E180C"/>
    <w:rsid w:val="001E1D99"/>
    <w:rsid w:val="001E231F"/>
    <w:rsid w:val="001E2481"/>
    <w:rsid w:val="001E2493"/>
    <w:rsid w:val="001E2A2D"/>
    <w:rsid w:val="001E2B9A"/>
    <w:rsid w:val="001E34CE"/>
    <w:rsid w:val="001E36D9"/>
    <w:rsid w:val="001E38A0"/>
    <w:rsid w:val="001E3C58"/>
    <w:rsid w:val="001E41FE"/>
    <w:rsid w:val="001E45A2"/>
    <w:rsid w:val="001E49D4"/>
    <w:rsid w:val="001E4CD0"/>
    <w:rsid w:val="001E583E"/>
    <w:rsid w:val="001E5C12"/>
    <w:rsid w:val="001E6639"/>
    <w:rsid w:val="001E6A68"/>
    <w:rsid w:val="001E7363"/>
    <w:rsid w:val="001E76B1"/>
    <w:rsid w:val="001E7949"/>
    <w:rsid w:val="001E7B8D"/>
    <w:rsid w:val="001F005A"/>
    <w:rsid w:val="001F0719"/>
    <w:rsid w:val="001F092F"/>
    <w:rsid w:val="001F1114"/>
    <w:rsid w:val="001F1221"/>
    <w:rsid w:val="001F1C4D"/>
    <w:rsid w:val="001F1FA0"/>
    <w:rsid w:val="001F1FD5"/>
    <w:rsid w:val="001F22E6"/>
    <w:rsid w:val="001F24D1"/>
    <w:rsid w:val="001F28C1"/>
    <w:rsid w:val="001F2B59"/>
    <w:rsid w:val="001F2E88"/>
    <w:rsid w:val="001F30AD"/>
    <w:rsid w:val="001F36CB"/>
    <w:rsid w:val="001F387F"/>
    <w:rsid w:val="001F3940"/>
    <w:rsid w:val="001F39A4"/>
    <w:rsid w:val="001F3B42"/>
    <w:rsid w:val="001F3BE5"/>
    <w:rsid w:val="001F3E09"/>
    <w:rsid w:val="001F418A"/>
    <w:rsid w:val="001F438D"/>
    <w:rsid w:val="001F49C3"/>
    <w:rsid w:val="001F4CA0"/>
    <w:rsid w:val="001F4E05"/>
    <w:rsid w:val="001F4FDC"/>
    <w:rsid w:val="001F53A6"/>
    <w:rsid w:val="001F5572"/>
    <w:rsid w:val="001F5A3D"/>
    <w:rsid w:val="001F5DE9"/>
    <w:rsid w:val="001F63C4"/>
    <w:rsid w:val="001F6A44"/>
    <w:rsid w:val="001F6CAA"/>
    <w:rsid w:val="001F6E88"/>
    <w:rsid w:val="001F6F8B"/>
    <w:rsid w:val="001F7267"/>
    <w:rsid w:val="001F76E6"/>
    <w:rsid w:val="0020007B"/>
    <w:rsid w:val="00200407"/>
    <w:rsid w:val="00200684"/>
    <w:rsid w:val="00200A1F"/>
    <w:rsid w:val="00200B34"/>
    <w:rsid w:val="002012AF"/>
    <w:rsid w:val="0020147D"/>
    <w:rsid w:val="00201AFE"/>
    <w:rsid w:val="00201B2F"/>
    <w:rsid w:val="00201CC7"/>
    <w:rsid w:val="00201FA6"/>
    <w:rsid w:val="00202273"/>
    <w:rsid w:val="002025E9"/>
    <w:rsid w:val="002032F9"/>
    <w:rsid w:val="002034C2"/>
    <w:rsid w:val="0020380A"/>
    <w:rsid w:val="00203822"/>
    <w:rsid w:val="002039EB"/>
    <w:rsid w:val="00203A95"/>
    <w:rsid w:val="00203BA0"/>
    <w:rsid w:val="00203E2B"/>
    <w:rsid w:val="0020434E"/>
    <w:rsid w:val="00204622"/>
    <w:rsid w:val="00204AEB"/>
    <w:rsid w:val="00204C46"/>
    <w:rsid w:val="002050F0"/>
    <w:rsid w:val="00205374"/>
    <w:rsid w:val="00205A38"/>
    <w:rsid w:val="00206B8E"/>
    <w:rsid w:val="002076E3"/>
    <w:rsid w:val="00207A55"/>
    <w:rsid w:val="00207B3E"/>
    <w:rsid w:val="00207C43"/>
    <w:rsid w:val="0021017A"/>
    <w:rsid w:val="00210362"/>
    <w:rsid w:val="002103EC"/>
    <w:rsid w:val="0021077C"/>
    <w:rsid w:val="002107D9"/>
    <w:rsid w:val="00210902"/>
    <w:rsid w:val="0021147F"/>
    <w:rsid w:val="00211595"/>
    <w:rsid w:val="002117D4"/>
    <w:rsid w:val="002119CE"/>
    <w:rsid w:val="00211AF2"/>
    <w:rsid w:val="00211B91"/>
    <w:rsid w:val="00212084"/>
    <w:rsid w:val="0021258F"/>
    <w:rsid w:val="00212835"/>
    <w:rsid w:val="00212D82"/>
    <w:rsid w:val="00212EB2"/>
    <w:rsid w:val="0021311B"/>
    <w:rsid w:val="002134C0"/>
    <w:rsid w:val="002136E6"/>
    <w:rsid w:val="00213934"/>
    <w:rsid w:val="00214021"/>
    <w:rsid w:val="0021407C"/>
    <w:rsid w:val="002143AA"/>
    <w:rsid w:val="00214703"/>
    <w:rsid w:val="002147F7"/>
    <w:rsid w:val="00214DF1"/>
    <w:rsid w:val="002152DA"/>
    <w:rsid w:val="002154E0"/>
    <w:rsid w:val="002155ED"/>
    <w:rsid w:val="0021584C"/>
    <w:rsid w:val="002170A9"/>
    <w:rsid w:val="002170F7"/>
    <w:rsid w:val="002172BD"/>
    <w:rsid w:val="002177EE"/>
    <w:rsid w:val="00217A1C"/>
    <w:rsid w:val="00220125"/>
    <w:rsid w:val="00220686"/>
    <w:rsid w:val="002210F6"/>
    <w:rsid w:val="00221542"/>
    <w:rsid w:val="00221585"/>
    <w:rsid w:val="002219BB"/>
    <w:rsid w:val="00221A46"/>
    <w:rsid w:val="00221BF4"/>
    <w:rsid w:val="00221DD9"/>
    <w:rsid w:val="002221F2"/>
    <w:rsid w:val="00222479"/>
    <w:rsid w:val="00222507"/>
    <w:rsid w:val="0022250C"/>
    <w:rsid w:val="00222588"/>
    <w:rsid w:val="002225F3"/>
    <w:rsid w:val="002226B8"/>
    <w:rsid w:val="002226D8"/>
    <w:rsid w:val="00222DDB"/>
    <w:rsid w:val="00223114"/>
    <w:rsid w:val="0022373D"/>
    <w:rsid w:val="0022412C"/>
    <w:rsid w:val="002241D8"/>
    <w:rsid w:val="002244A6"/>
    <w:rsid w:val="002247B1"/>
    <w:rsid w:val="002247FC"/>
    <w:rsid w:val="002251FA"/>
    <w:rsid w:val="00225484"/>
    <w:rsid w:val="002258A2"/>
    <w:rsid w:val="002259A4"/>
    <w:rsid w:val="00225DB4"/>
    <w:rsid w:val="00225EC0"/>
    <w:rsid w:val="00225FEF"/>
    <w:rsid w:val="00226007"/>
    <w:rsid w:val="002260A9"/>
    <w:rsid w:val="002261D2"/>
    <w:rsid w:val="002262D1"/>
    <w:rsid w:val="00226D08"/>
    <w:rsid w:val="002273BB"/>
    <w:rsid w:val="0022763F"/>
    <w:rsid w:val="002300A8"/>
    <w:rsid w:val="0023010B"/>
    <w:rsid w:val="0023062C"/>
    <w:rsid w:val="00230C33"/>
    <w:rsid w:val="00230E06"/>
    <w:rsid w:val="00230E18"/>
    <w:rsid w:val="00230F01"/>
    <w:rsid w:val="00230F37"/>
    <w:rsid w:val="00230F99"/>
    <w:rsid w:val="00231105"/>
    <w:rsid w:val="00231B9C"/>
    <w:rsid w:val="00231DB2"/>
    <w:rsid w:val="00231E82"/>
    <w:rsid w:val="00232CC9"/>
    <w:rsid w:val="00232F79"/>
    <w:rsid w:val="002333D8"/>
    <w:rsid w:val="0023341B"/>
    <w:rsid w:val="002336FB"/>
    <w:rsid w:val="0023390A"/>
    <w:rsid w:val="00233B5E"/>
    <w:rsid w:val="00233C10"/>
    <w:rsid w:val="00233C2E"/>
    <w:rsid w:val="00233D48"/>
    <w:rsid w:val="0023409A"/>
    <w:rsid w:val="002345A4"/>
    <w:rsid w:val="002345B6"/>
    <w:rsid w:val="00234C39"/>
    <w:rsid w:val="00234CD0"/>
    <w:rsid w:val="00234D37"/>
    <w:rsid w:val="00234E65"/>
    <w:rsid w:val="002352B3"/>
    <w:rsid w:val="00235509"/>
    <w:rsid w:val="0023581F"/>
    <w:rsid w:val="00235974"/>
    <w:rsid w:val="00235C4C"/>
    <w:rsid w:val="00235D56"/>
    <w:rsid w:val="00235E3A"/>
    <w:rsid w:val="00236130"/>
    <w:rsid w:val="00236CA9"/>
    <w:rsid w:val="00236FF0"/>
    <w:rsid w:val="002371F1"/>
    <w:rsid w:val="0023735E"/>
    <w:rsid w:val="00237572"/>
    <w:rsid w:val="002375BD"/>
    <w:rsid w:val="00237D72"/>
    <w:rsid w:val="00237E96"/>
    <w:rsid w:val="00240D26"/>
    <w:rsid w:val="00240DED"/>
    <w:rsid w:val="002413DD"/>
    <w:rsid w:val="002414AF"/>
    <w:rsid w:val="002414F6"/>
    <w:rsid w:val="0024162B"/>
    <w:rsid w:val="002416BA"/>
    <w:rsid w:val="00241B0B"/>
    <w:rsid w:val="00241F4B"/>
    <w:rsid w:val="00242B2B"/>
    <w:rsid w:val="00242BC0"/>
    <w:rsid w:val="00242D5F"/>
    <w:rsid w:val="00242F2A"/>
    <w:rsid w:val="002432F6"/>
    <w:rsid w:val="00243619"/>
    <w:rsid w:val="00243649"/>
    <w:rsid w:val="00243777"/>
    <w:rsid w:val="002439C5"/>
    <w:rsid w:val="00243E51"/>
    <w:rsid w:val="00244060"/>
    <w:rsid w:val="00244371"/>
    <w:rsid w:val="002446EE"/>
    <w:rsid w:val="002450B5"/>
    <w:rsid w:val="00245206"/>
    <w:rsid w:val="002457D9"/>
    <w:rsid w:val="00245B7D"/>
    <w:rsid w:val="00246207"/>
    <w:rsid w:val="002462BC"/>
    <w:rsid w:val="002462D6"/>
    <w:rsid w:val="00246500"/>
    <w:rsid w:val="00247106"/>
    <w:rsid w:val="00247668"/>
    <w:rsid w:val="00247F69"/>
    <w:rsid w:val="002501C2"/>
    <w:rsid w:val="0025025D"/>
    <w:rsid w:val="00250502"/>
    <w:rsid w:val="0025054B"/>
    <w:rsid w:val="0025070B"/>
    <w:rsid w:val="00251606"/>
    <w:rsid w:val="002518AA"/>
    <w:rsid w:val="00251962"/>
    <w:rsid w:val="00251CD1"/>
    <w:rsid w:val="00252191"/>
    <w:rsid w:val="002525AB"/>
    <w:rsid w:val="002525BB"/>
    <w:rsid w:val="00252649"/>
    <w:rsid w:val="00252EDF"/>
    <w:rsid w:val="00252EE3"/>
    <w:rsid w:val="00252EE5"/>
    <w:rsid w:val="0025361E"/>
    <w:rsid w:val="002536FF"/>
    <w:rsid w:val="00253915"/>
    <w:rsid w:val="00253C70"/>
    <w:rsid w:val="00254ACA"/>
    <w:rsid w:val="00254B53"/>
    <w:rsid w:val="00254BAA"/>
    <w:rsid w:val="00254FD6"/>
    <w:rsid w:val="00255177"/>
    <w:rsid w:val="00255349"/>
    <w:rsid w:val="0025579B"/>
    <w:rsid w:val="002568D2"/>
    <w:rsid w:val="00256F71"/>
    <w:rsid w:val="002579A2"/>
    <w:rsid w:val="00257A15"/>
    <w:rsid w:val="00257F35"/>
    <w:rsid w:val="00260274"/>
    <w:rsid w:val="002605AD"/>
    <w:rsid w:val="00260EAB"/>
    <w:rsid w:val="00261A6E"/>
    <w:rsid w:val="00261BC2"/>
    <w:rsid w:val="00261DE9"/>
    <w:rsid w:val="0026215D"/>
    <w:rsid w:val="002621E8"/>
    <w:rsid w:val="002621F4"/>
    <w:rsid w:val="0026235D"/>
    <w:rsid w:val="00262382"/>
    <w:rsid w:val="00262AAE"/>
    <w:rsid w:val="00262BA8"/>
    <w:rsid w:val="0026346A"/>
    <w:rsid w:val="00263540"/>
    <w:rsid w:val="00263A24"/>
    <w:rsid w:val="0026409B"/>
    <w:rsid w:val="002641F5"/>
    <w:rsid w:val="002645CA"/>
    <w:rsid w:val="0026462A"/>
    <w:rsid w:val="002647B9"/>
    <w:rsid w:val="002649F0"/>
    <w:rsid w:val="00264E43"/>
    <w:rsid w:val="00265493"/>
    <w:rsid w:val="00266556"/>
    <w:rsid w:val="00266823"/>
    <w:rsid w:val="00266D23"/>
    <w:rsid w:val="00266F85"/>
    <w:rsid w:val="0026735A"/>
    <w:rsid w:val="00267894"/>
    <w:rsid w:val="00267A05"/>
    <w:rsid w:val="00267B8A"/>
    <w:rsid w:val="002701AE"/>
    <w:rsid w:val="0027032C"/>
    <w:rsid w:val="00270751"/>
    <w:rsid w:val="00270D2E"/>
    <w:rsid w:val="00270E22"/>
    <w:rsid w:val="0027180A"/>
    <w:rsid w:val="002721CC"/>
    <w:rsid w:val="00272298"/>
    <w:rsid w:val="002722BA"/>
    <w:rsid w:val="0027276E"/>
    <w:rsid w:val="0027277D"/>
    <w:rsid w:val="00272969"/>
    <w:rsid w:val="002729CE"/>
    <w:rsid w:val="00272B18"/>
    <w:rsid w:val="00272EA9"/>
    <w:rsid w:val="0027301D"/>
    <w:rsid w:val="002731E6"/>
    <w:rsid w:val="002738E6"/>
    <w:rsid w:val="00273E95"/>
    <w:rsid w:val="002743AA"/>
    <w:rsid w:val="0027457E"/>
    <w:rsid w:val="0027459C"/>
    <w:rsid w:val="0027505C"/>
    <w:rsid w:val="00275B44"/>
    <w:rsid w:val="00275B4A"/>
    <w:rsid w:val="00275E62"/>
    <w:rsid w:val="002761BF"/>
    <w:rsid w:val="002765A4"/>
    <w:rsid w:val="002765F2"/>
    <w:rsid w:val="002766F9"/>
    <w:rsid w:val="00276B5E"/>
    <w:rsid w:val="00276FAF"/>
    <w:rsid w:val="002777F3"/>
    <w:rsid w:val="002779B0"/>
    <w:rsid w:val="002802B2"/>
    <w:rsid w:val="002808F8"/>
    <w:rsid w:val="002809D5"/>
    <w:rsid w:val="00281088"/>
    <w:rsid w:val="002810F1"/>
    <w:rsid w:val="002813B9"/>
    <w:rsid w:val="002817B5"/>
    <w:rsid w:val="002817DE"/>
    <w:rsid w:val="00281937"/>
    <w:rsid w:val="00281BD8"/>
    <w:rsid w:val="00281F61"/>
    <w:rsid w:val="00282681"/>
    <w:rsid w:val="00282777"/>
    <w:rsid w:val="00282956"/>
    <w:rsid w:val="0028328C"/>
    <w:rsid w:val="0028377A"/>
    <w:rsid w:val="002837B6"/>
    <w:rsid w:val="00283DE8"/>
    <w:rsid w:val="0028410E"/>
    <w:rsid w:val="00284115"/>
    <w:rsid w:val="002844B2"/>
    <w:rsid w:val="002844C1"/>
    <w:rsid w:val="00284598"/>
    <w:rsid w:val="00284977"/>
    <w:rsid w:val="00284CCE"/>
    <w:rsid w:val="00284D51"/>
    <w:rsid w:val="00284EFE"/>
    <w:rsid w:val="0028505A"/>
    <w:rsid w:val="002853C0"/>
    <w:rsid w:val="002855E2"/>
    <w:rsid w:val="00285A56"/>
    <w:rsid w:val="0028605C"/>
    <w:rsid w:val="00286073"/>
    <w:rsid w:val="00286AAF"/>
    <w:rsid w:val="00286C2E"/>
    <w:rsid w:val="002908E7"/>
    <w:rsid w:val="0029102B"/>
    <w:rsid w:val="002912C7"/>
    <w:rsid w:val="0029141D"/>
    <w:rsid w:val="00291422"/>
    <w:rsid w:val="00291454"/>
    <w:rsid w:val="00291549"/>
    <w:rsid w:val="00291583"/>
    <w:rsid w:val="00291645"/>
    <w:rsid w:val="00291883"/>
    <w:rsid w:val="002918B9"/>
    <w:rsid w:val="002924CC"/>
    <w:rsid w:val="002926AD"/>
    <w:rsid w:val="002932B6"/>
    <w:rsid w:val="00293D78"/>
    <w:rsid w:val="00293FD9"/>
    <w:rsid w:val="00294C43"/>
    <w:rsid w:val="00294D13"/>
    <w:rsid w:val="00294DFD"/>
    <w:rsid w:val="00294E2C"/>
    <w:rsid w:val="0029521E"/>
    <w:rsid w:val="00295414"/>
    <w:rsid w:val="00295FBA"/>
    <w:rsid w:val="002960DC"/>
    <w:rsid w:val="0029630B"/>
    <w:rsid w:val="00296712"/>
    <w:rsid w:val="0029745D"/>
    <w:rsid w:val="0029750A"/>
    <w:rsid w:val="00297543"/>
    <w:rsid w:val="00297952"/>
    <w:rsid w:val="00297BB4"/>
    <w:rsid w:val="002A0383"/>
    <w:rsid w:val="002A0838"/>
    <w:rsid w:val="002A10A7"/>
    <w:rsid w:val="002A127E"/>
    <w:rsid w:val="002A1668"/>
    <w:rsid w:val="002A1A58"/>
    <w:rsid w:val="002A2797"/>
    <w:rsid w:val="002A2835"/>
    <w:rsid w:val="002A2EE5"/>
    <w:rsid w:val="002A3B18"/>
    <w:rsid w:val="002A3B6F"/>
    <w:rsid w:val="002A3DE6"/>
    <w:rsid w:val="002A4050"/>
    <w:rsid w:val="002A4109"/>
    <w:rsid w:val="002A4348"/>
    <w:rsid w:val="002A4383"/>
    <w:rsid w:val="002A4707"/>
    <w:rsid w:val="002A4C6F"/>
    <w:rsid w:val="002A4CB1"/>
    <w:rsid w:val="002A5897"/>
    <w:rsid w:val="002A5E85"/>
    <w:rsid w:val="002A5ED3"/>
    <w:rsid w:val="002A6E84"/>
    <w:rsid w:val="002A75A7"/>
    <w:rsid w:val="002A7820"/>
    <w:rsid w:val="002B058A"/>
    <w:rsid w:val="002B067D"/>
    <w:rsid w:val="002B0BB6"/>
    <w:rsid w:val="002B1481"/>
    <w:rsid w:val="002B1747"/>
    <w:rsid w:val="002B19BE"/>
    <w:rsid w:val="002B1EC6"/>
    <w:rsid w:val="002B2311"/>
    <w:rsid w:val="002B2518"/>
    <w:rsid w:val="002B2870"/>
    <w:rsid w:val="002B2C5C"/>
    <w:rsid w:val="002B2D3A"/>
    <w:rsid w:val="002B2D73"/>
    <w:rsid w:val="002B32FB"/>
    <w:rsid w:val="002B353C"/>
    <w:rsid w:val="002B3545"/>
    <w:rsid w:val="002B4450"/>
    <w:rsid w:val="002B48C8"/>
    <w:rsid w:val="002B4C31"/>
    <w:rsid w:val="002B4CEE"/>
    <w:rsid w:val="002B5ABC"/>
    <w:rsid w:val="002B5B01"/>
    <w:rsid w:val="002B5DFD"/>
    <w:rsid w:val="002B63DB"/>
    <w:rsid w:val="002B6625"/>
    <w:rsid w:val="002B6756"/>
    <w:rsid w:val="002B67ED"/>
    <w:rsid w:val="002B6D1D"/>
    <w:rsid w:val="002B71D9"/>
    <w:rsid w:val="002B7B55"/>
    <w:rsid w:val="002B7FAF"/>
    <w:rsid w:val="002C02BA"/>
    <w:rsid w:val="002C02C2"/>
    <w:rsid w:val="002C0DE7"/>
    <w:rsid w:val="002C0FAA"/>
    <w:rsid w:val="002C16AC"/>
    <w:rsid w:val="002C1AB4"/>
    <w:rsid w:val="002C1CD9"/>
    <w:rsid w:val="002C284A"/>
    <w:rsid w:val="002C2EA2"/>
    <w:rsid w:val="002C3190"/>
    <w:rsid w:val="002C3276"/>
    <w:rsid w:val="002C333B"/>
    <w:rsid w:val="002C33A9"/>
    <w:rsid w:val="002C36A8"/>
    <w:rsid w:val="002C3A05"/>
    <w:rsid w:val="002C3B02"/>
    <w:rsid w:val="002C3F2C"/>
    <w:rsid w:val="002C43F3"/>
    <w:rsid w:val="002C47DA"/>
    <w:rsid w:val="002C4A3D"/>
    <w:rsid w:val="002C4B2B"/>
    <w:rsid w:val="002C4BC9"/>
    <w:rsid w:val="002C54A6"/>
    <w:rsid w:val="002C5635"/>
    <w:rsid w:val="002C5C82"/>
    <w:rsid w:val="002C612F"/>
    <w:rsid w:val="002C6595"/>
    <w:rsid w:val="002C6A7B"/>
    <w:rsid w:val="002C6FC1"/>
    <w:rsid w:val="002C71F8"/>
    <w:rsid w:val="002C7609"/>
    <w:rsid w:val="002C7B06"/>
    <w:rsid w:val="002D0011"/>
    <w:rsid w:val="002D0386"/>
    <w:rsid w:val="002D05D2"/>
    <w:rsid w:val="002D09FC"/>
    <w:rsid w:val="002D10A2"/>
    <w:rsid w:val="002D1423"/>
    <w:rsid w:val="002D1CD8"/>
    <w:rsid w:val="002D1ED3"/>
    <w:rsid w:val="002D2134"/>
    <w:rsid w:val="002D22D2"/>
    <w:rsid w:val="002D22F8"/>
    <w:rsid w:val="002D24FD"/>
    <w:rsid w:val="002D254B"/>
    <w:rsid w:val="002D2761"/>
    <w:rsid w:val="002D27CF"/>
    <w:rsid w:val="002D2A5C"/>
    <w:rsid w:val="002D3178"/>
    <w:rsid w:val="002D3231"/>
    <w:rsid w:val="002D3751"/>
    <w:rsid w:val="002D3E7E"/>
    <w:rsid w:val="002D41F8"/>
    <w:rsid w:val="002D4838"/>
    <w:rsid w:val="002D4CEA"/>
    <w:rsid w:val="002D4FA9"/>
    <w:rsid w:val="002D50DF"/>
    <w:rsid w:val="002D517D"/>
    <w:rsid w:val="002D5337"/>
    <w:rsid w:val="002D567A"/>
    <w:rsid w:val="002D5ABC"/>
    <w:rsid w:val="002D5B65"/>
    <w:rsid w:val="002D5CB5"/>
    <w:rsid w:val="002D614B"/>
    <w:rsid w:val="002D666B"/>
    <w:rsid w:val="002D6C39"/>
    <w:rsid w:val="002D6CDA"/>
    <w:rsid w:val="002D6EA9"/>
    <w:rsid w:val="002D7363"/>
    <w:rsid w:val="002D7A18"/>
    <w:rsid w:val="002D7EE8"/>
    <w:rsid w:val="002D7F6F"/>
    <w:rsid w:val="002E01B9"/>
    <w:rsid w:val="002E0278"/>
    <w:rsid w:val="002E069D"/>
    <w:rsid w:val="002E0A0F"/>
    <w:rsid w:val="002E0B96"/>
    <w:rsid w:val="002E16EF"/>
    <w:rsid w:val="002E1A7F"/>
    <w:rsid w:val="002E1C9C"/>
    <w:rsid w:val="002E2F63"/>
    <w:rsid w:val="002E313E"/>
    <w:rsid w:val="002E386B"/>
    <w:rsid w:val="002E3C1B"/>
    <w:rsid w:val="002E3D17"/>
    <w:rsid w:val="002E3D4A"/>
    <w:rsid w:val="002E407D"/>
    <w:rsid w:val="002E40BF"/>
    <w:rsid w:val="002E4415"/>
    <w:rsid w:val="002E4576"/>
    <w:rsid w:val="002E46F1"/>
    <w:rsid w:val="002E484D"/>
    <w:rsid w:val="002E4A39"/>
    <w:rsid w:val="002E505D"/>
    <w:rsid w:val="002E5344"/>
    <w:rsid w:val="002E53B1"/>
    <w:rsid w:val="002E555C"/>
    <w:rsid w:val="002E56EA"/>
    <w:rsid w:val="002E5873"/>
    <w:rsid w:val="002E59CA"/>
    <w:rsid w:val="002E5F17"/>
    <w:rsid w:val="002E6352"/>
    <w:rsid w:val="002E64D0"/>
    <w:rsid w:val="002E6C6E"/>
    <w:rsid w:val="002E6F6C"/>
    <w:rsid w:val="002E7130"/>
    <w:rsid w:val="002E76D6"/>
    <w:rsid w:val="002E7F2A"/>
    <w:rsid w:val="002F00BF"/>
    <w:rsid w:val="002F09FB"/>
    <w:rsid w:val="002F0B82"/>
    <w:rsid w:val="002F0D5A"/>
    <w:rsid w:val="002F0F61"/>
    <w:rsid w:val="002F10E5"/>
    <w:rsid w:val="002F110A"/>
    <w:rsid w:val="002F1DDF"/>
    <w:rsid w:val="002F20C2"/>
    <w:rsid w:val="002F218D"/>
    <w:rsid w:val="002F26EB"/>
    <w:rsid w:val="002F27E1"/>
    <w:rsid w:val="002F2996"/>
    <w:rsid w:val="002F2A6E"/>
    <w:rsid w:val="002F3399"/>
    <w:rsid w:val="002F34B4"/>
    <w:rsid w:val="002F37AC"/>
    <w:rsid w:val="002F4D79"/>
    <w:rsid w:val="002F54A1"/>
    <w:rsid w:val="002F5745"/>
    <w:rsid w:val="002F682F"/>
    <w:rsid w:val="002F6A24"/>
    <w:rsid w:val="002F6FE8"/>
    <w:rsid w:val="002F7240"/>
    <w:rsid w:val="002F733B"/>
    <w:rsid w:val="002F73B4"/>
    <w:rsid w:val="002F73E0"/>
    <w:rsid w:val="002F7957"/>
    <w:rsid w:val="002F79F7"/>
    <w:rsid w:val="002F7DF4"/>
    <w:rsid w:val="002F7FCA"/>
    <w:rsid w:val="00300672"/>
    <w:rsid w:val="0030068C"/>
    <w:rsid w:val="00300CC0"/>
    <w:rsid w:val="00300DB9"/>
    <w:rsid w:val="00300F65"/>
    <w:rsid w:val="0030103D"/>
    <w:rsid w:val="003011F7"/>
    <w:rsid w:val="00301268"/>
    <w:rsid w:val="003018C0"/>
    <w:rsid w:val="00301C3C"/>
    <w:rsid w:val="003020FB"/>
    <w:rsid w:val="00302AAF"/>
    <w:rsid w:val="00302B34"/>
    <w:rsid w:val="00302C83"/>
    <w:rsid w:val="00303AF4"/>
    <w:rsid w:val="00303EBD"/>
    <w:rsid w:val="00303F4B"/>
    <w:rsid w:val="00304232"/>
    <w:rsid w:val="003042A2"/>
    <w:rsid w:val="00304300"/>
    <w:rsid w:val="003048CF"/>
    <w:rsid w:val="00304D34"/>
    <w:rsid w:val="00305097"/>
    <w:rsid w:val="003051F9"/>
    <w:rsid w:val="0030586B"/>
    <w:rsid w:val="00305B67"/>
    <w:rsid w:val="00305C6B"/>
    <w:rsid w:val="003060E1"/>
    <w:rsid w:val="003062E3"/>
    <w:rsid w:val="003062F3"/>
    <w:rsid w:val="00306607"/>
    <w:rsid w:val="00307116"/>
    <w:rsid w:val="00307D97"/>
    <w:rsid w:val="0031104F"/>
    <w:rsid w:val="00312C35"/>
    <w:rsid w:val="00312E41"/>
    <w:rsid w:val="00312E65"/>
    <w:rsid w:val="0031316F"/>
    <w:rsid w:val="003131A4"/>
    <w:rsid w:val="003133A7"/>
    <w:rsid w:val="00313568"/>
    <w:rsid w:val="0031384A"/>
    <w:rsid w:val="003139EF"/>
    <w:rsid w:val="00313B51"/>
    <w:rsid w:val="00313C6D"/>
    <w:rsid w:val="00314030"/>
    <w:rsid w:val="0031464F"/>
    <w:rsid w:val="003148A9"/>
    <w:rsid w:val="003149A4"/>
    <w:rsid w:val="00315204"/>
    <w:rsid w:val="0031542A"/>
    <w:rsid w:val="0031567E"/>
    <w:rsid w:val="00315E84"/>
    <w:rsid w:val="00315F06"/>
    <w:rsid w:val="00316097"/>
    <w:rsid w:val="00316164"/>
    <w:rsid w:val="00316385"/>
    <w:rsid w:val="00316DC5"/>
    <w:rsid w:val="00317402"/>
    <w:rsid w:val="00317572"/>
    <w:rsid w:val="003176D2"/>
    <w:rsid w:val="00317873"/>
    <w:rsid w:val="00317A0A"/>
    <w:rsid w:val="00317BF6"/>
    <w:rsid w:val="0032006B"/>
    <w:rsid w:val="003208B3"/>
    <w:rsid w:val="003209D5"/>
    <w:rsid w:val="00320A51"/>
    <w:rsid w:val="00320E02"/>
    <w:rsid w:val="00320F26"/>
    <w:rsid w:val="003210C7"/>
    <w:rsid w:val="0032122C"/>
    <w:rsid w:val="003214BE"/>
    <w:rsid w:val="00321767"/>
    <w:rsid w:val="0032196B"/>
    <w:rsid w:val="00321B41"/>
    <w:rsid w:val="00321D8C"/>
    <w:rsid w:val="00321E86"/>
    <w:rsid w:val="00321F89"/>
    <w:rsid w:val="00321FBB"/>
    <w:rsid w:val="003220FA"/>
    <w:rsid w:val="00322325"/>
    <w:rsid w:val="0032232D"/>
    <w:rsid w:val="003225C1"/>
    <w:rsid w:val="0032261F"/>
    <w:rsid w:val="00322C8E"/>
    <w:rsid w:val="0032349E"/>
    <w:rsid w:val="00323C8D"/>
    <w:rsid w:val="00323F83"/>
    <w:rsid w:val="003240E0"/>
    <w:rsid w:val="003241C9"/>
    <w:rsid w:val="00324A72"/>
    <w:rsid w:val="00324C4A"/>
    <w:rsid w:val="003251FA"/>
    <w:rsid w:val="003252C5"/>
    <w:rsid w:val="00325AA1"/>
    <w:rsid w:val="00325B31"/>
    <w:rsid w:val="00325FCC"/>
    <w:rsid w:val="003264BA"/>
    <w:rsid w:val="00326888"/>
    <w:rsid w:val="00326B1A"/>
    <w:rsid w:val="00326E23"/>
    <w:rsid w:val="00327519"/>
    <w:rsid w:val="003277F2"/>
    <w:rsid w:val="00327816"/>
    <w:rsid w:val="00327941"/>
    <w:rsid w:val="00327996"/>
    <w:rsid w:val="00327B93"/>
    <w:rsid w:val="00327C88"/>
    <w:rsid w:val="00330382"/>
    <w:rsid w:val="00330CD7"/>
    <w:rsid w:val="00330DA9"/>
    <w:rsid w:val="00330DE4"/>
    <w:rsid w:val="00330F2B"/>
    <w:rsid w:val="003310BE"/>
    <w:rsid w:val="00331132"/>
    <w:rsid w:val="00331525"/>
    <w:rsid w:val="0033163C"/>
    <w:rsid w:val="003319F4"/>
    <w:rsid w:val="00331BA7"/>
    <w:rsid w:val="0033202D"/>
    <w:rsid w:val="0033227A"/>
    <w:rsid w:val="00332308"/>
    <w:rsid w:val="00332324"/>
    <w:rsid w:val="0033285C"/>
    <w:rsid w:val="00332F01"/>
    <w:rsid w:val="00333638"/>
    <w:rsid w:val="0033376C"/>
    <w:rsid w:val="00333825"/>
    <w:rsid w:val="00333E35"/>
    <w:rsid w:val="00333EB6"/>
    <w:rsid w:val="0033407F"/>
    <w:rsid w:val="0033462B"/>
    <w:rsid w:val="00334CF0"/>
    <w:rsid w:val="003357B5"/>
    <w:rsid w:val="00335A74"/>
    <w:rsid w:val="00335F41"/>
    <w:rsid w:val="0033625A"/>
    <w:rsid w:val="003362C5"/>
    <w:rsid w:val="0033630D"/>
    <w:rsid w:val="00336815"/>
    <w:rsid w:val="003373F6"/>
    <w:rsid w:val="00337705"/>
    <w:rsid w:val="00337ADC"/>
    <w:rsid w:val="0034002B"/>
    <w:rsid w:val="00340081"/>
    <w:rsid w:val="003403A7"/>
    <w:rsid w:val="003406DF"/>
    <w:rsid w:val="003409A9"/>
    <w:rsid w:val="00340A5B"/>
    <w:rsid w:val="00342154"/>
    <w:rsid w:val="00342473"/>
    <w:rsid w:val="003429A7"/>
    <w:rsid w:val="003430CF"/>
    <w:rsid w:val="00343349"/>
    <w:rsid w:val="003439BF"/>
    <w:rsid w:val="00343D98"/>
    <w:rsid w:val="003445CC"/>
    <w:rsid w:val="00344746"/>
    <w:rsid w:val="003447AE"/>
    <w:rsid w:val="003447C2"/>
    <w:rsid w:val="00345207"/>
    <w:rsid w:val="003453C3"/>
    <w:rsid w:val="00345C48"/>
    <w:rsid w:val="00345CBA"/>
    <w:rsid w:val="00345D19"/>
    <w:rsid w:val="00345F8D"/>
    <w:rsid w:val="00345F8E"/>
    <w:rsid w:val="0034666F"/>
    <w:rsid w:val="003466A5"/>
    <w:rsid w:val="00346742"/>
    <w:rsid w:val="00346BEF"/>
    <w:rsid w:val="00346EDC"/>
    <w:rsid w:val="00347156"/>
    <w:rsid w:val="0034757F"/>
    <w:rsid w:val="00347627"/>
    <w:rsid w:val="003502A4"/>
    <w:rsid w:val="00350F5B"/>
    <w:rsid w:val="003514CB"/>
    <w:rsid w:val="00351AB9"/>
    <w:rsid w:val="003524AE"/>
    <w:rsid w:val="00352B40"/>
    <w:rsid w:val="00352EE1"/>
    <w:rsid w:val="003535A3"/>
    <w:rsid w:val="003535DB"/>
    <w:rsid w:val="003541C7"/>
    <w:rsid w:val="00354211"/>
    <w:rsid w:val="003543E9"/>
    <w:rsid w:val="003545FD"/>
    <w:rsid w:val="003547B9"/>
    <w:rsid w:val="00354EE9"/>
    <w:rsid w:val="00354FAB"/>
    <w:rsid w:val="00355492"/>
    <w:rsid w:val="00355528"/>
    <w:rsid w:val="003555BC"/>
    <w:rsid w:val="0035574B"/>
    <w:rsid w:val="00355F15"/>
    <w:rsid w:val="00356036"/>
    <w:rsid w:val="00356245"/>
    <w:rsid w:val="00356332"/>
    <w:rsid w:val="00356922"/>
    <w:rsid w:val="00356B25"/>
    <w:rsid w:val="0035720B"/>
    <w:rsid w:val="00357B7E"/>
    <w:rsid w:val="00357CE3"/>
    <w:rsid w:val="00357EF3"/>
    <w:rsid w:val="00357FD4"/>
    <w:rsid w:val="00360118"/>
    <w:rsid w:val="0036097A"/>
    <w:rsid w:val="0036111B"/>
    <w:rsid w:val="003615EE"/>
    <w:rsid w:val="00361BFD"/>
    <w:rsid w:val="003624E6"/>
    <w:rsid w:val="0036253B"/>
    <w:rsid w:val="003628B8"/>
    <w:rsid w:val="00362A21"/>
    <w:rsid w:val="00362EFA"/>
    <w:rsid w:val="0036306B"/>
    <w:rsid w:val="003634CF"/>
    <w:rsid w:val="00363700"/>
    <w:rsid w:val="003637D4"/>
    <w:rsid w:val="003639AC"/>
    <w:rsid w:val="00363B14"/>
    <w:rsid w:val="00363B8D"/>
    <w:rsid w:val="00363D13"/>
    <w:rsid w:val="00363EB7"/>
    <w:rsid w:val="00363F5C"/>
    <w:rsid w:val="003647D1"/>
    <w:rsid w:val="003648ED"/>
    <w:rsid w:val="00364D3D"/>
    <w:rsid w:val="00364F49"/>
    <w:rsid w:val="00365023"/>
    <w:rsid w:val="0036523A"/>
    <w:rsid w:val="003655CD"/>
    <w:rsid w:val="00365751"/>
    <w:rsid w:val="00366262"/>
    <w:rsid w:val="0036641D"/>
    <w:rsid w:val="0036711A"/>
    <w:rsid w:val="0036739B"/>
    <w:rsid w:val="0036741F"/>
    <w:rsid w:val="003674A9"/>
    <w:rsid w:val="003674E7"/>
    <w:rsid w:val="00367561"/>
    <w:rsid w:val="00367678"/>
    <w:rsid w:val="00367959"/>
    <w:rsid w:val="00367B30"/>
    <w:rsid w:val="00367DDF"/>
    <w:rsid w:val="003702BB"/>
    <w:rsid w:val="00370583"/>
    <w:rsid w:val="0037065E"/>
    <w:rsid w:val="00370D6D"/>
    <w:rsid w:val="00370DA2"/>
    <w:rsid w:val="00370F6F"/>
    <w:rsid w:val="003712F5"/>
    <w:rsid w:val="003719A7"/>
    <w:rsid w:val="00371DA5"/>
    <w:rsid w:val="00371EA6"/>
    <w:rsid w:val="00371F3D"/>
    <w:rsid w:val="00372174"/>
    <w:rsid w:val="003725C8"/>
    <w:rsid w:val="00372801"/>
    <w:rsid w:val="003729EB"/>
    <w:rsid w:val="00372F8D"/>
    <w:rsid w:val="003734BE"/>
    <w:rsid w:val="003739C7"/>
    <w:rsid w:val="00373E70"/>
    <w:rsid w:val="00373FCB"/>
    <w:rsid w:val="003740E2"/>
    <w:rsid w:val="003740F2"/>
    <w:rsid w:val="00374288"/>
    <w:rsid w:val="00374C98"/>
    <w:rsid w:val="003751CA"/>
    <w:rsid w:val="00375489"/>
    <w:rsid w:val="0037567F"/>
    <w:rsid w:val="003757C7"/>
    <w:rsid w:val="00375E6E"/>
    <w:rsid w:val="00375FC3"/>
    <w:rsid w:val="00376155"/>
    <w:rsid w:val="00376258"/>
    <w:rsid w:val="0037646C"/>
    <w:rsid w:val="003765D5"/>
    <w:rsid w:val="003769F2"/>
    <w:rsid w:val="00376C21"/>
    <w:rsid w:val="00377571"/>
    <w:rsid w:val="0037794F"/>
    <w:rsid w:val="00377F81"/>
    <w:rsid w:val="00380E82"/>
    <w:rsid w:val="00381749"/>
    <w:rsid w:val="00381849"/>
    <w:rsid w:val="00381958"/>
    <w:rsid w:val="00381ACC"/>
    <w:rsid w:val="00381CD2"/>
    <w:rsid w:val="00381D70"/>
    <w:rsid w:val="00382E09"/>
    <w:rsid w:val="003831A8"/>
    <w:rsid w:val="00383390"/>
    <w:rsid w:val="00383568"/>
    <w:rsid w:val="0038385A"/>
    <w:rsid w:val="0038398E"/>
    <w:rsid w:val="00383DE4"/>
    <w:rsid w:val="00383DFC"/>
    <w:rsid w:val="00383E07"/>
    <w:rsid w:val="00383F74"/>
    <w:rsid w:val="00384552"/>
    <w:rsid w:val="003852D4"/>
    <w:rsid w:val="003857C0"/>
    <w:rsid w:val="00385AFF"/>
    <w:rsid w:val="00386120"/>
    <w:rsid w:val="003862BB"/>
    <w:rsid w:val="00386571"/>
    <w:rsid w:val="00386704"/>
    <w:rsid w:val="003868AF"/>
    <w:rsid w:val="00386E43"/>
    <w:rsid w:val="00386E56"/>
    <w:rsid w:val="00386EA6"/>
    <w:rsid w:val="003872EB"/>
    <w:rsid w:val="003874F4"/>
    <w:rsid w:val="00387605"/>
    <w:rsid w:val="00387651"/>
    <w:rsid w:val="003877BE"/>
    <w:rsid w:val="0038785F"/>
    <w:rsid w:val="00387AEE"/>
    <w:rsid w:val="00387BA3"/>
    <w:rsid w:val="00387CB3"/>
    <w:rsid w:val="00387E03"/>
    <w:rsid w:val="00390025"/>
    <w:rsid w:val="00390C4A"/>
    <w:rsid w:val="00391051"/>
    <w:rsid w:val="003911D1"/>
    <w:rsid w:val="00391535"/>
    <w:rsid w:val="00391564"/>
    <w:rsid w:val="003916B1"/>
    <w:rsid w:val="00391C7D"/>
    <w:rsid w:val="00391D7B"/>
    <w:rsid w:val="00391E5A"/>
    <w:rsid w:val="00392705"/>
    <w:rsid w:val="00392731"/>
    <w:rsid w:val="00392AD2"/>
    <w:rsid w:val="00393844"/>
    <w:rsid w:val="00393A24"/>
    <w:rsid w:val="00394258"/>
    <w:rsid w:val="00394C05"/>
    <w:rsid w:val="00394C26"/>
    <w:rsid w:val="0039540A"/>
    <w:rsid w:val="00395ADA"/>
    <w:rsid w:val="00395B6F"/>
    <w:rsid w:val="00395DFC"/>
    <w:rsid w:val="003967F9"/>
    <w:rsid w:val="00397AAD"/>
    <w:rsid w:val="00397C53"/>
    <w:rsid w:val="00397DD5"/>
    <w:rsid w:val="003A02C7"/>
    <w:rsid w:val="003A0F0E"/>
    <w:rsid w:val="003A0F20"/>
    <w:rsid w:val="003A14B3"/>
    <w:rsid w:val="003A16C0"/>
    <w:rsid w:val="003A19FF"/>
    <w:rsid w:val="003A1A92"/>
    <w:rsid w:val="003A1EE1"/>
    <w:rsid w:val="003A20B6"/>
    <w:rsid w:val="003A2226"/>
    <w:rsid w:val="003A2AB8"/>
    <w:rsid w:val="003A31BB"/>
    <w:rsid w:val="003A3556"/>
    <w:rsid w:val="003A3AE0"/>
    <w:rsid w:val="003A3C9B"/>
    <w:rsid w:val="003A3E04"/>
    <w:rsid w:val="003A4C58"/>
    <w:rsid w:val="003A4EEB"/>
    <w:rsid w:val="003A5015"/>
    <w:rsid w:val="003A509D"/>
    <w:rsid w:val="003A58B1"/>
    <w:rsid w:val="003A58F6"/>
    <w:rsid w:val="003A609D"/>
    <w:rsid w:val="003A6E34"/>
    <w:rsid w:val="003A6ED4"/>
    <w:rsid w:val="003A703F"/>
    <w:rsid w:val="003A73DF"/>
    <w:rsid w:val="003A75D6"/>
    <w:rsid w:val="003A7B45"/>
    <w:rsid w:val="003A7E45"/>
    <w:rsid w:val="003B00EE"/>
    <w:rsid w:val="003B0800"/>
    <w:rsid w:val="003B0956"/>
    <w:rsid w:val="003B1635"/>
    <w:rsid w:val="003B1810"/>
    <w:rsid w:val="003B1AA2"/>
    <w:rsid w:val="003B1BA1"/>
    <w:rsid w:val="003B1C4B"/>
    <w:rsid w:val="003B1DEC"/>
    <w:rsid w:val="003B20AE"/>
    <w:rsid w:val="003B29DE"/>
    <w:rsid w:val="003B2BA5"/>
    <w:rsid w:val="003B30B2"/>
    <w:rsid w:val="003B343C"/>
    <w:rsid w:val="003B34D2"/>
    <w:rsid w:val="003B3552"/>
    <w:rsid w:val="003B4322"/>
    <w:rsid w:val="003B45DA"/>
    <w:rsid w:val="003B47CB"/>
    <w:rsid w:val="003B49D8"/>
    <w:rsid w:val="003B51E1"/>
    <w:rsid w:val="003B52D7"/>
    <w:rsid w:val="003B57B6"/>
    <w:rsid w:val="003B587E"/>
    <w:rsid w:val="003B5A4F"/>
    <w:rsid w:val="003B5B5F"/>
    <w:rsid w:val="003B5C00"/>
    <w:rsid w:val="003B5DE9"/>
    <w:rsid w:val="003B5F97"/>
    <w:rsid w:val="003B5FAC"/>
    <w:rsid w:val="003B6777"/>
    <w:rsid w:val="003B6DE5"/>
    <w:rsid w:val="003B70D2"/>
    <w:rsid w:val="003B71A3"/>
    <w:rsid w:val="003B7359"/>
    <w:rsid w:val="003B7B23"/>
    <w:rsid w:val="003B7DA6"/>
    <w:rsid w:val="003B7E06"/>
    <w:rsid w:val="003C0BAD"/>
    <w:rsid w:val="003C0DF1"/>
    <w:rsid w:val="003C10BA"/>
    <w:rsid w:val="003C172E"/>
    <w:rsid w:val="003C1E20"/>
    <w:rsid w:val="003C21CC"/>
    <w:rsid w:val="003C2241"/>
    <w:rsid w:val="003C22F7"/>
    <w:rsid w:val="003C2679"/>
    <w:rsid w:val="003C2BA7"/>
    <w:rsid w:val="003C2DC9"/>
    <w:rsid w:val="003C2DF8"/>
    <w:rsid w:val="003C3048"/>
    <w:rsid w:val="003C3054"/>
    <w:rsid w:val="003C3355"/>
    <w:rsid w:val="003C3B4C"/>
    <w:rsid w:val="003C41AA"/>
    <w:rsid w:val="003C4A96"/>
    <w:rsid w:val="003C4B8F"/>
    <w:rsid w:val="003C4F4F"/>
    <w:rsid w:val="003C5081"/>
    <w:rsid w:val="003C52FC"/>
    <w:rsid w:val="003C57EC"/>
    <w:rsid w:val="003C5899"/>
    <w:rsid w:val="003C5931"/>
    <w:rsid w:val="003C5976"/>
    <w:rsid w:val="003C692C"/>
    <w:rsid w:val="003C693B"/>
    <w:rsid w:val="003C6D9D"/>
    <w:rsid w:val="003C6E66"/>
    <w:rsid w:val="003C706D"/>
    <w:rsid w:val="003C72BE"/>
    <w:rsid w:val="003C738A"/>
    <w:rsid w:val="003C7483"/>
    <w:rsid w:val="003C7542"/>
    <w:rsid w:val="003C75BF"/>
    <w:rsid w:val="003C75D2"/>
    <w:rsid w:val="003C7622"/>
    <w:rsid w:val="003C7858"/>
    <w:rsid w:val="003C7B80"/>
    <w:rsid w:val="003C7DDC"/>
    <w:rsid w:val="003C7FD4"/>
    <w:rsid w:val="003D0195"/>
    <w:rsid w:val="003D0221"/>
    <w:rsid w:val="003D0702"/>
    <w:rsid w:val="003D0733"/>
    <w:rsid w:val="003D07A4"/>
    <w:rsid w:val="003D0A5D"/>
    <w:rsid w:val="003D0B71"/>
    <w:rsid w:val="003D0C8E"/>
    <w:rsid w:val="003D134F"/>
    <w:rsid w:val="003D1D53"/>
    <w:rsid w:val="003D2186"/>
    <w:rsid w:val="003D21F5"/>
    <w:rsid w:val="003D23BD"/>
    <w:rsid w:val="003D3445"/>
    <w:rsid w:val="003D35C3"/>
    <w:rsid w:val="003D376E"/>
    <w:rsid w:val="003D41EF"/>
    <w:rsid w:val="003D430E"/>
    <w:rsid w:val="003D4359"/>
    <w:rsid w:val="003D4CCA"/>
    <w:rsid w:val="003D4CD2"/>
    <w:rsid w:val="003D4DFE"/>
    <w:rsid w:val="003D4E28"/>
    <w:rsid w:val="003D4F9D"/>
    <w:rsid w:val="003D5592"/>
    <w:rsid w:val="003D5BDF"/>
    <w:rsid w:val="003D5C77"/>
    <w:rsid w:val="003D5C93"/>
    <w:rsid w:val="003D5D6D"/>
    <w:rsid w:val="003D69CF"/>
    <w:rsid w:val="003D6D8E"/>
    <w:rsid w:val="003D78D9"/>
    <w:rsid w:val="003D7E13"/>
    <w:rsid w:val="003D7ED2"/>
    <w:rsid w:val="003E07D0"/>
    <w:rsid w:val="003E15F7"/>
    <w:rsid w:val="003E2281"/>
    <w:rsid w:val="003E229E"/>
    <w:rsid w:val="003E22CE"/>
    <w:rsid w:val="003E2BEB"/>
    <w:rsid w:val="003E2EDA"/>
    <w:rsid w:val="003E30C4"/>
    <w:rsid w:val="003E35D8"/>
    <w:rsid w:val="003E3832"/>
    <w:rsid w:val="003E41A4"/>
    <w:rsid w:val="003E4607"/>
    <w:rsid w:val="003E469D"/>
    <w:rsid w:val="003E4804"/>
    <w:rsid w:val="003E49BF"/>
    <w:rsid w:val="003E4A2B"/>
    <w:rsid w:val="003E4F90"/>
    <w:rsid w:val="003E5773"/>
    <w:rsid w:val="003E57B2"/>
    <w:rsid w:val="003E5E37"/>
    <w:rsid w:val="003E6337"/>
    <w:rsid w:val="003E6DF9"/>
    <w:rsid w:val="003E789E"/>
    <w:rsid w:val="003E7E89"/>
    <w:rsid w:val="003F0118"/>
    <w:rsid w:val="003F0596"/>
    <w:rsid w:val="003F0FD4"/>
    <w:rsid w:val="003F16A9"/>
    <w:rsid w:val="003F1739"/>
    <w:rsid w:val="003F174E"/>
    <w:rsid w:val="003F1C24"/>
    <w:rsid w:val="003F1F74"/>
    <w:rsid w:val="003F20B9"/>
    <w:rsid w:val="003F21C5"/>
    <w:rsid w:val="003F242E"/>
    <w:rsid w:val="003F264C"/>
    <w:rsid w:val="003F29E9"/>
    <w:rsid w:val="003F3033"/>
    <w:rsid w:val="003F39E1"/>
    <w:rsid w:val="003F3E5F"/>
    <w:rsid w:val="003F3EF4"/>
    <w:rsid w:val="003F3F85"/>
    <w:rsid w:val="003F3FA3"/>
    <w:rsid w:val="003F4010"/>
    <w:rsid w:val="003F4439"/>
    <w:rsid w:val="003F45C3"/>
    <w:rsid w:val="003F48D2"/>
    <w:rsid w:val="003F4C34"/>
    <w:rsid w:val="003F5252"/>
    <w:rsid w:val="003F5533"/>
    <w:rsid w:val="003F553C"/>
    <w:rsid w:val="003F590A"/>
    <w:rsid w:val="003F5ACC"/>
    <w:rsid w:val="003F5E2F"/>
    <w:rsid w:val="003F62D9"/>
    <w:rsid w:val="003F6475"/>
    <w:rsid w:val="003F66EE"/>
    <w:rsid w:val="003F6D7C"/>
    <w:rsid w:val="003F70A1"/>
    <w:rsid w:val="003F73DC"/>
    <w:rsid w:val="003F7442"/>
    <w:rsid w:val="003F7BD7"/>
    <w:rsid w:val="003F7F60"/>
    <w:rsid w:val="00400087"/>
    <w:rsid w:val="0040018C"/>
    <w:rsid w:val="004007DA"/>
    <w:rsid w:val="00400DC6"/>
    <w:rsid w:val="00400E15"/>
    <w:rsid w:val="0040135A"/>
    <w:rsid w:val="004017F7"/>
    <w:rsid w:val="00401A05"/>
    <w:rsid w:val="0040202F"/>
    <w:rsid w:val="00402795"/>
    <w:rsid w:val="00402F61"/>
    <w:rsid w:val="004031A9"/>
    <w:rsid w:val="0040327B"/>
    <w:rsid w:val="004035BB"/>
    <w:rsid w:val="00403B98"/>
    <w:rsid w:val="00403D5D"/>
    <w:rsid w:val="00404B1F"/>
    <w:rsid w:val="00404D5B"/>
    <w:rsid w:val="00404F9C"/>
    <w:rsid w:val="0040501F"/>
    <w:rsid w:val="0040510C"/>
    <w:rsid w:val="00405229"/>
    <w:rsid w:val="00405436"/>
    <w:rsid w:val="00405458"/>
    <w:rsid w:val="004055C1"/>
    <w:rsid w:val="004055F4"/>
    <w:rsid w:val="00405629"/>
    <w:rsid w:val="00405837"/>
    <w:rsid w:val="00405C89"/>
    <w:rsid w:val="00405CCE"/>
    <w:rsid w:val="00405DE8"/>
    <w:rsid w:val="00406077"/>
    <w:rsid w:val="0040608D"/>
    <w:rsid w:val="004061AD"/>
    <w:rsid w:val="0040656F"/>
    <w:rsid w:val="004065FD"/>
    <w:rsid w:val="004066EC"/>
    <w:rsid w:val="0040713D"/>
    <w:rsid w:val="00407F13"/>
    <w:rsid w:val="00410743"/>
    <w:rsid w:val="00410970"/>
    <w:rsid w:val="0041134D"/>
    <w:rsid w:val="00412261"/>
    <w:rsid w:val="004127CA"/>
    <w:rsid w:val="004131B6"/>
    <w:rsid w:val="004135AC"/>
    <w:rsid w:val="00413879"/>
    <w:rsid w:val="00414039"/>
    <w:rsid w:val="00414FE3"/>
    <w:rsid w:val="004150BD"/>
    <w:rsid w:val="00415865"/>
    <w:rsid w:val="004159D9"/>
    <w:rsid w:val="00415C8F"/>
    <w:rsid w:val="00415FD1"/>
    <w:rsid w:val="00416317"/>
    <w:rsid w:val="00416911"/>
    <w:rsid w:val="00416F08"/>
    <w:rsid w:val="00416FAC"/>
    <w:rsid w:val="0041711E"/>
    <w:rsid w:val="00417149"/>
    <w:rsid w:val="004175DE"/>
    <w:rsid w:val="00417FD4"/>
    <w:rsid w:val="0042004F"/>
    <w:rsid w:val="004204C9"/>
    <w:rsid w:val="00420BDB"/>
    <w:rsid w:val="00420C8E"/>
    <w:rsid w:val="00420F66"/>
    <w:rsid w:val="00421572"/>
    <w:rsid w:val="00421600"/>
    <w:rsid w:val="004224DB"/>
    <w:rsid w:val="004225B7"/>
    <w:rsid w:val="0042261E"/>
    <w:rsid w:val="00422630"/>
    <w:rsid w:val="0042267F"/>
    <w:rsid w:val="00422791"/>
    <w:rsid w:val="00422A82"/>
    <w:rsid w:val="00422AC8"/>
    <w:rsid w:val="00422D58"/>
    <w:rsid w:val="00423575"/>
    <w:rsid w:val="0042378B"/>
    <w:rsid w:val="00423A32"/>
    <w:rsid w:val="00423DB5"/>
    <w:rsid w:val="00424253"/>
    <w:rsid w:val="004242BB"/>
    <w:rsid w:val="0042532F"/>
    <w:rsid w:val="00425337"/>
    <w:rsid w:val="00425338"/>
    <w:rsid w:val="00425411"/>
    <w:rsid w:val="0042594D"/>
    <w:rsid w:val="00426318"/>
    <w:rsid w:val="004263D7"/>
    <w:rsid w:val="00426CE2"/>
    <w:rsid w:val="004274BE"/>
    <w:rsid w:val="0042783F"/>
    <w:rsid w:val="00427E27"/>
    <w:rsid w:val="004300AF"/>
    <w:rsid w:val="0043067C"/>
    <w:rsid w:val="00431261"/>
    <w:rsid w:val="0043142C"/>
    <w:rsid w:val="004318B3"/>
    <w:rsid w:val="00431AB0"/>
    <w:rsid w:val="00431D8E"/>
    <w:rsid w:val="00431F15"/>
    <w:rsid w:val="00432429"/>
    <w:rsid w:val="00432C65"/>
    <w:rsid w:val="00432DC8"/>
    <w:rsid w:val="00432E53"/>
    <w:rsid w:val="0043338A"/>
    <w:rsid w:val="0043428D"/>
    <w:rsid w:val="00434761"/>
    <w:rsid w:val="004348C7"/>
    <w:rsid w:val="004349CD"/>
    <w:rsid w:val="00434BEA"/>
    <w:rsid w:val="00434C44"/>
    <w:rsid w:val="00435203"/>
    <w:rsid w:val="004355CF"/>
    <w:rsid w:val="00436549"/>
    <w:rsid w:val="00437862"/>
    <w:rsid w:val="00440742"/>
    <w:rsid w:val="00441243"/>
    <w:rsid w:val="004415D7"/>
    <w:rsid w:val="00441646"/>
    <w:rsid w:val="00441E66"/>
    <w:rsid w:val="00441EE6"/>
    <w:rsid w:val="00441FF2"/>
    <w:rsid w:val="00442B77"/>
    <w:rsid w:val="00442EAA"/>
    <w:rsid w:val="00443BCB"/>
    <w:rsid w:val="00443C0C"/>
    <w:rsid w:val="00443F60"/>
    <w:rsid w:val="004459A2"/>
    <w:rsid w:val="0044600B"/>
    <w:rsid w:val="00446017"/>
    <w:rsid w:val="0044698D"/>
    <w:rsid w:val="00446C3B"/>
    <w:rsid w:val="00446E93"/>
    <w:rsid w:val="00446F43"/>
    <w:rsid w:val="0044741D"/>
    <w:rsid w:val="00447AAC"/>
    <w:rsid w:val="00450303"/>
    <w:rsid w:val="0045038F"/>
    <w:rsid w:val="00450A8A"/>
    <w:rsid w:val="00450D3A"/>
    <w:rsid w:val="0045124F"/>
    <w:rsid w:val="00451393"/>
    <w:rsid w:val="004513F7"/>
    <w:rsid w:val="00451B65"/>
    <w:rsid w:val="00451C8D"/>
    <w:rsid w:val="00451CA3"/>
    <w:rsid w:val="00452A7E"/>
    <w:rsid w:val="00452CB3"/>
    <w:rsid w:val="004531AB"/>
    <w:rsid w:val="00453293"/>
    <w:rsid w:val="00453534"/>
    <w:rsid w:val="00453B32"/>
    <w:rsid w:val="00453CA9"/>
    <w:rsid w:val="00453FDD"/>
    <w:rsid w:val="004541C8"/>
    <w:rsid w:val="00454ECC"/>
    <w:rsid w:val="00455105"/>
    <w:rsid w:val="00455186"/>
    <w:rsid w:val="00455825"/>
    <w:rsid w:val="00455A25"/>
    <w:rsid w:val="004560B9"/>
    <w:rsid w:val="00456DD3"/>
    <w:rsid w:val="00456F8C"/>
    <w:rsid w:val="00457574"/>
    <w:rsid w:val="0045765C"/>
    <w:rsid w:val="00460373"/>
    <w:rsid w:val="00460A9B"/>
    <w:rsid w:val="00460D19"/>
    <w:rsid w:val="0046103E"/>
    <w:rsid w:val="00461475"/>
    <w:rsid w:val="004619BC"/>
    <w:rsid w:val="00461A5C"/>
    <w:rsid w:val="00461B17"/>
    <w:rsid w:val="00461BB0"/>
    <w:rsid w:val="00461C00"/>
    <w:rsid w:val="00461D9B"/>
    <w:rsid w:val="00462135"/>
    <w:rsid w:val="00462516"/>
    <w:rsid w:val="00462568"/>
    <w:rsid w:val="00462846"/>
    <w:rsid w:val="00462D74"/>
    <w:rsid w:val="0046375A"/>
    <w:rsid w:val="004637E2"/>
    <w:rsid w:val="00463D6E"/>
    <w:rsid w:val="00464B88"/>
    <w:rsid w:val="00464BA7"/>
    <w:rsid w:val="004650A2"/>
    <w:rsid w:val="00465113"/>
    <w:rsid w:val="004652F8"/>
    <w:rsid w:val="0046584F"/>
    <w:rsid w:val="004658F0"/>
    <w:rsid w:val="00465D8C"/>
    <w:rsid w:val="00465F82"/>
    <w:rsid w:val="0046610F"/>
    <w:rsid w:val="00466F42"/>
    <w:rsid w:val="0046737B"/>
    <w:rsid w:val="0046783C"/>
    <w:rsid w:val="00467B4B"/>
    <w:rsid w:val="00467CB8"/>
    <w:rsid w:val="00470166"/>
    <w:rsid w:val="004701DA"/>
    <w:rsid w:val="004705BB"/>
    <w:rsid w:val="004705C9"/>
    <w:rsid w:val="00470911"/>
    <w:rsid w:val="00470A20"/>
    <w:rsid w:val="00470B5B"/>
    <w:rsid w:val="00470D14"/>
    <w:rsid w:val="0047160D"/>
    <w:rsid w:val="004717DC"/>
    <w:rsid w:val="00471922"/>
    <w:rsid w:val="004721AD"/>
    <w:rsid w:val="0047270F"/>
    <w:rsid w:val="0047284F"/>
    <w:rsid w:val="004729B1"/>
    <w:rsid w:val="0047305F"/>
    <w:rsid w:val="0047327E"/>
    <w:rsid w:val="0047363C"/>
    <w:rsid w:val="0047371E"/>
    <w:rsid w:val="004737AB"/>
    <w:rsid w:val="00473B5E"/>
    <w:rsid w:val="00473BF2"/>
    <w:rsid w:val="00474313"/>
    <w:rsid w:val="00474360"/>
    <w:rsid w:val="0047478D"/>
    <w:rsid w:val="00474955"/>
    <w:rsid w:val="00474B66"/>
    <w:rsid w:val="00475442"/>
    <w:rsid w:val="004755A7"/>
    <w:rsid w:val="00475993"/>
    <w:rsid w:val="00475C5F"/>
    <w:rsid w:val="00475DD1"/>
    <w:rsid w:val="00475DDE"/>
    <w:rsid w:val="0047614B"/>
    <w:rsid w:val="004761D2"/>
    <w:rsid w:val="004766D1"/>
    <w:rsid w:val="0047689B"/>
    <w:rsid w:val="00476BA8"/>
    <w:rsid w:val="00476CD5"/>
    <w:rsid w:val="00476EEC"/>
    <w:rsid w:val="004771FB"/>
    <w:rsid w:val="00477708"/>
    <w:rsid w:val="00477AA1"/>
    <w:rsid w:val="004802F5"/>
    <w:rsid w:val="0048086D"/>
    <w:rsid w:val="00480A30"/>
    <w:rsid w:val="00480F89"/>
    <w:rsid w:val="00481056"/>
    <w:rsid w:val="00481073"/>
    <w:rsid w:val="00481672"/>
    <w:rsid w:val="00481735"/>
    <w:rsid w:val="0048181E"/>
    <w:rsid w:val="00481842"/>
    <w:rsid w:val="004818F9"/>
    <w:rsid w:val="00481992"/>
    <w:rsid w:val="00481ACB"/>
    <w:rsid w:val="0048207C"/>
    <w:rsid w:val="004820B8"/>
    <w:rsid w:val="004820D3"/>
    <w:rsid w:val="004821F5"/>
    <w:rsid w:val="004828A9"/>
    <w:rsid w:val="00482CD9"/>
    <w:rsid w:val="00482DA9"/>
    <w:rsid w:val="00482EEA"/>
    <w:rsid w:val="00483150"/>
    <w:rsid w:val="00483865"/>
    <w:rsid w:val="00483C24"/>
    <w:rsid w:val="00483D19"/>
    <w:rsid w:val="00483D6A"/>
    <w:rsid w:val="00484165"/>
    <w:rsid w:val="004846E1"/>
    <w:rsid w:val="00484941"/>
    <w:rsid w:val="00484C3A"/>
    <w:rsid w:val="00485038"/>
    <w:rsid w:val="004854DE"/>
    <w:rsid w:val="0048556A"/>
    <w:rsid w:val="00485E30"/>
    <w:rsid w:val="00486298"/>
    <w:rsid w:val="00486332"/>
    <w:rsid w:val="0048633E"/>
    <w:rsid w:val="004873EA"/>
    <w:rsid w:val="004874A3"/>
    <w:rsid w:val="00487623"/>
    <w:rsid w:val="00487AA8"/>
    <w:rsid w:val="0049054E"/>
    <w:rsid w:val="0049091F"/>
    <w:rsid w:val="00490E29"/>
    <w:rsid w:val="00490F00"/>
    <w:rsid w:val="00491418"/>
    <w:rsid w:val="0049165B"/>
    <w:rsid w:val="00491699"/>
    <w:rsid w:val="00491B1D"/>
    <w:rsid w:val="00491B96"/>
    <w:rsid w:val="00491D53"/>
    <w:rsid w:val="00492342"/>
    <w:rsid w:val="0049293E"/>
    <w:rsid w:val="004929C3"/>
    <w:rsid w:val="00492C3F"/>
    <w:rsid w:val="00493749"/>
    <w:rsid w:val="00493891"/>
    <w:rsid w:val="00494E4D"/>
    <w:rsid w:val="004950E9"/>
    <w:rsid w:val="00495577"/>
    <w:rsid w:val="0049558F"/>
    <w:rsid w:val="00495AA3"/>
    <w:rsid w:val="00495CB6"/>
    <w:rsid w:val="00495E70"/>
    <w:rsid w:val="00495F5C"/>
    <w:rsid w:val="00496478"/>
    <w:rsid w:val="00496BF0"/>
    <w:rsid w:val="00496E47"/>
    <w:rsid w:val="00496E8E"/>
    <w:rsid w:val="00496E9D"/>
    <w:rsid w:val="00497285"/>
    <w:rsid w:val="0049788D"/>
    <w:rsid w:val="004978ED"/>
    <w:rsid w:val="00497928"/>
    <w:rsid w:val="004A0379"/>
    <w:rsid w:val="004A090B"/>
    <w:rsid w:val="004A0960"/>
    <w:rsid w:val="004A0E17"/>
    <w:rsid w:val="004A1AE7"/>
    <w:rsid w:val="004A1B8B"/>
    <w:rsid w:val="004A1E2C"/>
    <w:rsid w:val="004A20F9"/>
    <w:rsid w:val="004A28FC"/>
    <w:rsid w:val="004A2BF6"/>
    <w:rsid w:val="004A2DC2"/>
    <w:rsid w:val="004A3404"/>
    <w:rsid w:val="004A3431"/>
    <w:rsid w:val="004A3EB6"/>
    <w:rsid w:val="004A40AC"/>
    <w:rsid w:val="004A4162"/>
    <w:rsid w:val="004A46DA"/>
    <w:rsid w:val="004A531C"/>
    <w:rsid w:val="004A539B"/>
    <w:rsid w:val="004A558E"/>
    <w:rsid w:val="004A5AA7"/>
    <w:rsid w:val="004A5DC0"/>
    <w:rsid w:val="004A5EF3"/>
    <w:rsid w:val="004A6CF3"/>
    <w:rsid w:val="004A6DEA"/>
    <w:rsid w:val="004A7861"/>
    <w:rsid w:val="004A7AE0"/>
    <w:rsid w:val="004A7EA9"/>
    <w:rsid w:val="004B06B4"/>
    <w:rsid w:val="004B07C6"/>
    <w:rsid w:val="004B08B9"/>
    <w:rsid w:val="004B0A00"/>
    <w:rsid w:val="004B0C6C"/>
    <w:rsid w:val="004B0CAB"/>
    <w:rsid w:val="004B1680"/>
    <w:rsid w:val="004B1A0E"/>
    <w:rsid w:val="004B1B50"/>
    <w:rsid w:val="004B1E00"/>
    <w:rsid w:val="004B2220"/>
    <w:rsid w:val="004B2380"/>
    <w:rsid w:val="004B245A"/>
    <w:rsid w:val="004B27B0"/>
    <w:rsid w:val="004B2C8C"/>
    <w:rsid w:val="004B2D66"/>
    <w:rsid w:val="004B3CA7"/>
    <w:rsid w:val="004B3DB4"/>
    <w:rsid w:val="004B3E38"/>
    <w:rsid w:val="004B4126"/>
    <w:rsid w:val="004B4319"/>
    <w:rsid w:val="004B447F"/>
    <w:rsid w:val="004B4870"/>
    <w:rsid w:val="004B4922"/>
    <w:rsid w:val="004B5E3D"/>
    <w:rsid w:val="004B5F27"/>
    <w:rsid w:val="004B625D"/>
    <w:rsid w:val="004B6409"/>
    <w:rsid w:val="004B65FC"/>
    <w:rsid w:val="004B6973"/>
    <w:rsid w:val="004B6B02"/>
    <w:rsid w:val="004B6D6C"/>
    <w:rsid w:val="004B7392"/>
    <w:rsid w:val="004B739E"/>
    <w:rsid w:val="004B74A7"/>
    <w:rsid w:val="004B790A"/>
    <w:rsid w:val="004B7B77"/>
    <w:rsid w:val="004B7CC7"/>
    <w:rsid w:val="004B7F5D"/>
    <w:rsid w:val="004C047A"/>
    <w:rsid w:val="004C06D8"/>
    <w:rsid w:val="004C0923"/>
    <w:rsid w:val="004C0C93"/>
    <w:rsid w:val="004C1688"/>
    <w:rsid w:val="004C185F"/>
    <w:rsid w:val="004C1975"/>
    <w:rsid w:val="004C208F"/>
    <w:rsid w:val="004C2164"/>
    <w:rsid w:val="004C2741"/>
    <w:rsid w:val="004C2D09"/>
    <w:rsid w:val="004C33C1"/>
    <w:rsid w:val="004C35E5"/>
    <w:rsid w:val="004C37A5"/>
    <w:rsid w:val="004C395D"/>
    <w:rsid w:val="004C40C4"/>
    <w:rsid w:val="004C43A8"/>
    <w:rsid w:val="004C43B7"/>
    <w:rsid w:val="004C4C28"/>
    <w:rsid w:val="004C53DB"/>
    <w:rsid w:val="004C5E4D"/>
    <w:rsid w:val="004C6046"/>
    <w:rsid w:val="004C62AD"/>
    <w:rsid w:val="004C64A0"/>
    <w:rsid w:val="004C64F1"/>
    <w:rsid w:val="004C658E"/>
    <w:rsid w:val="004C6750"/>
    <w:rsid w:val="004C6BDE"/>
    <w:rsid w:val="004C6CEA"/>
    <w:rsid w:val="004C7217"/>
    <w:rsid w:val="004C7646"/>
    <w:rsid w:val="004C777C"/>
    <w:rsid w:val="004C7E4E"/>
    <w:rsid w:val="004C7ED7"/>
    <w:rsid w:val="004D01F5"/>
    <w:rsid w:val="004D023D"/>
    <w:rsid w:val="004D0408"/>
    <w:rsid w:val="004D06C4"/>
    <w:rsid w:val="004D1358"/>
    <w:rsid w:val="004D13F5"/>
    <w:rsid w:val="004D192A"/>
    <w:rsid w:val="004D19E6"/>
    <w:rsid w:val="004D1A41"/>
    <w:rsid w:val="004D1D5A"/>
    <w:rsid w:val="004D1E90"/>
    <w:rsid w:val="004D1FF3"/>
    <w:rsid w:val="004D270E"/>
    <w:rsid w:val="004D2D5D"/>
    <w:rsid w:val="004D2DE5"/>
    <w:rsid w:val="004D319C"/>
    <w:rsid w:val="004D324B"/>
    <w:rsid w:val="004D3553"/>
    <w:rsid w:val="004D385E"/>
    <w:rsid w:val="004D3905"/>
    <w:rsid w:val="004D39B0"/>
    <w:rsid w:val="004D402D"/>
    <w:rsid w:val="004D417D"/>
    <w:rsid w:val="004D41F5"/>
    <w:rsid w:val="004D4671"/>
    <w:rsid w:val="004D4A64"/>
    <w:rsid w:val="004D4CDC"/>
    <w:rsid w:val="004D4E89"/>
    <w:rsid w:val="004D56EB"/>
    <w:rsid w:val="004D5A4A"/>
    <w:rsid w:val="004D5BC9"/>
    <w:rsid w:val="004D5C89"/>
    <w:rsid w:val="004D61D7"/>
    <w:rsid w:val="004D655A"/>
    <w:rsid w:val="004D6A25"/>
    <w:rsid w:val="004D6D21"/>
    <w:rsid w:val="004D6DA3"/>
    <w:rsid w:val="004D6F21"/>
    <w:rsid w:val="004D71AE"/>
    <w:rsid w:val="004D71B7"/>
    <w:rsid w:val="004D729A"/>
    <w:rsid w:val="004D72D0"/>
    <w:rsid w:val="004D7B52"/>
    <w:rsid w:val="004D7EFD"/>
    <w:rsid w:val="004E0132"/>
    <w:rsid w:val="004E09FA"/>
    <w:rsid w:val="004E0A5D"/>
    <w:rsid w:val="004E0CAB"/>
    <w:rsid w:val="004E0EE6"/>
    <w:rsid w:val="004E0FCE"/>
    <w:rsid w:val="004E1615"/>
    <w:rsid w:val="004E187D"/>
    <w:rsid w:val="004E1CDD"/>
    <w:rsid w:val="004E20C1"/>
    <w:rsid w:val="004E22A3"/>
    <w:rsid w:val="004E29B0"/>
    <w:rsid w:val="004E3143"/>
    <w:rsid w:val="004E352A"/>
    <w:rsid w:val="004E3620"/>
    <w:rsid w:val="004E416D"/>
    <w:rsid w:val="004E4BD4"/>
    <w:rsid w:val="004E4F8D"/>
    <w:rsid w:val="004E5374"/>
    <w:rsid w:val="004E573D"/>
    <w:rsid w:val="004E5B88"/>
    <w:rsid w:val="004E5F3D"/>
    <w:rsid w:val="004E6120"/>
    <w:rsid w:val="004E67F9"/>
    <w:rsid w:val="004E69C2"/>
    <w:rsid w:val="004E6AB8"/>
    <w:rsid w:val="004E6CB7"/>
    <w:rsid w:val="004E6D5B"/>
    <w:rsid w:val="004E6E69"/>
    <w:rsid w:val="004E72FA"/>
    <w:rsid w:val="004F02A0"/>
    <w:rsid w:val="004F05A0"/>
    <w:rsid w:val="004F083F"/>
    <w:rsid w:val="004F21D5"/>
    <w:rsid w:val="004F2B16"/>
    <w:rsid w:val="004F345B"/>
    <w:rsid w:val="004F3B2F"/>
    <w:rsid w:val="004F3B9D"/>
    <w:rsid w:val="004F3E96"/>
    <w:rsid w:val="004F4E8B"/>
    <w:rsid w:val="004F4FE6"/>
    <w:rsid w:val="004F574C"/>
    <w:rsid w:val="004F57FD"/>
    <w:rsid w:val="004F58E5"/>
    <w:rsid w:val="004F5E41"/>
    <w:rsid w:val="004F60BF"/>
    <w:rsid w:val="004F66C6"/>
    <w:rsid w:val="004F673C"/>
    <w:rsid w:val="004F689F"/>
    <w:rsid w:val="004F68A6"/>
    <w:rsid w:val="004F6905"/>
    <w:rsid w:val="004F699F"/>
    <w:rsid w:val="004F6D03"/>
    <w:rsid w:val="004F6DF8"/>
    <w:rsid w:val="004F755F"/>
    <w:rsid w:val="004F75D0"/>
    <w:rsid w:val="004F7D53"/>
    <w:rsid w:val="004F7DBC"/>
    <w:rsid w:val="004F7E6F"/>
    <w:rsid w:val="004F7EF1"/>
    <w:rsid w:val="004F7FE4"/>
    <w:rsid w:val="005004C8"/>
    <w:rsid w:val="0050079C"/>
    <w:rsid w:val="00500947"/>
    <w:rsid w:val="00500B4E"/>
    <w:rsid w:val="00501062"/>
    <w:rsid w:val="00501087"/>
    <w:rsid w:val="00501123"/>
    <w:rsid w:val="005015CE"/>
    <w:rsid w:val="0050186E"/>
    <w:rsid w:val="00501A92"/>
    <w:rsid w:val="00501DF5"/>
    <w:rsid w:val="005021A3"/>
    <w:rsid w:val="00502704"/>
    <w:rsid w:val="005028BA"/>
    <w:rsid w:val="005031FE"/>
    <w:rsid w:val="005032FC"/>
    <w:rsid w:val="00503458"/>
    <w:rsid w:val="00503992"/>
    <w:rsid w:val="005039DB"/>
    <w:rsid w:val="00503ABD"/>
    <w:rsid w:val="00504621"/>
    <w:rsid w:val="00504EF3"/>
    <w:rsid w:val="00504F8F"/>
    <w:rsid w:val="0050505E"/>
    <w:rsid w:val="00505327"/>
    <w:rsid w:val="0050563E"/>
    <w:rsid w:val="005057E1"/>
    <w:rsid w:val="00505A5A"/>
    <w:rsid w:val="005061FB"/>
    <w:rsid w:val="00506781"/>
    <w:rsid w:val="005069C9"/>
    <w:rsid w:val="00507659"/>
    <w:rsid w:val="005077F4"/>
    <w:rsid w:val="00507958"/>
    <w:rsid w:val="00507BED"/>
    <w:rsid w:val="00510528"/>
    <w:rsid w:val="00510C51"/>
    <w:rsid w:val="00510CA4"/>
    <w:rsid w:val="00510FCA"/>
    <w:rsid w:val="00511377"/>
    <w:rsid w:val="0051145A"/>
    <w:rsid w:val="00511537"/>
    <w:rsid w:val="00511559"/>
    <w:rsid w:val="00511BDE"/>
    <w:rsid w:val="00511CBB"/>
    <w:rsid w:val="00511DD2"/>
    <w:rsid w:val="00511E41"/>
    <w:rsid w:val="005125EA"/>
    <w:rsid w:val="005125F3"/>
    <w:rsid w:val="0051287A"/>
    <w:rsid w:val="005128BC"/>
    <w:rsid w:val="00512B97"/>
    <w:rsid w:val="00512CE7"/>
    <w:rsid w:val="005136F2"/>
    <w:rsid w:val="005137AC"/>
    <w:rsid w:val="005137D8"/>
    <w:rsid w:val="005138D9"/>
    <w:rsid w:val="005138F4"/>
    <w:rsid w:val="00513AF6"/>
    <w:rsid w:val="00513D2E"/>
    <w:rsid w:val="00514252"/>
    <w:rsid w:val="005143A8"/>
    <w:rsid w:val="0051510B"/>
    <w:rsid w:val="005153BE"/>
    <w:rsid w:val="005153DB"/>
    <w:rsid w:val="00515457"/>
    <w:rsid w:val="005154A3"/>
    <w:rsid w:val="0051574E"/>
    <w:rsid w:val="00515887"/>
    <w:rsid w:val="00515AB0"/>
    <w:rsid w:val="005160FD"/>
    <w:rsid w:val="00516889"/>
    <w:rsid w:val="00516A8F"/>
    <w:rsid w:val="00516BB0"/>
    <w:rsid w:val="00516C7D"/>
    <w:rsid w:val="00517234"/>
    <w:rsid w:val="00517272"/>
    <w:rsid w:val="0051763C"/>
    <w:rsid w:val="005178F3"/>
    <w:rsid w:val="00517999"/>
    <w:rsid w:val="005179E2"/>
    <w:rsid w:val="00517DED"/>
    <w:rsid w:val="00520DA2"/>
    <w:rsid w:val="005210C4"/>
    <w:rsid w:val="005215C0"/>
    <w:rsid w:val="005215D2"/>
    <w:rsid w:val="0052189A"/>
    <w:rsid w:val="00521BD0"/>
    <w:rsid w:val="00521FB1"/>
    <w:rsid w:val="005221A1"/>
    <w:rsid w:val="00522652"/>
    <w:rsid w:val="00522AF0"/>
    <w:rsid w:val="00522E99"/>
    <w:rsid w:val="005230F1"/>
    <w:rsid w:val="005231AB"/>
    <w:rsid w:val="005233DD"/>
    <w:rsid w:val="00523AD9"/>
    <w:rsid w:val="00524308"/>
    <w:rsid w:val="005244A5"/>
    <w:rsid w:val="005247E6"/>
    <w:rsid w:val="00524DE4"/>
    <w:rsid w:val="00525074"/>
    <w:rsid w:val="0052534C"/>
    <w:rsid w:val="00525537"/>
    <w:rsid w:val="00525557"/>
    <w:rsid w:val="00525626"/>
    <w:rsid w:val="00525714"/>
    <w:rsid w:val="00525F3C"/>
    <w:rsid w:val="00526102"/>
    <w:rsid w:val="0052632C"/>
    <w:rsid w:val="00526353"/>
    <w:rsid w:val="00526505"/>
    <w:rsid w:val="005265EF"/>
    <w:rsid w:val="00526956"/>
    <w:rsid w:val="00526AA8"/>
    <w:rsid w:val="00526AB2"/>
    <w:rsid w:val="00526D1D"/>
    <w:rsid w:val="0052711F"/>
    <w:rsid w:val="0052720E"/>
    <w:rsid w:val="00527439"/>
    <w:rsid w:val="005274B3"/>
    <w:rsid w:val="005276F4"/>
    <w:rsid w:val="00527704"/>
    <w:rsid w:val="00527756"/>
    <w:rsid w:val="00527B8A"/>
    <w:rsid w:val="00527C50"/>
    <w:rsid w:val="0053059E"/>
    <w:rsid w:val="005305F4"/>
    <w:rsid w:val="005308CA"/>
    <w:rsid w:val="00530B15"/>
    <w:rsid w:val="00530B45"/>
    <w:rsid w:val="00530B63"/>
    <w:rsid w:val="005313B0"/>
    <w:rsid w:val="00531447"/>
    <w:rsid w:val="00531896"/>
    <w:rsid w:val="005318CF"/>
    <w:rsid w:val="00531AF3"/>
    <w:rsid w:val="00531F96"/>
    <w:rsid w:val="00532092"/>
    <w:rsid w:val="005321EA"/>
    <w:rsid w:val="005327E8"/>
    <w:rsid w:val="005328C3"/>
    <w:rsid w:val="005329CE"/>
    <w:rsid w:val="00532A77"/>
    <w:rsid w:val="00532F34"/>
    <w:rsid w:val="00533124"/>
    <w:rsid w:val="005335FD"/>
    <w:rsid w:val="00533D96"/>
    <w:rsid w:val="00534002"/>
    <w:rsid w:val="00534284"/>
    <w:rsid w:val="00534351"/>
    <w:rsid w:val="00534699"/>
    <w:rsid w:val="0053483E"/>
    <w:rsid w:val="00534B09"/>
    <w:rsid w:val="00534BA3"/>
    <w:rsid w:val="00534E15"/>
    <w:rsid w:val="00534E95"/>
    <w:rsid w:val="00535024"/>
    <w:rsid w:val="00535366"/>
    <w:rsid w:val="005354A7"/>
    <w:rsid w:val="005356AB"/>
    <w:rsid w:val="00535F6D"/>
    <w:rsid w:val="00536257"/>
    <w:rsid w:val="0053634B"/>
    <w:rsid w:val="005365D5"/>
    <w:rsid w:val="005369BE"/>
    <w:rsid w:val="00536C08"/>
    <w:rsid w:val="00536D10"/>
    <w:rsid w:val="00536D4B"/>
    <w:rsid w:val="00536DB0"/>
    <w:rsid w:val="005403DD"/>
    <w:rsid w:val="00541286"/>
    <w:rsid w:val="0054132C"/>
    <w:rsid w:val="0054170C"/>
    <w:rsid w:val="0054177F"/>
    <w:rsid w:val="005419F2"/>
    <w:rsid w:val="00541E83"/>
    <w:rsid w:val="00541EF4"/>
    <w:rsid w:val="0054214F"/>
    <w:rsid w:val="00542573"/>
    <w:rsid w:val="00542A62"/>
    <w:rsid w:val="00542CAD"/>
    <w:rsid w:val="00543455"/>
    <w:rsid w:val="00543833"/>
    <w:rsid w:val="005438C7"/>
    <w:rsid w:val="00543BA8"/>
    <w:rsid w:val="00543EEF"/>
    <w:rsid w:val="00543F05"/>
    <w:rsid w:val="00543F7D"/>
    <w:rsid w:val="00543F8B"/>
    <w:rsid w:val="0054413D"/>
    <w:rsid w:val="005447EA"/>
    <w:rsid w:val="005448BE"/>
    <w:rsid w:val="00544E4A"/>
    <w:rsid w:val="00545174"/>
    <w:rsid w:val="005453AE"/>
    <w:rsid w:val="00545CA0"/>
    <w:rsid w:val="00546366"/>
    <w:rsid w:val="00546BA8"/>
    <w:rsid w:val="00546BF5"/>
    <w:rsid w:val="005470E2"/>
    <w:rsid w:val="00547627"/>
    <w:rsid w:val="00547F58"/>
    <w:rsid w:val="00550BA3"/>
    <w:rsid w:val="00550FF0"/>
    <w:rsid w:val="005511F2"/>
    <w:rsid w:val="005519F8"/>
    <w:rsid w:val="00552198"/>
    <w:rsid w:val="00552532"/>
    <w:rsid w:val="00552D09"/>
    <w:rsid w:val="00553003"/>
    <w:rsid w:val="00553021"/>
    <w:rsid w:val="005530D6"/>
    <w:rsid w:val="005531A3"/>
    <w:rsid w:val="005533C8"/>
    <w:rsid w:val="00553526"/>
    <w:rsid w:val="005538F0"/>
    <w:rsid w:val="00553B2F"/>
    <w:rsid w:val="00553FAE"/>
    <w:rsid w:val="0055406A"/>
    <w:rsid w:val="005542B0"/>
    <w:rsid w:val="00554752"/>
    <w:rsid w:val="00554856"/>
    <w:rsid w:val="00554E7A"/>
    <w:rsid w:val="00555308"/>
    <w:rsid w:val="00555A1C"/>
    <w:rsid w:val="00555CAD"/>
    <w:rsid w:val="005563DE"/>
    <w:rsid w:val="0055643F"/>
    <w:rsid w:val="00556462"/>
    <w:rsid w:val="00556B44"/>
    <w:rsid w:val="00557174"/>
    <w:rsid w:val="005572E3"/>
    <w:rsid w:val="0055759C"/>
    <w:rsid w:val="00557841"/>
    <w:rsid w:val="005578AE"/>
    <w:rsid w:val="005578C7"/>
    <w:rsid w:val="00557F48"/>
    <w:rsid w:val="005604A1"/>
    <w:rsid w:val="00560993"/>
    <w:rsid w:val="00560DE9"/>
    <w:rsid w:val="005614B2"/>
    <w:rsid w:val="005617BF"/>
    <w:rsid w:val="0056184E"/>
    <w:rsid w:val="0056185E"/>
    <w:rsid w:val="00561999"/>
    <w:rsid w:val="005619DD"/>
    <w:rsid w:val="00561DF8"/>
    <w:rsid w:val="005625B5"/>
    <w:rsid w:val="005625E3"/>
    <w:rsid w:val="00562C24"/>
    <w:rsid w:val="00562D6D"/>
    <w:rsid w:val="005631F2"/>
    <w:rsid w:val="00563233"/>
    <w:rsid w:val="00563751"/>
    <w:rsid w:val="00563E58"/>
    <w:rsid w:val="00564335"/>
    <w:rsid w:val="0056452F"/>
    <w:rsid w:val="00564638"/>
    <w:rsid w:val="00564CED"/>
    <w:rsid w:val="00564D93"/>
    <w:rsid w:val="005650CB"/>
    <w:rsid w:val="005650D5"/>
    <w:rsid w:val="00565578"/>
    <w:rsid w:val="00565C83"/>
    <w:rsid w:val="005663FE"/>
    <w:rsid w:val="0056671A"/>
    <w:rsid w:val="005667F2"/>
    <w:rsid w:val="005669A0"/>
    <w:rsid w:val="00566AF0"/>
    <w:rsid w:val="00566CA2"/>
    <w:rsid w:val="005670DB"/>
    <w:rsid w:val="00567916"/>
    <w:rsid w:val="00567A1F"/>
    <w:rsid w:val="005702F9"/>
    <w:rsid w:val="005703C4"/>
    <w:rsid w:val="0057042A"/>
    <w:rsid w:val="00570468"/>
    <w:rsid w:val="005704A8"/>
    <w:rsid w:val="00570D14"/>
    <w:rsid w:val="005712A2"/>
    <w:rsid w:val="005718F1"/>
    <w:rsid w:val="00571B7B"/>
    <w:rsid w:val="00571BE7"/>
    <w:rsid w:val="00572321"/>
    <w:rsid w:val="0057240C"/>
    <w:rsid w:val="00572491"/>
    <w:rsid w:val="0057294D"/>
    <w:rsid w:val="00573952"/>
    <w:rsid w:val="005739B2"/>
    <w:rsid w:val="0057499C"/>
    <w:rsid w:val="005749AD"/>
    <w:rsid w:val="00574C90"/>
    <w:rsid w:val="005750AF"/>
    <w:rsid w:val="00576140"/>
    <w:rsid w:val="0057614C"/>
    <w:rsid w:val="00576339"/>
    <w:rsid w:val="00576796"/>
    <w:rsid w:val="00576B63"/>
    <w:rsid w:val="005773D5"/>
    <w:rsid w:val="00577587"/>
    <w:rsid w:val="00577593"/>
    <w:rsid w:val="00580289"/>
    <w:rsid w:val="00580426"/>
    <w:rsid w:val="0058094E"/>
    <w:rsid w:val="00580B73"/>
    <w:rsid w:val="00580B78"/>
    <w:rsid w:val="005810AC"/>
    <w:rsid w:val="00581626"/>
    <w:rsid w:val="00581A51"/>
    <w:rsid w:val="00581D5D"/>
    <w:rsid w:val="00581E89"/>
    <w:rsid w:val="00582022"/>
    <w:rsid w:val="005825AC"/>
    <w:rsid w:val="00582798"/>
    <w:rsid w:val="005827D2"/>
    <w:rsid w:val="00582B99"/>
    <w:rsid w:val="00583017"/>
    <w:rsid w:val="005833F3"/>
    <w:rsid w:val="00583D5E"/>
    <w:rsid w:val="005842CA"/>
    <w:rsid w:val="005843E3"/>
    <w:rsid w:val="005847C7"/>
    <w:rsid w:val="00584E01"/>
    <w:rsid w:val="00585279"/>
    <w:rsid w:val="00585285"/>
    <w:rsid w:val="00585311"/>
    <w:rsid w:val="00585CAC"/>
    <w:rsid w:val="00585F28"/>
    <w:rsid w:val="00586DE2"/>
    <w:rsid w:val="00587017"/>
    <w:rsid w:val="00587182"/>
    <w:rsid w:val="005871D9"/>
    <w:rsid w:val="005873D7"/>
    <w:rsid w:val="00587495"/>
    <w:rsid w:val="00587525"/>
    <w:rsid w:val="005876D0"/>
    <w:rsid w:val="005878BC"/>
    <w:rsid w:val="00587902"/>
    <w:rsid w:val="00587BA0"/>
    <w:rsid w:val="00587BFA"/>
    <w:rsid w:val="00587D8D"/>
    <w:rsid w:val="00587D8E"/>
    <w:rsid w:val="00587DC2"/>
    <w:rsid w:val="00587EE0"/>
    <w:rsid w:val="005900E1"/>
    <w:rsid w:val="00590321"/>
    <w:rsid w:val="005905E4"/>
    <w:rsid w:val="005909C5"/>
    <w:rsid w:val="00590A1F"/>
    <w:rsid w:val="00590C4F"/>
    <w:rsid w:val="00590E7F"/>
    <w:rsid w:val="00590FB3"/>
    <w:rsid w:val="0059141E"/>
    <w:rsid w:val="00591915"/>
    <w:rsid w:val="00592063"/>
    <w:rsid w:val="005924D0"/>
    <w:rsid w:val="00592B03"/>
    <w:rsid w:val="00592E7D"/>
    <w:rsid w:val="0059313D"/>
    <w:rsid w:val="00593448"/>
    <w:rsid w:val="0059365B"/>
    <w:rsid w:val="00593724"/>
    <w:rsid w:val="005937D4"/>
    <w:rsid w:val="00593F10"/>
    <w:rsid w:val="00593F46"/>
    <w:rsid w:val="00593F76"/>
    <w:rsid w:val="00594231"/>
    <w:rsid w:val="00594546"/>
    <w:rsid w:val="005949E4"/>
    <w:rsid w:val="005950F9"/>
    <w:rsid w:val="0059511A"/>
    <w:rsid w:val="005953A1"/>
    <w:rsid w:val="005958D5"/>
    <w:rsid w:val="00596486"/>
    <w:rsid w:val="005965A7"/>
    <w:rsid w:val="005965B6"/>
    <w:rsid w:val="005966F5"/>
    <w:rsid w:val="00596792"/>
    <w:rsid w:val="00596F59"/>
    <w:rsid w:val="00596F5C"/>
    <w:rsid w:val="005973E0"/>
    <w:rsid w:val="0059796A"/>
    <w:rsid w:val="00597A54"/>
    <w:rsid w:val="00597CFD"/>
    <w:rsid w:val="00597F73"/>
    <w:rsid w:val="005A0300"/>
    <w:rsid w:val="005A0F4B"/>
    <w:rsid w:val="005A11CE"/>
    <w:rsid w:val="005A2140"/>
    <w:rsid w:val="005A24F1"/>
    <w:rsid w:val="005A2846"/>
    <w:rsid w:val="005A2ABD"/>
    <w:rsid w:val="005A345F"/>
    <w:rsid w:val="005A3491"/>
    <w:rsid w:val="005A3662"/>
    <w:rsid w:val="005A3909"/>
    <w:rsid w:val="005A39DE"/>
    <w:rsid w:val="005A438C"/>
    <w:rsid w:val="005A45A8"/>
    <w:rsid w:val="005A488D"/>
    <w:rsid w:val="005A51F2"/>
    <w:rsid w:val="005A60AC"/>
    <w:rsid w:val="005A6B92"/>
    <w:rsid w:val="005A7058"/>
    <w:rsid w:val="005A71D8"/>
    <w:rsid w:val="005A7344"/>
    <w:rsid w:val="005A7797"/>
    <w:rsid w:val="005A7AF5"/>
    <w:rsid w:val="005B0097"/>
    <w:rsid w:val="005B03F8"/>
    <w:rsid w:val="005B0669"/>
    <w:rsid w:val="005B10E6"/>
    <w:rsid w:val="005B1103"/>
    <w:rsid w:val="005B1116"/>
    <w:rsid w:val="005B12AD"/>
    <w:rsid w:val="005B1339"/>
    <w:rsid w:val="005B14A5"/>
    <w:rsid w:val="005B16C5"/>
    <w:rsid w:val="005B1717"/>
    <w:rsid w:val="005B1943"/>
    <w:rsid w:val="005B1CF0"/>
    <w:rsid w:val="005B1F3D"/>
    <w:rsid w:val="005B1F67"/>
    <w:rsid w:val="005B20CE"/>
    <w:rsid w:val="005B274E"/>
    <w:rsid w:val="005B29B9"/>
    <w:rsid w:val="005B2AD9"/>
    <w:rsid w:val="005B2D13"/>
    <w:rsid w:val="005B2EFB"/>
    <w:rsid w:val="005B31B7"/>
    <w:rsid w:val="005B3BB8"/>
    <w:rsid w:val="005B42BD"/>
    <w:rsid w:val="005B48B0"/>
    <w:rsid w:val="005B5243"/>
    <w:rsid w:val="005B55DF"/>
    <w:rsid w:val="005B5819"/>
    <w:rsid w:val="005B5F26"/>
    <w:rsid w:val="005B6054"/>
    <w:rsid w:val="005B63C8"/>
    <w:rsid w:val="005B63EA"/>
    <w:rsid w:val="005B6A26"/>
    <w:rsid w:val="005B6A29"/>
    <w:rsid w:val="005B6AD8"/>
    <w:rsid w:val="005B6DB5"/>
    <w:rsid w:val="005B7139"/>
    <w:rsid w:val="005B7175"/>
    <w:rsid w:val="005B7962"/>
    <w:rsid w:val="005B7A3C"/>
    <w:rsid w:val="005B7E1E"/>
    <w:rsid w:val="005C0843"/>
    <w:rsid w:val="005C0925"/>
    <w:rsid w:val="005C099C"/>
    <w:rsid w:val="005C1676"/>
    <w:rsid w:val="005C1AAC"/>
    <w:rsid w:val="005C1B13"/>
    <w:rsid w:val="005C1BFB"/>
    <w:rsid w:val="005C1C50"/>
    <w:rsid w:val="005C1CE6"/>
    <w:rsid w:val="005C1EFD"/>
    <w:rsid w:val="005C2247"/>
    <w:rsid w:val="005C235C"/>
    <w:rsid w:val="005C2AE6"/>
    <w:rsid w:val="005C2CA3"/>
    <w:rsid w:val="005C3466"/>
    <w:rsid w:val="005C39CC"/>
    <w:rsid w:val="005C39EB"/>
    <w:rsid w:val="005C3D83"/>
    <w:rsid w:val="005C3DD7"/>
    <w:rsid w:val="005C46BB"/>
    <w:rsid w:val="005C4D87"/>
    <w:rsid w:val="005C4F4C"/>
    <w:rsid w:val="005C5855"/>
    <w:rsid w:val="005C587B"/>
    <w:rsid w:val="005C5A58"/>
    <w:rsid w:val="005C5BE4"/>
    <w:rsid w:val="005C5D39"/>
    <w:rsid w:val="005C6A8B"/>
    <w:rsid w:val="005C742C"/>
    <w:rsid w:val="005C76C1"/>
    <w:rsid w:val="005C79EA"/>
    <w:rsid w:val="005C7C4C"/>
    <w:rsid w:val="005D0217"/>
    <w:rsid w:val="005D02F2"/>
    <w:rsid w:val="005D0375"/>
    <w:rsid w:val="005D069B"/>
    <w:rsid w:val="005D0816"/>
    <w:rsid w:val="005D0CB6"/>
    <w:rsid w:val="005D0D2F"/>
    <w:rsid w:val="005D0DBF"/>
    <w:rsid w:val="005D0EE3"/>
    <w:rsid w:val="005D1160"/>
    <w:rsid w:val="005D144E"/>
    <w:rsid w:val="005D14C2"/>
    <w:rsid w:val="005D17E6"/>
    <w:rsid w:val="005D1B62"/>
    <w:rsid w:val="005D1B76"/>
    <w:rsid w:val="005D1EF0"/>
    <w:rsid w:val="005D209D"/>
    <w:rsid w:val="005D250D"/>
    <w:rsid w:val="005D2975"/>
    <w:rsid w:val="005D29C2"/>
    <w:rsid w:val="005D2B54"/>
    <w:rsid w:val="005D2C39"/>
    <w:rsid w:val="005D2D56"/>
    <w:rsid w:val="005D39A8"/>
    <w:rsid w:val="005D3ED6"/>
    <w:rsid w:val="005D403E"/>
    <w:rsid w:val="005D4B20"/>
    <w:rsid w:val="005D4BC5"/>
    <w:rsid w:val="005D56FB"/>
    <w:rsid w:val="005D5842"/>
    <w:rsid w:val="005D5B58"/>
    <w:rsid w:val="005D6781"/>
    <w:rsid w:val="005D6BBB"/>
    <w:rsid w:val="005D6D23"/>
    <w:rsid w:val="005D7163"/>
    <w:rsid w:val="005D77F8"/>
    <w:rsid w:val="005D78ED"/>
    <w:rsid w:val="005D7D4E"/>
    <w:rsid w:val="005E01CD"/>
    <w:rsid w:val="005E0439"/>
    <w:rsid w:val="005E046F"/>
    <w:rsid w:val="005E0504"/>
    <w:rsid w:val="005E0531"/>
    <w:rsid w:val="005E0B25"/>
    <w:rsid w:val="005E0DD7"/>
    <w:rsid w:val="005E11DF"/>
    <w:rsid w:val="005E159F"/>
    <w:rsid w:val="005E198D"/>
    <w:rsid w:val="005E1DEB"/>
    <w:rsid w:val="005E21E4"/>
    <w:rsid w:val="005E2BEE"/>
    <w:rsid w:val="005E2F12"/>
    <w:rsid w:val="005E31D8"/>
    <w:rsid w:val="005E3348"/>
    <w:rsid w:val="005E3876"/>
    <w:rsid w:val="005E3C86"/>
    <w:rsid w:val="005E3CC7"/>
    <w:rsid w:val="005E3D9A"/>
    <w:rsid w:val="005E3F2A"/>
    <w:rsid w:val="005E4A7C"/>
    <w:rsid w:val="005E4C9A"/>
    <w:rsid w:val="005E4D2B"/>
    <w:rsid w:val="005E4DFC"/>
    <w:rsid w:val="005E5325"/>
    <w:rsid w:val="005E5383"/>
    <w:rsid w:val="005E54F7"/>
    <w:rsid w:val="005E55A2"/>
    <w:rsid w:val="005E57BD"/>
    <w:rsid w:val="005E5893"/>
    <w:rsid w:val="005E5F7B"/>
    <w:rsid w:val="005E643C"/>
    <w:rsid w:val="005E6AAA"/>
    <w:rsid w:val="005E6BFD"/>
    <w:rsid w:val="005E7341"/>
    <w:rsid w:val="005E769F"/>
    <w:rsid w:val="005E76C5"/>
    <w:rsid w:val="005E7739"/>
    <w:rsid w:val="005F003A"/>
    <w:rsid w:val="005F0761"/>
    <w:rsid w:val="005F08CA"/>
    <w:rsid w:val="005F0BE9"/>
    <w:rsid w:val="005F0E79"/>
    <w:rsid w:val="005F1463"/>
    <w:rsid w:val="005F17F2"/>
    <w:rsid w:val="005F1C6C"/>
    <w:rsid w:val="005F1FA0"/>
    <w:rsid w:val="005F27B4"/>
    <w:rsid w:val="005F2CD1"/>
    <w:rsid w:val="005F2CF7"/>
    <w:rsid w:val="005F2E2B"/>
    <w:rsid w:val="005F3263"/>
    <w:rsid w:val="005F3388"/>
    <w:rsid w:val="005F38C5"/>
    <w:rsid w:val="005F3C11"/>
    <w:rsid w:val="005F400E"/>
    <w:rsid w:val="005F41B8"/>
    <w:rsid w:val="005F4565"/>
    <w:rsid w:val="005F464C"/>
    <w:rsid w:val="005F4802"/>
    <w:rsid w:val="005F533F"/>
    <w:rsid w:val="005F57ED"/>
    <w:rsid w:val="005F57F5"/>
    <w:rsid w:val="005F5AD8"/>
    <w:rsid w:val="005F5B10"/>
    <w:rsid w:val="005F6B01"/>
    <w:rsid w:val="005F6F94"/>
    <w:rsid w:val="005F7009"/>
    <w:rsid w:val="005F792B"/>
    <w:rsid w:val="005F7EA8"/>
    <w:rsid w:val="006000A4"/>
    <w:rsid w:val="006004DF"/>
    <w:rsid w:val="006006BD"/>
    <w:rsid w:val="0060084C"/>
    <w:rsid w:val="00600E4B"/>
    <w:rsid w:val="006019AE"/>
    <w:rsid w:val="00601B13"/>
    <w:rsid w:val="00601C49"/>
    <w:rsid w:val="00601EE5"/>
    <w:rsid w:val="006020C6"/>
    <w:rsid w:val="00602A2E"/>
    <w:rsid w:val="00602ECA"/>
    <w:rsid w:val="006030AC"/>
    <w:rsid w:val="006031C5"/>
    <w:rsid w:val="00603631"/>
    <w:rsid w:val="00603A1A"/>
    <w:rsid w:val="00603D32"/>
    <w:rsid w:val="00604102"/>
    <w:rsid w:val="006045E1"/>
    <w:rsid w:val="00605057"/>
    <w:rsid w:val="006054E4"/>
    <w:rsid w:val="00605D16"/>
    <w:rsid w:val="00605DBC"/>
    <w:rsid w:val="00606068"/>
    <w:rsid w:val="00606551"/>
    <w:rsid w:val="0060682C"/>
    <w:rsid w:val="0060702D"/>
    <w:rsid w:val="006076ED"/>
    <w:rsid w:val="006078D7"/>
    <w:rsid w:val="00610022"/>
    <w:rsid w:val="00610028"/>
    <w:rsid w:val="00610341"/>
    <w:rsid w:val="00610AA5"/>
    <w:rsid w:val="006111C5"/>
    <w:rsid w:val="0061152D"/>
    <w:rsid w:val="00611844"/>
    <w:rsid w:val="00611887"/>
    <w:rsid w:val="006119B7"/>
    <w:rsid w:val="00611E9C"/>
    <w:rsid w:val="006120B4"/>
    <w:rsid w:val="006121F3"/>
    <w:rsid w:val="00612869"/>
    <w:rsid w:val="006128F9"/>
    <w:rsid w:val="00612BD1"/>
    <w:rsid w:val="00612C47"/>
    <w:rsid w:val="00613798"/>
    <w:rsid w:val="006138CC"/>
    <w:rsid w:val="00613D0A"/>
    <w:rsid w:val="00613F5E"/>
    <w:rsid w:val="00614971"/>
    <w:rsid w:val="00614CFC"/>
    <w:rsid w:val="00614ECB"/>
    <w:rsid w:val="00615117"/>
    <w:rsid w:val="00615179"/>
    <w:rsid w:val="00615534"/>
    <w:rsid w:val="00615B33"/>
    <w:rsid w:val="00615F78"/>
    <w:rsid w:val="00616163"/>
    <w:rsid w:val="00616265"/>
    <w:rsid w:val="006163FE"/>
    <w:rsid w:val="006166FE"/>
    <w:rsid w:val="00616703"/>
    <w:rsid w:val="006169B2"/>
    <w:rsid w:val="00616B3F"/>
    <w:rsid w:val="00616C26"/>
    <w:rsid w:val="00616DFF"/>
    <w:rsid w:val="00616EB8"/>
    <w:rsid w:val="00617155"/>
    <w:rsid w:val="00617245"/>
    <w:rsid w:val="006173E4"/>
    <w:rsid w:val="0061775E"/>
    <w:rsid w:val="00617D42"/>
    <w:rsid w:val="00617E0B"/>
    <w:rsid w:val="00617F2B"/>
    <w:rsid w:val="006201A7"/>
    <w:rsid w:val="00620215"/>
    <w:rsid w:val="006202B4"/>
    <w:rsid w:val="00620578"/>
    <w:rsid w:val="006208E2"/>
    <w:rsid w:val="00620ACE"/>
    <w:rsid w:val="00620B0F"/>
    <w:rsid w:val="00620EB3"/>
    <w:rsid w:val="00620F70"/>
    <w:rsid w:val="006218E5"/>
    <w:rsid w:val="006219CE"/>
    <w:rsid w:val="00621D30"/>
    <w:rsid w:val="00621EBD"/>
    <w:rsid w:val="00622225"/>
    <w:rsid w:val="0062250A"/>
    <w:rsid w:val="00622991"/>
    <w:rsid w:val="00622DB2"/>
    <w:rsid w:val="0062310A"/>
    <w:rsid w:val="00623222"/>
    <w:rsid w:val="006234F8"/>
    <w:rsid w:val="006236C2"/>
    <w:rsid w:val="00623E79"/>
    <w:rsid w:val="0062405E"/>
    <w:rsid w:val="006240AC"/>
    <w:rsid w:val="006241E6"/>
    <w:rsid w:val="00624FB5"/>
    <w:rsid w:val="00625336"/>
    <w:rsid w:val="0062556A"/>
    <w:rsid w:val="00625705"/>
    <w:rsid w:val="0062587B"/>
    <w:rsid w:val="00625B4B"/>
    <w:rsid w:val="0062608C"/>
    <w:rsid w:val="00626279"/>
    <w:rsid w:val="006268DB"/>
    <w:rsid w:val="0062691A"/>
    <w:rsid w:val="00626A57"/>
    <w:rsid w:val="00626FEB"/>
    <w:rsid w:val="0062701B"/>
    <w:rsid w:val="0062710E"/>
    <w:rsid w:val="006278B8"/>
    <w:rsid w:val="00627DC3"/>
    <w:rsid w:val="00627FCB"/>
    <w:rsid w:val="006303C5"/>
    <w:rsid w:val="0063059F"/>
    <w:rsid w:val="0063127C"/>
    <w:rsid w:val="006318EF"/>
    <w:rsid w:val="00631A9D"/>
    <w:rsid w:val="00631DA2"/>
    <w:rsid w:val="00631DD2"/>
    <w:rsid w:val="00631FED"/>
    <w:rsid w:val="00632055"/>
    <w:rsid w:val="006326CD"/>
    <w:rsid w:val="00632A7D"/>
    <w:rsid w:val="00632D1D"/>
    <w:rsid w:val="00633557"/>
    <w:rsid w:val="006336A6"/>
    <w:rsid w:val="0063382B"/>
    <w:rsid w:val="00633937"/>
    <w:rsid w:val="00633E0D"/>
    <w:rsid w:val="00633F4C"/>
    <w:rsid w:val="00633F57"/>
    <w:rsid w:val="00634247"/>
    <w:rsid w:val="00634396"/>
    <w:rsid w:val="006345C8"/>
    <w:rsid w:val="006347A5"/>
    <w:rsid w:val="006349C7"/>
    <w:rsid w:val="006350AA"/>
    <w:rsid w:val="006352D6"/>
    <w:rsid w:val="0063538F"/>
    <w:rsid w:val="006361A3"/>
    <w:rsid w:val="006367F0"/>
    <w:rsid w:val="00637199"/>
    <w:rsid w:val="006374A7"/>
    <w:rsid w:val="00637506"/>
    <w:rsid w:val="006375A3"/>
    <w:rsid w:val="00637760"/>
    <w:rsid w:val="00637BD4"/>
    <w:rsid w:val="0064012C"/>
    <w:rsid w:val="006407B7"/>
    <w:rsid w:val="00640828"/>
    <w:rsid w:val="0064084D"/>
    <w:rsid w:val="00640D48"/>
    <w:rsid w:val="00640F95"/>
    <w:rsid w:val="00641030"/>
    <w:rsid w:val="00641048"/>
    <w:rsid w:val="00641120"/>
    <w:rsid w:val="00641A50"/>
    <w:rsid w:val="00641CB6"/>
    <w:rsid w:val="00641EBB"/>
    <w:rsid w:val="00641F24"/>
    <w:rsid w:val="0064263A"/>
    <w:rsid w:val="00642B4D"/>
    <w:rsid w:val="00642C6A"/>
    <w:rsid w:val="00642D4A"/>
    <w:rsid w:val="00642FF5"/>
    <w:rsid w:val="00643239"/>
    <w:rsid w:val="0064332F"/>
    <w:rsid w:val="006435D1"/>
    <w:rsid w:val="006436BB"/>
    <w:rsid w:val="0064399E"/>
    <w:rsid w:val="00643BF7"/>
    <w:rsid w:val="006443D3"/>
    <w:rsid w:val="00644520"/>
    <w:rsid w:val="006448DC"/>
    <w:rsid w:val="00644F21"/>
    <w:rsid w:val="0064524F"/>
    <w:rsid w:val="006454D1"/>
    <w:rsid w:val="0064579F"/>
    <w:rsid w:val="00645A75"/>
    <w:rsid w:val="00645FAB"/>
    <w:rsid w:val="006460D4"/>
    <w:rsid w:val="006462D7"/>
    <w:rsid w:val="006463AA"/>
    <w:rsid w:val="0064676D"/>
    <w:rsid w:val="006469C9"/>
    <w:rsid w:val="00646DF2"/>
    <w:rsid w:val="00646F84"/>
    <w:rsid w:val="00646FC2"/>
    <w:rsid w:val="00647251"/>
    <w:rsid w:val="006475E3"/>
    <w:rsid w:val="006500CE"/>
    <w:rsid w:val="006500F7"/>
    <w:rsid w:val="00650285"/>
    <w:rsid w:val="00650297"/>
    <w:rsid w:val="00650305"/>
    <w:rsid w:val="00650331"/>
    <w:rsid w:val="006504FA"/>
    <w:rsid w:val="00650C57"/>
    <w:rsid w:val="00651300"/>
    <w:rsid w:val="00651368"/>
    <w:rsid w:val="006513F4"/>
    <w:rsid w:val="006516E7"/>
    <w:rsid w:val="0065191A"/>
    <w:rsid w:val="00652031"/>
    <w:rsid w:val="006524C2"/>
    <w:rsid w:val="00652698"/>
    <w:rsid w:val="006535C6"/>
    <w:rsid w:val="006537BB"/>
    <w:rsid w:val="00653BF6"/>
    <w:rsid w:val="00653CC8"/>
    <w:rsid w:val="00653E21"/>
    <w:rsid w:val="00653F47"/>
    <w:rsid w:val="0065401C"/>
    <w:rsid w:val="0065422E"/>
    <w:rsid w:val="00654241"/>
    <w:rsid w:val="00654479"/>
    <w:rsid w:val="00654705"/>
    <w:rsid w:val="00654B39"/>
    <w:rsid w:val="00654CAE"/>
    <w:rsid w:val="00655564"/>
    <w:rsid w:val="006558EB"/>
    <w:rsid w:val="00655936"/>
    <w:rsid w:val="00655ED5"/>
    <w:rsid w:val="006562CD"/>
    <w:rsid w:val="00656321"/>
    <w:rsid w:val="00656B39"/>
    <w:rsid w:val="00656D60"/>
    <w:rsid w:val="00657A52"/>
    <w:rsid w:val="0066006E"/>
    <w:rsid w:val="00660420"/>
    <w:rsid w:val="006606DD"/>
    <w:rsid w:val="0066087A"/>
    <w:rsid w:val="00660F31"/>
    <w:rsid w:val="006610C6"/>
    <w:rsid w:val="00661333"/>
    <w:rsid w:val="006616D3"/>
    <w:rsid w:val="0066195C"/>
    <w:rsid w:val="00661AEA"/>
    <w:rsid w:val="00661FAA"/>
    <w:rsid w:val="00662C59"/>
    <w:rsid w:val="00662EA7"/>
    <w:rsid w:val="00663798"/>
    <w:rsid w:val="006637CB"/>
    <w:rsid w:val="00663803"/>
    <w:rsid w:val="0066387F"/>
    <w:rsid w:val="006638C1"/>
    <w:rsid w:val="00663928"/>
    <w:rsid w:val="00663967"/>
    <w:rsid w:val="00663C41"/>
    <w:rsid w:val="00663F1D"/>
    <w:rsid w:val="00664FC9"/>
    <w:rsid w:val="00665797"/>
    <w:rsid w:val="00665807"/>
    <w:rsid w:val="006659FD"/>
    <w:rsid w:val="00665D28"/>
    <w:rsid w:val="006660E2"/>
    <w:rsid w:val="006662B1"/>
    <w:rsid w:val="00666E5F"/>
    <w:rsid w:val="00666F98"/>
    <w:rsid w:val="006670AE"/>
    <w:rsid w:val="0066767D"/>
    <w:rsid w:val="00667E0F"/>
    <w:rsid w:val="00667EB5"/>
    <w:rsid w:val="006702A4"/>
    <w:rsid w:val="00670F09"/>
    <w:rsid w:val="00671018"/>
    <w:rsid w:val="00671068"/>
    <w:rsid w:val="00671573"/>
    <w:rsid w:val="00671BBF"/>
    <w:rsid w:val="00671D3D"/>
    <w:rsid w:val="00671E6E"/>
    <w:rsid w:val="00672D23"/>
    <w:rsid w:val="00672D49"/>
    <w:rsid w:val="0067306C"/>
    <w:rsid w:val="00673510"/>
    <w:rsid w:val="00673555"/>
    <w:rsid w:val="006739EE"/>
    <w:rsid w:val="00674488"/>
    <w:rsid w:val="0067451E"/>
    <w:rsid w:val="006746B9"/>
    <w:rsid w:val="00674BFE"/>
    <w:rsid w:val="00674F97"/>
    <w:rsid w:val="00675959"/>
    <w:rsid w:val="00675C2F"/>
    <w:rsid w:val="00675C55"/>
    <w:rsid w:val="00675FC5"/>
    <w:rsid w:val="00676037"/>
    <w:rsid w:val="006762AF"/>
    <w:rsid w:val="006763F1"/>
    <w:rsid w:val="006765E4"/>
    <w:rsid w:val="006769B1"/>
    <w:rsid w:val="00676B15"/>
    <w:rsid w:val="00676B92"/>
    <w:rsid w:val="00676BEE"/>
    <w:rsid w:val="00677349"/>
    <w:rsid w:val="0068025A"/>
    <w:rsid w:val="0068093F"/>
    <w:rsid w:val="00681132"/>
    <w:rsid w:val="00681341"/>
    <w:rsid w:val="00681753"/>
    <w:rsid w:val="00681853"/>
    <w:rsid w:val="00681FFD"/>
    <w:rsid w:val="006822ED"/>
    <w:rsid w:val="006824D6"/>
    <w:rsid w:val="00682992"/>
    <w:rsid w:val="00682AB0"/>
    <w:rsid w:val="00682BFB"/>
    <w:rsid w:val="00682CCC"/>
    <w:rsid w:val="00683690"/>
    <w:rsid w:val="00683F84"/>
    <w:rsid w:val="006842BA"/>
    <w:rsid w:val="00684A08"/>
    <w:rsid w:val="00684A2F"/>
    <w:rsid w:val="00684A96"/>
    <w:rsid w:val="00684AB8"/>
    <w:rsid w:val="00684CD8"/>
    <w:rsid w:val="00684DC0"/>
    <w:rsid w:val="00684EC1"/>
    <w:rsid w:val="00685415"/>
    <w:rsid w:val="00685B20"/>
    <w:rsid w:val="00685C48"/>
    <w:rsid w:val="00686C1B"/>
    <w:rsid w:val="00686C9C"/>
    <w:rsid w:val="00686D1B"/>
    <w:rsid w:val="0068703B"/>
    <w:rsid w:val="00687383"/>
    <w:rsid w:val="0068746D"/>
    <w:rsid w:val="00687E0C"/>
    <w:rsid w:val="00687ECB"/>
    <w:rsid w:val="006901A1"/>
    <w:rsid w:val="006908AE"/>
    <w:rsid w:val="00690AF1"/>
    <w:rsid w:val="00690B4B"/>
    <w:rsid w:val="00690E67"/>
    <w:rsid w:val="00691479"/>
    <w:rsid w:val="0069196C"/>
    <w:rsid w:val="00691B26"/>
    <w:rsid w:val="00691D7B"/>
    <w:rsid w:val="006925B4"/>
    <w:rsid w:val="006926B3"/>
    <w:rsid w:val="0069291B"/>
    <w:rsid w:val="00692BF5"/>
    <w:rsid w:val="00692C18"/>
    <w:rsid w:val="00692CFC"/>
    <w:rsid w:val="00692DE4"/>
    <w:rsid w:val="00692FA4"/>
    <w:rsid w:val="00693303"/>
    <w:rsid w:val="00693705"/>
    <w:rsid w:val="00693D8B"/>
    <w:rsid w:val="0069403B"/>
    <w:rsid w:val="0069411A"/>
    <w:rsid w:val="00694364"/>
    <w:rsid w:val="0069441F"/>
    <w:rsid w:val="00694542"/>
    <w:rsid w:val="0069470D"/>
    <w:rsid w:val="006947BC"/>
    <w:rsid w:val="00694B4E"/>
    <w:rsid w:val="00694BC2"/>
    <w:rsid w:val="0069551B"/>
    <w:rsid w:val="0069575A"/>
    <w:rsid w:val="00696054"/>
    <w:rsid w:val="0069606E"/>
    <w:rsid w:val="00696649"/>
    <w:rsid w:val="00696864"/>
    <w:rsid w:val="00696AFD"/>
    <w:rsid w:val="0069712E"/>
    <w:rsid w:val="00697546"/>
    <w:rsid w:val="00697A8F"/>
    <w:rsid w:val="00697D6E"/>
    <w:rsid w:val="00697E42"/>
    <w:rsid w:val="006A0483"/>
    <w:rsid w:val="006A0606"/>
    <w:rsid w:val="006A0953"/>
    <w:rsid w:val="006A1114"/>
    <w:rsid w:val="006A11BC"/>
    <w:rsid w:val="006A153F"/>
    <w:rsid w:val="006A1628"/>
    <w:rsid w:val="006A1690"/>
    <w:rsid w:val="006A20E6"/>
    <w:rsid w:val="006A21E1"/>
    <w:rsid w:val="006A3259"/>
    <w:rsid w:val="006A3295"/>
    <w:rsid w:val="006A3771"/>
    <w:rsid w:val="006A3AD8"/>
    <w:rsid w:val="006A3AE5"/>
    <w:rsid w:val="006A3F79"/>
    <w:rsid w:val="006A4566"/>
    <w:rsid w:val="006A48A8"/>
    <w:rsid w:val="006A491A"/>
    <w:rsid w:val="006A4A04"/>
    <w:rsid w:val="006A4B9E"/>
    <w:rsid w:val="006A4DF0"/>
    <w:rsid w:val="006A4E75"/>
    <w:rsid w:val="006A5033"/>
    <w:rsid w:val="006A5174"/>
    <w:rsid w:val="006A5E5B"/>
    <w:rsid w:val="006A6615"/>
    <w:rsid w:val="006A6DAF"/>
    <w:rsid w:val="006A742E"/>
    <w:rsid w:val="006A7585"/>
    <w:rsid w:val="006A7C9F"/>
    <w:rsid w:val="006A7F61"/>
    <w:rsid w:val="006A7F72"/>
    <w:rsid w:val="006B0519"/>
    <w:rsid w:val="006B05EA"/>
    <w:rsid w:val="006B0671"/>
    <w:rsid w:val="006B0D93"/>
    <w:rsid w:val="006B1017"/>
    <w:rsid w:val="006B12CB"/>
    <w:rsid w:val="006B1616"/>
    <w:rsid w:val="006B20C9"/>
    <w:rsid w:val="006B235F"/>
    <w:rsid w:val="006B253A"/>
    <w:rsid w:val="006B2596"/>
    <w:rsid w:val="006B28C6"/>
    <w:rsid w:val="006B29CB"/>
    <w:rsid w:val="006B2C0F"/>
    <w:rsid w:val="006B317A"/>
    <w:rsid w:val="006B3259"/>
    <w:rsid w:val="006B3624"/>
    <w:rsid w:val="006B38F9"/>
    <w:rsid w:val="006B3EF1"/>
    <w:rsid w:val="006B41F3"/>
    <w:rsid w:val="006B425C"/>
    <w:rsid w:val="006B512A"/>
    <w:rsid w:val="006B56D2"/>
    <w:rsid w:val="006B5A3C"/>
    <w:rsid w:val="006B5B09"/>
    <w:rsid w:val="006B6736"/>
    <w:rsid w:val="006B6A3D"/>
    <w:rsid w:val="006B7889"/>
    <w:rsid w:val="006B7AB5"/>
    <w:rsid w:val="006B7E82"/>
    <w:rsid w:val="006B7F55"/>
    <w:rsid w:val="006C10A1"/>
    <w:rsid w:val="006C1603"/>
    <w:rsid w:val="006C1697"/>
    <w:rsid w:val="006C17E4"/>
    <w:rsid w:val="006C1B66"/>
    <w:rsid w:val="006C1F8B"/>
    <w:rsid w:val="006C23E4"/>
    <w:rsid w:val="006C2477"/>
    <w:rsid w:val="006C2961"/>
    <w:rsid w:val="006C2ACD"/>
    <w:rsid w:val="006C3410"/>
    <w:rsid w:val="006C3AAC"/>
    <w:rsid w:val="006C3ACF"/>
    <w:rsid w:val="006C3CA6"/>
    <w:rsid w:val="006C42F4"/>
    <w:rsid w:val="006C474F"/>
    <w:rsid w:val="006C58C2"/>
    <w:rsid w:val="006C5DDE"/>
    <w:rsid w:val="006C5F75"/>
    <w:rsid w:val="006C6249"/>
    <w:rsid w:val="006C6332"/>
    <w:rsid w:val="006C6473"/>
    <w:rsid w:val="006C6820"/>
    <w:rsid w:val="006C6925"/>
    <w:rsid w:val="006C6A0B"/>
    <w:rsid w:val="006C6A22"/>
    <w:rsid w:val="006C6C24"/>
    <w:rsid w:val="006C74D4"/>
    <w:rsid w:val="006C778E"/>
    <w:rsid w:val="006C79CE"/>
    <w:rsid w:val="006C7CB6"/>
    <w:rsid w:val="006C7E3A"/>
    <w:rsid w:val="006C7EC3"/>
    <w:rsid w:val="006D026B"/>
    <w:rsid w:val="006D0598"/>
    <w:rsid w:val="006D0753"/>
    <w:rsid w:val="006D1217"/>
    <w:rsid w:val="006D1531"/>
    <w:rsid w:val="006D15A9"/>
    <w:rsid w:val="006D16FD"/>
    <w:rsid w:val="006D185B"/>
    <w:rsid w:val="006D1BC6"/>
    <w:rsid w:val="006D1E54"/>
    <w:rsid w:val="006D1EF2"/>
    <w:rsid w:val="006D2557"/>
    <w:rsid w:val="006D280C"/>
    <w:rsid w:val="006D29B1"/>
    <w:rsid w:val="006D2C0A"/>
    <w:rsid w:val="006D2C6B"/>
    <w:rsid w:val="006D2E70"/>
    <w:rsid w:val="006D33A9"/>
    <w:rsid w:val="006D34C5"/>
    <w:rsid w:val="006D353F"/>
    <w:rsid w:val="006D360F"/>
    <w:rsid w:val="006D384A"/>
    <w:rsid w:val="006D3BFB"/>
    <w:rsid w:val="006D3D51"/>
    <w:rsid w:val="006D3F96"/>
    <w:rsid w:val="006D3FD0"/>
    <w:rsid w:val="006D42CF"/>
    <w:rsid w:val="006D4621"/>
    <w:rsid w:val="006D4889"/>
    <w:rsid w:val="006D4DAF"/>
    <w:rsid w:val="006D553A"/>
    <w:rsid w:val="006D5662"/>
    <w:rsid w:val="006D57B1"/>
    <w:rsid w:val="006D5869"/>
    <w:rsid w:val="006D5AF1"/>
    <w:rsid w:val="006D5D9E"/>
    <w:rsid w:val="006D6EB3"/>
    <w:rsid w:val="006D70E0"/>
    <w:rsid w:val="006D7566"/>
    <w:rsid w:val="006D7A90"/>
    <w:rsid w:val="006D7C9B"/>
    <w:rsid w:val="006D7FFE"/>
    <w:rsid w:val="006E01B5"/>
    <w:rsid w:val="006E0315"/>
    <w:rsid w:val="006E0B50"/>
    <w:rsid w:val="006E0DC5"/>
    <w:rsid w:val="006E1242"/>
    <w:rsid w:val="006E15E0"/>
    <w:rsid w:val="006E1733"/>
    <w:rsid w:val="006E18EA"/>
    <w:rsid w:val="006E1D5C"/>
    <w:rsid w:val="006E1FF3"/>
    <w:rsid w:val="006E24EC"/>
    <w:rsid w:val="006E2652"/>
    <w:rsid w:val="006E2677"/>
    <w:rsid w:val="006E2FBF"/>
    <w:rsid w:val="006E2FE8"/>
    <w:rsid w:val="006E3508"/>
    <w:rsid w:val="006E356A"/>
    <w:rsid w:val="006E3745"/>
    <w:rsid w:val="006E3E9F"/>
    <w:rsid w:val="006E4231"/>
    <w:rsid w:val="006E46EA"/>
    <w:rsid w:val="006E51A5"/>
    <w:rsid w:val="006E5506"/>
    <w:rsid w:val="006E5540"/>
    <w:rsid w:val="006E578F"/>
    <w:rsid w:val="006E587F"/>
    <w:rsid w:val="006E5AE5"/>
    <w:rsid w:val="006E601B"/>
    <w:rsid w:val="006E63C5"/>
    <w:rsid w:val="006E64EB"/>
    <w:rsid w:val="006E659B"/>
    <w:rsid w:val="006E677D"/>
    <w:rsid w:val="006E76EF"/>
    <w:rsid w:val="006E7839"/>
    <w:rsid w:val="006E7E07"/>
    <w:rsid w:val="006F067B"/>
    <w:rsid w:val="006F0B1F"/>
    <w:rsid w:val="006F0E5C"/>
    <w:rsid w:val="006F0F3D"/>
    <w:rsid w:val="006F10A1"/>
    <w:rsid w:val="006F1129"/>
    <w:rsid w:val="006F114F"/>
    <w:rsid w:val="006F11CF"/>
    <w:rsid w:val="006F2225"/>
    <w:rsid w:val="006F26E4"/>
    <w:rsid w:val="006F2B2D"/>
    <w:rsid w:val="006F2C53"/>
    <w:rsid w:val="006F2E42"/>
    <w:rsid w:val="006F3190"/>
    <w:rsid w:val="006F3C1F"/>
    <w:rsid w:val="006F3CF1"/>
    <w:rsid w:val="006F3D64"/>
    <w:rsid w:val="006F4257"/>
    <w:rsid w:val="006F4359"/>
    <w:rsid w:val="006F485B"/>
    <w:rsid w:val="006F4953"/>
    <w:rsid w:val="006F4EB2"/>
    <w:rsid w:val="006F4FA7"/>
    <w:rsid w:val="006F52F1"/>
    <w:rsid w:val="006F5EE7"/>
    <w:rsid w:val="006F6685"/>
    <w:rsid w:val="006F6808"/>
    <w:rsid w:val="006F6AA5"/>
    <w:rsid w:val="006F7065"/>
    <w:rsid w:val="006F70EC"/>
    <w:rsid w:val="006F7105"/>
    <w:rsid w:val="006F71B4"/>
    <w:rsid w:val="006F7263"/>
    <w:rsid w:val="006F7688"/>
    <w:rsid w:val="006F77FB"/>
    <w:rsid w:val="006F796C"/>
    <w:rsid w:val="006F7A10"/>
    <w:rsid w:val="006F7A90"/>
    <w:rsid w:val="006F7C08"/>
    <w:rsid w:val="007004C3"/>
    <w:rsid w:val="0070098C"/>
    <w:rsid w:val="00700A4B"/>
    <w:rsid w:val="00700ADE"/>
    <w:rsid w:val="00700C6B"/>
    <w:rsid w:val="00700DB1"/>
    <w:rsid w:val="0070111D"/>
    <w:rsid w:val="00701164"/>
    <w:rsid w:val="00701335"/>
    <w:rsid w:val="0070135E"/>
    <w:rsid w:val="00701989"/>
    <w:rsid w:val="00701C60"/>
    <w:rsid w:val="00701E4E"/>
    <w:rsid w:val="00701F38"/>
    <w:rsid w:val="00701FBC"/>
    <w:rsid w:val="007020F1"/>
    <w:rsid w:val="00702471"/>
    <w:rsid w:val="007024EE"/>
    <w:rsid w:val="00702890"/>
    <w:rsid w:val="007029CB"/>
    <w:rsid w:val="00702D2F"/>
    <w:rsid w:val="00703232"/>
    <w:rsid w:val="00703B92"/>
    <w:rsid w:val="007044BC"/>
    <w:rsid w:val="007049CC"/>
    <w:rsid w:val="00704E52"/>
    <w:rsid w:val="00705235"/>
    <w:rsid w:val="00705457"/>
    <w:rsid w:val="00705FEA"/>
    <w:rsid w:val="007066E7"/>
    <w:rsid w:val="0070686F"/>
    <w:rsid w:val="00706CD6"/>
    <w:rsid w:val="007070FD"/>
    <w:rsid w:val="007074A3"/>
    <w:rsid w:val="007074AB"/>
    <w:rsid w:val="0070787E"/>
    <w:rsid w:val="00707ACF"/>
    <w:rsid w:val="00707C24"/>
    <w:rsid w:val="007103B1"/>
    <w:rsid w:val="00710FA2"/>
    <w:rsid w:val="00710FB7"/>
    <w:rsid w:val="00711071"/>
    <w:rsid w:val="00711759"/>
    <w:rsid w:val="007129A7"/>
    <w:rsid w:val="007129B9"/>
    <w:rsid w:val="007132CE"/>
    <w:rsid w:val="0071332F"/>
    <w:rsid w:val="00713692"/>
    <w:rsid w:val="00713BA2"/>
    <w:rsid w:val="007140F5"/>
    <w:rsid w:val="00714204"/>
    <w:rsid w:val="00714312"/>
    <w:rsid w:val="00714467"/>
    <w:rsid w:val="00714BD8"/>
    <w:rsid w:val="007159CF"/>
    <w:rsid w:val="00715D54"/>
    <w:rsid w:val="00715E02"/>
    <w:rsid w:val="00716003"/>
    <w:rsid w:val="0071625B"/>
    <w:rsid w:val="007167B1"/>
    <w:rsid w:val="00716C93"/>
    <w:rsid w:val="00716DC8"/>
    <w:rsid w:val="00716E2A"/>
    <w:rsid w:val="00716E69"/>
    <w:rsid w:val="00717056"/>
    <w:rsid w:val="00717368"/>
    <w:rsid w:val="00717429"/>
    <w:rsid w:val="00717495"/>
    <w:rsid w:val="007175DB"/>
    <w:rsid w:val="0071778A"/>
    <w:rsid w:val="00720925"/>
    <w:rsid w:val="007209AB"/>
    <w:rsid w:val="00720B07"/>
    <w:rsid w:val="00720B85"/>
    <w:rsid w:val="00720B9A"/>
    <w:rsid w:val="00720C48"/>
    <w:rsid w:val="00721009"/>
    <w:rsid w:val="007212C0"/>
    <w:rsid w:val="00721788"/>
    <w:rsid w:val="0072184D"/>
    <w:rsid w:val="0072197F"/>
    <w:rsid w:val="00721E46"/>
    <w:rsid w:val="00721F93"/>
    <w:rsid w:val="00721FEC"/>
    <w:rsid w:val="0072229A"/>
    <w:rsid w:val="00722665"/>
    <w:rsid w:val="007228DF"/>
    <w:rsid w:val="007230DF"/>
    <w:rsid w:val="0072320B"/>
    <w:rsid w:val="00723918"/>
    <w:rsid w:val="00724637"/>
    <w:rsid w:val="0072465A"/>
    <w:rsid w:val="00724691"/>
    <w:rsid w:val="00724CEC"/>
    <w:rsid w:val="0072517F"/>
    <w:rsid w:val="00725231"/>
    <w:rsid w:val="007254D2"/>
    <w:rsid w:val="00725568"/>
    <w:rsid w:val="00725A2E"/>
    <w:rsid w:val="00725B98"/>
    <w:rsid w:val="00726209"/>
    <w:rsid w:val="00726423"/>
    <w:rsid w:val="007267ED"/>
    <w:rsid w:val="00726DC9"/>
    <w:rsid w:val="00726E10"/>
    <w:rsid w:val="00726E7B"/>
    <w:rsid w:val="0072700D"/>
    <w:rsid w:val="007270C6"/>
    <w:rsid w:val="00727602"/>
    <w:rsid w:val="00727839"/>
    <w:rsid w:val="007278BF"/>
    <w:rsid w:val="007279C2"/>
    <w:rsid w:val="00727E49"/>
    <w:rsid w:val="00730216"/>
    <w:rsid w:val="00730310"/>
    <w:rsid w:val="0073067E"/>
    <w:rsid w:val="007307FB"/>
    <w:rsid w:val="00730E11"/>
    <w:rsid w:val="00730FF0"/>
    <w:rsid w:val="00731BA6"/>
    <w:rsid w:val="00731D6B"/>
    <w:rsid w:val="00731FB1"/>
    <w:rsid w:val="0073218F"/>
    <w:rsid w:val="00732348"/>
    <w:rsid w:val="00732A50"/>
    <w:rsid w:val="00732EBC"/>
    <w:rsid w:val="0073342A"/>
    <w:rsid w:val="00733547"/>
    <w:rsid w:val="00733587"/>
    <w:rsid w:val="00733A4A"/>
    <w:rsid w:val="00733AE8"/>
    <w:rsid w:val="00733C40"/>
    <w:rsid w:val="0073414A"/>
    <w:rsid w:val="007342C8"/>
    <w:rsid w:val="007342F6"/>
    <w:rsid w:val="00735896"/>
    <w:rsid w:val="007359FB"/>
    <w:rsid w:val="00735DD7"/>
    <w:rsid w:val="00735E43"/>
    <w:rsid w:val="00735E4B"/>
    <w:rsid w:val="007361B6"/>
    <w:rsid w:val="00736972"/>
    <w:rsid w:val="00736B0D"/>
    <w:rsid w:val="00736EBF"/>
    <w:rsid w:val="00737111"/>
    <w:rsid w:val="00737720"/>
    <w:rsid w:val="00737F54"/>
    <w:rsid w:val="00740119"/>
    <w:rsid w:val="007402D7"/>
    <w:rsid w:val="00740BFE"/>
    <w:rsid w:val="00740DD1"/>
    <w:rsid w:val="00740F07"/>
    <w:rsid w:val="007412DA"/>
    <w:rsid w:val="00741735"/>
    <w:rsid w:val="00741893"/>
    <w:rsid w:val="00741957"/>
    <w:rsid w:val="00741C5D"/>
    <w:rsid w:val="00741E18"/>
    <w:rsid w:val="00741F1A"/>
    <w:rsid w:val="0074220F"/>
    <w:rsid w:val="007423DB"/>
    <w:rsid w:val="0074257D"/>
    <w:rsid w:val="007428B6"/>
    <w:rsid w:val="007437C0"/>
    <w:rsid w:val="00743874"/>
    <w:rsid w:val="00743EAC"/>
    <w:rsid w:val="00744133"/>
    <w:rsid w:val="00744B6B"/>
    <w:rsid w:val="00744D22"/>
    <w:rsid w:val="00744F36"/>
    <w:rsid w:val="00745176"/>
    <w:rsid w:val="007452F2"/>
    <w:rsid w:val="0074578B"/>
    <w:rsid w:val="0074664B"/>
    <w:rsid w:val="00746869"/>
    <w:rsid w:val="007468F1"/>
    <w:rsid w:val="00746956"/>
    <w:rsid w:val="00747D22"/>
    <w:rsid w:val="00747D79"/>
    <w:rsid w:val="00747D99"/>
    <w:rsid w:val="00747E4F"/>
    <w:rsid w:val="0075035F"/>
    <w:rsid w:val="00750D9A"/>
    <w:rsid w:val="00750F82"/>
    <w:rsid w:val="00750F9E"/>
    <w:rsid w:val="0075107A"/>
    <w:rsid w:val="00751192"/>
    <w:rsid w:val="00751371"/>
    <w:rsid w:val="0075163D"/>
    <w:rsid w:val="00751BE4"/>
    <w:rsid w:val="00751FCC"/>
    <w:rsid w:val="00752F31"/>
    <w:rsid w:val="00753AA0"/>
    <w:rsid w:val="007542AB"/>
    <w:rsid w:val="0075493A"/>
    <w:rsid w:val="00754C1D"/>
    <w:rsid w:val="00754CB7"/>
    <w:rsid w:val="00754E5D"/>
    <w:rsid w:val="00754F5C"/>
    <w:rsid w:val="00755144"/>
    <w:rsid w:val="00755343"/>
    <w:rsid w:val="00755419"/>
    <w:rsid w:val="007554CA"/>
    <w:rsid w:val="007556A5"/>
    <w:rsid w:val="00755B0F"/>
    <w:rsid w:val="00755B5E"/>
    <w:rsid w:val="0075600D"/>
    <w:rsid w:val="007561AE"/>
    <w:rsid w:val="00756606"/>
    <w:rsid w:val="007566A0"/>
    <w:rsid w:val="00756E2F"/>
    <w:rsid w:val="00756F33"/>
    <w:rsid w:val="00757468"/>
    <w:rsid w:val="00757541"/>
    <w:rsid w:val="0075776D"/>
    <w:rsid w:val="00757900"/>
    <w:rsid w:val="00760047"/>
    <w:rsid w:val="00760169"/>
    <w:rsid w:val="00760351"/>
    <w:rsid w:val="0076083C"/>
    <w:rsid w:val="00760943"/>
    <w:rsid w:val="00760BDD"/>
    <w:rsid w:val="0076138C"/>
    <w:rsid w:val="007618B1"/>
    <w:rsid w:val="00761A2C"/>
    <w:rsid w:val="00761DBF"/>
    <w:rsid w:val="00761EB8"/>
    <w:rsid w:val="00761F22"/>
    <w:rsid w:val="00762253"/>
    <w:rsid w:val="007625C3"/>
    <w:rsid w:val="00762ED6"/>
    <w:rsid w:val="00763304"/>
    <w:rsid w:val="00763403"/>
    <w:rsid w:val="00763429"/>
    <w:rsid w:val="00763A7E"/>
    <w:rsid w:val="00763C2A"/>
    <w:rsid w:val="00764008"/>
    <w:rsid w:val="007649E9"/>
    <w:rsid w:val="00764A90"/>
    <w:rsid w:val="00764C22"/>
    <w:rsid w:val="00764D25"/>
    <w:rsid w:val="00764D5F"/>
    <w:rsid w:val="00764D93"/>
    <w:rsid w:val="00764E0A"/>
    <w:rsid w:val="007656DB"/>
    <w:rsid w:val="007663F5"/>
    <w:rsid w:val="007669FB"/>
    <w:rsid w:val="00766AB3"/>
    <w:rsid w:val="00767499"/>
    <w:rsid w:val="00767AEA"/>
    <w:rsid w:val="00767B18"/>
    <w:rsid w:val="00770920"/>
    <w:rsid w:val="00770956"/>
    <w:rsid w:val="00770A4D"/>
    <w:rsid w:val="00770BB4"/>
    <w:rsid w:val="0077226A"/>
    <w:rsid w:val="007723ED"/>
    <w:rsid w:val="00772425"/>
    <w:rsid w:val="00772930"/>
    <w:rsid w:val="0077294A"/>
    <w:rsid w:val="00772A61"/>
    <w:rsid w:val="00772CF9"/>
    <w:rsid w:val="00773B2B"/>
    <w:rsid w:val="00773C5C"/>
    <w:rsid w:val="00773CA5"/>
    <w:rsid w:val="00774117"/>
    <w:rsid w:val="0077415A"/>
    <w:rsid w:val="00774923"/>
    <w:rsid w:val="00774C02"/>
    <w:rsid w:val="00774D15"/>
    <w:rsid w:val="00775532"/>
    <w:rsid w:val="007759FE"/>
    <w:rsid w:val="00775A6A"/>
    <w:rsid w:val="00775ABF"/>
    <w:rsid w:val="00775CCF"/>
    <w:rsid w:val="007763C2"/>
    <w:rsid w:val="00776B4B"/>
    <w:rsid w:val="00776C1F"/>
    <w:rsid w:val="00777477"/>
    <w:rsid w:val="0077779F"/>
    <w:rsid w:val="007777ED"/>
    <w:rsid w:val="00777A4B"/>
    <w:rsid w:val="00777AF2"/>
    <w:rsid w:val="00777B34"/>
    <w:rsid w:val="00777B71"/>
    <w:rsid w:val="00777BFE"/>
    <w:rsid w:val="00777D6A"/>
    <w:rsid w:val="00780001"/>
    <w:rsid w:val="0078021E"/>
    <w:rsid w:val="007806CF"/>
    <w:rsid w:val="00780B23"/>
    <w:rsid w:val="00780EDA"/>
    <w:rsid w:val="0078199A"/>
    <w:rsid w:val="007819E3"/>
    <w:rsid w:val="0078225B"/>
    <w:rsid w:val="007825DD"/>
    <w:rsid w:val="00782AF8"/>
    <w:rsid w:val="00782DFB"/>
    <w:rsid w:val="00782EA4"/>
    <w:rsid w:val="00782EDB"/>
    <w:rsid w:val="007830B2"/>
    <w:rsid w:val="007832F9"/>
    <w:rsid w:val="00783667"/>
    <w:rsid w:val="00783832"/>
    <w:rsid w:val="00783940"/>
    <w:rsid w:val="007843E1"/>
    <w:rsid w:val="0078451B"/>
    <w:rsid w:val="00784581"/>
    <w:rsid w:val="007846A3"/>
    <w:rsid w:val="00784A92"/>
    <w:rsid w:val="00784F45"/>
    <w:rsid w:val="0078553C"/>
    <w:rsid w:val="007858AD"/>
    <w:rsid w:val="007859FC"/>
    <w:rsid w:val="00785D2D"/>
    <w:rsid w:val="00786278"/>
    <w:rsid w:val="00786406"/>
    <w:rsid w:val="00786B17"/>
    <w:rsid w:val="00786BF7"/>
    <w:rsid w:val="00787C2E"/>
    <w:rsid w:val="00787EA0"/>
    <w:rsid w:val="007903C8"/>
    <w:rsid w:val="007903F8"/>
    <w:rsid w:val="00790968"/>
    <w:rsid w:val="0079096E"/>
    <w:rsid w:val="00790DBB"/>
    <w:rsid w:val="00791729"/>
    <w:rsid w:val="00791BF3"/>
    <w:rsid w:val="00791C14"/>
    <w:rsid w:val="00791E10"/>
    <w:rsid w:val="007920A2"/>
    <w:rsid w:val="0079227A"/>
    <w:rsid w:val="007928F9"/>
    <w:rsid w:val="00792B13"/>
    <w:rsid w:val="00792EE1"/>
    <w:rsid w:val="0079316C"/>
    <w:rsid w:val="00793209"/>
    <w:rsid w:val="007932DC"/>
    <w:rsid w:val="00793504"/>
    <w:rsid w:val="00793902"/>
    <w:rsid w:val="00793D53"/>
    <w:rsid w:val="00793E8A"/>
    <w:rsid w:val="007941DA"/>
    <w:rsid w:val="0079426E"/>
    <w:rsid w:val="0079449A"/>
    <w:rsid w:val="007944F6"/>
    <w:rsid w:val="0079483F"/>
    <w:rsid w:val="00794AA2"/>
    <w:rsid w:val="00794B48"/>
    <w:rsid w:val="00794BAA"/>
    <w:rsid w:val="00794F93"/>
    <w:rsid w:val="00795404"/>
    <w:rsid w:val="00795633"/>
    <w:rsid w:val="0079563A"/>
    <w:rsid w:val="0079595D"/>
    <w:rsid w:val="00795CFE"/>
    <w:rsid w:val="007960A5"/>
    <w:rsid w:val="007965CB"/>
    <w:rsid w:val="00796AAE"/>
    <w:rsid w:val="00796E24"/>
    <w:rsid w:val="00796F0D"/>
    <w:rsid w:val="00797144"/>
    <w:rsid w:val="0079769A"/>
    <w:rsid w:val="00797B4B"/>
    <w:rsid w:val="007A05EB"/>
    <w:rsid w:val="007A0739"/>
    <w:rsid w:val="007A08C4"/>
    <w:rsid w:val="007A08EE"/>
    <w:rsid w:val="007A0C6E"/>
    <w:rsid w:val="007A120B"/>
    <w:rsid w:val="007A1CCD"/>
    <w:rsid w:val="007A2580"/>
    <w:rsid w:val="007A2C49"/>
    <w:rsid w:val="007A2C96"/>
    <w:rsid w:val="007A320C"/>
    <w:rsid w:val="007A3624"/>
    <w:rsid w:val="007A3718"/>
    <w:rsid w:val="007A3751"/>
    <w:rsid w:val="007A37AF"/>
    <w:rsid w:val="007A38A4"/>
    <w:rsid w:val="007A3BF7"/>
    <w:rsid w:val="007A3E19"/>
    <w:rsid w:val="007A455F"/>
    <w:rsid w:val="007A526E"/>
    <w:rsid w:val="007A5576"/>
    <w:rsid w:val="007A5773"/>
    <w:rsid w:val="007A5E10"/>
    <w:rsid w:val="007A5EFA"/>
    <w:rsid w:val="007A6E07"/>
    <w:rsid w:val="007A7018"/>
    <w:rsid w:val="007A7073"/>
    <w:rsid w:val="007A739C"/>
    <w:rsid w:val="007A73DF"/>
    <w:rsid w:val="007A7B02"/>
    <w:rsid w:val="007A7D9C"/>
    <w:rsid w:val="007A7EC6"/>
    <w:rsid w:val="007B02B1"/>
    <w:rsid w:val="007B02F8"/>
    <w:rsid w:val="007B05FF"/>
    <w:rsid w:val="007B1153"/>
    <w:rsid w:val="007B1609"/>
    <w:rsid w:val="007B165F"/>
    <w:rsid w:val="007B171A"/>
    <w:rsid w:val="007B20D5"/>
    <w:rsid w:val="007B2126"/>
    <w:rsid w:val="007B25BE"/>
    <w:rsid w:val="007B2837"/>
    <w:rsid w:val="007B29E1"/>
    <w:rsid w:val="007B38AA"/>
    <w:rsid w:val="007B3EC8"/>
    <w:rsid w:val="007B4225"/>
    <w:rsid w:val="007B4507"/>
    <w:rsid w:val="007B4E86"/>
    <w:rsid w:val="007B4FF7"/>
    <w:rsid w:val="007B5373"/>
    <w:rsid w:val="007B55B0"/>
    <w:rsid w:val="007B640F"/>
    <w:rsid w:val="007B689A"/>
    <w:rsid w:val="007B694E"/>
    <w:rsid w:val="007B6D90"/>
    <w:rsid w:val="007B6DB9"/>
    <w:rsid w:val="007B738D"/>
    <w:rsid w:val="007B7517"/>
    <w:rsid w:val="007B7561"/>
    <w:rsid w:val="007B78D4"/>
    <w:rsid w:val="007B79B3"/>
    <w:rsid w:val="007B7C3C"/>
    <w:rsid w:val="007B7C49"/>
    <w:rsid w:val="007C024D"/>
    <w:rsid w:val="007C0392"/>
    <w:rsid w:val="007C0462"/>
    <w:rsid w:val="007C04C7"/>
    <w:rsid w:val="007C04CF"/>
    <w:rsid w:val="007C07C8"/>
    <w:rsid w:val="007C0920"/>
    <w:rsid w:val="007C0C76"/>
    <w:rsid w:val="007C0E72"/>
    <w:rsid w:val="007C0E97"/>
    <w:rsid w:val="007C0ED7"/>
    <w:rsid w:val="007C101B"/>
    <w:rsid w:val="007C1BB9"/>
    <w:rsid w:val="007C20F0"/>
    <w:rsid w:val="007C2220"/>
    <w:rsid w:val="007C25D5"/>
    <w:rsid w:val="007C2828"/>
    <w:rsid w:val="007C2FA9"/>
    <w:rsid w:val="007C3A31"/>
    <w:rsid w:val="007C3D13"/>
    <w:rsid w:val="007C409B"/>
    <w:rsid w:val="007C42DE"/>
    <w:rsid w:val="007C492B"/>
    <w:rsid w:val="007C4A7F"/>
    <w:rsid w:val="007C4F79"/>
    <w:rsid w:val="007C52BA"/>
    <w:rsid w:val="007C576C"/>
    <w:rsid w:val="007C5770"/>
    <w:rsid w:val="007C5A24"/>
    <w:rsid w:val="007C65AA"/>
    <w:rsid w:val="007C670F"/>
    <w:rsid w:val="007C68D3"/>
    <w:rsid w:val="007C6C86"/>
    <w:rsid w:val="007C7123"/>
    <w:rsid w:val="007C730F"/>
    <w:rsid w:val="007C7477"/>
    <w:rsid w:val="007C7FA6"/>
    <w:rsid w:val="007D05ED"/>
    <w:rsid w:val="007D09B5"/>
    <w:rsid w:val="007D0B67"/>
    <w:rsid w:val="007D0C34"/>
    <w:rsid w:val="007D0D12"/>
    <w:rsid w:val="007D0D6A"/>
    <w:rsid w:val="007D1871"/>
    <w:rsid w:val="007D1E8A"/>
    <w:rsid w:val="007D1FFE"/>
    <w:rsid w:val="007D2A92"/>
    <w:rsid w:val="007D34CB"/>
    <w:rsid w:val="007D3550"/>
    <w:rsid w:val="007D35C0"/>
    <w:rsid w:val="007D4004"/>
    <w:rsid w:val="007D41F2"/>
    <w:rsid w:val="007D4CD4"/>
    <w:rsid w:val="007D532E"/>
    <w:rsid w:val="007D5C64"/>
    <w:rsid w:val="007D5D90"/>
    <w:rsid w:val="007D5F25"/>
    <w:rsid w:val="007D673C"/>
    <w:rsid w:val="007D6CF9"/>
    <w:rsid w:val="007D6E2E"/>
    <w:rsid w:val="007D7B33"/>
    <w:rsid w:val="007E008B"/>
    <w:rsid w:val="007E014E"/>
    <w:rsid w:val="007E0428"/>
    <w:rsid w:val="007E056C"/>
    <w:rsid w:val="007E05BC"/>
    <w:rsid w:val="007E0C3D"/>
    <w:rsid w:val="007E0C4A"/>
    <w:rsid w:val="007E0E29"/>
    <w:rsid w:val="007E1539"/>
    <w:rsid w:val="007E16C9"/>
    <w:rsid w:val="007E199D"/>
    <w:rsid w:val="007E1A2F"/>
    <w:rsid w:val="007E1B25"/>
    <w:rsid w:val="007E1BE4"/>
    <w:rsid w:val="007E21FF"/>
    <w:rsid w:val="007E27E7"/>
    <w:rsid w:val="007E365C"/>
    <w:rsid w:val="007E3C41"/>
    <w:rsid w:val="007E47F4"/>
    <w:rsid w:val="007E4E52"/>
    <w:rsid w:val="007E55AB"/>
    <w:rsid w:val="007E5B41"/>
    <w:rsid w:val="007E60D7"/>
    <w:rsid w:val="007E6623"/>
    <w:rsid w:val="007E6715"/>
    <w:rsid w:val="007E689D"/>
    <w:rsid w:val="007E7080"/>
    <w:rsid w:val="007E7438"/>
    <w:rsid w:val="007E7849"/>
    <w:rsid w:val="007E7D74"/>
    <w:rsid w:val="007F02BF"/>
    <w:rsid w:val="007F0359"/>
    <w:rsid w:val="007F0B11"/>
    <w:rsid w:val="007F0C03"/>
    <w:rsid w:val="007F0CF0"/>
    <w:rsid w:val="007F0DEC"/>
    <w:rsid w:val="007F0EC6"/>
    <w:rsid w:val="007F170F"/>
    <w:rsid w:val="007F1C22"/>
    <w:rsid w:val="007F1ECE"/>
    <w:rsid w:val="007F20B7"/>
    <w:rsid w:val="007F2278"/>
    <w:rsid w:val="007F22BC"/>
    <w:rsid w:val="007F2345"/>
    <w:rsid w:val="007F2423"/>
    <w:rsid w:val="007F2653"/>
    <w:rsid w:val="007F3141"/>
    <w:rsid w:val="007F31A1"/>
    <w:rsid w:val="007F3344"/>
    <w:rsid w:val="007F380F"/>
    <w:rsid w:val="007F39F4"/>
    <w:rsid w:val="007F3F49"/>
    <w:rsid w:val="007F41E9"/>
    <w:rsid w:val="007F4359"/>
    <w:rsid w:val="007F4AA2"/>
    <w:rsid w:val="007F4BFA"/>
    <w:rsid w:val="007F4C6D"/>
    <w:rsid w:val="007F523F"/>
    <w:rsid w:val="007F598D"/>
    <w:rsid w:val="007F5BA3"/>
    <w:rsid w:val="007F5BB0"/>
    <w:rsid w:val="007F5FDB"/>
    <w:rsid w:val="007F65CE"/>
    <w:rsid w:val="007F6754"/>
    <w:rsid w:val="007F6AF5"/>
    <w:rsid w:val="007F6E47"/>
    <w:rsid w:val="007F7122"/>
    <w:rsid w:val="00800468"/>
    <w:rsid w:val="0080089F"/>
    <w:rsid w:val="008009E7"/>
    <w:rsid w:val="00800C62"/>
    <w:rsid w:val="00800C82"/>
    <w:rsid w:val="0080111C"/>
    <w:rsid w:val="00801181"/>
    <w:rsid w:val="0080185E"/>
    <w:rsid w:val="00801E3A"/>
    <w:rsid w:val="00802AFE"/>
    <w:rsid w:val="00802B45"/>
    <w:rsid w:val="00802C0D"/>
    <w:rsid w:val="00803830"/>
    <w:rsid w:val="0080390F"/>
    <w:rsid w:val="00803AAB"/>
    <w:rsid w:val="008045B8"/>
    <w:rsid w:val="00804612"/>
    <w:rsid w:val="00804DD4"/>
    <w:rsid w:val="00804E54"/>
    <w:rsid w:val="00804EE5"/>
    <w:rsid w:val="00805073"/>
    <w:rsid w:val="00805194"/>
    <w:rsid w:val="008051A3"/>
    <w:rsid w:val="0080562D"/>
    <w:rsid w:val="008057CF"/>
    <w:rsid w:val="00806231"/>
    <w:rsid w:val="00806879"/>
    <w:rsid w:val="008068C2"/>
    <w:rsid w:val="00806BFF"/>
    <w:rsid w:val="00807379"/>
    <w:rsid w:val="008073FA"/>
    <w:rsid w:val="00807442"/>
    <w:rsid w:val="0080793F"/>
    <w:rsid w:val="00807A96"/>
    <w:rsid w:val="00807C6A"/>
    <w:rsid w:val="00810355"/>
    <w:rsid w:val="0081124A"/>
    <w:rsid w:val="00811E6E"/>
    <w:rsid w:val="0081247A"/>
    <w:rsid w:val="008125AC"/>
    <w:rsid w:val="008127A2"/>
    <w:rsid w:val="00812A43"/>
    <w:rsid w:val="00812BAA"/>
    <w:rsid w:val="00812C71"/>
    <w:rsid w:val="00812E4D"/>
    <w:rsid w:val="008132A4"/>
    <w:rsid w:val="0081391F"/>
    <w:rsid w:val="00814034"/>
    <w:rsid w:val="008145C6"/>
    <w:rsid w:val="00814EFE"/>
    <w:rsid w:val="00814F78"/>
    <w:rsid w:val="00815757"/>
    <w:rsid w:val="00815A5A"/>
    <w:rsid w:val="00815B18"/>
    <w:rsid w:val="00815B5E"/>
    <w:rsid w:val="00815D6E"/>
    <w:rsid w:val="0081626A"/>
    <w:rsid w:val="008164B7"/>
    <w:rsid w:val="00816CC3"/>
    <w:rsid w:val="008172E0"/>
    <w:rsid w:val="00817676"/>
    <w:rsid w:val="00817ADC"/>
    <w:rsid w:val="00817AF0"/>
    <w:rsid w:val="00817C20"/>
    <w:rsid w:val="00820049"/>
    <w:rsid w:val="00820086"/>
    <w:rsid w:val="0082021B"/>
    <w:rsid w:val="008203B6"/>
    <w:rsid w:val="0082043F"/>
    <w:rsid w:val="00820891"/>
    <w:rsid w:val="008217CE"/>
    <w:rsid w:val="008218D3"/>
    <w:rsid w:val="00821A55"/>
    <w:rsid w:val="00821C73"/>
    <w:rsid w:val="00821CCF"/>
    <w:rsid w:val="00821D3A"/>
    <w:rsid w:val="00821D5F"/>
    <w:rsid w:val="00821E4C"/>
    <w:rsid w:val="00821FE4"/>
    <w:rsid w:val="008222D3"/>
    <w:rsid w:val="00822599"/>
    <w:rsid w:val="00822915"/>
    <w:rsid w:val="008229A2"/>
    <w:rsid w:val="00822FBF"/>
    <w:rsid w:val="008235C8"/>
    <w:rsid w:val="00823732"/>
    <w:rsid w:val="00823762"/>
    <w:rsid w:val="008239D0"/>
    <w:rsid w:val="00823CA3"/>
    <w:rsid w:val="00824001"/>
    <w:rsid w:val="008243E8"/>
    <w:rsid w:val="0082489F"/>
    <w:rsid w:val="008249A5"/>
    <w:rsid w:val="00824D82"/>
    <w:rsid w:val="00824E72"/>
    <w:rsid w:val="00825206"/>
    <w:rsid w:val="0082568B"/>
    <w:rsid w:val="0082573C"/>
    <w:rsid w:val="00825BBF"/>
    <w:rsid w:val="00825FDD"/>
    <w:rsid w:val="008263EB"/>
    <w:rsid w:val="008265BF"/>
    <w:rsid w:val="00826670"/>
    <w:rsid w:val="00826781"/>
    <w:rsid w:val="00827034"/>
    <w:rsid w:val="00827228"/>
    <w:rsid w:val="00827270"/>
    <w:rsid w:val="008275EF"/>
    <w:rsid w:val="008300DD"/>
    <w:rsid w:val="00830C4C"/>
    <w:rsid w:val="00830D42"/>
    <w:rsid w:val="00830E36"/>
    <w:rsid w:val="008310E6"/>
    <w:rsid w:val="0083132B"/>
    <w:rsid w:val="008318C9"/>
    <w:rsid w:val="00831970"/>
    <w:rsid w:val="008319E9"/>
    <w:rsid w:val="00831C00"/>
    <w:rsid w:val="00831EF0"/>
    <w:rsid w:val="00832015"/>
    <w:rsid w:val="0083220F"/>
    <w:rsid w:val="0083228C"/>
    <w:rsid w:val="00832420"/>
    <w:rsid w:val="0083245B"/>
    <w:rsid w:val="0083245E"/>
    <w:rsid w:val="0083268F"/>
    <w:rsid w:val="00832690"/>
    <w:rsid w:val="00832799"/>
    <w:rsid w:val="00833561"/>
    <w:rsid w:val="00833742"/>
    <w:rsid w:val="008337C1"/>
    <w:rsid w:val="0083388F"/>
    <w:rsid w:val="00833951"/>
    <w:rsid w:val="008339CB"/>
    <w:rsid w:val="00833BBC"/>
    <w:rsid w:val="0083401A"/>
    <w:rsid w:val="008345C6"/>
    <w:rsid w:val="00834D54"/>
    <w:rsid w:val="0083519B"/>
    <w:rsid w:val="008351E6"/>
    <w:rsid w:val="008355E4"/>
    <w:rsid w:val="008355E5"/>
    <w:rsid w:val="0083572C"/>
    <w:rsid w:val="0083573E"/>
    <w:rsid w:val="00835D3E"/>
    <w:rsid w:val="00836698"/>
    <w:rsid w:val="00836871"/>
    <w:rsid w:val="008368F2"/>
    <w:rsid w:val="00836C39"/>
    <w:rsid w:val="00836D3D"/>
    <w:rsid w:val="00836E24"/>
    <w:rsid w:val="00837037"/>
    <w:rsid w:val="008373F5"/>
    <w:rsid w:val="0083790D"/>
    <w:rsid w:val="00837939"/>
    <w:rsid w:val="00837AAF"/>
    <w:rsid w:val="00837D1F"/>
    <w:rsid w:val="00840347"/>
    <w:rsid w:val="0084053C"/>
    <w:rsid w:val="0084054C"/>
    <w:rsid w:val="008405F2"/>
    <w:rsid w:val="00840A0F"/>
    <w:rsid w:val="008411B4"/>
    <w:rsid w:val="008416FD"/>
    <w:rsid w:val="00841859"/>
    <w:rsid w:val="0084197A"/>
    <w:rsid w:val="00841FCC"/>
    <w:rsid w:val="00842343"/>
    <w:rsid w:val="008427B1"/>
    <w:rsid w:val="00842C5B"/>
    <w:rsid w:val="0084375F"/>
    <w:rsid w:val="00843B28"/>
    <w:rsid w:val="00843C07"/>
    <w:rsid w:val="00844494"/>
    <w:rsid w:val="00844AB4"/>
    <w:rsid w:val="00844D71"/>
    <w:rsid w:val="00845784"/>
    <w:rsid w:val="00845FE1"/>
    <w:rsid w:val="0084621D"/>
    <w:rsid w:val="008468A6"/>
    <w:rsid w:val="0084731B"/>
    <w:rsid w:val="00847933"/>
    <w:rsid w:val="0084793A"/>
    <w:rsid w:val="0085067E"/>
    <w:rsid w:val="0085070A"/>
    <w:rsid w:val="008507A4"/>
    <w:rsid w:val="00850856"/>
    <w:rsid w:val="00850C11"/>
    <w:rsid w:val="00850D6F"/>
    <w:rsid w:val="00850DA2"/>
    <w:rsid w:val="00850F77"/>
    <w:rsid w:val="008513D8"/>
    <w:rsid w:val="008514B5"/>
    <w:rsid w:val="008516BA"/>
    <w:rsid w:val="008518BC"/>
    <w:rsid w:val="008519EB"/>
    <w:rsid w:val="00851B5B"/>
    <w:rsid w:val="00851DA7"/>
    <w:rsid w:val="00851DB0"/>
    <w:rsid w:val="00851F6D"/>
    <w:rsid w:val="00851FFE"/>
    <w:rsid w:val="008520DF"/>
    <w:rsid w:val="00852131"/>
    <w:rsid w:val="00852B3B"/>
    <w:rsid w:val="00852C10"/>
    <w:rsid w:val="00852D02"/>
    <w:rsid w:val="00852E86"/>
    <w:rsid w:val="00852F69"/>
    <w:rsid w:val="00853244"/>
    <w:rsid w:val="0085338E"/>
    <w:rsid w:val="008535C1"/>
    <w:rsid w:val="00853D6B"/>
    <w:rsid w:val="00853E63"/>
    <w:rsid w:val="00853F95"/>
    <w:rsid w:val="0085445C"/>
    <w:rsid w:val="008546DC"/>
    <w:rsid w:val="00854B81"/>
    <w:rsid w:val="00854C37"/>
    <w:rsid w:val="00854D26"/>
    <w:rsid w:val="00855D60"/>
    <w:rsid w:val="00855E7B"/>
    <w:rsid w:val="008568DC"/>
    <w:rsid w:val="00856B70"/>
    <w:rsid w:val="00856C23"/>
    <w:rsid w:val="00856CC6"/>
    <w:rsid w:val="00856FDF"/>
    <w:rsid w:val="0085702A"/>
    <w:rsid w:val="00857449"/>
    <w:rsid w:val="0085756F"/>
    <w:rsid w:val="00860032"/>
    <w:rsid w:val="0086023A"/>
    <w:rsid w:val="0086053E"/>
    <w:rsid w:val="00860591"/>
    <w:rsid w:val="00860A04"/>
    <w:rsid w:val="00860AE1"/>
    <w:rsid w:val="00860D45"/>
    <w:rsid w:val="00860E84"/>
    <w:rsid w:val="00860F31"/>
    <w:rsid w:val="0086106C"/>
    <w:rsid w:val="0086119B"/>
    <w:rsid w:val="008611B5"/>
    <w:rsid w:val="008611CD"/>
    <w:rsid w:val="00861519"/>
    <w:rsid w:val="00861961"/>
    <w:rsid w:val="00861B2F"/>
    <w:rsid w:val="00861E76"/>
    <w:rsid w:val="008621FA"/>
    <w:rsid w:val="00862217"/>
    <w:rsid w:val="00862B11"/>
    <w:rsid w:val="00862F89"/>
    <w:rsid w:val="00863702"/>
    <w:rsid w:val="00863F90"/>
    <w:rsid w:val="00863FDB"/>
    <w:rsid w:val="00864108"/>
    <w:rsid w:val="0086428C"/>
    <w:rsid w:val="00864291"/>
    <w:rsid w:val="00864716"/>
    <w:rsid w:val="0086499D"/>
    <w:rsid w:val="00864BE0"/>
    <w:rsid w:val="00865782"/>
    <w:rsid w:val="00865B65"/>
    <w:rsid w:val="00865B86"/>
    <w:rsid w:val="00866112"/>
    <w:rsid w:val="008661B3"/>
    <w:rsid w:val="0086681B"/>
    <w:rsid w:val="00866A4D"/>
    <w:rsid w:val="00866BE6"/>
    <w:rsid w:val="00866DF3"/>
    <w:rsid w:val="00866F1C"/>
    <w:rsid w:val="00867497"/>
    <w:rsid w:val="008676A0"/>
    <w:rsid w:val="008678DA"/>
    <w:rsid w:val="00867CB8"/>
    <w:rsid w:val="00867E62"/>
    <w:rsid w:val="00867EB2"/>
    <w:rsid w:val="00870542"/>
    <w:rsid w:val="00871192"/>
    <w:rsid w:val="00871490"/>
    <w:rsid w:val="008717BE"/>
    <w:rsid w:val="008717DC"/>
    <w:rsid w:val="00871DBE"/>
    <w:rsid w:val="00871E72"/>
    <w:rsid w:val="00872130"/>
    <w:rsid w:val="0087290D"/>
    <w:rsid w:val="00872AAE"/>
    <w:rsid w:val="00872EF7"/>
    <w:rsid w:val="00873C8F"/>
    <w:rsid w:val="00873D95"/>
    <w:rsid w:val="00873F05"/>
    <w:rsid w:val="00873F7C"/>
    <w:rsid w:val="00874372"/>
    <w:rsid w:val="00875097"/>
    <w:rsid w:val="00875227"/>
    <w:rsid w:val="008753D3"/>
    <w:rsid w:val="008757EE"/>
    <w:rsid w:val="00875A49"/>
    <w:rsid w:val="008763A3"/>
    <w:rsid w:val="008764BE"/>
    <w:rsid w:val="008766C4"/>
    <w:rsid w:val="008769FA"/>
    <w:rsid w:val="008769FC"/>
    <w:rsid w:val="00876A53"/>
    <w:rsid w:val="008773CC"/>
    <w:rsid w:val="0087775B"/>
    <w:rsid w:val="00877778"/>
    <w:rsid w:val="008777F6"/>
    <w:rsid w:val="00877A44"/>
    <w:rsid w:val="00877C35"/>
    <w:rsid w:val="00877FB9"/>
    <w:rsid w:val="0088066F"/>
    <w:rsid w:val="00880850"/>
    <w:rsid w:val="00880A95"/>
    <w:rsid w:val="00880E2C"/>
    <w:rsid w:val="00880F1E"/>
    <w:rsid w:val="00880F43"/>
    <w:rsid w:val="008812C2"/>
    <w:rsid w:val="0088165B"/>
    <w:rsid w:val="00881713"/>
    <w:rsid w:val="0088178C"/>
    <w:rsid w:val="008819F2"/>
    <w:rsid w:val="00881B97"/>
    <w:rsid w:val="00881BB3"/>
    <w:rsid w:val="00882235"/>
    <w:rsid w:val="00882588"/>
    <w:rsid w:val="00882B2B"/>
    <w:rsid w:val="00883C87"/>
    <w:rsid w:val="00883D50"/>
    <w:rsid w:val="00883E31"/>
    <w:rsid w:val="00884600"/>
    <w:rsid w:val="00884977"/>
    <w:rsid w:val="00885009"/>
    <w:rsid w:val="0088585B"/>
    <w:rsid w:val="008858FA"/>
    <w:rsid w:val="00885D81"/>
    <w:rsid w:val="008861F7"/>
    <w:rsid w:val="008874C8"/>
    <w:rsid w:val="008876EE"/>
    <w:rsid w:val="00887712"/>
    <w:rsid w:val="00887E14"/>
    <w:rsid w:val="00890826"/>
    <w:rsid w:val="0089082F"/>
    <w:rsid w:val="00890ECD"/>
    <w:rsid w:val="0089100A"/>
    <w:rsid w:val="0089132E"/>
    <w:rsid w:val="0089157D"/>
    <w:rsid w:val="0089181C"/>
    <w:rsid w:val="00891B5C"/>
    <w:rsid w:val="00891E51"/>
    <w:rsid w:val="00892011"/>
    <w:rsid w:val="00892098"/>
    <w:rsid w:val="00892D40"/>
    <w:rsid w:val="00893695"/>
    <w:rsid w:val="00893BC1"/>
    <w:rsid w:val="00893E91"/>
    <w:rsid w:val="00894717"/>
    <w:rsid w:val="00894B65"/>
    <w:rsid w:val="0089505E"/>
    <w:rsid w:val="0089530E"/>
    <w:rsid w:val="0089595C"/>
    <w:rsid w:val="00895E5E"/>
    <w:rsid w:val="00896661"/>
    <w:rsid w:val="00896812"/>
    <w:rsid w:val="00896BB2"/>
    <w:rsid w:val="00897496"/>
    <w:rsid w:val="00897705"/>
    <w:rsid w:val="00897E9E"/>
    <w:rsid w:val="008A01BD"/>
    <w:rsid w:val="008A0610"/>
    <w:rsid w:val="008A0F02"/>
    <w:rsid w:val="008A1397"/>
    <w:rsid w:val="008A1642"/>
    <w:rsid w:val="008A1ABE"/>
    <w:rsid w:val="008A1D8B"/>
    <w:rsid w:val="008A2461"/>
    <w:rsid w:val="008A2796"/>
    <w:rsid w:val="008A2B01"/>
    <w:rsid w:val="008A34A2"/>
    <w:rsid w:val="008A4071"/>
    <w:rsid w:val="008A4C1C"/>
    <w:rsid w:val="008A4DFA"/>
    <w:rsid w:val="008A4E35"/>
    <w:rsid w:val="008A5017"/>
    <w:rsid w:val="008A5487"/>
    <w:rsid w:val="008A5BE0"/>
    <w:rsid w:val="008A5E2B"/>
    <w:rsid w:val="008A6308"/>
    <w:rsid w:val="008A6718"/>
    <w:rsid w:val="008A68D3"/>
    <w:rsid w:val="008A6B76"/>
    <w:rsid w:val="008A725A"/>
    <w:rsid w:val="008A733C"/>
    <w:rsid w:val="008A74DF"/>
    <w:rsid w:val="008A7A8D"/>
    <w:rsid w:val="008A7D6C"/>
    <w:rsid w:val="008B08FB"/>
    <w:rsid w:val="008B0D3F"/>
    <w:rsid w:val="008B10B0"/>
    <w:rsid w:val="008B10BD"/>
    <w:rsid w:val="008B10F0"/>
    <w:rsid w:val="008B148E"/>
    <w:rsid w:val="008B1C79"/>
    <w:rsid w:val="008B1E2C"/>
    <w:rsid w:val="008B1F54"/>
    <w:rsid w:val="008B206A"/>
    <w:rsid w:val="008B22EE"/>
    <w:rsid w:val="008B256B"/>
    <w:rsid w:val="008B2679"/>
    <w:rsid w:val="008B2CA5"/>
    <w:rsid w:val="008B2F74"/>
    <w:rsid w:val="008B3D99"/>
    <w:rsid w:val="008B3E5D"/>
    <w:rsid w:val="008B402F"/>
    <w:rsid w:val="008B4649"/>
    <w:rsid w:val="008B476D"/>
    <w:rsid w:val="008B4BAB"/>
    <w:rsid w:val="008B4C91"/>
    <w:rsid w:val="008B5064"/>
    <w:rsid w:val="008B5097"/>
    <w:rsid w:val="008B50E4"/>
    <w:rsid w:val="008B538F"/>
    <w:rsid w:val="008B5505"/>
    <w:rsid w:val="008B60D6"/>
    <w:rsid w:val="008B6221"/>
    <w:rsid w:val="008B6939"/>
    <w:rsid w:val="008B6A77"/>
    <w:rsid w:val="008B6AA9"/>
    <w:rsid w:val="008B6D75"/>
    <w:rsid w:val="008B71E4"/>
    <w:rsid w:val="008B7318"/>
    <w:rsid w:val="008B77D4"/>
    <w:rsid w:val="008B7DB0"/>
    <w:rsid w:val="008C0615"/>
    <w:rsid w:val="008C063E"/>
    <w:rsid w:val="008C0942"/>
    <w:rsid w:val="008C0C3D"/>
    <w:rsid w:val="008C0D90"/>
    <w:rsid w:val="008C0EAF"/>
    <w:rsid w:val="008C0FBE"/>
    <w:rsid w:val="008C14CE"/>
    <w:rsid w:val="008C15C6"/>
    <w:rsid w:val="008C1885"/>
    <w:rsid w:val="008C1987"/>
    <w:rsid w:val="008C1DAA"/>
    <w:rsid w:val="008C1E07"/>
    <w:rsid w:val="008C1E57"/>
    <w:rsid w:val="008C23A1"/>
    <w:rsid w:val="008C2418"/>
    <w:rsid w:val="008C24D0"/>
    <w:rsid w:val="008C26FF"/>
    <w:rsid w:val="008C2957"/>
    <w:rsid w:val="008C29E7"/>
    <w:rsid w:val="008C30AD"/>
    <w:rsid w:val="008C3D86"/>
    <w:rsid w:val="008C42EC"/>
    <w:rsid w:val="008C4394"/>
    <w:rsid w:val="008C4A11"/>
    <w:rsid w:val="008C53B2"/>
    <w:rsid w:val="008C53B6"/>
    <w:rsid w:val="008C56CB"/>
    <w:rsid w:val="008C5DCD"/>
    <w:rsid w:val="008C6682"/>
    <w:rsid w:val="008C670C"/>
    <w:rsid w:val="008C6B05"/>
    <w:rsid w:val="008C6F2E"/>
    <w:rsid w:val="008C77AC"/>
    <w:rsid w:val="008C7875"/>
    <w:rsid w:val="008C7F09"/>
    <w:rsid w:val="008C7FF9"/>
    <w:rsid w:val="008D0111"/>
    <w:rsid w:val="008D0C37"/>
    <w:rsid w:val="008D1016"/>
    <w:rsid w:val="008D13FB"/>
    <w:rsid w:val="008D14A2"/>
    <w:rsid w:val="008D160A"/>
    <w:rsid w:val="008D202D"/>
    <w:rsid w:val="008D2BFA"/>
    <w:rsid w:val="008D2E70"/>
    <w:rsid w:val="008D2F76"/>
    <w:rsid w:val="008D3416"/>
    <w:rsid w:val="008D4596"/>
    <w:rsid w:val="008D482C"/>
    <w:rsid w:val="008D49AA"/>
    <w:rsid w:val="008D4CBA"/>
    <w:rsid w:val="008D5399"/>
    <w:rsid w:val="008D543D"/>
    <w:rsid w:val="008D5A59"/>
    <w:rsid w:val="008D5EBE"/>
    <w:rsid w:val="008D66C8"/>
    <w:rsid w:val="008D67FC"/>
    <w:rsid w:val="008D684B"/>
    <w:rsid w:val="008D691A"/>
    <w:rsid w:val="008D6B5C"/>
    <w:rsid w:val="008D6BBA"/>
    <w:rsid w:val="008D6C4B"/>
    <w:rsid w:val="008D6CC9"/>
    <w:rsid w:val="008D7885"/>
    <w:rsid w:val="008D798A"/>
    <w:rsid w:val="008E0359"/>
    <w:rsid w:val="008E08D7"/>
    <w:rsid w:val="008E14A3"/>
    <w:rsid w:val="008E14FA"/>
    <w:rsid w:val="008E1B63"/>
    <w:rsid w:val="008E1CD4"/>
    <w:rsid w:val="008E1E48"/>
    <w:rsid w:val="008E2AD6"/>
    <w:rsid w:val="008E326F"/>
    <w:rsid w:val="008E3487"/>
    <w:rsid w:val="008E370D"/>
    <w:rsid w:val="008E3A35"/>
    <w:rsid w:val="008E3CD4"/>
    <w:rsid w:val="008E3D02"/>
    <w:rsid w:val="008E44FD"/>
    <w:rsid w:val="008E471D"/>
    <w:rsid w:val="008E4C37"/>
    <w:rsid w:val="008E50C3"/>
    <w:rsid w:val="008E51E0"/>
    <w:rsid w:val="008E5508"/>
    <w:rsid w:val="008E57EE"/>
    <w:rsid w:val="008E6B32"/>
    <w:rsid w:val="008E6DAE"/>
    <w:rsid w:val="008E6F7D"/>
    <w:rsid w:val="008E7309"/>
    <w:rsid w:val="008E7313"/>
    <w:rsid w:val="008E74CB"/>
    <w:rsid w:val="008E7508"/>
    <w:rsid w:val="008F0468"/>
    <w:rsid w:val="008F07C9"/>
    <w:rsid w:val="008F0BD1"/>
    <w:rsid w:val="008F0C5E"/>
    <w:rsid w:val="008F193F"/>
    <w:rsid w:val="008F1D37"/>
    <w:rsid w:val="008F1EF3"/>
    <w:rsid w:val="008F2023"/>
    <w:rsid w:val="008F208A"/>
    <w:rsid w:val="008F238A"/>
    <w:rsid w:val="008F2870"/>
    <w:rsid w:val="008F2871"/>
    <w:rsid w:val="008F30B0"/>
    <w:rsid w:val="008F319B"/>
    <w:rsid w:val="008F35C1"/>
    <w:rsid w:val="008F3845"/>
    <w:rsid w:val="008F41D7"/>
    <w:rsid w:val="008F46A0"/>
    <w:rsid w:val="008F4784"/>
    <w:rsid w:val="008F4CA9"/>
    <w:rsid w:val="008F4D60"/>
    <w:rsid w:val="008F4E92"/>
    <w:rsid w:val="008F4ECB"/>
    <w:rsid w:val="008F50B9"/>
    <w:rsid w:val="008F5252"/>
    <w:rsid w:val="008F5361"/>
    <w:rsid w:val="008F5497"/>
    <w:rsid w:val="008F558E"/>
    <w:rsid w:val="008F581C"/>
    <w:rsid w:val="008F5890"/>
    <w:rsid w:val="008F5952"/>
    <w:rsid w:val="008F5B53"/>
    <w:rsid w:val="008F5D8C"/>
    <w:rsid w:val="008F5DD4"/>
    <w:rsid w:val="008F664C"/>
    <w:rsid w:val="008F6661"/>
    <w:rsid w:val="008F6B02"/>
    <w:rsid w:val="008F6BEF"/>
    <w:rsid w:val="008F7BCA"/>
    <w:rsid w:val="008F7E9C"/>
    <w:rsid w:val="0090032A"/>
    <w:rsid w:val="00900674"/>
    <w:rsid w:val="0090078B"/>
    <w:rsid w:val="00900ADA"/>
    <w:rsid w:val="00901613"/>
    <w:rsid w:val="00901E23"/>
    <w:rsid w:val="00902246"/>
    <w:rsid w:val="0090272F"/>
    <w:rsid w:val="00902748"/>
    <w:rsid w:val="00902E48"/>
    <w:rsid w:val="00903CF3"/>
    <w:rsid w:val="0090409A"/>
    <w:rsid w:val="0090410A"/>
    <w:rsid w:val="00904510"/>
    <w:rsid w:val="009045B9"/>
    <w:rsid w:val="00904673"/>
    <w:rsid w:val="00904912"/>
    <w:rsid w:val="00904BB3"/>
    <w:rsid w:val="00904C02"/>
    <w:rsid w:val="009053C2"/>
    <w:rsid w:val="009057C2"/>
    <w:rsid w:val="00905B30"/>
    <w:rsid w:val="009066AE"/>
    <w:rsid w:val="00906B83"/>
    <w:rsid w:val="00906D72"/>
    <w:rsid w:val="00906E88"/>
    <w:rsid w:val="00907487"/>
    <w:rsid w:val="00907537"/>
    <w:rsid w:val="009075EA"/>
    <w:rsid w:val="009078C1"/>
    <w:rsid w:val="00907A87"/>
    <w:rsid w:val="00907AC0"/>
    <w:rsid w:val="00907C69"/>
    <w:rsid w:val="00907E57"/>
    <w:rsid w:val="0091034D"/>
    <w:rsid w:val="00910972"/>
    <w:rsid w:val="00910DEC"/>
    <w:rsid w:val="00911192"/>
    <w:rsid w:val="0091146D"/>
    <w:rsid w:val="009116C6"/>
    <w:rsid w:val="00911EC1"/>
    <w:rsid w:val="00912EB5"/>
    <w:rsid w:val="00912F22"/>
    <w:rsid w:val="00913219"/>
    <w:rsid w:val="009138D0"/>
    <w:rsid w:val="00913929"/>
    <w:rsid w:val="00913B3A"/>
    <w:rsid w:val="00913C45"/>
    <w:rsid w:val="00913FA8"/>
    <w:rsid w:val="00914701"/>
    <w:rsid w:val="00914816"/>
    <w:rsid w:val="00915488"/>
    <w:rsid w:val="00915726"/>
    <w:rsid w:val="009158DD"/>
    <w:rsid w:val="009162A4"/>
    <w:rsid w:val="0091689A"/>
    <w:rsid w:val="00916C8A"/>
    <w:rsid w:val="00916D62"/>
    <w:rsid w:val="00916D85"/>
    <w:rsid w:val="0091740A"/>
    <w:rsid w:val="00917439"/>
    <w:rsid w:val="009174CB"/>
    <w:rsid w:val="00917556"/>
    <w:rsid w:val="00917594"/>
    <w:rsid w:val="0091770D"/>
    <w:rsid w:val="009178A4"/>
    <w:rsid w:val="00917945"/>
    <w:rsid w:val="00917F23"/>
    <w:rsid w:val="00920A89"/>
    <w:rsid w:val="00920D8F"/>
    <w:rsid w:val="0092153B"/>
    <w:rsid w:val="009216CA"/>
    <w:rsid w:val="009219A7"/>
    <w:rsid w:val="00921B4E"/>
    <w:rsid w:val="009220F3"/>
    <w:rsid w:val="00922350"/>
    <w:rsid w:val="00922428"/>
    <w:rsid w:val="00922E94"/>
    <w:rsid w:val="009231D7"/>
    <w:rsid w:val="009237BE"/>
    <w:rsid w:val="00924717"/>
    <w:rsid w:val="00924B58"/>
    <w:rsid w:val="00925BB9"/>
    <w:rsid w:val="00925D72"/>
    <w:rsid w:val="009262BF"/>
    <w:rsid w:val="00926994"/>
    <w:rsid w:val="00926EE3"/>
    <w:rsid w:val="00926FD6"/>
    <w:rsid w:val="009302C8"/>
    <w:rsid w:val="009305C0"/>
    <w:rsid w:val="00930D6C"/>
    <w:rsid w:val="00930E15"/>
    <w:rsid w:val="00931CFD"/>
    <w:rsid w:val="00931DF9"/>
    <w:rsid w:val="00932471"/>
    <w:rsid w:val="009329D1"/>
    <w:rsid w:val="00932F03"/>
    <w:rsid w:val="00933138"/>
    <w:rsid w:val="009335C9"/>
    <w:rsid w:val="0093378C"/>
    <w:rsid w:val="00934239"/>
    <w:rsid w:val="00934291"/>
    <w:rsid w:val="009345CD"/>
    <w:rsid w:val="00934EE7"/>
    <w:rsid w:val="0093517F"/>
    <w:rsid w:val="009355D8"/>
    <w:rsid w:val="009355FA"/>
    <w:rsid w:val="00935AF2"/>
    <w:rsid w:val="00935D49"/>
    <w:rsid w:val="009363D7"/>
    <w:rsid w:val="009365D3"/>
    <w:rsid w:val="00936AFB"/>
    <w:rsid w:val="00936F8B"/>
    <w:rsid w:val="00936FA9"/>
    <w:rsid w:val="00937039"/>
    <w:rsid w:val="009371A3"/>
    <w:rsid w:val="00937545"/>
    <w:rsid w:val="009377BC"/>
    <w:rsid w:val="00937AA5"/>
    <w:rsid w:val="00937B87"/>
    <w:rsid w:val="00937C6D"/>
    <w:rsid w:val="00940224"/>
    <w:rsid w:val="00940373"/>
    <w:rsid w:val="00940AB6"/>
    <w:rsid w:val="00940F64"/>
    <w:rsid w:val="009410BB"/>
    <w:rsid w:val="00941356"/>
    <w:rsid w:val="009414C8"/>
    <w:rsid w:val="0094156F"/>
    <w:rsid w:val="0094196D"/>
    <w:rsid w:val="0094198D"/>
    <w:rsid w:val="00941C60"/>
    <w:rsid w:val="00941D29"/>
    <w:rsid w:val="00941E38"/>
    <w:rsid w:val="00941FE9"/>
    <w:rsid w:val="009422F8"/>
    <w:rsid w:val="0094242B"/>
    <w:rsid w:val="009425CF"/>
    <w:rsid w:val="00942B63"/>
    <w:rsid w:val="00942E44"/>
    <w:rsid w:val="009430C4"/>
    <w:rsid w:val="009434B3"/>
    <w:rsid w:val="009434F6"/>
    <w:rsid w:val="00943D0B"/>
    <w:rsid w:val="00944292"/>
    <w:rsid w:val="009443A7"/>
    <w:rsid w:val="00944965"/>
    <w:rsid w:val="00944B80"/>
    <w:rsid w:val="00944CF5"/>
    <w:rsid w:val="00944D1D"/>
    <w:rsid w:val="00944D44"/>
    <w:rsid w:val="00945598"/>
    <w:rsid w:val="009456DC"/>
    <w:rsid w:val="009458A3"/>
    <w:rsid w:val="00945B25"/>
    <w:rsid w:val="009464E1"/>
    <w:rsid w:val="0094671D"/>
    <w:rsid w:val="00946A90"/>
    <w:rsid w:val="00946B7C"/>
    <w:rsid w:val="00946D4F"/>
    <w:rsid w:val="00946FBE"/>
    <w:rsid w:val="00946FF0"/>
    <w:rsid w:val="0094709C"/>
    <w:rsid w:val="009470EA"/>
    <w:rsid w:val="0094739F"/>
    <w:rsid w:val="00947737"/>
    <w:rsid w:val="00947893"/>
    <w:rsid w:val="00947B35"/>
    <w:rsid w:val="00947C4B"/>
    <w:rsid w:val="00947F04"/>
    <w:rsid w:val="0095014A"/>
    <w:rsid w:val="00950711"/>
    <w:rsid w:val="009507D9"/>
    <w:rsid w:val="00950AD0"/>
    <w:rsid w:val="00950DBA"/>
    <w:rsid w:val="00950EF6"/>
    <w:rsid w:val="00950F48"/>
    <w:rsid w:val="00951237"/>
    <w:rsid w:val="0095131B"/>
    <w:rsid w:val="00951376"/>
    <w:rsid w:val="00951A02"/>
    <w:rsid w:val="00951ADF"/>
    <w:rsid w:val="009525ED"/>
    <w:rsid w:val="009529CA"/>
    <w:rsid w:val="00952DC3"/>
    <w:rsid w:val="00952ECE"/>
    <w:rsid w:val="00953B46"/>
    <w:rsid w:val="00953B66"/>
    <w:rsid w:val="009544B3"/>
    <w:rsid w:val="009549ED"/>
    <w:rsid w:val="00954F30"/>
    <w:rsid w:val="00955179"/>
    <w:rsid w:val="009553B7"/>
    <w:rsid w:val="009556F3"/>
    <w:rsid w:val="00955D58"/>
    <w:rsid w:val="00955DF0"/>
    <w:rsid w:val="0095648D"/>
    <w:rsid w:val="00956C5E"/>
    <w:rsid w:val="00956CE9"/>
    <w:rsid w:val="00956D8A"/>
    <w:rsid w:val="00956F82"/>
    <w:rsid w:val="009570C4"/>
    <w:rsid w:val="00957372"/>
    <w:rsid w:val="00957A3B"/>
    <w:rsid w:val="00957CD7"/>
    <w:rsid w:val="00957F6A"/>
    <w:rsid w:val="0096135B"/>
    <w:rsid w:val="009613C2"/>
    <w:rsid w:val="009615FF"/>
    <w:rsid w:val="00961661"/>
    <w:rsid w:val="00961DB7"/>
    <w:rsid w:val="0096208B"/>
    <w:rsid w:val="009624CD"/>
    <w:rsid w:val="009625A4"/>
    <w:rsid w:val="009625B0"/>
    <w:rsid w:val="009630BC"/>
    <w:rsid w:val="009634AC"/>
    <w:rsid w:val="00964638"/>
    <w:rsid w:val="00964C45"/>
    <w:rsid w:val="009652B0"/>
    <w:rsid w:val="009659C0"/>
    <w:rsid w:val="00965FA1"/>
    <w:rsid w:val="00966223"/>
    <w:rsid w:val="0096654D"/>
    <w:rsid w:val="0096669A"/>
    <w:rsid w:val="00966730"/>
    <w:rsid w:val="00966C56"/>
    <w:rsid w:val="0096786C"/>
    <w:rsid w:val="00967AAB"/>
    <w:rsid w:val="00967EC2"/>
    <w:rsid w:val="00967EF4"/>
    <w:rsid w:val="0097017A"/>
    <w:rsid w:val="009705F2"/>
    <w:rsid w:val="0097071C"/>
    <w:rsid w:val="00971A74"/>
    <w:rsid w:val="00971CAE"/>
    <w:rsid w:val="00971FAE"/>
    <w:rsid w:val="00971FB5"/>
    <w:rsid w:val="009721BB"/>
    <w:rsid w:val="00972431"/>
    <w:rsid w:val="00972616"/>
    <w:rsid w:val="00973475"/>
    <w:rsid w:val="00973537"/>
    <w:rsid w:val="009737B5"/>
    <w:rsid w:val="00973894"/>
    <w:rsid w:val="00973D08"/>
    <w:rsid w:val="00973DB8"/>
    <w:rsid w:val="009745A3"/>
    <w:rsid w:val="009746DC"/>
    <w:rsid w:val="0097473B"/>
    <w:rsid w:val="009748C0"/>
    <w:rsid w:val="00975298"/>
    <w:rsid w:val="009753A8"/>
    <w:rsid w:val="00975934"/>
    <w:rsid w:val="00975A01"/>
    <w:rsid w:val="009767E9"/>
    <w:rsid w:val="00976C3E"/>
    <w:rsid w:val="009772F1"/>
    <w:rsid w:val="00977A87"/>
    <w:rsid w:val="0098003E"/>
    <w:rsid w:val="00980118"/>
    <w:rsid w:val="0098049E"/>
    <w:rsid w:val="009807C8"/>
    <w:rsid w:val="00980C9F"/>
    <w:rsid w:val="00980CA9"/>
    <w:rsid w:val="00980F62"/>
    <w:rsid w:val="00981249"/>
    <w:rsid w:val="009812DB"/>
    <w:rsid w:val="009816FC"/>
    <w:rsid w:val="00981893"/>
    <w:rsid w:val="00981EC7"/>
    <w:rsid w:val="00981F18"/>
    <w:rsid w:val="009820AC"/>
    <w:rsid w:val="009826CE"/>
    <w:rsid w:val="00982A79"/>
    <w:rsid w:val="00982DDC"/>
    <w:rsid w:val="00983058"/>
    <w:rsid w:val="009830C1"/>
    <w:rsid w:val="00983387"/>
    <w:rsid w:val="00983C2D"/>
    <w:rsid w:val="0098408E"/>
    <w:rsid w:val="009840B2"/>
    <w:rsid w:val="009843E6"/>
    <w:rsid w:val="0098496C"/>
    <w:rsid w:val="0098511E"/>
    <w:rsid w:val="00985771"/>
    <w:rsid w:val="00985804"/>
    <w:rsid w:val="009858B4"/>
    <w:rsid w:val="00985C60"/>
    <w:rsid w:val="00986052"/>
    <w:rsid w:val="009863A2"/>
    <w:rsid w:val="009868AA"/>
    <w:rsid w:val="00987E51"/>
    <w:rsid w:val="0099006A"/>
    <w:rsid w:val="0099025A"/>
    <w:rsid w:val="009907B5"/>
    <w:rsid w:val="00990A43"/>
    <w:rsid w:val="00990CCB"/>
    <w:rsid w:val="009911EA"/>
    <w:rsid w:val="00991228"/>
    <w:rsid w:val="009915D2"/>
    <w:rsid w:val="00991F18"/>
    <w:rsid w:val="00991F8C"/>
    <w:rsid w:val="009927EE"/>
    <w:rsid w:val="00992C7B"/>
    <w:rsid w:val="00992CD4"/>
    <w:rsid w:val="00992DE4"/>
    <w:rsid w:val="009930C0"/>
    <w:rsid w:val="0099324F"/>
    <w:rsid w:val="00993561"/>
    <w:rsid w:val="00993857"/>
    <w:rsid w:val="00993B4A"/>
    <w:rsid w:val="009944E5"/>
    <w:rsid w:val="009947A9"/>
    <w:rsid w:val="00994821"/>
    <w:rsid w:val="0099528C"/>
    <w:rsid w:val="009953F9"/>
    <w:rsid w:val="00995584"/>
    <w:rsid w:val="00995DA2"/>
    <w:rsid w:val="009961DC"/>
    <w:rsid w:val="0099657E"/>
    <w:rsid w:val="0099694E"/>
    <w:rsid w:val="00996CED"/>
    <w:rsid w:val="009972E0"/>
    <w:rsid w:val="00997C17"/>
    <w:rsid w:val="009A0324"/>
    <w:rsid w:val="009A0672"/>
    <w:rsid w:val="009A0DA1"/>
    <w:rsid w:val="009A0E4C"/>
    <w:rsid w:val="009A10B2"/>
    <w:rsid w:val="009A10DD"/>
    <w:rsid w:val="009A1862"/>
    <w:rsid w:val="009A1A4C"/>
    <w:rsid w:val="009A1EB3"/>
    <w:rsid w:val="009A1F11"/>
    <w:rsid w:val="009A287F"/>
    <w:rsid w:val="009A2AD8"/>
    <w:rsid w:val="009A2B34"/>
    <w:rsid w:val="009A2C31"/>
    <w:rsid w:val="009A2CA3"/>
    <w:rsid w:val="009A3767"/>
    <w:rsid w:val="009A3770"/>
    <w:rsid w:val="009A39C5"/>
    <w:rsid w:val="009A3D50"/>
    <w:rsid w:val="009A3F61"/>
    <w:rsid w:val="009A403A"/>
    <w:rsid w:val="009A4052"/>
    <w:rsid w:val="009A479D"/>
    <w:rsid w:val="009A47D6"/>
    <w:rsid w:val="009A500E"/>
    <w:rsid w:val="009A5F9E"/>
    <w:rsid w:val="009A6031"/>
    <w:rsid w:val="009A643C"/>
    <w:rsid w:val="009A6496"/>
    <w:rsid w:val="009A73ED"/>
    <w:rsid w:val="009A7811"/>
    <w:rsid w:val="009A7E41"/>
    <w:rsid w:val="009B0357"/>
    <w:rsid w:val="009B0364"/>
    <w:rsid w:val="009B0396"/>
    <w:rsid w:val="009B0D4E"/>
    <w:rsid w:val="009B0ED7"/>
    <w:rsid w:val="009B1171"/>
    <w:rsid w:val="009B1484"/>
    <w:rsid w:val="009B1508"/>
    <w:rsid w:val="009B1714"/>
    <w:rsid w:val="009B1819"/>
    <w:rsid w:val="009B1822"/>
    <w:rsid w:val="009B217C"/>
    <w:rsid w:val="009B22E1"/>
    <w:rsid w:val="009B2CCC"/>
    <w:rsid w:val="009B2FF4"/>
    <w:rsid w:val="009B33DE"/>
    <w:rsid w:val="009B35BD"/>
    <w:rsid w:val="009B3AFE"/>
    <w:rsid w:val="009B3DDE"/>
    <w:rsid w:val="009B418D"/>
    <w:rsid w:val="009B484D"/>
    <w:rsid w:val="009B4C5A"/>
    <w:rsid w:val="009B4C92"/>
    <w:rsid w:val="009B4CB6"/>
    <w:rsid w:val="009B4CE0"/>
    <w:rsid w:val="009B4E60"/>
    <w:rsid w:val="009B5098"/>
    <w:rsid w:val="009B518E"/>
    <w:rsid w:val="009B5278"/>
    <w:rsid w:val="009B5DF9"/>
    <w:rsid w:val="009B6727"/>
    <w:rsid w:val="009B6C41"/>
    <w:rsid w:val="009B6E26"/>
    <w:rsid w:val="009B74EC"/>
    <w:rsid w:val="009B78C0"/>
    <w:rsid w:val="009B7B42"/>
    <w:rsid w:val="009B7E38"/>
    <w:rsid w:val="009B7E3C"/>
    <w:rsid w:val="009B7E7F"/>
    <w:rsid w:val="009C00E0"/>
    <w:rsid w:val="009C02C4"/>
    <w:rsid w:val="009C032D"/>
    <w:rsid w:val="009C03CB"/>
    <w:rsid w:val="009C0504"/>
    <w:rsid w:val="009C0B39"/>
    <w:rsid w:val="009C0CAB"/>
    <w:rsid w:val="009C0E8C"/>
    <w:rsid w:val="009C1824"/>
    <w:rsid w:val="009C1D8C"/>
    <w:rsid w:val="009C2124"/>
    <w:rsid w:val="009C21EA"/>
    <w:rsid w:val="009C2644"/>
    <w:rsid w:val="009C2CE8"/>
    <w:rsid w:val="009C3426"/>
    <w:rsid w:val="009C34D5"/>
    <w:rsid w:val="009C3553"/>
    <w:rsid w:val="009C3E91"/>
    <w:rsid w:val="009C446E"/>
    <w:rsid w:val="009C5138"/>
    <w:rsid w:val="009C567F"/>
    <w:rsid w:val="009C5689"/>
    <w:rsid w:val="009C574A"/>
    <w:rsid w:val="009C59E6"/>
    <w:rsid w:val="009C5C09"/>
    <w:rsid w:val="009C6249"/>
    <w:rsid w:val="009C63FF"/>
    <w:rsid w:val="009C64D6"/>
    <w:rsid w:val="009C65D5"/>
    <w:rsid w:val="009C6A1D"/>
    <w:rsid w:val="009C6BC2"/>
    <w:rsid w:val="009C6C33"/>
    <w:rsid w:val="009C7739"/>
    <w:rsid w:val="009C7B17"/>
    <w:rsid w:val="009D0409"/>
    <w:rsid w:val="009D0ACC"/>
    <w:rsid w:val="009D16C9"/>
    <w:rsid w:val="009D1778"/>
    <w:rsid w:val="009D1A3E"/>
    <w:rsid w:val="009D1AC6"/>
    <w:rsid w:val="009D1CB3"/>
    <w:rsid w:val="009D1DE9"/>
    <w:rsid w:val="009D20C7"/>
    <w:rsid w:val="009D2118"/>
    <w:rsid w:val="009D24AB"/>
    <w:rsid w:val="009D274C"/>
    <w:rsid w:val="009D2AD1"/>
    <w:rsid w:val="009D365B"/>
    <w:rsid w:val="009D3A8C"/>
    <w:rsid w:val="009D4206"/>
    <w:rsid w:val="009D4796"/>
    <w:rsid w:val="009D4B82"/>
    <w:rsid w:val="009D4D9B"/>
    <w:rsid w:val="009D4EFB"/>
    <w:rsid w:val="009D4F2E"/>
    <w:rsid w:val="009D5216"/>
    <w:rsid w:val="009D577A"/>
    <w:rsid w:val="009D59EA"/>
    <w:rsid w:val="009D6120"/>
    <w:rsid w:val="009D6548"/>
    <w:rsid w:val="009D6593"/>
    <w:rsid w:val="009D69FB"/>
    <w:rsid w:val="009D6BC1"/>
    <w:rsid w:val="009D6E50"/>
    <w:rsid w:val="009D70E2"/>
    <w:rsid w:val="009D73AE"/>
    <w:rsid w:val="009D7441"/>
    <w:rsid w:val="009D75A3"/>
    <w:rsid w:val="009D7DC3"/>
    <w:rsid w:val="009D7E96"/>
    <w:rsid w:val="009E0ACF"/>
    <w:rsid w:val="009E10EC"/>
    <w:rsid w:val="009E11ED"/>
    <w:rsid w:val="009E15E2"/>
    <w:rsid w:val="009E19CC"/>
    <w:rsid w:val="009E1C1C"/>
    <w:rsid w:val="009E1F16"/>
    <w:rsid w:val="009E2040"/>
    <w:rsid w:val="009E2591"/>
    <w:rsid w:val="009E2D4F"/>
    <w:rsid w:val="009E2D57"/>
    <w:rsid w:val="009E2F72"/>
    <w:rsid w:val="009E2FE8"/>
    <w:rsid w:val="009E317C"/>
    <w:rsid w:val="009E3295"/>
    <w:rsid w:val="009E35AC"/>
    <w:rsid w:val="009E3628"/>
    <w:rsid w:val="009E3704"/>
    <w:rsid w:val="009E3C5C"/>
    <w:rsid w:val="009E3E26"/>
    <w:rsid w:val="009E4853"/>
    <w:rsid w:val="009E4AAA"/>
    <w:rsid w:val="009E58F3"/>
    <w:rsid w:val="009E5AA3"/>
    <w:rsid w:val="009E5BE4"/>
    <w:rsid w:val="009E61AA"/>
    <w:rsid w:val="009E639E"/>
    <w:rsid w:val="009E6572"/>
    <w:rsid w:val="009E6A67"/>
    <w:rsid w:val="009E6D7F"/>
    <w:rsid w:val="009E6EBF"/>
    <w:rsid w:val="009E6F30"/>
    <w:rsid w:val="009E74F5"/>
    <w:rsid w:val="009E76C3"/>
    <w:rsid w:val="009E7B24"/>
    <w:rsid w:val="009E7F57"/>
    <w:rsid w:val="009F02D1"/>
    <w:rsid w:val="009F08E8"/>
    <w:rsid w:val="009F0BA8"/>
    <w:rsid w:val="009F0E18"/>
    <w:rsid w:val="009F0F3D"/>
    <w:rsid w:val="009F10D8"/>
    <w:rsid w:val="009F10EF"/>
    <w:rsid w:val="009F121A"/>
    <w:rsid w:val="009F1259"/>
    <w:rsid w:val="009F2AF7"/>
    <w:rsid w:val="009F2B54"/>
    <w:rsid w:val="009F2BE8"/>
    <w:rsid w:val="009F2F13"/>
    <w:rsid w:val="009F3313"/>
    <w:rsid w:val="009F3612"/>
    <w:rsid w:val="009F387C"/>
    <w:rsid w:val="009F451B"/>
    <w:rsid w:val="009F45F8"/>
    <w:rsid w:val="009F4766"/>
    <w:rsid w:val="009F47A1"/>
    <w:rsid w:val="009F494A"/>
    <w:rsid w:val="009F4988"/>
    <w:rsid w:val="009F49DB"/>
    <w:rsid w:val="009F4DCD"/>
    <w:rsid w:val="009F4EAF"/>
    <w:rsid w:val="009F500E"/>
    <w:rsid w:val="009F5279"/>
    <w:rsid w:val="009F53B0"/>
    <w:rsid w:val="009F5AC0"/>
    <w:rsid w:val="009F5C22"/>
    <w:rsid w:val="009F63B5"/>
    <w:rsid w:val="009F691A"/>
    <w:rsid w:val="009F6AE3"/>
    <w:rsid w:val="009F6D52"/>
    <w:rsid w:val="009F73E5"/>
    <w:rsid w:val="009F7403"/>
    <w:rsid w:val="009F77FA"/>
    <w:rsid w:val="009F7B32"/>
    <w:rsid w:val="009F7B73"/>
    <w:rsid w:val="009F7F21"/>
    <w:rsid w:val="00A0010F"/>
    <w:rsid w:val="00A00261"/>
    <w:rsid w:val="00A002AF"/>
    <w:rsid w:val="00A00768"/>
    <w:rsid w:val="00A011D5"/>
    <w:rsid w:val="00A0154B"/>
    <w:rsid w:val="00A01946"/>
    <w:rsid w:val="00A019FB"/>
    <w:rsid w:val="00A01B8B"/>
    <w:rsid w:val="00A02155"/>
    <w:rsid w:val="00A02325"/>
    <w:rsid w:val="00A023D6"/>
    <w:rsid w:val="00A0269E"/>
    <w:rsid w:val="00A03475"/>
    <w:rsid w:val="00A03938"/>
    <w:rsid w:val="00A03A38"/>
    <w:rsid w:val="00A03DEE"/>
    <w:rsid w:val="00A0408C"/>
    <w:rsid w:val="00A04188"/>
    <w:rsid w:val="00A04339"/>
    <w:rsid w:val="00A04367"/>
    <w:rsid w:val="00A04392"/>
    <w:rsid w:val="00A047D0"/>
    <w:rsid w:val="00A04986"/>
    <w:rsid w:val="00A050E7"/>
    <w:rsid w:val="00A05298"/>
    <w:rsid w:val="00A05338"/>
    <w:rsid w:val="00A055FA"/>
    <w:rsid w:val="00A058A8"/>
    <w:rsid w:val="00A059A3"/>
    <w:rsid w:val="00A05C63"/>
    <w:rsid w:val="00A06221"/>
    <w:rsid w:val="00A065EF"/>
    <w:rsid w:val="00A0688A"/>
    <w:rsid w:val="00A07B47"/>
    <w:rsid w:val="00A07EA1"/>
    <w:rsid w:val="00A1012D"/>
    <w:rsid w:val="00A1018D"/>
    <w:rsid w:val="00A10570"/>
    <w:rsid w:val="00A10847"/>
    <w:rsid w:val="00A10B78"/>
    <w:rsid w:val="00A10C9A"/>
    <w:rsid w:val="00A10F59"/>
    <w:rsid w:val="00A10FC1"/>
    <w:rsid w:val="00A11716"/>
    <w:rsid w:val="00A12128"/>
    <w:rsid w:val="00A122BB"/>
    <w:rsid w:val="00A123F0"/>
    <w:rsid w:val="00A12807"/>
    <w:rsid w:val="00A12D53"/>
    <w:rsid w:val="00A136BB"/>
    <w:rsid w:val="00A137D6"/>
    <w:rsid w:val="00A13825"/>
    <w:rsid w:val="00A139DF"/>
    <w:rsid w:val="00A13B02"/>
    <w:rsid w:val="00A13D99"/>
    <w:rsid w:val="00A1462A"/>
    <w:rsid w:val="00A14A3F"/>
    <w:rsid w:val="00A14BAB"/>
    <w:rsid w:val="00A14DA0"/>
    <w:rsid w:val="00A1521F"/>
    <w:rsid w:val="00A15350"/>
    <w:rsid w:val="00A154F4"/>
    <w:rsid w:val="00A155EE"/>
    <w:rsid w:val="00A15CC7"/>
    <w:rsid w:val="00A15E83"/>
    <w:rsid w:val="00A15F4A"/>
    <w:rsid w:val="00A16121"/>
    <w:rsid w:val="00A163C8"/>
    <w:rsid w:val="00A16479"/>
    <w:rsid w:val="00A16676"/>
    <w:rsid w:val="00A16F83"/>
    <w:rsid w:val="00A1700F"/>
    <w:rsid w:val="00A1701D"/>
    <w:rsid w:val="00A17198"/>
    <w:rsid w:val="00A1725A"/>
    <w:rsid w:val="00A176AC"/>
    <w:rsid w:val="00A17AF4"/>
    <w:rsid w:val="00A20188"/>
    <w:rsid w:val="00A20553"/>
    <w:rsid w:val="00A20666"/>
    <w:rsid w:val="00A2085F"/>
    <w:rsid w:val="00A20B58"/>
    <w:rsid w:val="00A20B89"/>
    <w:rsid w:val="00A21326"/>
    <w:rsid w:val="00A2184A"/>
    <w:rsid w:val="00A21CCB"/>
    <w:rsid w:val="00A22450"/>
    <w:rsid w:val="00A2277E"/>
    <w:rsid w:val="00A23434"/>
    <w:rsid w:val="00A23468"/>
    <w:rsid w:val="00A2380A"/>
    <w:rsid w:val="00A2396A"/>
    <w:rsid w:val="00A2405C"/>
    <w:rsid w:val="00A2428B"/>
    <w:rsid w:val="00A24B02"/>
    <w:rsid w:val="00A24B40"/>
    <w:rsid w:val="00A24EB7"/>
    <w:rsid w:val="00A25035"/>
    <w:rsid w:val="00A25252"/>
    <w:rsid w:val="00A25421"/>
    <w:rsid w:val="00A25807"/>
    <w:rsid w:val="00A26019"/>
    <w:rsid w:val="00A261CB"/>
    <w:rsid w:val="00A264EC"/>
    <w:rsid w:val="00A266BC"/>
    <w:rsid w:val="00A266DF"/>
    <w:rsid w:val="00A26706"/>
    <w:rsid w:val="00A2677B"/>
    <w:rsid w:val="00A278A2"/>
    <w:rsid w:val="00A27EDD"/>
    <w:rsid w:val="00A300E1"/>
    <w:rsid w:val="00A30475"/>
    <w:rsid w:val="00A309C2"/>
    <w:rsid w:val="00A30EA8"/>
    <w:rsid w:val="00A311C1"/>
    <w:rsid w:val="00A312C7"/>
    <w:rsid w:val="00A31CB5"/>
    <w:rsid w:val="00A32273"/>
    <w:rsid w:val="00A322B4"/>
    <w:rsid w:val="00A322CB"/>
    <w:rsid w:val="00A3232A"/>
    <w:rsid w:val="00A326A6"/>
    <w:rsid w:val="00A32AF5"/>
    <w:rsid w:val="00A3334A"/>
    <w:rsid w:val="00A33536"/>
    <w:rsid w:val="00A33592"/>
    <w:rsid w:val="00A339C7"/>
    <w:rsid w:val="00A33FED"/>
    <w:rsid w:val="00A3423F"/>
    <w:rsid w:val="00A34E32"/>
    <w:rsid w:val="00A35071"/>
    <w:rsid w:val="00A35113"/>
    <w:rsid w:val="00A353B9"/>
    <w:rsid w:val="00A354A6"/>
    <w:rsid w:val="00A35556"/>
    <w:rsid w:val="00A3581E"/>
    <w:rsid w:val="00A35928"/>
    <w:rsid w:val="00A35AEF"/>
    <w:rsid w:val="00A36BA4"/>
    <w:rsid w:val="00A36CF4"/>
    <w:rsid w:val="00A3720A"/>
    <w:rsid w:val="00A3747C"/>
    <w:rsid w:val="00A378CF"/>
    <w:rsid w:val="00A37DCA"/>
    <w:rsid w:val="00A37DD1"/>
    <w:rsid w:val="00A4001D"/>
    <w:rsid w:val="00A40524"/>
    <w:rsid w:val="00A40A27"/>
    <w:rsid w:val="00A40F4A"/>
    <w:rsid w:val="00A412A4"/>
    <w:rsid w:val="00A41A35"/>
    <w:rsid w:val="00A41A6B"/>
    <w:rsid w:val="00A41BAA"/>
    <w:rsid w:val="00A41C2E"/>
    <w:rsid w:val="00A42091"/>
    <w:rsid w:val="00A4217A"/>
    <w:rsid w:val="00A42401"/>
    <w:rsid w:val="00A42509"/>
    <w:rsid w:val="00A42A72"/>
    <w:rsid w:val="00A42AD2"/>
    <w:rsid w:val="00A42B34"/>
    <w:rsid w:val="00A42CD3"/>
    <w:rsid w:val="00A42F3A"/>
    <w:rsid w:val="00A42F6D"/>
    <w:rsid w:val="00A43519"/>
    <w:rsid w:val="00A43B62"/>
    <w:rsid w:val="00A43C40"/>
    <w:rsid w:val="00A43C44"/>
    <w:rsid w:val="00A4436F"/>
    <w:rsid w:val="00A445EE"/>
    <w:rsid w:val="00A44606"/>
    <w:rsid w:val="00A44D6B"/>
    <w:rsid w:val="00A4510C"/>
    <w:rsid w:val="00A453E1"/>
    <w:rsid w:val="00A45721"/>
    <w:rsid w:val="00A46292"/>
    <w:rsid w:val="00A46319"/>
    <w:rsid w:val="00A46E7B"/>
    <w:rsid w:val="00A471FC"/>
    <w:rsid w:val="00A47CD6"/>
    <w:rsid w:val="00A50243"/>
    <w:rsid w:val="00A50330"/>
    <w:rsid w:val="00A5093D"/>
    <w:rsid w:val="00A51185"/>
    <w:rsid w:val="00A51213"/>
    <w:rsid w:val="00A51466"/>
    <w:rsid w:val="00A514A3"/>
    <w:rsid w:val="00A51666"/>
    <w:rsid w:val="00A51C74"/>
    <w:rsid w:val="00A52BA3"/>
    <w:rsid w:val="00A52E23"/>
    <w:rsid w:val="00A53184"/>
    <w:rsid w:val="00A53415"/>
    <w:rsid w:val="00A53626"/>
    <w:rsid w:val="00A53A69"/>
    <w:rsid w:val="00A53CF8"/>
    <w:rsid w:val="00A54546"/>
    <w:rsid w:val="00A5456C"/>
    <w:rsid w:val="00A54672"/>
    <w:rsid w:val="00A54A41"/>
    <w:rsid w:val="00A55529"/>
    <w:rsid w:val="00A5554D"/>
    <w:rsid w:val="00A55914"/>
    <w:rsid w:val="00A55CD6"/>
    <w:rsid w:val="00A56396"/>
    <w:rsid w:val="00A56668"/>
    <w:rsid w:val="00A5677A"/>
    <w:rsid w:val="00A5684D"/>
    <w:rsid w:val="00A56956"/>
    <w:rsid w:val="00A56D9C"/>
    <w:rsid w:val="00A56EB4"/>
    <w:rsid w:val="00A5753F"/>
    <w:rsid w:val="00A57D8B"/>
    <w:rsid w:val="00A57E69"/>
    <w:rsid w:val="00A57EAA"/>
    <w:rsid w:val="00A57FA0"/>
    <w:rsid w:val="00A605EA"/>
    <w:rsid w:val="00A61425"/>
    <w:rsid w:val="00A61C43"/>
    <w:rsid w:val="00A61C52"/>
    <w:rsid w:val="00A6288C"/>
    <w:rsid w:val="00A62AA3"/>
    <w:rsid w:val="00A62E37"/>
    <w:rsid w:val="00A631CE"/>
    <w:rsid w:val="00A63229"/>
    <w:rsid w:val="00A633D9"/>
    <w:rsid w:val="00A63785"/>
    <w:rsid w:val="00A641AB"/>
    <w:rsid w:val="00A642E9"/>
    <w:rsid w:val="00A643BE"/>
    <w:rsid w:val="00A64B3F"/>
    <w:rsid w:val="00A64B57"/>
    <w:rsid w:val="00A64CC6"/>
    <w:rsid w:val="00A65246"/>
    <w:rsid w:val="00A655E7"/>
    <w:rsid w:val="00A65910"/>
    <w:rsid w:val="00A659F7"/>
    <w:rsid w:val="00A65B49"/>
    <w:rsid w:val="00A65C17"/>
    <w:rsid w:val="00A66738"/>
    <w:rsid w:val="00A6786F"/>
    <w:rsid w:val="00A7038A"/>
    <w:rsid w:val="00A70735"/>
    <w:rsid w:val="00A70AAA"/>
    <w:rsid w:val="00A70B4B"/>
    <w:rsid w:val="00A70DC2"/>
    <w:rsid w:val="00A7106F"/>
    <w:rsid w:val="00A720AB"/>
    <w:rsid w:val="00A728F8"/>
    <w:rsid w:val="00A72C05"/>
    <w:rsid w:val="00A72CA9"/>
    <w:rsid w:val="00A730C6"/>
    <w:rsid w:val="00A7320B"/>
    <w:rsid w:val="00A734C8"/>
    <w:rsid w:val="00A73C59"/>
    <w:rsid w:val="00A73DBA"/>
    <w:rsid w:val="00A742FF"/>
    <w:rsid w:val="00A743D3"/>
    <w:rsid w:val="00A74687"/>
    <w:rsid w:val="00A74863"/>
    <w:rsid w:val="00A74868"/>
    <w:rsid w:val="00A7488B"/>
    <w:rsid w:val="00A74DFF"/>
    <w:rsid w:val="00A74EFB"/>
    <w:rsid w:val="00A74FD1"/>
    <w:rsid w:val="00A750A1"/>
    <w:rsid w:val="00A751CC"/>
    <w:rsid w:val="00A753F1"/>
    <w:rsid w:val="00A756E7"/>
    <w:rsid w:val="00A76625"/>
    <w:rsid w:val="00A76CB5"/>
    <w:rsid w:val="00A776F7"/>
    <w:rsid w:val="00A77822"/>
    <w:rsid w:val="00A77CEF"/>
    <w:rsid w:val="00A80168"/>
    <w:rsid w:val="00A808AF"/>
    <w:rsid w:val="00A81154"/>
    <w:rsid w:val="00A8131A"/>
    <w:rsid w:val="00A813C5"/>
    <w:rsid w:val="00A81537"/>
    <w:rsid w:val="00A8168F"/>
    <w:rsid w:val="00A8182F"/>
    <w:rsid w:val="00A8192A"/>
    <w:rsid w:val="00A819AE"/>
    <w:rsid w:val="00A81CCE"/>
    <w:rsid w:val="00A81E77"/>
    <w:rsid w:val="00A824B9"/>
    <w:rsid w:val="00A829C7"/>
    <w:rsid w:val="00A82D1E"/>
    <w:rsid w:val="00A82E19"/>
    <w:rsid w:val="00A835F8"/>
    <w:rsid w:val="00A83A41"/>
    <w:rsid w:val="00A83AD3"/>
    <w:rsid w:val="00A83C01"/>
    <w:rsid w:val="00A83DB3"/>
    <w:rsid w:val="00A84AD0"/>
    <w:rsid w:val="00A84B93"/>
    <w:rsid w:val="00A84BC8"/>
    <w:rsid w:val="00A85242"/>
    <w:rsid w:val="00A8548A"/>
    <w:rsid w:val="00A862C3"/>
    <w:rsid w:val="00A86911"/>
    <w:rsid w:val="00A87963"/>
    <w:rsid w:val="00A90710"/>
    <w:rsid w:val="00A90AE1"/>
    <w:rsid w:val="00A9108D"/>
    <w:rsid w:val="00A91312"/>
    <w:rsid w:val="00A91699"/>
    <w:rsid w:val="00A91A0D"/>
    <w:rsid w:val="00A92168"/>
    <w:rsid w:val="00A922D6"/>
    <w:rsid w:val="00A92468"/>
    <w:rsid w:val="00A9247F"/>
    <w:rsid w:val="00A924DE"/>
    <w:rsid w:val="00A92B68"/>
    <w:rsid w:val="00A92DE4"/>
    <w:rsid w:val="00A938BF"/>
    <w:rsid w:val="00A93D2F"/>
    <w:rsid w:val="00A93F02"/>
    <w:rsid w:val="00A94016"/>
    <w:rsid w:val="00A94696"/>
    <w:rsid w:val="00A949EC"/>
    <w:rsid w:val="00A94C4E"/>
    <w:rsid w:val="00A94CD5"/>
    <w:rsid w:val="00A94D56"/>
    <w:rsid w:val="00A95B3E"/>
    <w:rsid w:val="00A9606E"/>
    <w:rsid w:val="00A9656F"/>
    <w:rsid w:val="00A96583"/>
    <w:rsid w:val="00A96C40"/>
    <w:rsid w:val="00A96D44"/>
    <w:rsid w:val="00A97262"/>
    <w:rsid w:val="00A9737B"/>
    <w:rsid w:val="00A974A1"/>
    <w:rsid w:val="00A977AC"/>
    <w:rsid w:val="00A9789B"/>
    <w:rsid w:val="00A97C49"/>
    <w:rsid w:val="00A97D80"/>
    <w:rsid w:val="00A97DA9"/>
    <w:rsid w:val="00AA00AA"/>
    <w:rsid w:val="00AA038A"/>
    <w:rsid w:val="00AA10CF"/>
    <w:rsid w:val="00AA11CE"/>
    <w:rsid w:val="00AA1695"/>
    <w:rsid w:val="00AA1C7F"/>
    <w:rsid w:val="00AA2206"/>
    <w:rsid w:val="00AA2383"/>
    <w:rsid w:val="00AA2827"/>
    <w:rsid w:val="00AA2AB2"/>
    <w:rsid w:val="00AA2F83"/>
    <w:rsid w:val="00AA3193"/>
    <w:rsid w:val="00AA380B"/>
    <w:rsid w:val="00AA3B58"/>
    <w:rsid w:val="00AA482F"/>
    <w:rsid w:val="00AA4A37"/>
    <w:rsid w:val="00AA4BE8"/>
    <w:rsid w:val="00AA512C"/>
    <w:rsid w:val="00AA5ABD"/>
    <w:rsid w:val="00AA5B3F"/>
    <w:rsid w:val="00AA5D99"/>
    <w:rsid w:val="00AA5EC2"/>
    <w:rsid w:val="00AA5F43"/>
    <w:rsid w:val="00AA62D1"/>
    <w:rsid w:val="00AA6657"/>
    <w:rsid w:val="00AA6937"/>
    <w:rsid w:val="00AA6B84"/>
    <w:rsid w:val="00AA6DAC"/>
    <w:rsid w:val="00AA6EAC"/>
    <w:rsid w:val="00AA760E"/>
    <w:rsid w:val="00AA76E7"/>
    <w:rsid w:val="00AA7813"/>
    <w:rsid w:val="00AA7E15"/>
    <w:rsid w:val="00AB0697"/>
    <w:rsid w:val="00AB0A39"/>
    <w:rsid w:val="00AB0D4B"/>
    <w:rsid w:val="00AB0FC0"/>
    <w:rsid w:val="00AB1342"/>
    <w:rsid w:val="00AB194B"/>
    <w:rsid w:val="00AB1D82"/>
    <w:rsid w:val="00AB210C"/>
    <w:rsid w:val="00AB2188"/>
    <w:rsid w:val="00AB2261"/>
    <w:rsid w:val="00AB22B5"/>
    <w:rsid w:val="00AB263F"/>
    <w:rsid w:val="00AB296B"/>
    <w:rsid w:val="00AB3263"/>
    <w:rsid w:val="00AB3D52"/>
    <w:rsid w:val="00AB40A2"/>
    <w:rsid w:val="00AB41C3"/>
    <w:rsid w:val="00AB49B0"/>
    <w:rsid w:val="00AB4A70"/>
    <w:rsid w:val="00AB4A8F"/>
    <w:rsid w:val="00AB4AB1"/>
    <w:rsid w:val="00AB5152"/>
    <w:rsid w:val="00AB553B"/>
    <w:rsid w:val="00AB5549"/>
    <w:rsid w:val="00AB5936"/>
    <w:rsid w:val="00AB5A0C"/>
    <w:rsid w:val="00AB6023"/>
    <w:rsid w:val="00AB614D"/>
    <w:rsid w:val="00AB6152"/>
    <w:rsid w:val="00AB63C4"/>
    <w:rsid w:val="00AB6BF7"/>
    <w:rsid w:val="00AB6FD1"/>
    <w:rsid w:val="00AB73F7"/>
    <w:rsid w:val="00AB7FAC"/>
    <w:rsid w:val="00AB7FE6"/>
    <w:rsid w:val="00AC0AA4"/>
    <w:rsid w:val="00AC0AED"/>
    <w:rsid w:val="00AC11CC"/>
    <w:rsid w:val="00AC1273"/>
    <w:rsid w:val="00AC15D0"/>
    <w:rsid w:val="00AC1755"/>
    <w:rsid w:val="00AC17F8"/>
    <w:rsid w:val="00AC1FC6"/>
    <w:rsid w:val="00AC208F"/>
    <w:rsid w:val="00AC21A6"/>
    <w:rsid w:val="00AC26B1"/>
    <w:rsid w:val="00AC270F"/>
    <w:rsid w:val="00AC2C34"/>
    <w:rsid w:val="00AC2D25"/>
    <w:rsid w:val="00AC2D2A"/>
    <w:rsid w:val="00AC391B"/>
    <w:rsid w:val="00AC3924"/>
    <w:rsid w:val="00AC3993"/>
    <w:rsid w:val="00AC3EE5"/>
    <w:rsid w:val="00AC3FF3"/>
    <w:rsid w:val="00AC4D30"/>
    <w:rsid w:val="00AC50B1"/>
    <w:rsid w:val="00AC51EF"/>
    <w:rsid w:val="00AC5659"/>
    <w:rsid w:val="00AC5814"/>
    <w:rsid w:val="00AC5A71"/>
    <w:rsid w:val="00AC5DAE"/>
    <w:rsid w:val="00AC5EB9"/>
    <w:rsid w:val="00AC6228"/>
    <w:rsid w:val="00AC67B6"/>
    <w:rsid w:val="00AC68BB"/>
    <w:rsid w:val="00AC6C01"/>
    <w:rsid w:val="00AC6F93"/>
    <w:rsid w:val="00AC72AC"/>
    <w:rsid w:val="00AC79B6"/>
    <w:rsid w:val="00AC7F1A"/>
    <w:rsid w:val="00AD0250"/>
    <w:rsid w:val="00AD02B7"/>
    <w:rsid w:val="00AD04EF"/>
    <w:rsid w:val="00AD0844"/>
    <w:rsid w:val="00AD0B60"/>
    <w:rsid w:val="00AD0BBA"/>
    <w:rsid w:val="00AD0D55"/>
    <w:rsid w:val="00AD0E44"/>
    <w:rsid w:val="00AD1228"/>
    <w:rsid w:val="00AD17F2"/>
    <w:rsid w:val="00AD1C34"/>
    <w:rsid w:val="00AD2B88"/>
    <w:rsid w:val="00AD3345"/>
    <w:rsid w:val="00AD3C98"/>
    <w:rsid w:val="00AD3CAE"/>
    <w:rsid w:val="00AD3D47"/>
    <w:rsid w:val="00AD3DC1"/>
    <w:rsid w:val="00AD434C"/>
    <w:rsid w:val="00AD462C"/>
    <w:rsid w:val="00AD4793"/>
    <w:rsid w:val="00AD4C46"/>
    <w:rsid w:val="00AD4CA4"/>
    <w:rsid w:val="00AD4E7C"/>
    <w:rsid w:val="00AD4F7B"/>
    <w:rsid w:val="00AD5CEC"/>
    <w:rsid w:val="00AD613A"/>
    <w:rsid w:val="00AD6393"/>
    <w:rsid w:val="00AD64DA"/>
    <w:rsid w:val="00AD6602"/>
    <w:rsid w:val="00AD6BBC"/>
    <w:rsid w:val="00AD6D3F"/>
    <w:rsid w:val="00AD6DCB"/>
    <w:rsid w:val="00AD745F"/>
    <w:rsid w:val="00AD74D4"/>
    <w:rsid w:val="00AD7752"/>
    <w:rsid w:val="00AD7983"/>
    <w:rsid w:val="00AE03FC"/>
    <w:rsid w:val="00AE071D"/>
    <w:rsid w:val="00AE0CE2"/>
    <w:rsid w:val="00AE0E2E"/>
    <w:rsid w:val="00AE0F64"/>
    <w:rsid w:val="00AE10D2"/>
    <w:rsid w:val="00AE17BB"/>
    <w:rsid w:val="00AE188F"/>
    <w:rsid w:val="00AE18E5"/>
    <w:rsid w:val="00AE1D45"/>
    <w:rsid w:val="00AE2377"/>
    <w:rsid w:val="00AE2472"/>
    <w:rsid w:val="00AE2557"/>
    <w:rsid w:val="00AE28F2"/>
    <w:rsid w:val="00AE2FED"/>
    <w:rsid w:val="00AE32A2"/>
    <w:rsid w:val="00AE358B"/>
    <w:rsid w:val="00AE3A54"/>
    <w:rsid w:val="00AE3CA7"/>
    <w:rsid w:val="00AE3E26"/>
    <w:rsid w:val="00AE415A"/>
    <w:rsid w:val="00AE4165"/>
    <w:rsid w:val="00AE43EC"/>
    <w:rsid w:val="00AE470B"/>
    <w:rsid w:val="00AE4991"/>
    <w:rsid w:val="00AE4A74"/>
    <w:rsid w:val="00AE4B02"/>
    <w:rsid w:val="00AE4DF4"/>
    <w:rsid w:val="00AE4E99"/>
    <w:rsid w:val="00AE505D"/>
    <w:rsid w:val="00AE5CDB"/>
    <w:rsid w:val="00AE63D7"/>
    <w:rsid w:val="00AE6409"/>
    <w:rsid w:val="00AE6521"/>
    <w:rsid w:val="00AE65D2"/>
    <w:rsid w:val="00AE66D7"/>
    <w:rsid w:val="00AE689F"/>
    <w:rsid w:val="00AE68A5"/>
    <w:rsid w:val="00AE6B28"/>
    <w:rsid w:val="00AE6E3C"/>
    <w:rsid w:val="00AE7768"/>
    <w:rsid w:val="00AE79A3"/>
    <w:rsid w:val="00AE7E73"/>
    <w:rsid w:val="00AF0270"/>
    <w:rsid w:val="00AF0387"/>
    <w:rsid w:val="00AF059D"/>
    <w:rsid w:val="00AF05A2"/>
    <w:rsid w:val="00AF05B3"/>
    <w:rsid w:val="00AF0729"/>
    <w:rsid w:val="00AF0CB7"/>
    <w:rsid w:val="00AF0F8C"/>
    <w:rsid w:val="00AF14A8"/>
    <w:rsid w:val="00AF1819"/>
    <w:rsid w:val="00AF1BF9"/>
    <w:rsid w:val="00AF2076"/>
    <w:rsid w:val="00AF21E2"/>
    <w:rsid w:val="00AF226C"/>
    <w:rsid w:val="00AF237D"/>
    <w:rsid w:val="00AF2624"/>
    <w:rsid w:val="00AF27EE"/>
    <w:rsid w:val="00AF2C8E"/>
    <w:rsid w:val="00AF2CBC"/>
    <w:rsid w:val="00AF2FFC"/>
    <w:rsid w:val="00AF3012"/>
    <w:rsid w:val="00AF3071"/>
    <w:rsid w:val="00AF34F1"/>
    <w:rsid w:val="00AF3F27"/>
    <w:rsid w:val="00AF404B"/>
    <w:rsid w:val="00AF415A"/>
    <w:rsid w:val="00AF4442"/>
    <w:rsid w:val="00AF4D60"/>
    <w:rsid w:val="00AF5235"/>
    <w:rsid w:val="00AF530A"/>
    <w:rsid w:val="00AF577D"/>
    <w:rsid w:val="00AF5BE1"/>
    <w:rsid w:val="00AF5E34"/>
    <w:rsid w:val="00AF5F45"/>
    <w:rsid w:val="00AF608D"/>
    <w:rsid w:val="00AF6423"/>
    <w:rsid w:val="00AF6A50"/>
    <w:rsid w:val="00AF6D0F"/>
    <w:rsid w:val="00AF7034"/>
    <w:rsid w:val="00B00566"/>
    <w:rsid w:val="00B01450"/>
    <w:rsid w:val="00B01DE8"/>
    <w:rsid w:val="00B03209"/>
    <w:rsid w:val="00B03226"/>
    <w:rsid w:val="00B032B7"/>
    <w:rsid w:val="00B03DE2"/>
    <w:rsid w:val="00B0492C"/>
    <w:rsid w:val="00B04EF5"/>
    <w:rsid w:val="00B04F69"/>
    <w:rsid w:val="00B054A6"/>
    <w:rsid w:val="00B0588B"/>
    <w:rsid w:val="00B05B8B"/>
    <w:rsid w:val="00B060A8"/>
    <w:rsid w:val="00B060C2"/>
    <w:rsid w:val="00B067DC"/>
    <w:rsid w:val="00B068D4"/>
    <w:rsid w:val="00B070AB"/>
    <w:rsid w:val="00B0751C"/>
    <w:rsid w:val="00B075F7"/>
    <w:rsid w:val="00B0768C"/>
    <w:rsid w:val="00B07876"/>
    <w:rsid w:val="00B07D72"/>
    <w:rsid w:val="00B10148"/>
    <w:rsid w:val="00B1020D"/>
    <w:rsid w:val="00B10994"/>
    <w:rsid w:val="00B10A20"/>
    <w:rsid w:val="00B10B32"/>
    <w:rsid w:val="00B10C0F"/>
    <w:rsid w:val="00B10CE8"/>
    <w:rsid w:val="00B10D5E"/>
    <w:rsid w:val="00B10FFD"/>
    <w:rsid w:val="00B1136A"/>
    <w:rsid w:val="00B11399"/>
    <w:rsid w:val="00B11B44"/>
    <w:rsid w:val="00B11CF9"/>
    <w:rsid w:val="00B12565"/>
    <w:rsid w:val="00B12916"/>
    <w:rsid w:val="00B13083"/>
    <w:rsid w:val="00B135FC"/>
    <w:rsid w:val="00B13604"/>
    <w:rsid w:val="00B13F13"/>
    <w:rsid w:val="00B141F2"/>
    <w:rsid w:val="00B149A7"/>
    <w:rsid w:val="00B14DD2"/>
    <w:rsid w:val="00B14E93"/>
    <w:rsid w:val="00B15151"/>
    <w:rsid w:val="00B153FC"/>
    <w:rsid w:val="00B155AD"/>
    <w:rsid w:val="00B15624"/>
    <w:rsid w:val="00B15BE9"/>
    <w:rsid w:val="00B15D24"/>
    <w:rsid w:val="00B16051"/>
    <w:rsid w:val="00B166D9"/>
    <w:rsid w:val="00B16726"/>
    <w:rsid w:val="00B16BA5"/>
    <w:rsid w:val="00B16EEC"/>
    <w:rsid w:val="00B17094"/>
    <w:rsid w:val="00B1716C"/>
    <w:rsid w:val="00B175A9"/>
    <w:rsid w:val="00B1776F"/>
    <w:rsid w:val="00B17905"/>
    <w:rsid w:val="00B17B89"/>
    <w:rsid w:val="00B20034"/>
    <w:rsid w:val="00B20663"/>
    <w:rsid w:val="00B20D1E"/>
    <w:rsid w:val="00B20FCA"/>
    <w:rsid w:val="00B21844"/>
    <w:rsid w:val="00B21E42"/>
    <w:rsid w:val="00B226EF"/>
    <w:rsid w:val="00B22A44"/>
    <w:rsid w:val="00B22CF5"/>
    <w:rsid w:val="00B22F23"/>
    <w:rsid w:val="00B23012"/>
    <w:rsid w:val="00B2314F"/>
    <w:rsid w:val="00B2351C"/>
    <w:rsid w:val="00B235F6"/>
    <w:rsid w:val="00B2365B"/>
    <w:rsid w:val="00B23BAB"/>
    <w:rsid w:val="00B24063"/>
    <w:rsid w:val="00B24088"/>
    <w:rsid w:val="00B24542"/>
    <w:rsid w:val="00B24568"/>
    <w:rsid w:val="00B24737"/>
    <w:rsid w:val="00B24BE1"/>
    <w:rsid w:val="00B25117"/>
    <w:rsid w:val="00B251ED"/>
    <w:rsid w:val="00B25855"/>
    <w:rsid w:val="00B25AB5"/>
    <w:rsid w:val="00B25F0E"/>
    <w:rsid w:val="00B2635D"/>
    <w:rsid w:val="00B26AAB"/>
    <w:rsid w:val="00B26B07"/>
    <w:rsid w:val="00B26D88"/>
    <w:rsid w:val="00B272EC"/>
    <w:rsid w:val="00B27FE0"/>
    <w:rsid w:val="00B30090"/>
    <w:rsid w:val="00B302C1"/>
    <w:rsid w:val="00B30397"/>
    <w:rsid w:val="00B3041A"/>
    <w:rsid w:val="00B30762"/>
    <w:rsid w:val="00B31CBB"/>
    <w:rsid w:val="00B322D8"/>
    <w:rsid w:val="00B324CC"/>
    <w:rsid w:val="00B3258B"/>
    <w:rsid w:val="00B330DA"/>
    <w:rsid w:val="00B330E9"/>
    <w:rsid w:val="00B33332"/>
    <w:rsid w:val="00B33855"/>
    <w:rsid w:val="00B33962"/>
    <w:rsid w:val="00B33BEF"/>
    <w:rsid w:val="00B33C30"/>
    <w:rsid w:val="00B33C84"/>
    <w:rsid w:val="00B34057"/>
    <w:rsid w:val="00B34CB5"/>
    <w:rsid w:val="00B35589"/>
    <w:rsid w:val="00B35989"/>
    <w:rsid w:val="00B36563"/>
    <w:rsid w:val="00B36602"/>
    <w:rsid w:val="00B36FD9"/>
    <w:rsid w:val="00B371B5"/>
    <w:rsid w:val="00B37454"/>
    <w:rsid w:val="00B37633"/>
    <w:rsid w:val="00B37746"/>
    <w:rsid w:val="00B3777B"/>
    <w:rsid w:val="00B377D5"/>
    <w:rsid w:val="00B379B9"/>
    <w:rsid w:val="00B37DE6"/>
    <w:rsid w:val="00B37E23"/>
    <w:rsid w:val="00B40322"/>
    <w:rsid w:val="00B40CB6"/>
    <w:rsid w:val="00B41222"/>
    <w:rsid w:val="00B41691"/>
    <w:rsid w:val="00B417D0"/>
    <w:rsid w:val="00B417F7"/>
    <w:rsid w:val="00B41992"/>
    <w:rsid w:val="00B41B77"/>
    <w:rsid w:val="00B41E61"/>
    <w:rsid w:val="00B41EE2"/>
    <w:rsid w:val="00B4216D"/>
    <w:rsid w:val="00B42584"/>
    <w:rsid w:val="00B4277F"/>
    <w:rsid w:val="00B428B8"/>
    <w:rsid w:val="00B42E8D"/>
    <w:rsid w:val="00B4354C"/>
    <w:rsid w:val="00B43B7C"/>
    <w:rsid w:val="00B43C26"/>
    <w:rsid w:val="00B43D1E"/>
    <w:rsid w:val="00B440EA"/>
    <w:rsid w:val="00B4419D"/>
    <w:rsid w:val="00B44E4C"/>
    <w:rsid w:val="00B45016"/>
    <w:rsid w:val="00B454AD"/>
    <w:rsid w:val="00B458C6"/>
    <w:rsid w:val="00B461D7"/>
    <w:rsid w:val="00B468DE"/>
    <w:rsid w:val="00B4722C"/>
    <w:rsid w:val="00B47B06"/>
    <w:rsid w:val="00B47D28"/>
    <w:rsid w:val="00B5049A"/>
    <w:rsid w:val="00B50559"/>
    <w:rsid w:val="00B509C2"/>
    <w:rsid w:val="00B50DDE"/>
    <w:rsid w:val="00B50FCD"/>
    <w:rsid w:val="00B511FF"/>
    <w:rsid w:val="00B5126A"/>
    <w:rsid w:val="00B51424"/>
    <w:rsid w:val="00B515E8"/>
    <w:rsid w:val="00B51698"/>
    <w:rsid w:val="00B516E2"/>
    <w:rsid w:val="00B51928"/>
    <w:rsid w:val="00B519A4"/>
    <w:rsid w:val="00B51CCB"/>
    <w:rsid w:val="00B526A4"/>
    <w:rsid w:val="00B52B94"/>
    <w:rsid w:val="00B52CBE"/>
    <w:rsid w:val="00B52E26"/>
    <w:rsid w:val="00B53054"/>
    <w:rsid w:val="00B53089"/>
    <w:rsid w:val="00B53210"/>
    <w:rsid w:val="00B5329E"/>
    <w:rsid w:val="00B53A5B"/>
    <w:rsid w:val="00B53D80"/>
    <w:rsid w:val="00B53DA5"/>
    <w:rsid w:val="00B54083"/>
    <w:rsid w:val="00B5408A"/>
    <w:rsid w:val="00B543AC"/>
    <w:rsid w:val="00B545D8"/>
    <w:rsid w:val="00B54624"/>
    <w:rsid w:val="00B546D0"/>
    <w:rsid w:val="00B54833"/>
    <w:rsid w:val="00B54895"/>
    <w:rsid w:val="00B54A2D"/>
    <w:rsid w:val="00B555A6"/>
    <w:rsid w:val="00B55920"/>
    <w:rsid w:val="00B55AAC"/>
    <w:rsid w:val="00B55B5E"/>
    <w:rsid w:val="00B55C93"/>
    <w:rsid w:val="00B55E07"/>
    <w:rsid w:val="00B55E44"/>
    <w:rsid w:val="00B56BF7"/>
    <w:rsid w:val="00B56C1D"/>
    <w:rsid w:val="00B56CBA"/>
    <w:rsid w:val="00B57144"/>
    <w:rsid w:val="00B5731A"/>
    <w:rsid w:val="00B57F3D"/>
    <w:rsid w:val="00B600AA"/>
    <w:rsid w:val="00B60315"/>
    <w:rsid w:val="00B607E1"/>
    <w:rsid w:val="00B60975"/>
    <w:rsid w:val="00B60BFC"/>
    <w:rsid w:val="00B60DC5"/>
    <w:rsid w:val="00B60EE3"/>
    <w:rsid w:val="00B61706"/>
    <w:rsid w:val="00B618C2"/>
    <w:rsid w:val="00B618D9"/>
    <w:rsid w:val="00B61981"/>
    <w:rsid w:val="00B619F3"/>
    <w:rsid w:val="00B61B2E"/>
    <w:rsid w:val="00B621E3"/>
    <w:rsid w:val="00B622CD"/>
    <w:rsid w:val="00B62594"/>
    <w:rsid w:val="00B62871"/>
    <w:rsid w:val="00B62A05"/>
    <w:rsid w:val="00B631AB"/>
    <w:rsid w:val="00B6334B"/>
    <w:rsid w:val="00B634E1"/>
    <w:rsid w:val="00B63859"/>
    <w:rsid w:val="00B63A78"/>
    <w:rsid w:val="00B63D89"/>
    <w:rsid w:val="00B63DC4"/>
    <w:rsid w:val="00B63EEA"/>
    <w:rsid w:val="00B6451B"/>
    <w:rsid w:val="00B64585"/>
    <w:rsid w:val="00B6476C"/>
    <w:rsid w:val="00B64EED"/>
    <w:rsid w:val="00B65344"/>
    <w:rsid w:val="00B654B4"/>
    <w:rsid w:val="00B655A2"/>
    <w:rsid w:val="00B65A41"/>
    <w:rsid w:val="00B65B7B"/>
    <w:rsid w:val="00B65F4E"/>
    <w:rsid w:val="00B661E9"/>
    <w:rsid w:val="00B665F2"/>
    <w:rsid w:val="00B66A48"/>
    <w:rsid w:val="00B66C4A"/>
    <w:rsid w:val="00B670F8"/>
    <w:rsid w:val="00B7010C"/>
    <w:rsid w:val="00B70129"/>
    <w:rsid w:val="00B70350"/>
    <w:rsid w:val="00B70636"/>
    <w:rsid w:val="00B707FB"/>
    <w:rsid w:val="00B70A33"/>
    <w:rsid w:val="00B70AF6"/>
    <w:rsid w:val="00B70CA9"/>
    <w:rsid w:val="00B70DA6"/>
    <w:rsid w:val="00B720DA"/>
    <w:rsid w:val="00B7226B"/>
    <w:rsid w:val="00B72377"/>
    <w:rsid w:val="00B7254F"/>
    <w:rsid w:val="00B72648"/>
    <w:rsid w:val="00B7299C"/>
    <w:rsid w:val="00B72CD0"/>
    <w:rsid w:val="00B73658"/>
    <w:rsid w:val="00B73855"/>
    <w:rsid w:val="00B73996"/>
    <w:rsid w:val="00B73AE5"/>
    <w:rsid w:val="00B73CDC"/>
    <w:rsid w:val="00B74607"/>
    <w:rsid w:val="00B75663"/>
    <w:rsid w:val="00B759D9"/>
    <w:rsid w:val="00B75AA0"/>
    <w:rsid w:val="00B75BDE"/>
    <w:rsid w:val="00B75D48"/>
    <w:rsid w:val="00B76243"/>
    <w:rsid w:val="00B7626A"/>
    <w:rsid w:val="00B769B9"/>
    <w:rsid w:val="00B772A2"/>
    <w:rsid w:val="00B77712"/>
    <w:rsid w:val="00B778F4"/>
    <w:rsid w:val="00B80074"/>
    <w:rsid w:val="00B80139"/>
    <w:rsid w:val="00B80969"/>
    <w:rsid w:val="00B80DF9"/>
    <w:rsid w:val="00B80FD4"/>
    <w:rsid w:val="00B80FE7"/>
    <w:rsid w:val="00B81179"/>
    <w:rsid w:val="00B8178D"/>
    <w:rsid w:val="00B81C1B"/>
    <w:rsid w:val="00B81D09"/>
    <w:rsid w:val="00B825DC"/>
    <w:rsid w:val="00B82F65"/>
    <w:rsid w:val="00B8301F"/>
    <w:rsid w:val="00B8305C"/>
    <w:rsid w:val="00B8326A"/>
    <w:rsid w:val="00B8427F"/>
    <w:rsid w:val="00B84319"/>
    <w:rsid w:val="00B843A7"/>
    <w:rsid w:val="00B84466"/>
    <w:rsid w:val="00B8480D"/>
    <w:rsid w:val="00B84965"/>
    <w:rsid w:val="00B849F3"/>
    <w:rsid w:val="00B84D4E"/>
    <w:rsid w:val="00B84EF1"/>
    <w:rsid w:val="00B85048"/>
    <w:rsid w:val="00B854DA"/>
    <w:rsid w:val="00B855AB"/>
    <w:rsid w:val="00B85A66"/>
    <w:rsid w:val="00B86365"/>
    <w:rsid w:val="00B86D77"/>
    <w:rsid w:val="00B86DFE"/>
    <w:rsid w:val="00B87308"/>
    <w:rsid w:val="00B87370"/>
    <w:rsid w:val="00B873D6"/>
    <w:rsid w:val="00B87686"/>
    <w:rsid w:val="00B8768A"/>
    <w:rsid w:val="00B8768C"/>
    <w:rsid w:val="00B877AC"/>
    <w:rsid w:val="00B87AF7"/>
    <w:rsid w:val="00B87AFD"/>
    <w:rsid w:val="00B902FD"/>
    <w:rsid w:val="00B90711"/>
    <w:rsid w:val="00B90E20"/>
    <w:rsid w:val="00B912BB"/>
    <w:rsid w:val="00B91B20"/>
    <w:rsid w:val="00B91BEF"/>
    <w:rsid w:val="00B91EBA"/>
    <w:rsid w:val="00B92C46"/>
    <w:rsid w:val="00B92D86"/>
    <w:rsid w:val="00B92E29"/>
    <w:rsid w:val="00B936C5"/>
    <w:rsid w:val="00B94463"/>
    <w:rsid w:val="00B94584"/>
    <w:rsid w:val="00B947F6"/>
    <w:rsid w:val="00B949F3"/>
    <w:rsid w:val="00B94D64"/>
    <w:rsid w:val="00B94D6C"/>
    <w:rsid w:val="00B95480"/>
    <w:rsid w:val="00B955A3"/>
    <w:rsid w:val="00B963BA"/>
    <w:rsid w:val="00B96662"/>
    <w:rsid w:val="00B967CB"/>
    <w:rsid w:val="00B96821"/>
    <w:rsid w:val="00B96A6E"/>
    <w:rsid w:val="00B9763F"/>
    <w:rsid w:val="00B97A01"/>
    <w:rsid w:val="00B97AF1"/>
    <w:rsid w:val="00B97BDA"/>
    <w:rsid w:val="00B97C59"/>
    <w:rsid w:val="00B97EF8"/>
    <w:rsid w:val="00B97F65"/>
    <w:rsid w:val="00B97F70"/>
    <w:rsid w:val="00BA0126"/>
    <w:rsid w:val="00BA03F1"/>
    <w:rsid w:val="00BA06D5"/>
    <w:rsid w:val="00BA0710"/>
    <w:rsid w:val="00BA1068"/>
    <w:rsid w:val="00BA10C9"/>
    <w:rsid w:val="00BA1309"/>
    <w:rsid w:val="00BA1412"/>
    <w:rsid w:val="00BA18EA"/>
    <w:rsid w:val="00BA1A33"/>
    <w:rsid w:val="00BA229B"/>
    <w:rsid w:val="00BA2544"/>
    <w:rsid w:val="00BA2C9D"/>
    <w:rsid w:val="00BA303D"/>
    <w:rsid w:val="00BA32E1"/>
    <w:rsid w:val="00BA3351"/>
    <w:rsid w:val="00BA33F5"/>
    <w:rsid w:val="00BA3BB5"/>
    <w:rsid w:val="00BA4363"/>
    <w:rsid w:val="00BA46B7"/>
    <w:rsid w:val="00BA4AE8"/>
    <w:rsid w:val="00BA4D6F"/>
    <w:rsid w:val="00BA4F43"/>
    <w:rsid w:val="00BA52D4"/>
    <w:rsid w:val="00BA5525"/>
    <w:rsid w:val="00BA6033"/>
    <w:rsid w:val="00BA6521"/>
    <w:rsid w:val="00BA6548"/>
    <w:rsid w:val="00BA695A"/>
    <w:rsid w:val="00BA6DA0"/>
    <w:rsid w:val="00BA6E8C"/>
    <w:rsid w:val="00BA7D94"/>
    <w:rsid w:val="00BB09DB"/>
    <w:rsid w:val="00BB0A7A"/>
    <w:rsid w:val="00BB0ACF"/>
    <w:rsid w:val="00BB0EE6"/>
    <w:rsid w:val="00BB1191"/>
    <w:rsid w:val="00BB15C9"/>
    <w:rsid w:val="00BB1EB7"/>
    <w:rsid w:val="00BB200C"/>
    <w:rsid w:val="00BB24D8"/>
    <w:rsid w:val="00BB28EC"/>
    <w:rsid w:val="00BB2FD0"/>
    <w:rsid w:val="00BB36D5"/>
    <w:rsid w:val="00BB3B16"/>
    <w:rsid w:val="00BB3EFF"/>
    <w:rsid w:val="00BB3FE8"/>
    <w:rsid w:val="00BB4014"/>
    <w:rsid w:val="00BB44A0"/>
    <w:rsid w:val="00BB4780"/>
    <w:rsid w:val="00BB580B"/>
    <w:rsid w:val="00BB5943"/>
    <w:rsid w:val="00BB5D9A"/>
    <w:rsid w:val="00BB60F8"/>
    <w:rsid w:val="00BB6318"/>
    <w:rsid w:val="00BB6388"/>
    <w:rsid w:val="00BB681A"/>
    <w:rsid w:val="00BB68CE"/>
    <w:rsid w:val="00BB6E30"/>
    <w:rsid w:val="00BB6EF3"/>
    <w:rsid w:val="00BB70DB"/>
    <w:rsid w:val="00BB7137"/>
    <w:rsid w:val="00BB73C5"/>
    <w:rsid w:val="00BB749A"/>
    <w:rsid w:val="00BB7683"/>
    <w:rsid w:val="00BB7790"/>
    <w:rsid w:val="00BB77F0"/>
    <w:rsid w:val="00BB7C44"/>
    <w:rsid w:val="00BB7FCE"/>
    <w:rsid w:val="00BC0184"/>
    <w:rsid w:val="00BC062A"/>
    <w:rsid w:val="00BC0BD1"/>
    <w:rsid w:val="00BC0F5E"/>
    <w:rsid w:val="00BC1460"/>
    <w:rsid w:val="00BC1962"/>
    <w:rsid w:val="00BC1D5D"/>
    <w:rsid w:val="00BC1D74"/>
    <w:rsid w:val="00BC1E48"/>
    <w:rsid w:val="00BC1E66"/>
    <w:rsid w:val="00BC1E8B"/>
    <w:rsid w:val="00BC2C92"/>
    <w:rsid w:val="00BC3135"/>
    <w:rsid w:val="00BC3762"/>
    <w:rsid w:val="00BC3E81"/>
    <w:rsid w:val="00BC42A4"/>
    <w:rsid w:val="00BC4564"/>
    <w:rsid w:val="00BC4674"/>
    <w:rsid w:val="00BC4737"/>
    <w:rsid w:val="00BC4958"/>
    <w:rsid w:val="00BC4C26"/>
    <w:rsid w:val="00BC576F"/>
    <w:rsid w:val="00BC596D"/>
    <w:rsid w:val="00BC660F"/>
    <w:rsid w:val="00BC6DA6"/>
    <w:rsid w:val="00BC7328"/>
    <w:rsid w:val="00BC7399"/>
    <w:rsid w:val="00BC74E2"/>
    <w:rsid w:val="00BC763A"/>
    <w:rsid w:val="00BC78A7"/>
    <w:rsid w:val="00BC797A"/>
    <w:rsid w:val="00BD05D4"/>
    <w:rsid w:val="00BD08FC"/>
    <w:rsid w:val="00BD0BDA"/>
    <w:rsid w:val="00BD1167"/>
    <w:rsid w:val="00BD140D"/>
    <w:rsid w:val="00BD1628"/>
    <w:rsid w:val="00BD1771"/>
    <w:rsid w:val="00BD1863"/>
    <w:rsid w:val="00BD1920"/>
    <w:rsid w:val="00BD1BF0"/>
    <w:rsid w:val="00BD1DAF"/>
    <w:rsid w:val="00BD20FA"/>
    <w:rsid w:val="00BD23BC"/>
    <w:rsid w:val="00BD252A"/>
    <w:rsid w:val="00BD27AC"/>
    <w:rsid w:val="00BD2807"/>
    <w:rsid w:val="00BD2F31"/>
    <w:rsid w:val="00BD4372"/>
    <w:rsid w:val="00BD4453"/>
    <w:rsid w:val="00BD499D"/>
    <w:rsid w:val="00BD4DA7"/>
    <w:rsid w:val="00BD5315"/>
    <w:rsid w:val="00BD578B"/>
    <w:rsid w:val="00BD6009"/>
    <w:rsid w:val="00BD6196"/>
    <w:rsid w:val="00BD6603"/>
    <w:rsid w:val="00BD68CC"/>
    <w:rsid w:val="00BD6C41"/>
    <w:rsid w:val="00BD6E51"/>
    <w:rsid w:val="00BD7529"/>
    <w:rsid w:val="00BD76D9"/>
    <w:rsid w:val="00BE01BA"/>
    <w:rsid w:val="00BE0ACD"/>
    <w:rsid w:val="00BE0AEA"/>
    <w:rsid w:val="00BE0E4E"/>
    <w:rsid w:val="00BE1282"/>
    <w:rsid w:val="00BE1724"/>
    <w:rsid w:val="00BE1801"/>
    <w:rsid w:val="00BE18AB"/>
    <w:rsid w:val="00BE193D"/>
    <w:rsid w:val="00BE2598"/>
    <w:rsid w:val="00BE2765"/>
    <w:rsid w:val="00BE2933"/>
    <w:rsid w:val="00BE3143"/>
    <w:rsid w:val="00BE316B"/>
    <w:rsid w:val="00BE321D"/>
    <w:rsid w:val="00BE334E"/>
    <w:rsid w:val="00BE340B"/>
    <w:rsid w:val="00BE344E"/>
    <w:rsid w:val="00BE3639"/>
    <w:rsid w:val="00BE36A0"/>
    <w:rsid w:val="00BE3798"/>
    <w:rsid w:val="00BE3A93"/>
    <w:rsid w:val="00BE3B15"/>
    <w:rsid w:val="00BE418E"/>
    <w:rsid w:val="00BE41D2"/>
    <w:rsid w:val="00BE4465"/>
    <w:rsid w:val="00BE4927"/>
    <w:rsid w:val="00BE4BCE"/>
    <w:rsid w:val="00BE4C7A"/>
    <w:rsid w:val="00BE4CA4"/>
    <w:rsid w:val="00BE4E48"/>
    <w:rsid w:val="00BE4E5C"/>
    <w:rsid w:val="00BE4EE1"/>
    <w:rsid w:val="00BE5261"/>
    <w:rsid w:val="00BE548E"/>
    <w:rsid w:val="00BE5617"/>
    <w:rsid w:val="00BE5772"/>
    <w:rsid w:val="00BE5F97"/>
    <w:rsid w:val="00BE60B3"/>
    <w:rsid w:val="00BE60E8"/>
    <w:rsid w:val="00BE69D9"/>
    <w:rsid w:val="00BE6C06"/>
    <w:rsid w:val="00BE6EEA"/>
    <w:rsid w:val="00BE7129"/>
    <w:rsid w:val="00BE714A"/>
    <w:rsid w:val="00BE72BC"/>
    <w:rsid w:val="00BF0562"/>
    <w:rsid w:val="00BF05A0"/>
    <w:rsid w:val="00BF0838"/>
    <w:rsid w:val="00BF0B19"/>
    <w:rsid w:val="00BF0CB3"/>
    <w:rsid w:val="00BF0D63"/>
    <w:rsid w:val="00BF1023"/>
    <w:rsid w:val="00BF10C0"/>
    <w:rsid w:val="00BF1327"/>
    <w:rsid w:val="00BF25EC"/>
    <w:rsid w:val="00BF2723"/>
    <w:rsid w:val="00BF27E2"/>
    <w:rsid w:val="00BF2859"/>
    <w:rsid w:val="00BF2928"/>
    <w:rsid w:val="00BF299B"/>
    <w:rsid w:val="00BF2C6E"/>
    <w:rsid w:val="00BF317F"/>
    <w:rsid w:val="00BF3451"/>
    <w:rsid w:val="00BF3DB2"/>
    <w:rsid w:val="00BF3DDC"/>
    <w:rsid w:val="00BF407D"/>
    <w:rsid w:val="00BF4757"/>
    <w:rsid w:val="00BF48D0"/>
    <w:rsid w:val="00BF499E"/>
    <w:rsid w:val="00BF4A7E"/>
    <w:rsid w:val="00BF4D76"/>
    <w:rsid w:val="00BF5B8C"/>
    <w:rsid w:val="00BF5E44"/>
    <w:rsid w:val="00BF62FC"/>
    <w:rsid w:val="00BF6F51"/>
    <w:rsid w:val="00BF7075"/>
    <w:rsid w:val="00BF7174"/>
    <w:rsid w:val="00BF74F6"/>
    <w:rsid w:val="00BF7B79"/>
    <w:rsid w:val="00C007D0"/>
    <w:rsid w:val="00C008B1"/>
    <w:rsid w:val="00C00B4D"/>
    <w:rsid w:val="00C00B6D"/>
    <w:rsid w:val="00C010F6"/>
    <w:rsid w:val="00C014E6"/>
    <w:rsid w:val="00C01527"/>
    <w:rsid w:val="00C018BF"/>
    <w:rsid w:val="00C018F8"/>
    <w:rsid w:val="00C01902"/>
    <w:rsid w:val="00C01B1E"/>
    <w:rsid w:val="00C01D46"/>
    <w:rsid w:val="00C02743"/>
    <w:rsid w:val="00C028EA"/>
    <w:rsid w:val="00C0295C"/>
    <w:rsid w:val="00C02E05"/>
    <w:rsid w:val="00C0322F"/>
    <w:rsid w:val="00C0440F"/>
    <w:rsid w:val="00C04C69"/>
    <w:rsid w:val="00C05339"/>
    <w:rsid w:val="00C054FA"/>
    <w:rsid w:val="00C0598F"/>
    <w:rsid w:val="00C05AD8"/>
    <w:rsid w:val="00C05D2A"/>
    <w:rsid w:val="00C05E54"/>
    <w:rsid w:val="00C05F6C"/>
    <w:rsid w:val="00C06316"/>
    <w:rsid w:val="00C06388"/>
    <w:rsid w:val="00C0661A"/>
    <w:rsid w:val="00C06758"/>
    <w:rsid w:val="00C06A1A"/>
    <w:rsid w:val="00C06A6F"/>
    <w:rsid w:val="00C06B70"/>
    <w:rsid w:val="00C072C3"/>
    <w:rsid w:val="00C0759F"/>
    <w:rsid w:val="00C0768F"/>
    <w:rsid w:val="00C0788A"/>
    <w:rsid w:val="00C07935"/>
    <w:rsid w:val="00C07BF1"/>
    <w:rsid w:val="00C07BFE"/>
    <w:rsid w:val="00C07DAC"/>
    <w:rsid w:val="00C07DDC"/>
    <w:rsid w:val="00C10533"/>
    <w:rsid w:val="00C1098F"/>
    <w:rsid w:val="00C10AAD"/>
    <w:rsid w:val="00C10FDF"/>
    <w:rsid w:val="00C11518"/>
    <w:rsid w:val="00C116A5"/>
    <w:rsid w:val="00C116F4"/>
    <w:rsid w:val="00C11E8C"/>
    <w:rsid w:val="00C12241"/>
    <w:rsid w:val="00C12E54"/>
    <w:rsid w:val="00C12F6E"/>
    <w:rsid w:val="00C13534"/>
    <w:rsid w:val="00C1362C"/>
    <w:rsid w:val="00C13C5E"/>
    <w:rsid w:val="00C13CE6"/>
    <w:rsid w:val="00C13D93"/>
    <w:rsid w:val="00C14587"/>
    <w:rsid w:val="00C149B0"/>
    <w:rsid w:val="00C14A1C"/>
    <w:rsid w:val="00C14A3A"/>
    <w:rsid w:val="00C14E62"/>
    <w:rsid w:val="00C152A5"/>
    <w:rsid w:val="00C15EAE"/>
    <w:rsid w:val="00C16522"/>
    <w:rsid w:val="00C166FE"/>
    <w:rsid w:val="00C168CF"/>
    <w:rsid w:val="00C171BB"/>
    <w:rsid w:val="00C1798B"/>
    <w:rsid w:val="00C17A15"/>
    <w:rsid w:val="00C17B32"/>
    <w:rsid w:val="00C200BE"/>
    <w:rsid w:val="00C20966"/>
    <w:rsid w:val="00C20B64"/>
    <w:rsid w:val="00C21662"/>
    <w:rsid w:val="00C217AB"/>
    <w:rsid w:val="00C218A6"/>
    <w:rsid w:val="00C2190B"/>
    <w:rsid w:val="00C21AE9"/>
    <w:rsid w:val="00C21B52"/>
    <w:rsid w:val="00C21B72"/>
    <w:rsid w:val="00C21BE3"/>
    <w:rsid w:val="00C22105"/>
    <w:rsid w:val="00C22288"/>
    <w:rsid w:val="00C222FD"/>
    <w:rsid w:val="00C2268F"/>
    <w:rsid w:val="00C226AE"/>
    <w:rsid w:val="00C22922"/>
    <w:rsid w:val="00C22FAF"/>
    <w:rsid w:val="00C23199"/>
    <w:rsid w:val="00C234A0"/>
    <w:rsid w:val="00C23A00"/>
    <w:rsid w:val="00C23E14"/>
    <w:rsid w:val="00C240DE"/>
    <w:rsid w:val="00C24B7D"/>
    <w:rsid w:val="00C250B9"/>
    <w:rsid w:val="00C2513F"/>
    <w:rsid w:val="00C2527F"/>
    <w:rsid w:val="00C25906"/>
    <w:rsid w:val="00C2595E"/>
    <w:rsid w:val="00C25BE2"/>
    <w:rsid w:val="00C263DF"/>
    <w:rsid w:val="00C2687F"/>
    <w:rsid w:val="00C26D49"/>
    <w:rsid w:val="00C26D82"/>
    <w:rsid w:val="00C27555"/>
    <w:rsid w:val="00C279BD"/>
    <w:rsid w:val="00C27C3A"/>
    <w:rsid w:val="00C30602"/>
    <w:rsid w:val="00C3094B"/>
    <w:rsid w:val="00C30A9E"/>
    <w:rsid w:val="00C30AB9"/>
    <w:rsid w:val="00C30CA8"/>
    <w:rsid w:val="00C3105E"/>
    <w:rsid w:val="00C319E0"/>
    <w:rsid w:val="00C321AA"/>
    <w:rsid w:val="00C32415"/>
    <w:rsid w:val="00C32545"/>
    <w:rsid w:val="00C326F6"/>
    <w:rsid w:val="00C32FC5"/>
    <w:rsid w:val="00C33084"/>
    <w:rsid w:val="00C3332F"/>
    <w:rsid w:val="00C3353F"/>
    <w:rsid w:val="00C336ED"/>
    <w:rsid w:val="00C34554"/>
    <w:rsid w:val="00C349C4"/>
    <w:rsid w:val="00C34A6B"/>
    <w:rsid w:val="00C34CBB"/>
    <w:rsid w:val="00C34D6A"/>
    <w:rsid w:val="00C34DE5"/>
    <w:rsid w:val="00C34E2B"/>
    <w:rsid w:val="00C351E5"/>
    <w:rsid w:val="00C35258"/>
    <w:rsid w:val="00C3538E"/>
    <w:rsid w:val="00C3548F"/>
    <w:rsid w:val="00C35677"/>
    <w:rsid w:val="00C3567D"/>
    <w:rsid w:val="00C35A53"/>
    <w:rsid w:val="00C35C84"/>
    <w:rsid w:val="00C36761"/>
    <w:rsid w:val="00C36CC4"/>
    <w:rsid w:val="00C36E21"/>
    <w:rsid w:val="00C36F86"/>
    <w:rsid w:val="00C36FF7"/>
    <w:rsid w:val="00C37060"/>
    <w:rsid w:val="00C372D3"/>
    <w:rsid w:val="00C378AD"/>
    <w:rsid w:val="00C3799D"/>
    <w:rsid w:val="00C37BDC"/>
    <w:rsid w:val="00C401F1"/>
    <w:rsid w:val="00C4036F"/>
    <w:rsid w:val="00C40A7D"/>
    <w:rsid w:val="00C41229"/>
    <w:rsid w:val="00C412B9"/>
    <w:rsid w:val="00C418F4"/>
    <w:rsid w:val="00C419C4"/>
    <w:rsid w:val="00C41B94"/>
    <w:rsid w:val="00C41C2B"/>
    <w:rsid w:val="00C41F5A"/>
    <w:rsid w:val="00C42DAF"/>
    <w:rsid w:val="00C43103"/>
    <w:rsid w:val="00C43EB0"/>
    <w:rsid w:val="00C44193"/>
    <w:rsid w:val="00C4451A"/>
    <w:rsid w:val="00C4476E"/>
    <w:rsid w:val="00C448DD"/>
    <w:rsid w:val="00C44EDD"/>
    <w:rsid w:val="00C46132"/>
    <w:rsid w:val="00C46301"/>
    <w:rsid w:val="00C4640B"/>
    <w:rsid w:val="00C46718"/>
    <w:rsid w:val="00C47C28"/>
    <w:rsid w:val="00C47DA4"/>
    <w:rsid w:val="00C47F68"/>
    <w:rsid w:val="00C50188"/>
    <w:rsid w:val="00C50423"/>
    <w:rsid w:val="00C50438"/>
    <w:rsid w:val="00C507AA"/>
    <w:rsid w:val="00C5083B"/>
    <w:rsid w:val="00C50A75"/>
    <w:rsid w:val="00C50F2E"/>
    <w:rsid w:val="00C51C15"/>
    <w:rsid w:val="00C51FC1"/>
    <w:rsid w:val="00C52665"/>
    <w:rsid w:val="00C5295B"/>
    <w:rsid w:val="00C52D9B"/>
    <w:rsid w:val="00C53580"/>
    <w:rsid w:val="00C536AD"/>
    <w:rsid w:val="00C538A1"/>
    <w:rsid w:val="00C539A4"/>
    <w:rsid w:val="00C53F53"/>
    <w:rsid w:val="00C53F6A"/>
    <w:rsid w:val="00C5421E"/>
    <w:rsid w:val="00C542F1"/>
    <w:rsid w:val="00C543B9"/>
    <w:rsid w:val="00C54652"/>
    <w:rsid w:val="00C549EA"/>
    <w:rsid w:val="00C54A05"/>
    <w:rsid w:val="00C54C57"/>
    <w:rsid w:val="00C54F39"/>
    <w:rsid w:val="00C54F7A"/>
    <w:rsid w:val="00C55566"/>
    <w:rsid w:val="00C55755"/>
    <w:rsid w:val="00C55A1F"/>
    <w:rsid w:val="00C55D2B"/>
    <w:rsid w:val="00C55E74"/>
    <w:rsid w:val="00C562D4"/>
    <w:rsid w:val="00C564AD"/>
    <w:rsid w:val="00C56A08"/>
    <w:rsid w:val="00C56C5E"/>
    <w:rsid w:val="00C56E90"/>
    <w:rsid w:val="00C56FF6"/>
    <w:rsid w:val="00C57024"/>
    <w:rsid w:val="00C572DA"/>
    <w:rsid w:val="00C573C7"/>
    <w:rsid w:val="00C5751C"/>
    <w:rsid w:val="00C57A11"/>
    <w:rsid w:val="00C57F41"/>
    <w:rsid w:val="00C60B1E"/>
    <w:rsid w:val="00C60FEF"/>
    <w:rsid w:val="00C6160F"/>
    <w:rsid w:val="00C61891"/>
    <w:rsid w:val="00C61FCF"/>
    <w:rsid w:val="00C62589"/>
    <w:rsid w:val="00C630A8"/>
    <w:rsid w:val="00C631CB"/>
    <w:rsid w:val="00C632CE"/>
    <w:rsid w:val="00C63957"/>
    <w:rsid w:val="00C63A8C"/>
    <w:rsid w:val="00C63BE2"/>
    <w:rsid w:val="00C640B1"/>
    <w:rsid w:val="00C64225"/>
    <w:rsid w:val="00C64A10"/>
    <w:rsid w:val="00C64B13"/>
    <w:rsid w:val="00C651EE"/>
    <w:rsid w:val="00C658A0"/>
    <w:rsid w:val="00C65A4F"/>
    <w:rsid w:val="00C65C4D"/>
    <w:rsid w:val="00C65C94"/>
    <w:rsid w:val="00C6687D"/>
    <w:rsid w:val="00C66B76"/>
    <w:rsid w:val="00C66FC0"/>
    <w:rsid w:val="00C676F6"/>
    <w:rsid w:val="00C677C4"/>
    <w:rsid w:val="00C678A4"/>
    <w:rsid w:val="00C67A11"/>
    <w:rsid w:val="00C70101"/>
    <w:rsid w:val="00C70255"/>
    <w:rsid w:val="00C70340"/>
    <w:rsid w:val="00C70371"/>
    <w:rsid w:val="00C706B8"/>
    <w:rsid w:val="00C711B7"/>
    <w:rsid w:val="00C71252"/>
    <w:rsid w:val="00C71422"/>
    <w:rsid w:val="00C71592"/>
    <w:rsid w:val="00C7164F"/>
    <w:rsid w:val="00C71BB3"/>
    <w:rsid w:val="00C71C9D"/>
    <w:rsid w:val="00C71D66"/>
    <w:rsid w:val="00C7232F"/>
    <w:rsid w:val="00C72610"/>
    <w:rsid w:val="00C72CA2"/>
    <w:rsid w:val="00C72D51"/>
    <w:rsid w:val="00C72E3B"/>
    <w:rsid w:val="00C7317A"/>
    <w:rsid w:val="00C73A7F"/>
    <w:rsid w:val="00C73FA3"/>
    <w:rsid w:val="00C73FC6"/>
    <w:rsid w:val="00C74032"/>
    <w:rsid w:val="00C7440B"/>
    <w:rsid w:val="00C7459A"/>
    <w:rsid w:val="00C74A34"/>
    <w:rsid w:val="00C74A51"/>
    <w:rsid w:val="00C74BB8"/>
    <w:rsid w:val="00C7543D"/>
    <w:rsid w:val="00C7563C"/>
    <w:rsid w:val="00C75A74"/>
    <w:rsid w:val="00C76315"/>
    <w:rsid w:val="00C7660E"/>
    <w:rsid w:val="00C766A7"/>
    <w:rsid w:val="00C7679C"/>
    <w:rsid w:val="00C76CA6"/>
    <w:rsid w:val="00C76E5B"/>
    <w:rsid w:val="00C77170"/>
    <w:rsid w:val="00C77DA9"/>
    <w:rsid w:val="00C803FC"/>
    <w:rsid w:val="00C805A8"/>
    <w:rsid w:val="00C806F0"/>
    <w:rsid w:val="00C80B11"/>
    <w:rsid w:val="00C810EC"/>
    <w:rsid w:val="00C81223"/>
    <w:rsid w:val="00C81A08"/>
    <w:rsid w:val="00C820BB"/>
    <w:rsid w:val="00C824D6"/>
    <w:rsid w:val="00C82553"/>
    <w:rsid w:val="00C82EF6"/>
    <w:rsid w:val="00C82F49"/>
    <w:rsid w:val="00C83285"/>
    <w:rsid w:val="00C83B6E"/>
    <w:rsid w:val="00C83DE7"/>
    <w:rsid w:val="00C83F26"/>
    <w:rsid w:val="00C84313"/>
    <w:rsid w:val="00C8459B"/>
    <w:rsid w:val="00C84628"/>
    <w:rsid w:val="00C846E8"/>
    <w:rsid w:val="00C84C9B"/>
    <w:rsid w:val="00C85344"/>
    <w:rsid w:val="00C862BC"/>
    <w:rsid w:val="00C86378"/>
    <w:rsid w:val="00C8653B"/>
    <w:rsid w:val="00C86D5A"/>
    <w:rsid w:val="00C86DBB"/>
    <w:rsid w:val="00C86E2B"/>
    <w:rsid w:val="00C8744C"/>
    <w:rsid w:val="00C8751D"/>
    <w:rsid w:val="00C876C2"/>
    <w:rsid w:val="00C87883"/>
    <w:rsid w:val="00C87A40"/>
    <w:rsid w:val="00C9010E"/>
    <w:rsid w:val="00C909DC"/>
    <w:rsid w:val="00C90AC0"/>
    <w:rsid w:val="00C90D1D"/>
    <w:rsid w:val="00C911E0"/>
    <w:rsid w:val="00C913BC"/>
    <w:rsid w:val="00C91D31"/>
    <w:rsid w:val="00C9210C"/>
    <w:rsid w:val="00C92338"/>
    <w:rsid w:val="00C92626"/>
    <w:rsid w:val="00C9273E"/>
    <w:rsid w:val="00C92903"/>
    <w:rsid w:val="00C92987"/>
    <w:rsid w:val="00C92ACE"/>
    <w:rsid w:val="00C9301B"/>
    <w:rsid w:val="00C9310C"/>
    <w:rsid w:val="00C9337E"/>
    <w:rsid w:val="00C934AC"/>
    <w:rsid w:val="00C935FE"/>
    <w:rsid w:val="00C9361D"/>
    <w:rsid w:val="00C94256"/>
    <w:rsid w:val="00C9451B"/>
    <w:rsid w:val="00C947FA"/>
    <w:rsid w:val="00C948FE"/>
    <w:rsid w:val="00C949BB"/>
    <w:rsid w:val="00C94A63"/>
    <w:rsid w:val="00C94C26"/>
    <w:rsid w:val="00C94D95"/>
    <w:rsid w:val="00C94E14"/>
    <w:rsid w:val="00C958DC"/>
    <w:rsid w:val="00C96903"/>
    <w:rsid w:val="00C96921"/>
    <w:rsid w:val="00C969A3"/>
    <w:rsid w:val="00C97167"/>
    <w:rsid w:val="00C977C6"/>
    <w:rsid w:val="00C97A15"/>
    <w:rsid w:val="00C97FBB"/>
    <w:rsid w:val="00CA08A3"/>
    <w:rsid w:val="00CA1789"/>
    <w:rsid w:val="00CA1BDB"/>
    <w:rsid w:val="00CA1EED"/>
    <w:rsid w:val="00CA234A"/>
    <w:rsid w:val="00CA26A4"/>
    <w:rsid w:val="00CA2A9F"/>
    <w:rsid w:val="00CA2CE8"/>
    <w:rsid w:val="00CA2DCB"/>
    <w:rsid w:val="00CA3207"/>
    <w:rsid w:val="00CA3219"/>
    <w:rsid w:val="00CA3238"/>
    <w:rsid w:val="00CA3815"/>
    <w:rsid w:val="00CA39EA"/>
    <w:rsid w:val="00CA408F"/>
    <w:rsid w:val="00CA4209"/>
    <w:rsid w:val="00CA46E1"/>
    <w:rsid w:val="00CA4AA0"/>
    <w:rsid w:val="00CA4FB6"/>
    <w:rsid w:val="00CA57EF"/>
    <w:rsid w:val="00CA58EF"/>
    <w:rsid w:val="00CA5C12"/>
    <w:rsid w:val="00CA5E3F"/>
    <w:rsid w:val="00CA5FEA"/>
    <w:rsid w:val="00CA61D3"/>
    <w:rsid w:val="00CA6231"/>
    <w:rsid w:val="00CA67AF"/>
    <w:rsid w:val="00CA67FD"/>
    <w:rsid w:val="00CA6A7B"/>
    <w:rsid w:val="00CA70B6"/>
    <w:rsid w:val="00CA7633"/>
    <w:rsid w:val="00CA7977"/>
    <w:rsid w:val="00CA7EDA"/>
    <w:rsid w:val="00CA7FA1"/>
    <w:rsid w:val="00CA7FC6"/>
    <w:rsid w:val="00CB06E3"/>
    <w:rsid w:val="00CB08AE"/>
    <w:rsid w:val="00CB093B"/>
    <w:rsid w:val="00CB0A3E"/>
    <w:rsid w:val="00CB0ED5"/>
    <w:rsid w:val="00CB100D"/>
    <w:rsid w:val="00CB1229"/>
    <w:rsid w:val="00CB1F69"/>
    <w:rsid w:val="00CB241B"/>
    <w:rsid w:val="00CB289D"/>
    <w:rsid w:val="00CB29A6"/>
    <w:rsid w:val="00CB2A92"/>
    <w:rsid w:val="00CB3B70"/>
    <w:rsid w:val="00CB40C3"/>
    <w:rsid w:val="00CB4354"/>
    <w:rsid w:val="00CB4660"/>
    <w:rsid w:val="00CB4854"/>
    <w:rsid w:val="00CB4B88"/>
    <w:rsid w:val="00CB4E19"/>
    <w:rsid w:val="00CB4EFA"/>
    <w:rsid w:val="00CB52AE"/>
    <w:rsid w:val="00CB52E5"/>
    <w:rsid w:val="00CB5654"/>
    <w:rsid w:val="00CB5902"/>
    <w:rsid w:val="00CB590E"/>
    <w:rsid w:val="00CB5A2C"/>
    <w:rsid w:val="00CB5CDE"/>
    <w:rsid w:val="00CB5E9F"/>
    <w:rsid w:val="00CB619F"/>
    <w:rsid w:val="00CB63EF"/>
    <w:rsid w:val="00CB6E28"/>
    <w:rsid w:val="00CB71BA"/>
    <w:rsid w:val="00CB725C"/>
    <w:rsid w:val="00CB73A0"/>
    <w:rsid w:val="00CB78D1"/>
    <w:rsid w:val="00CB7A81"/>
    <w:rsid w:val="00CB7C14"/>
    <w:rsid w:val="00CB7C90"/>
    <w:rsid w:val="00CB7FD6"/>
    <w:rsid w:val="00CC02EB"/>
    <w:rsid w:val="00CC0AEF"/>
    <w:rsid w:val="00CC0B0C"/>
    <w:rsid w:val="00CC0BA5"/>
    <w:rsid w:val="00CC0C0A"/>
    <w:rsid w:val="00CC0DAD"/>
    <w:rsid w:val="00CC157B"/>
    <w:rsid w:val="00CC1660"/>
    <w:rsid w:val="00CC1D94"/>
    <w:rsid w:val="00CC1DCF"/>
    <w:rsid w:val="00CC1FEC"/>
    <w:rsid w:val="00CC24A3"/>
    <w:rsid w:val="00CC26B2"/>
    <w:rsid w:val="00CC29CC"/>
    <w:rsid w:val="00CC2F16"/>
    <w:rsid w:val="00CC2F26"/>
    <w:rsid w:val="00CC321C"/>
    <w:rsid w:val="00CC3420"/>
    <w:rsid w:val="00CC3587"/>
    <w:rsid w:val="00CC3637"/>
    <w:rsid w:val="00CC3D02"/>
    <w:rsid w:val="00CC3FF3"/>
    <w:rsid w:val="00CC4436"/>
    <w:rsid w:val="00CC449E"/>
    <w:rsid w:val="00CC4561"/>
    <w:rsid w:val="00CC4B08"/>
    <w:rsid w:val="00CC4FE3"/>
    <w:rsid w:val="00CC5226"/>
    <w:rsid w:val="00CC53A4"/>
    <w:rsid w:val="00CC5905"/>
    <w:rsid w:val="00CC6418"/>
    <w:rsid w:val="00CC66B5"/>
    <w:rsid w:val="00CC6AED"/>
    <w:rsid w:val="00CC7220"/>
    <w:rsid w:val="00CC7241"/>
    <w:rsid w:val="00CC7C87"/>
    <w:rsid w:val="00CC7E29"/>
    <w:rsid w:val="00CC7F1E"/>
    <w:rsid w:val="00CD058E"/>
    <w:rsid w:val="00CD072C"/>
    <w:rsid w:val="00CD1158"/>
    <w:rsid w:val="00CD182B"/>
    <w:rsid w:val="00CD1BA6"/>
    <w:rsid w:val="00CD1E1C"/>
    <w:rsid w:val="00CD1E70"/>
    <w:rsid w:val="00CD2289"/>
    <w:rsid w:val="00CD269F"/>
    <w:rsid w:val="00CD2B30"/>
    <w:rsid w:val="00CD3393"/>
    <w:rsid w:val="00CD33E8"/>
    <w:rsid w:val="00CD351F"/>
    <w:rsid w:val="00CD3C09"/>
    <w:rsid w:val="00CD4180"/>
    <w:rsid w:val="00CD437B"/>
    <w:rsid w:val="00CD467E"/>
    <w:rsid w:val="00CD4726"/>
    <w:rsid w:val="00CD4BA0"/>
    <w:rsid w:val="00CD574C"/>
    <w:rsid w:val="00CD589F"/>
    <w:rsid w:val="00CD5B16"/>
    <w:rsid w:val="00CD5C39"/>
    <w:rsid w:val="00CD5EF0"/>
    <w:rsid w:val="00CD62EC"/>
    <w:rsid w:val="00CD6742"/>
    <w:rsid w:val="00CD77A8"/>
    <w:rsid w:val="00CD7814"/>
    <w:rsid w:val="00CD7C3F"/>
    <w:rsid w:val="00CD7C6E"/>
    <w:rsid w:val="00CE0097"/>
    <w:rsid w:val="00CE045B"/>
    <w:rsid w:val="00CE0B9A"/>
    <w:rsid w:val="00CE0F4B"/>
    <w:rsid w:val="00CE113E"/>
    <w:rsid w:val="00CE1738"/>
    <w:rsid w:val="00CE200E"/>
    <w:rsid w:val="00CE2527"/>
    <w:rsid w:val="00CE292F"/>
    <w:rsid w:val="00CE2961"/>
    <w:rsid w:val="00CE2C41"/>
    <w:rsid w:val="00CE3470"/>
    <w:rsid w:val="00CE34FF"/>
    <w:rsid w:val="00CE36DF"/>
    <w:rsid w:val="00CE39D9"/>
    <w:rsid w:val="00CE47A3"/>
    <w:rsid w:val="00CE49EF"/>
    <w:rsid w:val="00CE4B0D"/>
    <w:rsid w:val="00CE5027"/>
    <w:rsid w:val="00CE51FF"/>
    <w:rsid w:val="00CE5262"/>
    <w:rsid w:val="00CE52A3"/>
    <w:rsid w:val="00CE533C"/>
    <w:rsid w:val="00CE5A71"/>
    <w:rsid w:val="00CE6424"/>
    <w:rsid w:val="00CE64C6"/>
    <w:rsid w:val="00CE6828"/>
    <w:rsid w:val="00CE7456"/>
    <w:rsid w:val="00CE7F1B"/>
    <w:rsid w:val="00CE7F36"/>
    <w:rsid w:val="00CF00EB"/>
    <w:rsid w:val="00CF0105"/>
    <w:rsid w:val="00CF04F1"/>
    <w:rsid w:val="00CF0B70"/>
    <w:rsid w:val="00CF0CB4"/>
    <w:rsid w:val="00CF25AB"/>
    <w:rsid w:val="00CF2862"/>
    <w:rsid w:val="00CF2A7E"/>
    <w:rsid w:val="00CF2EDF"/>
    <w:rsid w:val="00CF3169"/>
    <w:rsid w:val="00CF32A0"/>
    <w:rsid w:val="00CF3360"/>
    <w:rsid w:val="00CF3751"/>
    <w:rsid w:val="00CF3D06"/>
    <w:rsid w:val="00CF4319"/>
    <w:rsid w:val="00CF4364"/>
    <w:rsid w:val="00CF44B7"/>
    <w:rsid w:val="00CF4A23"/>
    <w:rsid w:val="00CF5527"/>
    <w:rsid w:val="00CF55DA"/>
    <w:rsid w:val="00CF58F3"/>
    <w:rsid w:val="00CF5A0E"/>
    <w:rsid w:val="00CF5F46"/>
    <w:rsid w:val="00CF66A0"/>
    <w:rsid w:val="00CF6CCB"/>
    <w:rsid w:val="00CF6CF4"/>
    <w:rsid w:val="00CF6D44"/>
    <w:rsid w:val="00CF6D53"/>
    <w:rsid w:val="00CF702E"/>
    <w:rsid w:val="00CF7582"/>
    <w:rsid w:val="00CF7A1A"/>
    <w:rsid w:val="00CF7B45"/>
    <w:rsid w:val="00D0044C"/>
    <w:rsid w:val="00D00B55"/>
    <w:rsid w:val="00D00C80"/>
    <w:rsid w:val="00D00E5D"/>
    <w:rsid w:val="00D00F5E"/>
    <w:rsid w:val="00D0101D"/>
    <w:rsid w:val="00D010CE"/>
    <w:rsid w:val="00D0118A"/>
    <w:rsid w:val="00D0127E"/>
    <w:rsid w:val="00D015D7"/>
    <w:rsid w:val="00D01965"/>
    <w:rsid w:val="00D01BF0"/>
    <w:rsid w:val="00D01D3B"/>
    <w:rsid w:val="00D0255D"/>
    <w:rsid w:val="00D027A9"/>
    <w:rsid w:val="00D034F5"/>
    <w:rsid w:val="00D0357F"/>
    <w:rsid w:val="00D036C3"/>
    <w:rsid w:val="00D03976"/>
    <w:rsid w:val="00D03B77"/>
    <w:rsid w:val="00D03CA9"/>
    <w:rsid w:val="00D03CB5"/>
    <w:rsid w:val="00D03CFF"/>
    <w:rsid w:val="00D03EA5"/>
    <w:rsid w:val="00D044D1"/>
    <w:rsid w:val="00D04A94"/>
    <w:rsid w:val="00D04ED2"/>
    <w:rsid w:val="00D04FA1"/>
    <w:rsid w:val="00D05169"/>
    <w:rsid w:val="00D0516F"/>
    <w:rsid w:val="00D05394"/>
    <w:rsid w:val="00D05540"/>
    <w:rsid w:val="00D05D64"/>
    <w:rsid w:val="00D066D9"/>
    <w:rsid w:val="00D06E11"/>
    <w:rsid w:val="00D06F76"/>
    <w:rsid w:val="00D07331"/>
    <w:rsid w:val="00D077B4"/>
    <w:rsid w:val="00D07BB6"/>
    <w:rsid w:val="00D07DB2"/>
    <w:rsid w:val="00D1033D"/>
    <w:rsid w:val="00D10779"/>
    <w:rsid w:val="00D10F07"/>
    <w:rsid w:val="00D114B3"/>
    <w:rsid w:val="00D11550"/>
    <w:rsid w:val="00D118F6"/>
    <w:rsid w:val="00D11BFC"/>
    <w:rsid w:val="00D124F9"/>
    <w:rsid w:val="00D13680"/>
    <w:rsid w:val="00D137E7"/>
    <w:rsid w:val="00D13888"/>
    <w:rsid w:val="00D14086"/>
    <w:rsid w:val="00D14518"/>
    <w:rsid w:val="00D14543"/>
    <w:rsid w:val="00D1480F"/>
    <w:rsid w:val="00D148D9"/>
    <w:rsid w:val="00D14AD5"/>
    <w:rsid w:val="00D153F1"/>
    <w:rsid w:val="00D1561B"/>
    <w:rsid w:val="00D158A3"/>
    <w:rsid w:val="00D15F9A"/>
    <w:rsid w:val="00D1627B"/>
    <w:rsid w:val="00D16425"/>
    <w:rsid w:val="00D1675C"/>
    <w:rsid w:val="00D1676E"/>
    <w:rsid w:val="00D16A5B"/>
    <w:rsid w:val="00D16B0E"/>
    <w:rsid w:val="00D1706F"/>
    <w:rsid w:val="00D171CC"/>
    <w:rsid w:val="00D174F3"/>
    <w:rsid w:val="00D17BE8"/>
    <w:rsid w:val="00D17CEB"/>
    <w:rsid w:val="00D20242"/>
    <w:rsid w:val="00D20AE4"/>
    <w:rsid w:val="00D20FC8"/>
    <w:rsid w:val="00D211F1"/>
    <w:rsid w:val="00D217D0"/>
    <w:rsid w:val="00D220B9"/>
    <w:rsid w:val="00D22967"/>
    <w:rsid w:val="00D22A5C"/>
    <w:rsid w:val="00D22AE0"/>
    <w:rsid w:val="00D22AEC"/>
    <w:rsid w:val="00D23048"/>
    <w:rsid w:val="00D234D9"/>
    <w:rsid w:val="00D237EF"/>
    <w:rsid w:val="00D23AD9"/>
    <w:rsid w:val="00D2417E"/>
    <w:rsid w:val="00D242D0"/>
    <w:rsid w:val="00D24C67"/>
    <w:rsid w:val="00D24DEE"/>
    <w:rsid w:val="00D2569F"/>
    <w:rsid w:val="00D2579D"/>
    <w:rsid w:val="00D25E6E"/>
    <w:rsid w:val="00D26327"/>
    <w:rsid w:val="00D268E8"/>
    <w:rsid w:val="00D26A1B"/>
    <w:rsid w:val="00D26D96"/>
    <w:rsid w:val="00D270E1"/>
    <w:rsid w:val="00D27167"/>
    <w:rsid w:val="00D274B5"/>
    <w:rsid w:val="00D27856"/>
    <w:rsid w:val="00D27B11"/>
    <w:rsid w:val="00D27C90"/>
    <w:rsid w:val="00D27CC1"/>
    <w:rsid w:val="00D27D38"/>
    <w:rsid w:val="00D27EB3"/>
    <w:rsid w:val="00D27ED2"/>
    <w:rsid w:val="00D301F1"/>
    <w:rsid w:val="00D30225"/>
    <w:rsid w:val="00D303DA"/>
    <w:rsid w:val="00D304B2"/>
    <w:rsid w:val="00D30C72"/>
    <w:rsid w:val="00D31507"/>
    <w:rsid w:val="00D3152C"/>
    <w:rsid w:val="00D31679"/>
    <w:rsid w:val="00D31A15"/>
    <w:rsid w:val="00D31DFD"/>
    <w:rsid w:val="00D32AB5"/>
    <w:rsid w:val="00D32C36"/>
    <w:rsid w:val="00D32FDE"/>
    <w:rsid w:val="00D33165"/>
    <w:rsid w:val="00D33355"/>
    <w:rsid w:val="00D33599"/>
    <w:rsid w:val="00D33AB1"/>
    <w:rsid w:val="00D34721"/>
    <w:rsid w:val="00D34E0C"/>
    <w:rsid w:val="00D34E73"/>
    <w:rsid w:val="00D34F8A"/>
    <w:rsid w:val="00D35895"/>
    <w:rsid w:val="00D35AEA"/>
    <w:rsid w:val="00D36533"/>
    <w:rsid w:val="00D368F3"/>
    <w:rsid w:val="00D37444"/>
    <w:rsid w:val="00D3779C"/>
    <w:rsid w:val="00D37D7B"/>
    <w:rsid w:val="00D37E6F"/>
    <w:rsid w:val="00D4023A"/>
    <w:rsid w:val="00D40478"/>
    <w:rsid w:val="00D405E7"/>
    <w:rsid w:val="00D40675"/>
    <w:rsid w:val="00D40A49"/>
    <w:rsid w:val="00D40B62"/>
    <w:rsid w:val="00D40D4D"/>
    <w:rsid w:val="00D412DE"/>
    <w:rsid w:val="00D41625"/>
    <w:rsid w:val="00D4197F"/>
    <w:rsid w:val="00D41ED2"/>
    <w:rsid w:val="00D429B0"/>
    <w:rsid w:val="00D436A0"/>
    <w:rsid w:val="00D4395B"/>
    <w:rsid w:val="00D43B01"/>
    <w:rsid w:val="00D43EF9"/>
    <w:rsid w:val="00D43FB6"/>
    <w:rsid w:val="00D442F2"/>
    <w:rsid w:val="00D44D9B"/>
    <w:rsid w:val="00D45075"/>
    <w:rsid w:val="00D451A5"/>
    <w:rsid w:val="00D45537"/>
    <w:rsid w:val="00D45C0D"/>
    <w:rsid w:val="00D45EFD"/>
    <w:rsid w:val="00D46DCE"/>
    <w:rsid w:val="00D47468"/>
    <w:rsid w:val="00D47573"/>
    <w:rsid w:val="00D47750"/>
    <w:rsid w:val="00D47E4E"/>
    <w:rsid w:val="00D47F04"/>
    <w:rsid w:val="00D50E7B"/>
    <w:rsid w:val="00D518E1"/>
    <w:rsid w:val="00D5198D"/>
    <w:rsid w:val="00D51AD5"/>
    <w:rsid w:val="00D51B97"/>
    <w:rsid w:val="00D51DF9"/>
    <w:rsid w:val="00D52248"/>
    <w:rsid w:val="00D523A3"/>
    <w:rsid w:val="00D523EA"/>
    <w:rsid w:val="00D524CB"/>
    <w:rsid w:val="00D524E3"/>
    <w:rsid w:val="00D52C3E"/>
    <w:rsid w:val="00D52DFC"/>
    <w:rsid w:val="00D5314C"/>
    <w:rsid w:val="00D5370F"/>
    <w:rsid w:val="00D5386C"/>
    <w:rsid w:val="00D53D1B"/>
    <w:rsid w:val="00D542E0"/>
    <w:rsid w:val="00D5479D"/>
    <w:rsid w:val="00D54BF0"/>
    <w:rsid w:val="00D54ECB"/>
    <w:rsid w:val="00D55164"/>
    <w:rsid w:val="00D552F1"/>
    <w:rsid w:val="00D55306"/>
    <w:rsid w:val="00D555BE"/>
    <w:rsid w:val="00D555C5"/>
    <w:rsid w:val="00D558B9"/>
    <w:rsid w:val="00D55A83"/>
    <w:rsid w:val="00D55B32"/>
    <w:rsid w:val="00D55D39"/>
    <w:rsid w:val="00D565CF"/>
    <w:rsid w:val="00D56DB8"/>
    <w:rsid w:val="00D56EBE"/>
    <w:rsid w:val="00D57497"/>
    <w:rsid w:val="00D574A2"/>
    <w:rsid w:val="00D574E6"/>
    <w:rsid w:val="00D57ACD"/>
    <w:rsid w:val="00D600AD"/>
    <w:rsid w:val="00D60140"/>
    <w:rsid w:val="00D60ABB"/>
    <w:rsid w:val="00D61177"/>
    <w:rsid w:val="00D61273"/>
    <w:rsid w:val="00D612C5"/>
    <w:rsid w:val="00D619AA"/>
    <w:rsid w:val="00D61A12"/>
    <w:rsid w:val="00D61A4F"/>
    <w:rsid w:val="00D61CF6"/>
    <w:rsid w:val="00D6207C"/>
    <w:rsid w:val="00D62155"/>
    <w:rsid w:val="00D62593"/>
    <w:rsid w:val="00D62754"/>
    <w:rsid w:val="00D62F1D"/>
    <w:rsid w:val="00D63093"/>
    <w:rsid w:val="00D63683"/>
    <w:rsid w:val="00D6371A"/>
    <w:rsid w:val="00D63844"/>
    <w:rsid w:val="00D63A72"/>
    <w:rsid w:val="00D63F72"/>
    <w:rsid w:val="00D6438D"/>
    <w:rsid w:val="00D6501C"/>
    <w:rsid w:val="00D655E7"/>
    <w:rsid w:val="00D65719"/>
    <w:rsid w:val="00D65806"/>
    <w:rsid w:val="00D65B22"/>
    <w:rsid w:val="00D6616B"/>
    <w:rsid w:val="00D66247"/>
    <w:rsid w:val="00D665BA"/>
    <w:rsid w:val="00D665E1"/>
    <w:rsid w:val="00D66614"/>
    <w:rsid w:val="00D66665"/>
    <w:rsid w:val="00D6670E"/>
    <w:rsid w:val="00D66751"/>
    <w:rsid w:val="00D668C7"/>
    <w:rsid w:val="00D668F6"/>
    <w:rsid w:val="00D6691B"/>
    <w:rsid w:val="00D66A57"/>
    <w:rsid w:val="00D673D2"/>
    <w:rsid w:val="00D6745A"/>
    <w:rsid w:val="00D674A6"/>
    <w:rsid w:val="00D674F5"/>
    <w:rsid w:val="00D67631"/>
    <w:rsid w:val="00D70348"/>
    <w:rsid w:val="00D70989"/>
    <w:rsid w:val="00D71039"/>
    <w:rsid w:val="00D71271"/>
    <w:rsid w:val="00D71533"/>
    <w:rsid w:val="00D718DD"/>
    <w:rsid w:val="00D71996"/>
    <w:rsid w:val="00D71AFE"/>
    <w:rsid w:val="00D71D24"/>
    <w:rsid w:val="00D72419"/>
    <w:rsid w:val="00D72439"/>
    <w:rsid w:val="00D7244A"/>
    <w:rsid w:val="00D727F1"/>
    <w:rsid w:val="00D731EB"/>
    <w:rsid w:val="00D73A02"/>
    <w:rsid w:val="00D73F4B"/>
    <w:rsid w:val="00D75829"/>
    <w:rsid w:val="00D7588B"/>
    <w:rsid w:val="00D75A50"/>
    <w:rsid w:val="00D75D33"/>
    <w:rsid w:val="00D76248"/>
    <w:rsid w:val="00D763B9"/>
    <w:rsid w:val="00D7644E"/>
    <w:rsid w:val="00D76783"/>
    <w:rsid w:val="00D76BAC"/>
    <w:rsid w:val="00D77236"/>
    <w:rsid w:val="00D778F2"/>
    <w:rsid w:val="00D77A2A"/>
    <w:rsid w:val="00D77AAE"/>
    <w:rsid w:val="00D80690"/>
    <w:rsid w:val="00D807C0"/>
    <w:rsid w:val="00D80C38"/>
    <w:rsid w:val="00D80F24"/>
    <w:rsid w:val="00D81BB5"/>
    <w:rsid w:val="00D81F33"/>
    <w:rsid w:val="00D82156"/>
    <w:rsid w:val="00D82265"/>
    <w:rsid w:val="00D824DE"/>
    <w:rsid w:val="00D82C68"/>
    <w:rsid w:val="00D82CB9"/>
    <w:rsid w:val="00D82FDF"/>
    <w:rsid w:val="00D8399F"/>
    <w:rsid w:val="00D839BB"/>
    <w:rsid w:val="00D839E5"/>
    <w:rsid w:val="00D84846"/>
    <w:rsid w:val="00D84B18"/>
    <w:rsid w:val="00D84CB4"/>
    <w:rsid w:val="00D84CD5"/>
    <w:rsid w:val="00D84E3D"/>
    <w:rsid w:val="00D85212"/>
    <w:rsid w:val="00D8535F"/>
    <w:rsid w:val="00D8547E"/>
    <w:rsid w:val="00D85E74"/>
    <w:rsid w:val="00D86478"/>
    <w:rsid w:val="00D86629"/>
    <w:rsid w:val="00D86896"/>
    <w:rsid w:val="00D86CBB"/>
    <w:rsid w:val="00D87551"/>
    <w:rsid w:val="00D8778D"/>
    <w:rsid w:val="00D87AB8"/>
    <w:rsid w:val="00D87ACA"/>
    <w:rsid w:val="00D87E92"/>
    <w:rsid w:val="00D87F2F"/>
    <w:rsid w:val="00D9042D"/>
    <w:rsid w:val="00D9100B"/>
    <w:rsid w:val="00D91E2C"/>
    <w:rsid w:val="00D9207B"/>
    <w:rsid w:val="00D9208D"/>
    <w:rsid w:val="00D92397"/>
    <w:rsid w:val="00D92444"/>
    <w:rsid w:val="00D924B3"/>
    <w:rsid w:val="00D92513"/>
    <w:rsid w:val="00D9258C"/>
    <w:rsid w:val="00D928AB"/>
    <w:rsid w:val="00D9306F"/>
    <w:rsid w:val="00D94327"/>
    <w:rsid w:val="00D94386"/>
    <w:rsid w:val="00D94E5C"/>
    <w:rsid w:val="00D95617"/>
    <w:rsid w:val="00D956BB"/>
    <w:rsid w:val="00D9576A"/>
    <w:rsid w:val="00D960E9"/>
    <w:rsid w:val="00D96461"/>
    <w:rsid w:val="00D969E9"/>
    <w:rsid w:val="00D96B09"/>
    <w:rsid w:val="00D9740F"/>
    <w:rsid w:val="00D97421"/>
    <w:rsid w:val="00D974DA"/>
    <w:rsid w:val="00D97817"/>
    <w:rsid w:val="00D97A16"/>
    <w:rsid w:val="00D97E99"/>
    <w:rsid w:val="00D97FA4"/>
    <w:rsid w:val="00DA0981"/>
    <w:rsid w:val="00DA0EA3"/>
    <w:rsid w:val="00DA1765"/>
    <w:rsid w:val="00DA17D1"/>
    <w:rsid w:val="00DA2062"/>
    <w:rsid w:val="00DA20EB"/>
    <w:rsid w:val="00DA2339"/>
    <w:rsid w:val="00DA236D"/>
    <w:rsid w:val="00DA29B9"/>
    <w:rsid w:val="00DA2C72"/>
    <w:rsid w:val="00DA2D41"/>
    <w:rsid w:val="00DA3146"/>
    <w:rsid w:val="00DA3412"/>
    <w:rsid w:val="00DA3E79"/>
    <w:rsid w:val="00DA4842"/>
    <w:rsid w:val="00DA485A"/>
    <w:rsid w:val="00DA4CFB"/>
    <w:rsid w:val="00DA4DCE"/>
    <w:rsid w:val="00DA4E7F"/>
    <w:rsid w:val="00DA51AA"/>
    <w:rsid w:val="00DA5D65"/>
    <w:rsid w:val="00DA5E4E"/>
    <w:rsid w:val="00DA66E0"/>
    <w:rsid w:val="00DA69C7"/>
    <w:rsid w:val="00DA7663"/>
    <w:rsid w:val="00DA76E2"/>
    <w:rsid w:val="00DA7A1A"/>
    <w:rsid w:val="00DA7C9B"/>
    <w:rsid w:val="00DB0177"/>
    <w:rsid w:val="00DB0DB9"/>
    <w:rsid w:val="00DB15AA"/>
    <w:rsid w:val="00DB1CE6"/>
    <w:rsid w:val="00DB224C"/>
    <w:rsid w:val="00DB2820"/>
    <w:rsid w:val="00DB295E"/>
    <w:rsid w:val="00DB29C6"/>
    <w:rsid w:val="00DB2FFC"/>
    <w:rsid w:val="00DB3056"/>
    <w:rsid w:val="00DB34BC"/>
    <w:rsid w:val="00DB3847"/>
    <w:rsid w:val="00DB40A8"/>
    <w:rsid w:val="00DB494A"/>
    <w:rsid w:val="00DB4ACA"/>
    <w:rsid w:val="00DB4BC4"/>
    <w:rsid w:val="00DB4F7F"/>
    <w:rsid w:val="00DB4FED"/>
    <w:rsid w:val="00DB5739"/>
    <w:rsid w:val="00DB5929"/>
    <w:rsid w:val="00DB5B9B"/>
    <w:rsid w:val="00DB5C3D"/>
    <w:rsid w:val="00DB5D55"/>
    <w:rsid w:val="00DB6157"/>
    <w:rsid w:val="00DB67D4"/>
    <w:rsid w:val="00DB688C"/>
    <w:rsid w:val="00DB6942"/>
    <w:rsid w:val="00DB6BF6"/>
    <w:rsid w:val="00DB6C83"/>
    <w:rsid w:val="00DB6E97"/>
    <w:rsid w:val="00DB7656"/>
    <w:rsid w:val="00DB7E94"/>
    <w:rsid w:val="00DC0A96"/>
    <w:rsid w:val="00DC0BD1"/>
    <w:rsid w:val="00DC0E1A"/>
    <w:rsid w:val="00DC1255"/>
    <w:rsid w:val="00DC1F93"/>
    <w:rsid w:val="00DC241F"/>
    <w:rsid w:val="00DC2486"/>
    <w:rsid w:val="00DC25B7"/>
    <w:rsid w:val="00DC2822"/>
    <w:rsid w:val="00DC2A30"/>
    <w:rsid w:val="00DC2B2B"/>
    <w:rsid w:val="00DC3523"/>
    <w:rsid w:val="00DC37FC"/>
    <w:rsid w:val="00DC3897"/>
    <w:rsid w:val="00DC3FB0"/>
    <w:rsid w:val="00DC4230"/>
    <w:rsid w:val="00DC45A7"/>
    <w:rsid w:val="00DC48F4"/>
    <w:rsid w:val="00DC55A7"/>
    <w:rsid w:val="00DC5B19"/>
    <w:rsid w:val="00DC5CD0"/>
    <w:rsid w:val="00DC5EE4"/>
    <w:rsid w:val="00DC61A5"/>
    <w:rsid w:val="00DC623C"/>
    <w:rsid w:val="00DC65AD"/>
    <w:rsid w:val="00DC6610"/>
    <w:rsid w:val="00DC66B6"/>
    <w:rsid w:val="00DC68A2"/>
    <w:rsid w:val="00DC7575"/>
    <w:rsid w:val="00DC7591"/>
    <w:rsid w:val="00DC75AD"/>
    <w:rsid w:val="00DC764D"/>
    <w:rsid w:val="00DC7F01"/>
    <w:rsid w:val="00DD0344"/>
    <w:rsid w:val="00DD0654"/>
    <w:rsid w:val="00DD07BA"/>
    <w:rsid w:val="00DD086B"/>
    <w:rsid w:val="00DD0B0E"/>
    <w:rsid w:val="00DD0CF9"/>
    <w:rsid w:val="00DD121D"/>
    <w:rsid w:val="00DD1A1F"/>
    <w:rsid w:val="00DD1AFF"/>
    <w:rsid w:val="00DD1C89"/>
    <w:rsid w:val="00DD1F60"/>
    <w:rsid w:val="00DD1F9B"/>
    <w:rsid w:val="00DD20A1"/>
    <w:rsid w:val="00DD21B5"/>
    <w:rsid w:val="00DD321A"/>
    <w:rsid w:val="00DD3541"/>
    <w:rsid w:val="00DD3891"/>
    <w:rsid w:val="00DD3908"/>
    <w:rsid w:val="00DD3994"/>
    <w:rsid w:val="00DD3AB0"/>
    <w:rsid w:val="00DD3DBC"/>
    <w:rsid w:val="00DD42AC"/>
    <w:rsid w:val="00DD4DA3"/>
    <w:rsid w:val="00DD4E19"/>
    <w:rsid w:val="00DD52F3"/>
    <w:rsid w:val="00DD59C5"/>
    <w:rsid w:val="00DD5A96"/>
    <w:rsid w:val="00DD64E6"/>
    <w:rsid w:val="00DD6760"/>
    <w:rsid w:val="00DD6FA1"/>
    <w:rsid w:val="00DD716C"/>
    <w:rsid w:val="00DD7186"/>
    <w:rsid w:val="00DD735E"/>
    <w:rsid w:val="00DD73C3"/>
    <w:rsid w:val="00DD767F"/>
    <w:rsid w:val="00DD7B67"/>
    <w:rsid w:val="00DD7BE1"/>
    <w:rsid w:val="00DE09A5"/>
    <w:rsid w:val="00DE0F2C"/>
    <w:rsid w:val="00DE11DD"/>
    <w:rsid w:val="00DE13DE"/>
    <w:rsid w:val="00DE1596"/>
    <w:rsid w:val="00DE1C45"/>
    <w:rsid w:val="00DE1F56"/>
    <w:rsid w:val="00DE228A"/>
    <w:rsid w:val="00DE24C5"/>
    <w:rsid w:val="00DE2649"/>
    <w:rsid w:val="00DE2F02"/>
    <w:rsid w:val="00DE3244"/>
    <w:rsid w:val="00DE350B"/>
    <w:rsid w:val="00DE35A5"/>
    <w:rsid w:val="00DE3831"/>
    <w:rsid w:val="00DE4423"/>
    <w:rsid w:val="00DE4894"/>
    <w:rsid w:val="00DE4A0A"/>
    <w:rsid w:val="00DE4AF1"/>
    <w:rsid w:val="00DE4B2D"/>
    <w:rsid w:val="00DE4C98"/>
    <w:rsid w:val="00DE4F44"/>
    <w:rsid w:val="00DE5606"/>
    <w:rsid w:val="00DE5A55"/>
    <w:rsid w:val="00DE5EAF"/>
    <w:rsid w:val="00DE5EEF"/>
    <w:rsid w:val="00DE657A"/>
    <w:rsid w:val="00DE6A64"/>
    <w:rsid w:val="00DE6D68"/>
    <w:rsid w:val="00DE6EF5"/>
    <w:rsid w:val="00DE709B"/>
    <w:rsid w:val="00DE75C9"/>
    <w:rsid w:val="00DE763A"/>
    <w:rsid w:val="00DE7671"/>
    <w:rsid w:val="00DE7DB1"/>
    <w:rsid w:val="00DE7E27"/>
    <w:rsid w:val="00DF0148"/>
    <w:rsid w:val="00DF0194"/>
    <w:rsid w:val="00DF04F6"/>
    <w:rsid w:val="00DF0E99"/>
    <w:rsid w:val="00DF113A"/>
    <w:rsid w:val="00DF1600"/>
    <w:rsid w:val="00DF1BFF"/>
    <w:rsid w:val="00DF1D38"/>
    <w:rsid w:val="00DF226C"/>
    <w:rsid w:val="00DF29EB"/>
    <w:rsid w:val="00DF2AE2"/>
    <w:rsid w:val="00DF2B00"/>
    <w:rsid w:val="00DF2CF1"/>
    <w:rsid w:val="00DF2D2F"/>
    <w:rsid w:val="00DF364E"/>
    <w:rsid w:val="00DF3A13"/>
    <w:rsid w:val="00DF3C94"/>
    <w:rsid w:val="00DF40B1"/>
    <w:rsid w:val="00DF465F"/>
    <w:rsid w:val="00DF4A14"/>
    <w:rsid w:val="00DF4C3E"/>
    <w:rsid w:val="00DF4CB3"/>
    <w:rsid w:val="00DF51E3"/>
    <w:rsid w:val="00DF56F6"/>
    <w:rsid w:val="00DF5D21"/>
    <w:rsid w:val="00DF637E"/>
    <w:rsid w:val="00DF7254"/>
    <w:rsid w:val="00DF7344"/>
    <w:rsid w:val="00DF7407"/>
    <w:rsid w:val="00DF7B98"/>
    <w:rsid w:val="00DF7C4D"/>
    <w:rsid w:val="00E00265"/>
    <w:rsid w:val="00E00438"/>
    <w:rsid w:val="00E007B7"/>
    <w:rsid w:val="00E00961"/>
    <w:rsid w:val="00E00BBE"/>
    <w:rsid w:val="00E00C8F"/>
    <w:rsid w:val="00E00D70"/>
    <w:rsid w:val="00E0177C"/>
    <w:rsid w:val="00E01939"/>
    <w:rsid w:val="00E01D86"/>
    <w:rsid w:val="00E02089"/>
    <w:rsid w:val="00E02325"/>
    <w:rsid w:val="00E0248E"/>
    <w:rsid w:val="00E02534"/>
    <w:rsid w:val="00E0253F"/>
    <w:rsid w:val="00E02579"/>
    <w:rsid w:val="00E02737"/>
    <w:rsid w:val="00E02748"/>
    <w:rsid w:val="00E02ACC"/>
    <w:rsid w:val="00E031D3"/>
    <w:rsid w:val="00E0393F"/>
    <w:rsid w:val="00E03C52"/>
    <w:rsid w:val="00E03D16"/>
    <w:rsid w:val="00E03ECA"/>
    <w:rsid w:val="00E04026"/>
    <w:rsid w:val="00E04302"/>
    <w:rsid w:val="00E047DD"/>
    <w:rsid w:val="00E04A1F"/>
    <w:rsid w:val="00E04AFA"/>
    <w:rsid w:val="00E04CDC"/>
    <w:rsid w:val="00E04D2F"/>
    <w:rsid w:val="00E050FF"/>
    <w:rsid w:val="00E052B0"/>
    <w:rsid w:val="00E059EA"/>
    <w:rsid w:val="00E05AF9"/>
    <w:rsid w:val="00E05E8E"/>
    <w:rsid w:val="00E05FC3"/>
    <w:rsid w:val="00E06269"/>
    <w:rsid w:val="00E0629E"/>
    <w:rsid w:val="00E0656C"/>
    <w:rsid w:val="00E068BA"/>
    <w:rsid w:val="00E06C84"/>
    <w:rsid w:val="00E06D4D"/>
    <w:rsid w:val="00E076F8"/>
    <w:rsid w:val="00E078AA"/>
    <w:rsid w:val="00E1022D"/>
    <w:rsid w:val="00E10645"/>
    <w:rsid w:val="00E10651"/>
    <w:rsid w:val="00E1092E"/>
    <w:rsid w:val="00E10DA4"/>
    <w:rsid w:val="00E10F6A"/>
    <w:rsid w:val="00E111C0"/>
    <w:rsid w:val="00E11297"/>
    <w:rsid w:val="00E11912"/>
    <w:rsid w:val="00E11E74"/>
    <w:rsid w:val="00E122BD"/>
    <w:rsid w:val="00E12656"/>
    <w:rsid w:val="00E128C4"/>
    <w:rsid w:val="00E12C79"/>
    <w:rsid w:val="00E12F94"/>
    <w:rsid w:val="00E12FB8"/>
    <w:rsid w:val="00E13B5B"/>
    <w:rsid w:val="00E13C96"/>
    <w:rsid w:val="00E1430D"/>
    <w:rsid w:val="00E14326"/>
    <w:rsid w:val="00E1459A"/>
    <w:rsid w:val="00E147BC"/>
    <w:rsid w:val="00E14F4B"/>
    <w:rsid w:val="00E14FC4"/>
    <w:rsid w:val="00E154E3"/>
    <w:rsid w:val="00E157EA"/>
    <w:rsid w:val="00E15A91"/>
    <w:rsid w:val="00E15AC9"/>
    <w:rsid w:val="00E15D1F"/>
    <w:rsid w:val="00E168D4"/>
    <w:rsid w:val="00E16CD8"/>
    <w:rsid w:val="00E16D1C"/>
    <w:rsid w:val="00E16F4A"/>
    <w:rsid w:val="00E178B8"/>
    <w:rsid w:val="00E17CDE"/>
    <w:rsid w:val="00E17D60"/>
    <w:rsid w:val="00E17FB4"/>
    <w:rsid w:val="00E2014C"/>
    <w:rsid w:val="00E20554"/>
    <w:rsid w:val="00E20743"/>
    <w:rsid w:val="00E20749"/>
    <w:rsid w:val="00E20922"/>
    <w:rsid w:val="00E2095B"/>
    <w:rsid w:val="00E20A7D"/>
    <w:rsid w:val="00E20BE4"/>
    <w:rsid w:val="00E20F49"/>
    <w:rsid w:val="00E2142E"/>
    <w:rsid w:val="00E21481"/>
    <w:rsid w:val="00E218AD"/>
    <w:rsid w:val="00E21DBF"/>
    <w:rsid w:val="00E22296"/>
    <w:rsid w:val="00E2263E"/>
    <w:rsid w:val="00E228A0"/>
    <w:rsid w:val="00E2297D"/>
    <w:rsid w:val="00E23255"/>
    <w:rsid w:val="00E238CC"/>
    <w:rsid w:val="00E23A5C"/>
    <w:rsid w:val="00E23FAB"/>
    <w:rsid w:val="00E2409C"/>
    <w:rsid w:val="00E247A7"/>
    <w:rsid w:val="00E249AE"/>
    <w:rsid w:val="00E2519C"/>
    <w:rsid w:val="00E25DEC"/>
    <w:rsid w:val="00E26041"/>
    <w:rsid w:val="00E26315"/>
    <w:rsid w:val="00E2664F"/>
    <w:rsid w:val="00E26758"/>
    <w:rsid w:val="00E26D0E"/>
    <w:rsid w:val="00E27346"/>
    <w:rsid w:val="00E2797A"/>
    <w:rsid w:val="00E27CB8"/>
    <w:rsid w:val="00E3021E"/>
    <w:rsid w:val="00E305AD"/>
    <w:rsid w:val="00E309C8"/>
    <w:rsid w:val="00E30DEF"/>
    <w:rsid w:val="00E30F37"/>
    <w:rsid w:val="00E30F73"/>
    <w:rsid w:val="00E310AD"/>
    <w:rsid w:val="00E3112E"/>
    <w:rsid w:val="00E317C5"/>
    <w:rsid w:val="00E31CFF"/>
    <w:rsid w:val="00E320BC"/>
    <w:rsid w:val="00E320D5"/>
    <w:rsid w:val="00E32447"/>
    <w:rsid w:val="00E32D7D"/>
    <w:rsid w:val="00E3302A"/>
    <w:rsid w:val="00E33669"/>
    <w:rsid w:val="00E33B88"/>
    <w:rsid w:val="00E33C4E"/>
    <w:rsid w:val="00E34887"/>
    <w:rsid w:val="00E349EB"/>
    <w:rsid w:val="00E34D3F"/>
    <w:rsid w:val="00E35098"/>
    <w:rsid w:val="00E35533"/>
    <w:rsid w:val="00E355A4"/>
    <w:rsid w:val="00E35775"/>
    <w:rsid w:val="00E35A8B"/>
    <w:rsid w:val="00E35B09"/>
    <w:rsid w:val="00E35EDF"/>
    <w:rsid w:val="00E35FAB"/>
    <w:rsid w:val="00E35FC9"/>
    <w:rsid w:val="00E3657F"/>
    <w:rsid w:val="00E36745"/>
    <w:rsid w:val="00E36872"/>
    <w:rsid w:val="00E37184"/>
    <w:rsid w:val="00E37526"/>
    <w:rsid w:val="00E375E3"/>
    <w:rsid w:val="00E37AB6"/>
    <w:rsid w:val="00E37B56"/>
    <w:rsid w:val="00E40107"/>
    <w:rsid w:val="00E40568"/>
    <w:rsid w:val="00E408C0"/>
    <w:rsid w:val="00E40AC6"/>
    <w:rsid w:val="00E40B4A"/>
    <w:rsid w:val="00E40E77"/>
    <w:rsid w:val="00E40EA0"/>
    <w:rsid w:val="00E40EFF"/>
    <w:rsid w:val="00E41133"/>
    <w:rsid w:val="00E41147"/>
    <w:rsid w:val="00E4160C"/>
    <w:rsid w:val="00E419C8"/>
    <w:rsid w:val="00E419E4"/>
    <w:rsid w:val="00E41E8B"/>
    <w:rsid w:val="00E420DF"/>
    <w:rsid w:val="00E42320"/>
    <w:rsid w:val="00E42621"/>
    <w:rsid w:val="00E4287C"/>
    <w:rsid w:val="00E43106"/>
    <w:rsid w:val="00E4344E"/>
    <w:rsid w:val="00E43785"/>
    <w:rsid w:val="00E438F1"/>
    <w:rsid w:val="00E43917"/>
    <w:rsid w:val="00E44040"/>
    <w:rsid w:val="00E442A5"/>
    <w:rsid w:val="00E44571"/>
    <w:rsid w:val="00E44752"/>
    <w:rsid w:val="00E44922"/>
    <w:rsid w:val="00E4499D"/>
    <w:rsid w:val="00E44A14"/>
    <w:rsid w:val="00E44DEB"/>
    <w:rsid w:val="00E45141"/>
    <w:rsid w:val="00E45614"/>
    <w:rsid w:val="00E4578A"/>
    <w:rsid w:val="00E45B4B"/>
    <w:rsid w:val="00E45B8A"/>
    <w:rsid w:val="00E46136"/>
    <w:rsid w:val="00E46368"/>
    <w:rsid w:val="00E47044"/>
    <w:rsid w:val="00E471D3"/>
    <w:rsid w:val="00E473DC"/>
    <w:rsid w:val="00E47594"/>
    <w:rsid w:val="00E47658"/>
    <w:rsid w:val="00E4769E"/>
    <w:rsid w:val="00E47710"/>
    <w:rsid w:val="00E47887"/>
    <w:rsid w:val="00E479D1"/>
    <w:rsid w:val="00E47BBB"/>
    <w:rsid w:val="00E47D16"/>
    <w:rsid w:val="00E47E71"/>
    <w:rsid w:val="00E50130"/>
    <w:rsid w:val="00E5098E"/>
    <w:rsid w:val="00E509A0"/>
    <w:rsid w:val="00E50F97"/>
    <w:rsid w:val="00E51B91"/>
    <w:rsid w:val="00E52028"/>
    <w:rsid w:val="00E52908"/>
    <w:rsid w:val="00E52B4E"/>
    <w:rsid w:val="00E52B7B"/>
    <w:rsid w:val="00E52CD7"/>
    <w:rsid w:val="00E52FF8"/>
    <w:rsid w:val="00E53313"/>
    <w:rsid w:val="00E536C2"/>
    <w:rsid w:val="00E53A5D"/>
    <w:rsid w:val="00E53A84"/>
    <w:rsid w:val="00E54543"/>
    <w:rsid w:val="00E5461E"/>
    <w:rsid w:val="00E54706"/>
    <w:rsid w:val="00E54869"/>
    <w:rsid w:val="00E54CE8"/>
    <w:rsid w:val="00E55520"/>
    <w:rsid w:val="00E555F2"/>
    <w:rsid w:val="00E55656"/>
    <w:rsid w:val="00E56042"/>
    <w:rsid w:val="00E5616B"/>
    <w:rsid w:val="00E561D6"/>
    <w:rsid w:val="00E56309"/>
    <w:rsid w:val="00E5690D"/>
    <w:rsid w:val="00E5716B"/>
    <w:rsid w:val="00E5745A"/>
    <w:rsid w:val="00E57F4B"/>
    <w:rsid w:val="00E60069"/>
    <w:rsid w:val="00E601E1"/>
    <w:rsid w:val="00E609E4"/>
    <w:rsid w:val="00E61485"/>
    <w:rsid w:val="00E6186A"/>
    <w:rsid w:val="00E618D6"/>
    <w:rsid w:val="00E62873"/>
    <w:rsid w:val="00E62B47"/>
    <w:rsid w:val="00E62DD6"/>
    <w:rsid w:val="00E62E8A"/>
    <w:rsid w:val="00E63364"/>
    <w:rsid w:val="00E63694"/>
    <w:rsid w:val="00E6393B"/>
    <w:rsid w:val="00E639B5"/>
    <w:rsid w:val="00E63DCC"/>
    <w:rsid w:val="00E64151"/>
    <w:rsid w:val="00E6427E"/>
    <w:rsid w:val="00E6450A"/>
    <w:rsid w:val="00E6496D"/>
    <w:rsid w:val="00E64A77"/>
    <w:rsid w:val="00E64FCE"/>
    <w:rsid w:val="00E65018"/>
    <w:rsid w:val="00E659D6"/>
    <w:rsid w:val="00E6649B"/>
    <w:rsid w:val="00E664FE"/>
    <w:rsid w:val="00E66A50"/>
    <w:rsid w:val="00E66D35"/>
    <w:rsid w:val="00E67BE8"/>
    <w:rsid w:val="00E70060"/>
    <w:rsid w:val="00E701C4"/>
    <w:rsid w:val="00E7038F"/>
    <w:rsid w:val="00E70430"/>
    <w:rsid w:val="00E70CD8"/>
    <w:rsid w:val="00E70E57"/>
    <w:rsid w:val="00E711F9"/>
    <w:rsid w:val="00E71DDB"/>
    <w:rsid w:val="00E71E1F"/>
    <w:rsid w:val="00E72FE3"/>
    <w:rsid w:val="00E7341F"/>
    <w:rsid w:val="00E73F8D"/>
    <w:rsid w:val="00E74116"/>
    <w:rsid w:val="00E7472D"/>
    <w:rsid w:val="00E74FD3"/>
    <w:rsid w:val="00E75019"/>
    <w:rsid w:val="00E756A3"/>
    <w:rsid w:val="00E75845"/>
    <w:rsid w:val="00E75EA9"/>
    <w:rsid w:val="00E75F04"/>
    <w:rsid w:val="00E762CA"/>
    <w:rsid w:val="00E7649D"/>
    <w:rsid w:val="00E766B3"/>
    <w:rsid w:val="00E76918"/>
    <w:rsid w:val="00E76AAC"/>
    <w:rsid w:val="00E76BA3"/>
    <w:rsid w:val="00E77947"/>
    <w:rsid w:val="00E77E13"/>
    <w:rsid w:val="00E80062"/>
    <w:rsid w:val="00E80124"/>
    <w:rsid w:val="00E804D0"/>
    <w:rsid w:val="00E80615"/>
    <w:rsid w:val="00E80908"/>
    <w:rsid w:val="00E8095B"/>
    <w:rsid w:val="00E80DD7"/>
    <w:rsid w:val="00E8135F"/>
    <w:rsid w:val="00E8139C"/>
    <w:rsid w:val="00E81683"/>
    <w:rsid w:val="00E81A30"/>
    <w:rsid w:val="00E81C8A"/>
    <w:rsid w:val="00E81E07"/>
    <w:rsid w:val="00E822CD"/>
    <w:rsid w:val="00E82B66"/>
    <w:rsid w:val="00E82CDC"/>
    <w:rsid w:val="00E8310B"/>
    <w:rsid w:val="00E83113"/>
    <w:rsid w:val="00E8325E"/>
    <w:rsid w:val="00E834D4"/>
    <w:rsid w:val="00E83788"/>
    <w:rsid w:val="00E84004"/>
    <w:rsid w:val="00E844CC"/>
    <w:rsid w:val="00E84553"/>
    <w:rsid w:val="00E8493D"/>
    <w:rsid w:val="00E84B0C"/>
    <w:rsid w:val="00E8549B"/>
    <w:rsid w:val="00E85C9D"/>
    <w:rsid w:val="00E8621B"/>
    <w:rsid w:val="00E86558"/>
    <w:rsid w:val="00E8682C"/>
    <w:rsid w:val="00E868F5"/>
    <w:rsid w:val="00E86ADE"/>
    <w:rsid w:val="00E86D0C"/>
    <w:rsid w:val="00E87057"/>
    <w:rsid w:val="00E87596"/>
    <w:rsid w:val="00E879E1"/>
    <w:rsid w:val="00E902C0"/>
    <w:rsid w:val="00E90A73"/>
    <w:rsid w:val="00E916E9"/>
    <w:rsid w:val="00E91C2D"/>
    <w:rsid w:val="00E9213C"/>
    <w:rsid w:val="00E92907"/>
    <w:rsid w:val="00E930B4"/>
    <w:rsid w:val="00E9382B"/>
    <w:rsid w:val="00E93B4D"/>
    <w:rsid w:val="00E93EAF"/>
    <w:rsid w:val="00E9402E"/>
    <w:rsid w:val="00E94198"/>
    <w:rsid w:val="00E9426A"/>
    <w:rsid w:val="00E942E3"/>
    <w:rsid w:val="00E94552"/>
    <w:rsid w:val="00E9462E"/>
    <w:rsid w:val="00E953A4"/>
    <w:rsid w:val="00E955A0"/>
    <w:rsid w:val="00E95701"/>
    <w:rsid w:val="00E9580A"/>
    <w:rsid w:val="00E95D65"/>
    <w:rsid w:val="00E9625D"/>
    <w:rsid w:val="00E968FE"/>
    <w:rsid w:val="00E96A1E"/>
    <w:rsid w:val="00E96FD4"/>
    <w:rsid w:val="00E97306"/>
    <w:rsid w:val="00E9755C"/>
    <w:rsid w:val="00E97634"/>
    <w:rsid w:val="00E97724"/>
    <w:rsid w:val="00E97FB6"/>
    <w:rsid w:val="00EA06A9"/>
    <w:rsid w:val="00EA06B9"/>
    <w:rsid w:val="00EA0768"/>
    <w:rsid w:val="00EA088F"/>
    <w:rsid w:val="00EA0A9D"/>
    <w:rsid w:val="00EA1821"/>
    <w:rsid w:val="00EA2665"/>
    <w:rsid w:val="00EA266C"/>
    <w:rsid w:val="00EA276F"/>
    <w:rsid w:val="00EA3008"/>
    <w:rsid w:val="00EA3BF1"/>
    <w:rsid w:val="00EA3C6C"/>
    <w:rsid w:val="00EA3DC5"/>
    <w:rsid w:val="00EA4631"/>
    <w:rsid w:val="00EA4AA1"/>
    <w:rsid w:val="00EA4B1A"/>
    <w:rsid w:val="00EA4B75"/>
    <w:rsid w:val="00EA53DB"/>
    <w:rsid w:val="00EA541A"/>
    <w:rsid w:val="00EA55D3"/>
    <w:rsid w:val="00EA5652"/>
    <w:rsid w:val="00EA59AD"/>
    <w:rsid w:val="00EA5BA7"/>
    <w:rsid w:val="00EA5D53"/>
    <w:rsid w:val="00EA68F7"/>
    <w:rsid w:val="00EA6A5E"/>
    <w:rsid w:val="00EA6EA4"/>
    <w:rsid w:val="00EA70F1"/>
    <w:rsid w:val="00EA75FB"/>
    <w:rsid w:val="00EA7811"/>
    <w:rsid w:val="00EB00E6"/>
    <w:rsid w:val="00EB0321"/>
    <w:rsid w:val="00EB03C5"/>
    <w:rsid w:val="00EB07CD"/>
    <w:rsid w:val="00EB0B5E"/>
    <w:rsid w:val="00EB11C8"/>
    <w:rsid w:val="00EB1556"/>
    <w:rsid w:val="00EB1740"/>
    <w:rsid w:val="00EB2067"/>
    <w:rsid w:val="00EB20FE"/>
    <w:rsid w:val="00EB24D3"/>
    <w:rsid w:val="00EB2603"/>
    <w:rsid w:val="00EB2CDA"/>
    <w:rsid w:val="00EB2F32"/>
    <w:rsid w:val="00EB309F"/>
    <w:rsid w:val="00EB30B0"/>
    <w:rsid w:val="00EB3108"/>
    <w:rsid w:val="00EB3501"/>
    <w:rsid w:val="00EB352B"/>
    <w:rsid w:val="00EB3DB7"/>
    <w:rsid w:val="00EB46BC"/>
    <w:rsid w:val="00EB4856"/>
    <w:rsid w:val="00EB4904"/>
    <w:rsid w:val="00EB4C43"/>
    <w:rsid w:val="00EB5072"/>
    <w:rsid w:val="00EB50DC"/>
    <w:rsid w:val="00EB5669"/>
    <w:rsid w:val="00EB574C"/>
    <w:rsid w:val="00EB59A9"/>
    <w:rsid w:val="00EB6627"/>
    <w:rsid w:val="00EB6A78"/>
    <w:rsid w:val="00EB6CCD"/>
    <w:rsid w:val="00EB6D32"/>
    <w:rsid w:val="00EB6D43"/>
    <w:rsid w:val="00EB744B"/>
    <w:rsid w:val="00EB7601"/>
    <w:rsid w:val="00EB7863"/>
    <w:rsid w:val="00EB7F2E"/>
    <w:rsid w:val="00EC01F3"/>
    <w:rsid w:val="00EC01FE"/>
    <w:rsid w:val="00EC0259"/>
    <w:rsid w:val="00EC04A5"/>
    <w:rsid w:val="00EC097C"/>
    <w:rsid w:val="00EC0C0B"/>
    <w:rsid w:val="00EC11CD"/>
    <w:rsid w:val="00EC1378"/>
    <w:rsid w:val="00EC1542"/>
    <w:rsid w:val="00EC1585"/>
    <w:rsid w:val="00EC163A"/>
    <w:rsid w:val="00EC1865"/>
    <w:rsid w:val="00EC1A57"/>
    <w:rsid w:val="00EC1A7C"/>
    <w:rsid w:val="00EC1EFF"/>
    <w:rsid w:val="00EC2BD6"/>
    <w:rsid w:val="00EC3109"/>
    <w:rsid w:val="00EC38A1"/>
    <w:rsid w:val="00EC3AD5"/>
    <w:rsid w:val="00EC4092"/>
    <w:rsid w:val="00EC487F"/>
    <w:rsid w:val="00EC4A64"/>
    <w:rsid w:val="00EC4BE5"/>
    <w:rsid w:val="00EC4CDD"/>
    <w:rsid w:val="00EC5816"/>
    <w:rsid w:val="00EC5B0A"/>
    <w:rsid w:val="00EC5C8B"/>
    <w:rsid w:val="00EC62FC"/>
    <w:rsid w:val="00EC65D3"/>
    <w:rsid w:val="00EC6864"/>
    <w:rsid w:val="00EC68C9"/>
    <w:rsid w:val="00EC6A26"/>
    <w:rsid w:val="00EC6AC5"/>
    <w:rsid w:val="00EC7027"/>
    <w:rsid w:val="00EC7208"/>
    <w:rsid w:val="00EC74D2"/>
    <w:rsid w:val="00EC7723"/>
    <w:rsid w:val="00EC7829"/>
    <w:rsid w:val="00EC78A5"/>
    <w:rsid w:val="00EC7AB6"/>
    <w:rsid w:val="00ED0248"/>
    <w:rsid w:val="00ED032A"/>
    <w:rsid w:val="00ED05B4"/>
    <w:rsid w:val="00ED06ED"/>
    <w:rsid w:val="00ED0BE4"/>
    <w:rsid w:val="00ED0F71"/>
    <w:rsid w:val="00ED1005"/>
    <w:rsid w:val="00ED1205"/>
    <w:rsid w:val="00ED20A0"/>
    <w:rsid w:val="00ED297C"/>
    <w:rsid w:val="00ED2ADB"/>
    <w:rsid w:val="00ED2F98"/>
    <w:rsid w:val="00ED4088"/>
    <w:rsid w:val="00ED457E"/>
    <w:rsid w:val="00ED4EE8"/>
    <w:rsid w:val="00ED527A"/>
    <w:rsid w:val="00ED5FC4"/>
    <w:rsid w:val="00ED6008"/>
    <w:rsid w:val="00ED6D55"/>
    <w:rsid w:val="00ED726B"/>
    <w:rsid w:val="00ED73D8"/>
    <w:rsid w:val="00ED7403"/>
    <w:rsid w:val="00ED7495"/>
    <w:rsid w:val="00ED7776"/>
    <w:rsid w:val="00ED79A1"/>
    <w:rsid w:val="00ED7CAC"/>
    <w:rsid w:val="00ED7F18"/>
    <w:rsid w:val="00ED7F2A"/>
    <w:rsid w:val="00EE056A"/>
    <w:rsid w:val="00EE0D82"/>
    <w:rsid w:val="00EE100A"/>
    <w:rsid w:val="00EE109C"/>
    <w:rsid w:val="00EE13AF"/>
    <w:rsid w:val="00EE164E"/>
    <w:rsid w:val="00EE16F8"/>
    <w:rsid w:val="00EE1750"/>
    <w:rsid w:val="00EE1774"/>
    <w:rsid w:val="00EE1CE1"/>
    <w:rsid w:val="00EE2146"/>
    <w:rsid w:val="00EE2416"/>
    <w:rsid w:val="00EE28DE"/>
    <w:rsid w:val="00EE2BEE"/>
    <w:rsid w:val="00EE2C14"/>
    <w:rsid w:val="00EE2DBB"/>
    <w:rsid w:val="00EE346D"/>
    <w:rsid w:val="00EE3500"/>
    <w:rsid w:val="00EE35C7"/>
    <w:rsid w:val="00EE3D26"/>
    <w:rsid w:val="00EE3E99"/>
    <w:rsid w:val="00EE4477"/>
    <w:rsid w:val="00EE48A5"/>
    <w:rsid w:val="00EE4BE7"/>
    <w:rsid w:val="00EE5374"/>
    <w:rsid w:val="00EE54B1"/>
    <w:rsid w:val="00EE54FA"/>
    <w:rsid w:val="00EE580C"/>
    <w:rsid w:val="00EE585A"/>
    <w:rsid w:val="00EE59F7"/>
    <w:rsid w:val="00EE6177"/>
    <w:rsid w:val="00EE623A"/>
    <w:rsid w:val="00EE63EA"/>
    <w:rsid w:val="00EE6861"/>
    <w:rsid w:val="00EE68B9"/>
    <w:rsid w:val="00EE6D4A"/>
    <w:rsid w:val="00EE6F5C"/>
    <w:rsid w:val="00EE7431"/>
    <w:rsid w:val="00EE7466"/>
    <w:rsid w:val="00EF0439"/>
    <w:rsid w:val="00EF04CD"/>
    <w:rsid w:val="00EF063F"/>
    <w:rsid w:val="00EF0948"/>
    <w:rsid w:val="00EF0B20"/>
    <w:rsid w:val="00EF0CC9"/>
    <w:rsid w:val="00EF0D6A"/>
    <w:rsid w:val="00EF0F48"/>
    <w:rsid w:val="00EF0F86"/>
    <w:rsid w:val="00EF137A"/>
    <w:rsid w:val="00EF17CC"/>
    <w:rsid w:val="00EF1EBB"/>
    <w:rsid w:val="00EF2249"/>
    <w:rsid w:val="00EF26AF"/>
    <w:rsid w:val="00EF2914"/>
    <w:rsid w:val="00EF2A1A"/>
    <w:rsid w:val="00EF2AC3"/>
    <w:rsid w:val="00EF2C8A"/>
    <w:rsid w:val="00EF328D"/>
    <w:rsid w:val="00EF3E24"/>
    <w:rsid w:val="00EF4AD8"/>
    <w:rsid w:val="00EF4DB6"/>
    <w:rsid w:val="00EF52A0"/>
    <w:rsid w:val="00EF52A4"/>
    <w:rsid w:val="00EF52D4"/>
    <w:rsid w:val="00EF5664"/>
    <w:rsid w:val="00EF56BE"/>
    <w:rsid w:val="00EF5895"/>
    <w:rsid w:val="00EF5B40"/>
    <w:rsid w:val="00EF5C30"/>
    <w:rsid w:val="00EF6097"/>
    <w:rsid w:val="00EF64E8"/>
    <w:rsid w:val="00EF69F7"/>
    <w:rsid w:val="00EF6F22"/>
    <w:rsid w:val="00EF7000"/>
    <w:rsid w:val="00EF71AD"/>
    <w:rsid w:val="00EF75B6"/>
    <w:rsid w:val="00EF7720"/>
    <w:rsid w:val="00EF784C"/>
    <w:rsid w:val="00EF7A68"/>
    <w:rsid w:val="00EF7D47"/>
    <w:rsid w:val="00F001F3"/>
    <w:rsid w:val="00F00574"/>
    <w:rsid w:val="00F00596"/>
    <w:rsid w:val="00F007AB"/>
    <w:rsid w:val="00F007FC"/>
    <w:rsid w:val="00F0096C"/>
    <w:rsid w:val="00F014A0"/>
    <w:rsid w:val="00F01638"/>
    <w:rsid w:val="00F0193F"/>
    <w:rsid w:val="00F01AFD"/>
    <w:rsid w:val="00F01BF0"/>
    <w:rsid w:val="00F01D55"/>
    <w:rsid w:val="00F021A4"/>
    <w:rsid w:val="00F021CB"/>
    <w:rsid w:val="00F02AE4"/>
    <w:rsid w:val="00F03477"/>
    <w:rsid w:val="00F03853"/>
    <w:rsid w:val="00F0396B"/>
    <w:rsid w:val="00F03ADA"/>
    <w:rsid w:val="00F03C94"/>
    <w:rsid w:val="00F03D04"/>
    <w:rsid w:val="00F03EA1"/>
    <w:rsid w:val="00F03EC8"/>
    <w:rsid w:val="00F0426E"/>
    <w:rsid w:val="00F0441E"/>
    <w:rsid w:val="00F046A1"/>
    <w:rsid w:val="00F04A1E"/>
    <w:rsid w:val="00F04F10"/>
    <w:rsid w:val="00F04F61"/>
    <w:rsid w:val="00F056B8"/>
    <w:rsid w:val="00F0599E"/>
    <w:rsid w:val="00F059DC"/>
    <w:rsid w:val="00F05BD5"/>
    <w:rsid w:val="00F05E23"/>
    <w:rsid w:val="00F05E4B"/>
    <w:rsid w:val="00F063D9"/>
    <w:rsid w:val="00F06E12"/>
    <w:rsid w:val="00F06EC6"/>
    <w:rsid w:val="00F07186"/>
    <w:rsid w:val="00F071C2"/>
    <w:rsid w:val="00F072D1"/>
    <w:rsid w:val="00F073A1"/>
    <w:rsid w:val="00F077D7"/>
    <w:rsid w:val="00F077EA"/>
    <w:rsid w:val="00F07A2B"/>
    <w:rsid w:val="00F10152"/>
    <w:rsid w:val="00F102C9"/>
    <w:rsid w:val="00F10517"/>
    <w:rsid w:val="00F10952"/>
    <w:rsid w:val="00F1142A"/>
    <w:rsid w:val="00F120AA"/>
    <w:rsid w:val="00F121E4"/>
    <w:rsid w:val="00F12662"/>
    <w:rsid w:val="00F12B48"/>
    <w:rsid w:val="00F12D07"/>
    <w:rsid w:val="00F1346E"/>
    <w:rsid w:val="00F13876"/>
    <w:rsid w:val="00F1399E"/>
    <w:rsid w:val="00F13A53"/>
    <w:rsid w:val="00F13B15"/>
    <w:rsid w:val="00F13C1D"/>
    <w:rsid w:val="00F13DCD"/>
    <w:rsid w:val="00F14301"/>
    <w:rsid w:val="00F14C9B"/>
    <w:rsid w:val="00F1526C"/>
    <w:rsid w:val="00F15760"/>
    <w:rsid w:val="00F15777"/>
    <w:rsid w:val="00F15C73"/>
    <w:rsid w:val="00F16235"/>
    <w:rsid w:val="00F16347"/>
    <w:rsid w:val="00F1662A"/>
    <w:rsid w:val="00F16893"/>
    <w:rsid w:val="00F16A2A"/>
    <w:rsid w:val="00F16B97"/>
    <w:rsid w:val="00F16BBF"/>
    <w:rsid w:val="00F17697"/>
    <w:rsid w:val="00F17F54"/>
    <w:rsid w:val="00F200F8"/>
    <w:rsid w:val="00F2022F"/>
    <w:rsid w:val="00F20872"/>
    <w:rsid w:val="00F20887"/>
    <w:rsid w:val="00F208F0"/>
    <w:rsid w:val="00F20E89"/>
    <w:rsid w:val="00F20F06"/>
    <w:rsid w:val="00F21042"/>
    <w:rsid w:val="00F217F5"/>
    <w:rsid w:val="00F21962"/>
    <w:rsid w:val="00F21C4F"/>
    <w:rsid w:val="00F2229D"/>
    <w:rsid w:val="00F222AC"/>
    <w:rsid w:val="00F22843"/>
    <w:rsid w:val="00F23DBE"/>
    <w:rsid w:val="00F23E52"/>
    <w:rsid w:val="00F23E54"/>
    <w:rsid w:val="00F246DA"/>
    <w:rsid w:val="00F246F1"/>
    <w:rsid w:val="00F247A2"/>
    <w:rsid w:val="00F24955"/>
    <w:rsid w:val="00F249B2"/>
    <w:rsid w:val="00F24B74"/>
    <w:rsid w:val="00F24D92"/>
    <w:rsid w:val="00F25875"/>
    <w:rsid w:val="00F26C77"/>
    <w:rsid w:val="00F273E0"/>
    <w:rsid w:val="00F274E5"/>
    <w:rsid w:val="00F279A5"/>
    <w:rsid w:val="00F27D9B"/>
    <w:rsid w:val="00F30218"/>
    <w:rsid w:val="00F3086E"/>
    <w:rsid w:val="00F30D57"/>
    <w:rsid w:val="00F310B1"/>
    <w:rsid w:val="00F31218"/>
    <w:rsid w:val="00F31376"/>
    <w:rsid w:val="00F31706"/>
    <w:rsid w:val="00F31893"/>
    <w:rsid w:val="00F323DB"/>
    <w:rsid w:val="00F32418"/>
    <w:rsid w:val="00F326A8"/>
    <w:rsid w:val="00F32803"/>
    <w:rsid w:val="00F32C5E"/>
    <w:rsid w:val="00F32D28"/>
    <w:rsid w:val="00F32E2F"/>
    <w:rsid w:val="00F335E3"/>
    <w:rsid w:val="00F33ABE"/>
    <w:rsid w:val="00F33CA4"/>
    <w:rsid w:val="00F33E33"/>
    <w:rsid w:val="00F342E3"/>
    <w:rsid w:val="00F34331"/>
    <w:rsid w:val="00F34A87"/>
    <w:rsid w:val="00F35291"/>
    <w:rsid w:val="00F356D7"/>
    <w:rsid w:val="00F35A4F"/>
    <w:rsid w:val="00F35FD1"/>
    <w:rsid w:val="00F36014"/>
    <w:rsid w:val="00F3614B"/>
    <w:rsid w:val="00F37593"/>
    <w:rsid w:val="00F40D59"/>
    <w:rsid w:val="00F40F96"/>
    <w:rsid w:val="00F41027"/>
    <w:rsid w:val="00F41325"/>
    <w:rsid w:val="00F4165B"/>
    <w:rsid w:val="00F42682"/>
    <w:rsid w:val="00F4287D"/>
    <w:rsid w:val="00F42AEA"/>
    <w:rsid w:val="00F42E33"/>
    <w:rsid w:val="00F42F45"/>
    <w:rsid w:val="00F431BB"/>
    <w:rsid w:val="00F43510"/>
    <w:rsid w:val="00F4354C"/>
    <w:rsid w:val="00F43DF1"/>
    <w:rsid w:val="00F44A8F"/>
    <w:rsid w:val="00F45735"/>
    <w:rsid w:val="00F457AF"/>
    <w:rsid w:val="00F46039"/>
    <w:rsid w:val="00F46453"/>
    <w:rsid w:val="00F464FC"/>
    <w:rsid w:val="00F4668E"/>
    <w:rsid w:val="00F469C9"/>
    <w:rsid w:val="00F46CBC"/>
    <w:rsid w:val="00F46DC7"/>
    <w:rsid w:val="00F471F7"/>
    <w:rsid w:val="00F4742C"/>
    <w:rsid w:val="00F47727"/>
    <w:rsid w:val="00F5003F"/>
    <w:rsid w:val="00F504D1"/>
    <w:rsid w:val="00F504E6"/>
    <w:rsid w:val="00F5060C"/>
    <w:rsid w:val="00F510A2"/>
    <w:rsid w:val="00F5123D"/>
    <w:rsid w:val="00F51797"/>
    <w:rsid w:val="00F517F2"/>
    <w:rsid w:val="00F51BEA"/>
    <w:rsid w:val="00F51D9C"/>
    <w:rsid w:val="00F51EF4"/>
    <w:rsid w:val="00F51F83"/>
    <w:rsid w:val="00F523A3"/>
    <w:rsid w:val="00F5244D"/>
    <w:rsid w:val="00F52670"/>
    <w:rsid w:val="00F526C6"/>
    <w:rsid w:val="00F52842"/>
    <w:rsid w:val="00F52AF6"/>
    <w:rsid w:val="00F52BA1"/>
    <w:rsid w:val="00F530C6"/>
    <w:rsid w:val="00F535DD"/>
    <w:rsid w:val="00F5364E"/>
    <w:rsid w:val="00F53BD3"/>
    <w:rsid w:val="00F53C4E"/>
    <w:rsid w:val="00F54376"/>
    <w:rsid w:val="00F5462D"/>
    <w:rsid w:val="00F54A1E"/>
    <w:rsid w:val="00F54DBD"/>
    <w:rsid w:val="00F54EBD"/>
    <w:rsid w:val="00F55381"/>
    <w:rsid w:val="00F55628"/>
    <w:rsid w:val="00F5572A"/>
    <w:rsid w:val="00F55A81"/>
    <w:rsid w:val="00F562B8"/>
    <w:rsid w:val="00F564A9"/>
    <w:rsid w:val="00F56A1A"/>
    <w:rsid w:val="00F56C24"/>
    <w:rsid w:val="00F56CB4"/>
    <w:rsid w:val="00F56F7D"/>
    <w:rsid w:val="00F57549"/>
    <w:rsid w:val="00F57918"/>
    <w:rsid w:val="00F57A1C"/>
    <w:rsid w:val="00F607AA"/>
    <w:rsid w:val="00F60E21"/>
    <w:rsid w:val="00F61137"/>
    <w:rsid w:val="00F61204"/>
    <w:rsid w:val="00F61292"/>
    <w:rsid w:val="00F61322"/>
    <w:rsid w:val="00F61573"/>
    <w:rsid w:val="00F61834"/>
    <w:rsid w:val="00F61CCB"/>
    <w:rsid w:val="00F61E74"/>
    <w:rsid w:val="00F62619"/>
    <w:rsid w:val="00F62938"/>
    <w:rsid w:val="00F63228"/>
    <w:rsid w:val="00F63751"/>
    <w:rsid w:val="00F638AA"/>
    <w:rsid w:val="00F63AE6"/>
    <w:rsid w:val="00F63D43"/>
    <w:rsid w:val="00F6439F"/>
    <w:rsid w:val="00F6447E"/>
    <w:rsid w:val="00F644F6"/>
    <w:rsid w:val="00F647C5"/>
    <w:rsid w:val="00F64DA3"/>
    <w:rsid w:val="00F6582E"/>
    <w:rsid w:val="00F65B55"/>
    <w:rsid w:val="00F66112"/>
    <w:rsid w:val="00F66391"/>
    <w:rsid w:val="00F664F9"/>
    <w:rsid w:val="00F66780"/>
    <w:rsid w:val="00F66C55"/>
    <w:rsid w:val="00F6712F"/>
    <w:rsid w:val="00F673FE"/>
    <w:rsid w:val="00F67524"/>
    <w:rsid w:val="00F67A40"/>
    <w:rsid w:val="00F67B45"/>
    <w:rsid w:val="00F67B4B"/>
    <w:rsid w:val="00F70060"/>
    <w:rsid w:val="00F701C6"/>
    <w:rsid w:val="00F704A3"/>
    <w:rsid w:val="00F70871"/>
    <w:rsid w:val="00F708C4"/>
    <w:rsid w:val="00F70922"/>
    <w:rsid w:val="00F7092E"/>
    <w:rsid w:val="00F70A14"/>
    <w:rsid w:val="00F70BE6"/>
    <w:rsid w:val="00F71007"/>
    <w:rsid w:val="00F710DD"/>
    <w:rsid w:val="00F71804"/>
    <w:rsid w:val="00F7187E"/>
    <w:rsid w:val="00F71AB1"/>
    <w:rsid w:val="00F71C71"/>
    <w:rsid w:val="00F71E7B"/>
    <w:rsid w:val="00F72183"/>
    <w:rsid w:val="00F726B5"/>
    <w:rsid w:val="00F7274B"/>
    <w:rsid w:val="00F72B7C"/>
    <w:rsid w:val="00F72E85"/>
    <w:rsid w:val="00F7315A"/>
    <w:rsid w:val="00F73577"/>
    <w:rsid w:val="00F741AF"/>
    <w:rsid w:val="00F743E3"/>
    <w:rsid w:val="00F74A92"/>
    <w:rsid w:val="00F74FA6"/>
    <w:rsid w:val="00F750C8"/>
    <w:rsid w:val="00F75137"/>
    <w:rsid w:val="00F751D0"/>
    <w:rsid w:val="00F752C4"/>
    <w:rsid w:val="00F752D6"/>
    <w:rsid w:val="00F752EC"/>
    <w:rsid w:val="00F759AA"/>
    <w:rsid w:val="00F75A5D"/>
    <w:rsid w:val="00F76168"/>
    <w:rsid w:val="00F761B3"/>
    <w:rsid w:val="00F7639F"/>
    <w:rsid w:val="00F768E5"/>
    <w:rsid w:val="00F77DA5"/>
    <w:rsid w:val="00F805B9"/>
    <w:rsid w:val="00F80C19"/>
    <w:rsid w:val="00F812E3"/>
    <w:rsid w:val="00F81461"/>
    <w:rsid w:val="00F814E1"/>
    <w:rsid w:val="00F81DF1"/>
    <w:rsid w:val="00F81F45"/>
    <w:rsid w:val="00F821EB"/>
    <w:rsid w:val="00F8270E"/>
    <w:rsid w:val="00F82847"/>
    <w:rsid w:val="00F82C26"/>
    <w:rsid w:val="00F83321"/>
    <w:rsid w:val="00F837B3"/>
    <w:rsid w:val="00F83A4F"/>
    <w:rsid w:val="00F84D78"/>
    <w:rsid w:val="00F851A7"/>
    <w:rsid w:val="00F85241"/>
    <w:rsid w:val="00F85891"/>
    <w:rsid w:val="00F868A1"/>
    <w:rsid w:val="00F868AF"/>
    <w:rsid w:val="00F86A81"/>
    <w:rsid w:val="00F86DF2"/>
    <w:rsid w:val="00F87071"/>
    <w:rsid w:val="00F871B9"/>
    <w:rsid w:val="00F8763D"/>
    <w:rsid w:val="00F87A39"/>
    <w:rsid w:val="00F87A5D"/>
    <w:rsid w:val="00F87B7C"/>
    <w:rsid w:val="00F9066C"/>
    <w:rsid w:val="00F907BE"/>
    <w:rsid w:val="00F90A2E"/>
    <w:rsid w:val="00F91549"/>
    <w:rsid w:val="00F915D0"/>
    <w:rsid w:val="00F9178E"/>
    <w:rsid w:val="00F91EC0"/>
    <w:rsid w:val="00F92743"/>
    <w:rsid w:val="00F92794"/>
    <w:rsid w:val="00F92B0D"/>
    <w:rsid w:val="00F931A9"/>
    <w:rsid w:val="00F9340E"/>
    <w:rsid w:val="00F934BB"/>
    <w:rsid w:val="00F936C1"/>
    <w:rsid w:val="00F94106"/>
    <w:rsid w:val="00F944A9"/>
    <w:rsid w:val="00F944BF"/>
    <w:rsid w:val="00F945EE"/>
    <w:rsid w:val="00F9571B"/>
    <w:rsid w:val="00F958F1"/>
    <w:rsid w:val="00F959D5"/>
    <w:rsid w:val="00F95B2C"/>
    <w:rsid w:val="00F96655"/>
    <w:rsid w:val="00F96AFE"/>
    <w:rsid w:val="00F96DC3"/>
    <w:rsid w:val="00F96FAE"/>
    <w:rsid w:val="00F97172"/>
    <w:rsid w:val="00F973BC"/>
    <w:rsid w:val="00F97663"/>
    <w:rsid w:val="00F978DD"/>
    <w:rsid w:val="00F97BBA"/>
    <w:rsid w:val="00F97CEF"/>
    <w:rsid w:val="00FA01F7"/>
    <w:rsid w:val="00FA06A3"/>
    <w:rsid w:val="00FA0A7A"/>
    <w:rsid w:val="00FA0BC6"/>
    <w:rsid w:val="00FA0E96"/>
    <w:rsid w:val="00FA193D"/>
    <w:rsid w:val="00FA195E"/>
    <w:rsid w:val="00FA1AD5"/>
    <w:rsid w:val="00FA1B3F"/>
    <w:rsid w:val="00FA232C"/>
    <w:rsid w:val="00FA2623"/>
    <w:rsid w:val="00FA2667"/>
    <w:rsid w:val="00FA267D"/>
    <w:rsid w:val="00FA2728"/>
    <w:rsid w:val="00FA294C"/>
    <w:rsid w:val="00FA2B33"/>
    <w:rsid w:val="00FA2FB1"/>
    <w:rsid w:val="00FA313C"/>
    <w:rsid w:val="00FA31D8"/>
    <w:rsid w:val="00FA3285"/>
    <w:rsid w:val="00FA3363"/>
    <w:rsid w:val="00FA386E"/>
    <w:rsid w:val="00FA3BD1"/>
    <w:rsid w:val="00FA4594"/>
    <w:rsid w:val="00FA468E"/>
    <w:rsid w:val="00FA49D7"/>
    <w:rsid w:val="00FA4CDE"/>
    <w:rsid w:val="00FA4F6C"/>
    <w:rsid w:val="00FA51AC"/>
    <w:rsid w:val="00FA5917"/>
    <w:rsid w:val="00FA5F1B"/>
    <w:rsid w:val="00FA604A"/>
    <w:rsid w:val="00FA6366"/>
    <w:rsid w:val="00FA662D"/>
    <w:rsid w:val="00FA6890"/>
    <w:rsid w:val="00FA6A41"/>
    <w:rsid w:val="00FA6EAB"/>
    <w:rsid w:val="00FA705E"/>
    <w:rsid w:val="00FA7720"/>
    <w:rsid w:val="00FB0435"/>
    <w:rsid w:val="00FB0A45"/>
    <w:rsid w:val="00FB0CB9"/>
    <w:rsid w:val="00FB0E7A"/>
    <w:rsid w:val="00FB1103"/>
    <w:rsid w:val="00FB1310"/>
    <w:rsid w:val="00FB1749"/>
    <w:rsid w:val="00FB18A0"/>
    <w:rsid w:val="00FB1B76"/>
    <w:rsid w:val="00FB1BAB"/>
    <w:rsid w:val="00FB1C04"/>
    <w:rsid w:val="00FB1FEB"/>
    <w:rsid w:val="00FB224D"/>
    <w:rsid w:val="00FB22D8"/>
    <w:rsid w:val="00FB23B2"/>
    <w:rsid w:val="00FB2448"/>
    <w:rsid w:val="00FB29B3"/>
    <w:rsid w:val="00FB2D18"/>
    <w:rsid w:val="00FB31DD"/>
    <w:rsid w:val="00FB3579"/>
    <w:rsid w:val="00FB376B"/>
    <w:rsid w:val="00FB3EBA"/>
    <w:rsid w:val="00FB4380"/>
    <w:rsid w:val="00FB46B3"/>
    <w:rsid w:val="00FB49CB"/>
    <w:rsid w:val="00FB4BE9"/>
    <w:rsid w:val="00FB4D56"/>
    <w:rsid w:val="00FB4FFD"/>
    <w:rsid w:val="00FB5070"/>
    <w:rsid w:val="00FB51A0"/>
    <w:rsid w:val="00FB5845"/>
    <w:rsid w:val="00FB5972"/>
    <w:rsid w:val="00FB5D51"/>
    <w:rsid w:val="00FB5D62"/>
    <w:rsid w:val="00FB5FE7"/>
    <w:rsid w:val="00FB623A"/>
    <w:rsid w:val="00FB694F"/>
    <w:rsid w:val="00FB7000"/>
    <w:rsid w:val="00FB7279"/>
    <w:rsid w:val="00FB732A"/>
    <w:rsid w:val="00FB7A46"/>
    <w:rsid w:val="00FB7D1B"/>
    <w:rsid w:val="00FB7D79"/>
    <w:rsid w:val="00FC04FA"/>
    <w:rsid w:val="00FC0834"/>
    <w:rsid w:val="00FC0934"/>
    <w:rsid w:val="00FC1C86"/>
    <w:rsid w:val="00FC1EEE"/>
    <w:rsid w:val="00FC22BF"/>
    <w:rsid w:val="00FC2515"/>
    <w:rsid w:val="00FC261F"/>
    <w:rsid w:val="00FC2884"/>
    <w:rsid w:val="00FC2A6F"/>
    <w:rsid w:val="00FC2E9F"/>
    <w:rsid w:val="00FC2F07"/>
    <w:rsid w:val="00FC37C7"/>
    <w:rsid w:val="00FC38BA"/>
    <w:rsid w:val="00FC3A4B"/>
    <w:rsid w:val="00FC3B29"/>
    <w:rsid w:val="00FC3BCB"/>
    <w:rsid w:val="00FC3EA9"/>
    <w:rsid w:val="00FC44D2"/>
    <w:rsid w:val="00FC464F"/>
    <w:rsid w:val="00FC473E"/>
    <w:rsid w:val="00FC4AE3"/>
    <w:rsid w:val="00FC51D9"/>
    <w:rsid w:val="00FC5570"/>
    <w:rsid w:val="00FC5850"/>
    <w:rsid w:val="00FC5CD7"/>
    <w:rsid w:val="00FC5D2A"/>
    <w:rsid w:val="00FC5F2E"/>
    <w:rsid w:val="00FC60FA"/>
    <w:rsid w:val="00FC629B"/>
    <w:rsid w:val="00FC6319"/>
    <w:rsid w:val="00FC643F"/>
    <w:rsid w:val="00FC6491"/>
    <w:rsid w:val="00FC6620"/>
    <w:rsid w:val="00FC7634"/>
    <w:rsid w:val="00FD05DA"/>
    <w:rsid w:val="00FD0803"/>
    <w:rsid w:val="00FD096F"/>
    <w:rsid w:val="00FD0B3E"/>
    <w:rsid w:val="00FD0BD6"/>
    <w:rsid w:val="00FD0C0B"/>
    <w:rsid w:val="00FD0E8F"/>
    <w:rsid w:val="00FD104F"/>
    <w:rsid w:val="00FD1086"/>
    <w:rsid w:val="00FD16BB"/>
    <w:rsid w:val="00FD17D4"/>
    <w:rsid w:val="00FD20F9"/>
    <w:rsid w:val="00FD2D0D"/>
    <w:rsid w:val="00FD2F00"/>
    <w:rsid w:val="00FD31F7"/>
    <w:rsid w:val="00FD3367"/>
    <w:rsid w:val="00FD3451"/>
    <w:rsid w:val="00FD367C"/>
    <w:rsid w:val="00FD3BA8"/>
    <w:rsid w:val="00FD3BB2"/>
    <w:rsid w:val="00FD3E67"/>
    <w:rsid w:val="00FD40E3"/>
    <w:rsid w:val="00FD4189"/>
    <w:rsid w:val="00FD4844"/>
    <w:rsid w:val="00FD4D59"/>
    <w:rsid w:val="00FD5341"/>
    <w:rsid w:val="00FD5DB6"/>
    <w:rsid w:val="00FD64A2"/>
    <w:rsid w:val="00FD64C3"/>
    <w:rsid w:val="00FD661B"/>
    <w:rsid w:val="00FD6833"/>
    <w:rsid w:val="00FD6A41"/>
    <w:rsid w:val="00FD6EB4"/>
    <w:rsid w:val="00FD71D6"/>
    <w:rsid w:val="00FD7558"/>
    <w:rsid w:val="00FD755E"/>
    <w:rsid w:val="00FD76AB"/>
    <w:rsid w:val="00FD77EA"/>
    <w:rsid w:val="00FD78AA"/>
    <w:rsid w:val="00FD7E53"/>
    <w:rsid w:val="00FD7FB7"/>
    <w:rsid w:val="00FE0170"/>
    <w:rsid w:val="00FE0200"/>
    <w:rsid w:val="00FE061E"/>
    <w:rsid w:val="00FE06DB"/>
    <w:rsid w:val="00FE0798"/>
    <w:rsid w:val="00FE0A6B"/>
    <w:rsid w:val="00FE0B59"/>
    <w:rsid w:val="00FE1177"/>
    <w:rsid w:val="00FE18CD"/>
    <w:rsid w:val="00FE1A0F"/>
    <w:rsid w:val="00FE20A0"/>
    <w:rsid w:val="00FE20B9"/>
    <w:rsid w:val="00FE2385"/>
    <w:rsid w:val="00FE249E"/>
    <w:rsid w:val="00FE25DA"/>
    <w:rsid w:val="00FE27BB"/>
    <w:rsid w:val="00FE2939"/>
    <w:rsid w:val="00FE35CB"/>
    <w:rsid w:val="00FE39FC"/>
    <w:rsid w:val="00FE3E5C"/>
    <w:rsid w:val="00FE41B7"/>
    <w:rsid w:val="00FE4885"/>
    <w:rsid w:val="00FE49B1"/>
    <w:rsid w:val="00FE5286"/>
    <w:rsid w:val="00FE5484"/>
    <w:rsid w:val="00FE5981"/>
    <w:rsid w:val="00FE5B3A"/>
    <w:rsid w:val="00FE5B6F"/>
    <w:rsid w:val="00FE5DE4"/>
    <w:rsid w:val="00FE6321"/>
    <w:rsid w:val="00FE6A5A"/>
    <w:rsid w:val="00FE6A5E"/>
    <w:rsid w:val="00FE6EB6"/>
    <w:rsid w:val="00FE7060"/>
    <w:rsid w:val="00FE7207"/>
    <w:rsid w:val="00FE79B8"/>
    <w:rsid w:val="00FE7B2E"/>
    <w:rsid w:val="00FE7EB3"/>
    <w:rsid w:val="00FF00E8"/>
    <w:rsid w:val="00FF02B3"/>
    <w:rsid w:val="00FF0350"/>
    <w:rsid w:val="00FF066D"/>
    <w:rsid w:val="00FF0A0D"/>
    <w:rsid w:val="00FF1623"/>
    <w:rsid w:val="00FF186C"/>
    <w:rsid w:val="00FF1A34"/>
    <w:rsid w:val="00FF1BEF"/>
    <w:rsid w:val="00FF1C58"/>
    <w:rsid w:val="00FF1D5C"/>
    <w:rsid w:val="00FF2383"/>
    <w:rsid w:val="00FF2968"/>
    <w:rsid w:val="00FF2B8F"/>
    <w:rsid w:val="00FF2D43"/>
    <w:rsid w:val="00FF33CD"/>
    <w:rsid w:val="00FF35E5"/>
    <w:rsid w:val="00FF40D6"/>
    <w:rsid w:val="00FF43D6"/>
    <w:rsid w:val="00FF463D"/>
    <w:rsid w:val="00FF46A7"/>
    <w:rsid w:val="00FF4823"/>
    <w:rsid w:val="00FF4889"/>
    <w:rsid w:val="00FF4A7B"/>
    <w:rsid w:val="00FF549D"/>
    <w:rsid w:val="00FF54E0"/>
    <w:rsid w:val="00FF5609"/>
    <w:rsid w:val="00FF5B95"/>
    <w:rsid w:val="00FF60CE"/>
    <w:rsid w:val="00FF62FB"/>
    <w:rsid w:val="00FF63A9"/>
    <w:rsid w:val="00FF6583"/>
    <w:rsid w:val="00FF6591"/>
    <w:rsid w:val="00FF66EF"/>
    <w:rsid w:val="00FF6B9E"/>
    <w:rsid w:val="00FF6CE3"/>
    <w:rsid w:val="00FF6D4A"/>
    <w:rsid w:val="00FF6D72"/>
    <w:rsid w:val="00FF732A"/>
    <w:rsid w:val="00FF739F"/>
    <w:rsid w:val="00FF7AE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FCB4E"/>
  <w15:chartTrackingRefBased/>
  <w15:docId w15:val="{619ACCF9-0DC5-45EF-9EC2-A1CFB9951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lsdException w:name="Medium Grid 3 Accent 1"/>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0DE9"/>
  </w:style>
  <w:style w:type="paragraph" w:styleId="Ttulo1">
    <w:name w:val="heading 1"/>
    <w:aliases w:val="h1,h:1,h:1app,H1,H11,app heading 1,l1,ITT t1,PA Chapter,Section Head,II+,I,Chapter Heading,1,Title1,H12,H111,H13,H112,H14,H113,H15,H114,H16,H115,H17,H116,H18,H117,H19,H118,H110,H119,H120,H1110,H121,H1111,H131,H1121,H141,H1131,H151,11"/>
    <w:basedOn w:val="IFTnormal"/>
    <w:next w:val="Normal"/>
    <w:link w:val="Ttulo1Car"/>
    <w:uiPriority w:val="99"/>
    <w:qFormat/>
    <w:rsid w:val="00560DE9"/>
    <w:pPr>
      <w:outlineLvl w:val="0"/>
    </w:pPr>
    <w:rPr>
      <w:b/>
      <w:lang w:val="es-ES"/>
    </w:rPr>
  </w:style>
  <w:style w:type="paragraph" w:styleId="Ttulo2">
    <w:name w:val="heading 2"/>
    <w:aliases w:val="2TitSec,h:2,h:2app,orderpara1,H2,H21,título 2,heading 2+ Indent: Left 0.25 in,Head2A,2,Titre 2 ALD,Fab-2,h2,Level2,Titre 2 OD,Header 2,l2,h21,21,Header 21,l21,h22,22,Header 22,l22,h23,23,Header 23,l23,h24,24,Header 24,l24,h25,25,Header 25,l25"/>
    <w:basedOn w:val="Normal"/>
    <w:next w:val="Normal"/>
    <w:link w:val="Ttulo2Car"/>
    <w:uiPriority w:val="9"/>
    <w:unhideWhenUsed/>
    <w:qFormat/>
    <w:rsid w:val="00560DE9"/>
    <w:pPr>
      <w:keepNext/>
      <w:spacing w:after="200" w:line="276" w:lineRule="auto"/>
      <w:jc w:val="both"/>
      <w:outlineLvl w:val="1"/>
    </w:pPr>
    <w:rPr>
      <w:rFonts w:ascii="ITC Avant Garde" w:eastAsia="Times New Roman" w:hAnsi="ITC Avant Garde" w:cs="Arial"/>
      <w:b/>
      <w:bCs/>
    </w:rPr>
  </w:style>
  <w:style w:type="paragraph" w:styleId="Ttulo3">
    <w:name w:val="heading 3"/>
    <w:aliases w:val="Subtitle,h3,Subtitle1,Titulo 3,h:3,h,3,orderpara2,H3,l3,31,l31,32,l32,33,l33,34,l34,35,l35,36,l36,37,l37,38,l38,39,l39,310,l310,311,l311,321,l321,331,l331,341,l341,351,l351,361,l361,371,l371,312,l312,322,l322,332,l332,342,l342,352,l352,362"/>
    <w:basedOn w:val="Normal"/>
    <w:next w:val="Normal"/>
    <w:link w:val="Ttulo3Car"/>
    <w:uiPriority w:val="99"/>
    <w:qFormat/>
    <w:rsid w:val="00560DE9"/>
    <w:pPr>
      <w:keepNext/>
      <w:spacing w:after="0" w:line="240" w:lineRule="auto"/>
      <w:ind w:left="2630"/>
      <w:jc w:val="both"/>
      <w:outlineLvl w:val="2"/>
    </w:pPr>
    <w:rPr>
      <w:rFonts w:ascii="Arial" w:eastAsia="Times New Roman" w:hAnsi="Arial" w:cs="Times New Roman"/>
      <w:b/>
      <w:bCs/>
      <w:szCs w:val="20"/>
    </w:rPr>
  </w:style>
  <w:style w:type="paragraph" w:styleId="Ttulo4">
    <w:name w:val="heading 4"/>
    <w:aliases w:val="h:4,h4,heading 4 + Indent: Left 0.5 in,a.,Map Title,ITT t4,PA Micro Section,I4,4,l4,heading,heading4,Title4,Header 4,H4-Heading 4,H4,le4,heading 4 + Indent: Left 0.25 in,1.1.1.1,T4,l4+toc4,Normal4,E4,Heading Four,C Head,Heading 4."/>
    <w:basedOn w:val="Normal"/>
    <w:next w:val="Normal"/>
    <w:link w:val="Ttulo4Car"/>
    <w:uiPriority w:val="99"/>
    <w:qFormat/>
    <w:rsid w:val="00560DE9"/>
    <w:pPr>
      <w:keepNext/>
      <w:spacing w:before="240" w:after="60" w:line="240" w:lineRule="auto"/>
      <w:jc w:val="both"/>
      <w:outlineLvl w:val="3"/>
    </w:pPr>
    <w:rPr>
      <w:rFonts w:ascii="Times New Roman" w:eastAsia="Times New Roman" w:hAnsi="Times New Roman" w:cs="Times New Roman"/>
      <w:b/>
      <w:bCs/>
      <w:sz w:val="28"/>
      <w:szCs w:val="28"/>
      <w:lang w:eastAsia="es-ES"/>
    </w:rPr>
  </w:style>
  <w:style w:type="paragraph" w:styleId="Ttulo5">
    <w:name w:val="heading 5"/>
    <w:aliases w:val="Considerando,Apartado_sub,ITT t5,PA Pico Section,Roman list,5,Level 5,Header 5,H5-Heading 5,h5,H5,le5,l5,Heading5,heading5,H51,51,H5-Heading 51,h51,Heading51,l51,heading51,H52,52,H5-Heading 52,h52,Heading52,l52,heading52,H53,53,H5-Heading 53"/>
    <w:basedOn w:val="Normal"/>
    <w:next w:val="Normal"/>
    <w:link w:val="Ttulo5Car"/>
    <w:uiPriority w:val="99"/>
    <w:qFormat/>
    <w:rsid w:val="00560DE9"/>
    <w:pPr>
      <w:keepNext/>
      <w:spacing w:after="0" w:line="240" w:lineRule="auto"/>
      <w:jc w:val="both"/>
      <w:outlineLvl w:val="4"/>
    </w:pPr>
    <w:rPr>
      <w:rFonts w:ascii="Arial" w:eastAsia="Times New Roman" w:hAnsi="Arial" w:cs="Times New Roman"/>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link w:val="Ttulo6Car"/>
    <w:uiPriority w:val="99"/>
    <w:qFormat/>
    <w:rsid w:val="00560DE9"/>
    <w:pPr>
      <w:spacing w:before="240" w:after="60" w:line="240" w:lineRule="auto"/>
      <w:jc w:val="both"/>
      <w:outlineLvl w:val="5"/>
    </w:pPr>
    <w:rPr>
      <w:rFonts w:ascii="Times New Roman" w:eastAsia="Times New Roman" w:hAnsi="Times New Roman" w:cs="Times New Roman"/>
      <w:b/>
      <w:bCs/>
      <w:lang w:eastAsia="es-ES"/>
    </w:rPr>
  </w:style>
  <w:style w:type="paragraph" w:styleId="Ttulo7">
    <w:name w:val="heading 7"/>
    <w:aliases w:val="ITT t7,PA Appendix Major,letter list,7,req3,Header 7,Objective,ExhibitTitle,st,h7,Appendix3,lettered list"/>
    <w:basedOn w:val="Normal"/>
    <w:next w:val="Normal"/>
    <w:link w:val="Ttulo7Car"/>
    <w:uiPriority w:val="99"/>
    <w:qFormat/>
    <w:rsid w:val="00560DE9"/>
    <w:pPr>
      <w:spacing w:before="240" w:after="60" w:line="240" w:lineRule="auto"/>
      <w:jc w:val="both"/>
      <w:outlineLvl w:val="6"/>
    </w:pPr>
    <w:rPr>
      <w:rFonts w:ascii="Times New Roman" w:eastAsia="Times New Roman" w:hAnsi="Times New Roman" w:cs="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
    <w:basedOn w:val="Normal"/>
    <w:next w:val="Normal"/>
    <w:link w:val="Ttulo8Car"/>
    <w:uiPriority w:val="99"/>
    <w:qFormat/>
    <w:rsid w:val="00560DE9"/>
    <w:pPr>
      <w:keepNext/>
      <w:spacing w:after="0" w:line="240" w:lineRule="auto"/>
      <w:jc w:val="center"/>
      <w:outlineLvl w:val="7"/>
    </w:pPr>
    <w:rPr>
      <w:rFonts w:ascii="Arial" w:eastAsia="Times New Roman" w:hAnsi="Arial" w:cs="Times New Roman"/>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uiPriority w:val="99"/>
    <w:qFormat/>
    <w:rsid w:val="00560DE9"/>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 Car,h:1app Car,H1 Car,H11 Car,app heading 1 Car,l1 Car,ITT t1 Car,PA Chapter Car,Section Head Car,II+ Car,I Car,Chapter Heading Car,1 Car,Title1 Car,H12 Car,H111 Car,H13 Car,H112 Car,H14 Car,H113 Car,H15 Car,H114 Car,H16 Car"/>
    <w:basedOn w:val="Fuentedeprrafopredeter"/>
    <w:link w:val="Ttulo1"/>
    <w:uiPriority w:val="99"/>
    <w:rsid w:val="00560DE9"/>
    <w:rPr>
      <w:rFonts w:ascii="ITC Avant Garde" w:eastAsia="Calibri" w:hAnsi="ITC Avant Garde" w:cs="Arial"/>
      <w:b/>
      <w:color w:val="000000"/>
      <w:lang w:val="es-ES" w:eastAsia="es-ES"/>
    </w:rPr>
  </w:style>
  <w:style w:type="character" w:customStyle="1" w:styleId="Ttulo2Car">
    <w:name w:val="Título 2 Car"/>
    <w:aliases w:val="2TitSec Car,h:2 Car,h:2app Car,orderpara1 Car,H2 Car,H21 Car,título 2 Car,heading 2+ Indent: Left 0.25 in Car,Head2A Car,2 Car,Titre 2 ALD Car,Fab-2 Car,h2 Car,Level2 Car,Titre 2 OD Car,Header 2 Car,l2 Car,h21 Car,21 Car,Header 21 Car"/>
    <w:basedOn w:val="Fuentedeprrafopredeter"/>
    <w:link w:val="Ttulo2"/>
    <w:uiPriority w:val="9"/>
    <w:rsid w:val="00560DE9"/>
    <w:rPr>
      <w:rFonts w:ascii="ITC Avant Garde" w:eastAsia="Times New Roman" w:hAnsi="ITC Avant Garde" w:cs="Arial"/>
      <w:b/>
      <w:bCs/>
    </w:rPr>
  </w:style>
  <w:style w:type="character" w:customStyle="1" w:styleId="Ttulo3Car">
    <w:name w:val="Título 3 Car"/>
    <w:aliases w:val="Subtitle Car,h3 Car,Subtitle1 Car,Titulo 3 Car,h:3 Car,h Car,3 Car,orderpara2 Car,H3 Car,l3 Car,31 Car,l31 Car,32 Car,l32 Car,33 Car,l33 Car,34 Car,l34 Car,35 Car,l35 Car,36 Car,l36 Car,37 Car,l37 Car,38 Car,l38 Car,39 Car,l39 Car,310 Car"/>
    <w:basedOn w:val="Fuentedeprrafopredeter"/>
    <w:link w:val="Ttulo3"/>
    <w:uiPriority w:val="99"/>
    <w:rsid w:val="00560DE9"/>
    <w:rPr>
      <w:rFonts w:ascii="Arial" w:eastAsia="Times New Roman" w:hAnsi="Arial" w:cs="Times New Roman"/>
      <w:b/>
      <w:bCs/>
      <w:szCs w:val="20"/>
    </w:rPr>
  </w:style>
  <w:style w:type="character" w:customStyle="1" w:styleId="Ttulo4Car">
    <w:name w:val="Título 4 Car"/>
    <w:aliases w:val="h:4 Car,h4 Car,heading 4 + Indent: Left 0.5 in Car,a. Car,Map Title Car,ITT t4 Car,PA Micro Section Car,I4 Car,4 Car,l4 Car,heading Car,heading4 Car,Title4 Car,Header 4 Car,H4-Heading 4 Car,H4 Car,le4 Car,1.1.1.1 Car,T4 Car,l4+toc4 Car"/>
    <w:basedOn w:val="Fuentedeprrafopredeter"/>
    <w:link w:val="Ttulo4"/>
    <w:uiPriority w:val="99"/>
    <w:rsid w:val="00560DE9"/>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ITT t5 Car,PA Pico Section Car,Roman list Car,5 Car,Level 5 Car,Header 5 Car,H5-Heading 5 Car,h5 Car,H5 Car,le5 Car,l5 Car,Heading5 Car,heading5 Car,H51 Car,51 Car,H5-Heading 51 Car,h51 Car,Heading51 Car"/>
    <w:basedOn w:val="Fuentedeprrafopredeter"/>
    <w:link w:val="Ttulo5"/>
    <w:rsid w:val="00560DE9"/>
    <w:rPr>
      <w:rFonts w:ascii="Arial" w:eastAsia="Times New Roman" w:hAnsi="Arial" w:cs="Times New Roman"/>
      <w:b/>
      <w:sz w:val="20"/>
      <w:szCs w:val="20"/>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basedOn w:val="Fuentedeprrafopredeter"/>
    <w:link w:val="Ttulo6"/>
    <w:uiPriority w:val="99"/>
    <w:rsid w:val="00560DE9"/>
    <w:rPr>
      <w:rFonts w:ascii="Times New Roman" w:eastAsia="Times New Roman" w:hAnsi="Times New Roman" w:cs="Times New Roman"/>
      <w:b/>
      <w:bCs/>
      <w:lang w:eastAsia="es-ES"/>
    </w:rPr>
  </w:style>
  <w:style w:type="character" w:customStyle="1" w:styleId="Ttulo7Car">
    <w:name w:val="Título 7 Car"/>
    <w:aliases w:val="ITT t7 Car,PA Appendix Major Car,letter list Car,7 Car,req3 Car,Header 7 Car,Objective Car,ExhibitTitle Car,st Car,h7 Car,Appendix3 Car,lettered list Car"/>
    <w:basedOn w:val="Fuentedeprrafopredeter"/>
    <w:link w:val="Ttulo7"/>
    <w:uiPriority w:val="99"/>
    <w:rsid w:val="00560DE9"/>
    <w:rPr>
      <w:rFonts w:ascii="Times New Roman" w:eastAsia="Times New Roman" w:hAnsi="Times New Roman" w:cs="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
    <w:basedOn w:val="Fuentedeprrafopredeter"/>
    <w:link w:val="Ttulo8"/>
    <w:uiPriority w:val="99"/>
    <w:rsid w:val="00560DE9"/>
    <w:rPr>
      <w:rFonts w:ascii="Arial" w:eastAsia="Times New Roman" w:hAnsi="Arial" w:cs="Times New Roman"/>
      <w:b/>
      <w:szCs w:val="20"/>
      <w:lang w:eastAsia="es-ES"/>
    </w:rPr>
  </w:style>
  <w:style w:type="character" w:customStyle="1" w:styleId="Ttulo9Car">
    <w:name w:val="Título 9 Car"/>
    <w:aliases w:val="Citaciones Car,ITT t9 Car,progress Car,App Heading Car,Titre 10 Car,9 Car,rb Car,req bullet Car,req1 Car,Cond'l Reqt. Car,TableTitle Car,tt Car1,h9 Car1,Appendix2 Car1,Appendix21 Car1,table title Car"/>
    <w:basedOn w:val="Fuentedeprrafopredeter"/>
    <w:link w:val="Ttulo9"/>
    <w:uiPriority w:val="99"/>
    <w:rsid w:val="00560DE9"/>
    <w:rPr>
      <w:rFonts w:ascii="Arial" w:eastAsia="Times New Roman" w:hAnsi="Arial" w:cs="Arial"/>
      <w:lang w:eastAsia="es-ES"/>
    </w:rPr>
  </w:style>
  <w:style w:type="numbering" w:customStyle="1" w:styleId="Sinlista1">
    <w:name w:val="Sin lista1"/>
    <w:next w:val="Sinlista"/>
    <w:uiPriority w:val="99"/>
    <w:semiHidden/>
    <w:unhideWhenUsed/>
    <w:rsid w:val="00560DE9"/>
  </w:style>
  <w:style w:type="paragraph" w:customStyle="1" w:styleId="Citaift">
    <w:name w:val="Cita ift"/>
    <w:basedOn w:val="Normal"/>
    <w:link w:val="CitaiftCar"/>
    <w:uiPriority w:val="99"/>
    <w:qFormat/>
    <w:rsid w:val="00560DE9"/>
    <w:pPr>
      <w:adjustRightInd w:val="0"/>
      <w:spacing w:after="200" w:line="276" w:lineRule="auto"/>
      <w:ind w:left="851" w:right="760"/>
      <w:jc w:val="both"/>
    </w:pPr>
    <w:rPr>
      <w:rFonts w:ascii="ITC Avant Garde" w:eastAsia="Times New Roman" w:hAnsi="ITC Avant Garde" w:cs="Arial"/>
      <w:i/>
      <w:color w:val="000000"/>
      <w:sz w:val="18"/>
      <w:szCs w:val="18"/>
      <w:lang w:eastAsia="es-ES"/>
    </w:rPr>
  </w:style>
  <w:style w:type="character" w:customStyle="1" w:styleId="CitaiftCar">
    <w:name w:val="Cita ift Car"/>
    <w:link w:val="Citaift"/>
    <w:uiPriority w:val="99"/>
    <w:rsid w:val="00560DE9"/>
    <w:rPr>
      <w:rFonts w:ascii="ITC Avant Garde" w:eastAsia="Times New Roman" w:hAnsi="ITC Avant Garde" w:cs="Arial"/>
      <w:i/>
      <w:color w:val="000000"/>
      <w:sz w:val="18"/>
      <w:szCs w:val="18"/>
      <w:lang w:eastAsia="es-ES"/>
    </w:rPr>
  </w:style>
  <w:style w:type="paragraph" w:styleId="Cita">
    <w:name w:val="Quote"/>
    <w:aliases w:val="Bullets cita"/>
    <w:basedOn w:val="Prrafodelista"/>
    <w:next w:val="Normal"/>
    <w:link w:val="CitaCar"/>
    <w:uiPriority w:val="29"/>
    <w:qFormat/>
    <w:rsid w:val="00560DE9"/>
    <w:pPr>
      <w:numPr>
        <w:numId w:val="3"/>
      </w:numPr>
      <w:ind w:right="616"/>
      <w:jc w:val="both"/>
    </w:pPr>
    <w:rPr>
      <w:rFonts w:ascii="ITC Avant Garde" w:hAnsi="ITC Avant Garde"/>
      <w:i/>
      <w:sz w:val="18"/>
      <w:szCs w:val="18"/>
    </w:rPr>
  </w:style>
  <w:style w:type="character" w:customStyle="1" w:styleId="CitaCar">
    <w:name w:val="Cita Car"/>
    <w:aliases w:val="Bullets cita Car"/>
    <w:basedOn w:val="Fuentedeprrafopredeter"/>
    <w:link w:val="Cita"/>
    <w:uiPriority w:val="29"/>
    <w:rsid w:val="00560DE9"/>
    <w:rPr>
      <w:rFonts w:ascii="ITC Avant Garde" w:eastAsia="Calibri" w:hAnsi="ITC Avant Garde" w:cs="Times New Roman"/>
      <w:i/>
      <w:sz w:val="18"/>
      <w:szCs w:val="18"/>
    </w:rPr>
  </w:style>
  <w:style w:type="paragraph" w:customStyle="1" w:styleId="IFTnormal">
    <w:name w:val="IFT normal"/>
    <w:basedOn w:val="Normal"/>
    <w:link w:val="IFTnormalCar"/>
    <w:qFormat/>
    <w:rsid w:val="00560DE9"/>
    <w:pPr>
      <w:spacing w:after="200" w:line="276" w:lineRule="auto"/>
      <w:jc w:val="both"/>
    </w:pPr>
    <w:rPr>
      <w:rFonts w:ascii="ITC Avant Garde" w:eastAsia="Calibri" w:hAnsi="ITC Avant Garde" w:cs="Arial"/>
      <w:color w:val="000000"/>
      <w:lang w:val="es-ES_tradnl" w:eastAsia="es-ES"/>
    </w:rPr>
  </w:style>
  <w:style w:type="paragraph" w:styleId="Listaconvietas">
    <w:name w:val="List Bullet"/>
    <w:aliases w:val="Bullets texto"/>
    <w:basedOn w:val="Normal"/>
    <w:autoRedefine/>
    <w:uiPriority w:val="99"/>
    <w:unhideWhenUsed/>
    <w:qFormat/>
    <w:rsid w:val="00560DE9"/>
    <w:pPr>
      <w:numPr>
        <w:numId w:val="2"/>
      </w:numPr>
      <w:spacing w:after="200" w:line="276" w:lineRule="auto"/>
      <w:ind w:left="714" w:hanging="357"/>
      <w:jc w:val="both"/>
    </w:pPr>
    <w:rPr>
      <w:rFonts w:ascii="ITC Avant Garde" w:eastAsia="Times New Roman" w:hAnsi="ITC Avant Garde" w:cs="Arial"/>
      <w:iCs/>
    </w:rPr>
  </w:style>
  <w:style w:type="paragraph" w:styleId="Prrafodelista">
    <w:name w:val="List Paragraph"/>
    <w:aliases w:val="prueba1,Numeración 1,4 Viñ 1nivel,Bullet List,FooterText,numbered,List Paragraph1,Paragraphe de liste1,Bulletr List Paragraph,列出段落,列出段落1,Cuadros,Lista general,Estilo0,CNBV Parrafo1,1st level - Bullet List Paragraph,Listas,Bullet list1"/>
    <w:basedOn w:val="Normal"/>
    <w:link w:val="PrrafodelistaCar"/>
    <w:uiPriority w:val="34"/>
    <w:qFormat/>
    <w:rsid w:val="00560DE9"/>
    <w:pPr>
      <w:spacing w:after="200" w:line="276" w:lineRule="auto"/>
      <w:ind w:left="720"/>
      <w:contextualSpacing/>
    </w:pPr>
    <w:rPr>
      <w:rFonts w:ascii="Calibri" w:eastAsia="Calibri" w:hAnsi="Calibri" w:cs="Times New Roman"/>
    </w:rPr>
  </w:style>
  <w:style w:type="paragraph" w:customStyle="1" w:styleId="1TitPrin">
    <w:name w:val="1TitPrin"/>
    <w:basedOn w:val="Ttulo1"/>
    <w:link w:val="1TitPrinCar"/>
    <w:autoRedefine/>
    <w:qFormat/>
    <w:rsid w:val="00560DE9"/>
    <w:pPr>
      <w:numPr>
        <w:ilvl w:val="1"/>
        <w:numId w:val="5"/>
      </w:numPr>
      <w:ind w:left="426" w:hanging="426"/>
    </w:pPr>
    <w:rPr>
      <w:rFonts w:eastAsia="Times New Roman"/>
    </w:rPr>
  </w:style>
  <w:style w:type="character" w:customStyle="1" w:styleId="1TitPrinCar">
    <w:name w:val="1TitPrin Car"/>
    <w:link w:val="1TitPrin"/>
    <w:rsid w:val="00560DE9"/>
    <w:rPr>
      <w:rFonts w:ascii="ITC Avant Garde" w:eastAsia="Times New Roman" w:hAnsi="ITC Avant Garde" w:cs="Arial"/>
      <w:b/>
      <w:color w:val="000000"/>
      <w:lang w:val="es-ES" w:eastAsia="es-ES"/>
    </w:rPr>
  </w:style>
  <w:style w:type="paragraph" w:customStyle="1" w:styleId="NumeracinIFT">
    <w:name w:val="Numeración IFT"/>
    <w:basedOn w:val="Normal"/>
    <w:link w:val="NumeracinIFTCar"/>
    <w:uiPriority w:val="99"/>
    <w:qFormat/>
    <w:rsid w:val="00560DE9"/>
    <w:pPr>
      <w:tabs>
        <w:tab w:val="left" w:pos="1134"/>
      </w:tabs>
      <w:adjustRightInd w:val="0"/>
      <w:spacing w:after="200" w:line="276" w:lineRule="auto"/>
      <w:ind w:left="1134" w:hanging="992"/>
      <w:jc w:val="both"/>
    </w:pPr>
    <w:rPr>
      <w:rFonts w:ascii="ITC Avant Garde" w:eastAsia="Calibri" w:hAnsi="ITC Avant Garde" w:cs="Arial"/>
      <w:bCs/>
      <w:lang w:eastAsia="es-ES"/>
    </w:rPr>
  </w:style>
  <w:style w:type="character" w:customStyle="1" w:styleId="NumeracinIFTCar">
    <w:name w:val="Numeración IFT Car"/>
    <w:link w:val="NumeracinIFT"/>
    <w:uiPriority w:val="99"/>
    <w:rsid w:val="00560DE9"/>
    <w:rPr>
      <w:rFonts w:ascii="ITC Avant Garde" w:eastAsia="Calibri" w:hAnsi="ITC Avant Garde" w:cs="Arial"/>
      <w:bCs/>
      <w:lang w:eastAsia="es-ES"/>
    </w:rPr>
  </w:style>
  <w:style w:type="paragraph" w:styleId="Encabezado">
    <w:name w:val="header"/>
    <w:aliases w:val="ho,header odd,first,heading one,Odd Header,En-tête-2,header,Header/Footer,header odd1,header odd2,header odd3,header odd4,header odd5,header odd6,encabezado"/>
    <w:basedOn w:val="Normal"/>
    <w:link w:val="EncabezadoCar"/>
    <w:uiPriority w:val="99"/>
    <w:unhideWhenUsed/>
    <w:rsid w:val="00560DE9"/>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aliases w:val="ho Car,header odd Car,first Car,heading one Car,Odd Header Car,En-tête-2 Car,header Car,Header/Footer Car,header odd1 Car,header odd2 Car,header odd3 Car,header odd4 Car,header odd5 Car,header odd6 Car,encabezado Car"/>
    <w:basedOn w:val="Fuentedeprrafopredeter"/>
    <w:link w:val="Encabezado"/>
    <w:uiPriority w:val="99"/>
    <w:rsid w:val="00560DE9"/>
    <w:rPr>
      <w:rFonts w:ascii="Calibri" w:eastAsia="Calibri" w:hAnsi="Calibri" w:cs="Times New Roman"/>
    </w:rPr>
  </w:style>
  <w:style w:type="paragraph" w:styleId="Piedepgina">
    <w:name w:val="footer"/>
    <w:basedOn w:val="Normal"/>
    <w:link w:val="PiedepginaCar"/>
    <w:uiPriority w:val="99"/>
    <w:unhideWhenUsed/>
    <w:rsid w:val="00560DE9"/>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560DE9"/>
    <w:rPr>
      <w:rFonts w:ascii="Calibri" w:eastAsia="Calibri" w:hAnsi="Calibri" w:cs="Times New Roman"/>
    </w:rPr>
  </w:style>
  <w:style w:type="paragraph" w:customStyle="1" w:styleId="Listamulticolor-nfasis11">
    <w:name w:val="Lista multicolor - Énfasis 11"/>
    <w:basedOn w:val="Normal"/>
    <w:link w:val="Listamulticolor-nfasis1Car"/>
    <w:uiPriority w:val="34"/>
    <w:rsid w:val="00560DE9"/>
    <w:pPr>
      <w:spacing w:after="200" w:line="276" w:lineRule="auto"/>
      <w:ind w:left="720"/>
      <w:contextualSpacing/>
    </w:pPr>
    <w:rPr>
      <w:rFonts w:ascii="Calibri" w:eastAsia="Calibri" w:hAnsi="Calibri" w:cs="Times New Roman"/>
    </w:rPr>
  </w:style>
  <w:style w:type="character" w:styleId="Refdecomentario">
    <w:name w:val="annotation reference"/>
    <w:uiPriority w:val="99"/>
    <w:unhideWhenUsed/>
    <w:rsid w:val="00560DE9"/>
    <w:rPr>
      <w:sz w:val="16"/>
      <w:szCs w:val="16"/>
    </w:rPr>
  </w:style>
  <w:style w:type="paragraph" w:styleId="Textocomentario">
    <w:name w:val="annotation text"/>
    <w:basedOn w:val="Normal"/>
    <w:link w:val="TextocomentarioCar"/>
    <w:uiPriority w:val="99"/>
    <w:unhideWhenUsed/>
    <w:rsid w:val="00560DE9"/>
    <w:pPr>
      <w:spacing w:after="200" w:line="240" w:lineRule="auto"/>
    </w:pPr>
    <w:rPr>
      <w:rFonts w:ascii="Calibri" w:eastAsia="Times New Roman" w:hAnsi="Calibri" w:cs="Times New Roman"/>
      <w:sz w:val="20"/>
      <w:szCs w:val="20"/>
      <w:lang w:eastAsia="es-MX"/>
    </w:rPr>
  </w:style>
  <w:style w:type="character" w:customStyle="1" w:styleId="TextocomentarioCar">
    <w:name w:val="Texto comentario Car"/>
    <w:basedOn w:val="Fuentedeprrafopredeter"/>
    <w:link w:val="Textocomentario"/>
    <w:uiPriority w:val="99"/>
    <w:qFormat/>
    <w:rsid w:val="00560DE9"/>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560DE9"/>
    <w:rPr>
      <w:rFonts w:ascii="Calibri" w:eastAsia="Calibri" w:hAnsi="Calibri" w:cs="Times New Roman"/>
    </w:rPr>
  </w:style>
  <w:style w:type="character" w:customStyle="1" w:styleId="PrrafodelistaCar">
    <w:name w:val="Párrafo de lista Car"/>
    <w:aliases w:val="prueba1 Car,Numeración 1 Car,4 Viñ 1nivel Car,Bullet List Car,FooterText Car,numbered Car,List Paragraph1 Car,Paragraphe de liste1 Car,Bulletr List Paragraph Car,列出段落 Car,列出段落1 Car,Cuadros Car,Lista general Car,Estilo0 Car"/>
    <w:link w:val="Prrafodelista"/>
    <w:uiPriority w:val="34"/>
    <w:qFormat/>
    <w:rsid w:val="00560DE9"/>
    <w:rPr>
      <w:rFonts w:ascii="Calibri" w:eastAsia="Calibri" w:hAnsi="Calibri" w:cs="Times New Roman"/>
    </w:rPr>
  </w:style>
  <w:style w:type="paragraph" w:styleId="Textodeglobo">
    <w:name w:val="Balloon Text"/>
    <w:basedOn w:val="Normal"/>
    <w:link w:val="TextodegloboCar"/>
    <w:uiPriority w:val="99"/>
    <w:unhideWhenUsed/>
    <w:rsid w:val="00560DE9"/>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rsid w:val="00560DE9"/>
    <w:rPr>
      <w:rFonts w:ascii="Segoe UI" w:eastAsia="Calibri" w:hAnsi="Segoe UI" w:cs="Segoe UI"/>
      <w:sz w:val="18"/>
      <w:szCs w:val="18"/>
    </w:rPr>
  </w:style>
  <w:style w:type="character" w:styleId="Hipervnculo">
    <w:name w:val="Hyperlink"/>
    <w:basedOn w:val="Fuentedeprrafopredeter"/>
    <w:uiPriority w:val="99"/>
    <w:unhideWhenUsed/>
    <w:rsid w:val="00560DE9"/>
    <w:rPr>
      <w:color w:val="0563C1" w:themeColor="hyperlink"/>
      <w:u w:val="single"/>
    </w:rPr>
  </w:style>
  <w:style w:type="paragraph" w:styleId="NormalWeb">
    <w:name w:val="Normal (Web)"/>
    <w:basedOn w:val="Normal"/>
    <w:uiPriority w:val="99"/>
    <w:unhideWhenUsed/>
    <w:rsid w:val="00560DE9"/>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concuadrcula">
    <w:name w:val="Table Grid"/>
    <w:basedOn w:val="Tablanormal"/>
    <w:uiPriority w:val="39"/>
    <w:rsid w:val="00560DE9"/>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de nota al pie,(NECG) Footnote Reference,o,fr,Style 3,Appel note de bas de p,Style 12,Style 124,Ref. de nota al pie 2,Style 6,Footnote Reference Superscript,Style 13,FR,Style 17,Footnote Reference/,Texto de nota al pie,註腳內容,11 pt"/>
    <w:link w:val="FootnoteReferenceNumber"/>
    <w:unhideWhenUsed/>
    <w:qFormat/>
    <w:rsid w:val="00BB7683"/>
    <w:rPr>
      <w:szCs w:val="24"/>
      <w:vertAlign w:val="superscript"/>
    </w:rPr>
  </w:style>
  <w:style w:type="paragraph" w:customStyle="1" w:styleId="Cuadrculamediana21">
    <w:name w:val="Cuadrícula mediana 21"/>
    <w:uiPriority w:val="1"/>
    <w:rsid w:val="00560DE9"/>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iPriority w:val="99"/>
    <w:unhideWhenUsed/>
    <w:rsid w:val="00560DE9"/>
    <w:rPr>
      <w:b/>
      <w:bCs/>
    </w:rPr>
  </w:style>
  <w:style w:type="character" w:customStyle="1" w:styleId="AsuntodelcomentarioCar">
    <w:name w:val="Asunto del comentario Car"/>
    <w:basedOn w:val="TextocomentarioCar"/>
    <w:link w:val="Asuntodelcomentario"/>
    <w:uiPriority w:val="99"/>
    <w:rsid w:val="00560DE9"/>
    <w:rPr>
      <w:rFonts w:ascii="Calibri" w:eastAsia="Times New Roman" w:hAnsi="Calibri" w:cs="Times New Roman"/>
      <w:b/>
      <w:bCs/>
      <w:sz w:val="20"/>
      <w:szCs w:val="20"/>
      <w:lang w:eastAsia="es-MX"/>
    </w:rPr>
  </w:style>
  <w:style w:type="paragraph" w:styleId="Listaconvietas2">
    <w:name w:val="List Bullet 2"/>
    <w:basedOn w:val="Normal"/>
    <w:link w:val="Listaconvietas2Car"/>
    <w:uiPriority w:val="99"/>
    <w:unhideWhenUsed/>
    <w:rsid w:val="00560DE9"/>
    <w:pPr>
      <w:spacing w:after="200" w:line="276" w:lineRule="auto"/>
      <w:ind w:left="1077" w:hanging="360"/>
      <w:contextualSpacing/>
    </w:pPr>
    <w:rPr>
      <w:rFonts w:ascii="Calibri" w:eastAsia="Calibri" w:hAnsi="Calibri" w:cs="Times New Roman"/>
    </w:rPr>
  </w:style>
  <w:style w:type="character" w:styleId="CitaHTML">
    <w:name w:val="HTML Cite"/>
    <w:uiPriority w:val="99"/>
    <w:semiHidden/>
    <w:unhideWhenUsed/>
    <w:rsid w:val="00560DE9"/>
    <w:rPr>
      <w:i/>
      <w:iCs/>
    </w:rPr>
  </w:style>
  <w:style w:type="paragraph" w:customStyle="1" w:styleId="Sombreadomulticolor-nfasis11">
    <w:name w:val="Sombreado multicolor - Énfasis 11"/>
    <w:hidden/>
    <w:uiPriority w:val="99"/>
    <w:semiHidden/>
    <w:rsid w:val="00560DE9"/>
    <w:pPr>
      <w:spacing w:after="0" w:line="240" w:lineRule="auto"/>
    </w:pPr>
    <w:rPr>
      <w:rFonts w:ascii="Calibri" w:eastAsia="Calibri" w:hAnsi="Calibri" w:cs="Times New Roman"/>
    </w:rPr>
  </w:style>
  <w:style w:type="paragraph" w:styleId="Sangradetextonormal">
    <w:name w:val="Body Text Indent"/>
    <w:basedOn w:val="Normal"/>
    <w:link w:val="SangradetextonormalCar"/>
    <w:uiPriority w:val="99"/>
    <w:unhideWhenUsed/>
    <w:rsid w:val="00560DE9"/>
    <w:pPr>
      <w:spacing w:after="120" w:line="276" w:lineRule="auto"/>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uiPriority w:val="99"/>
    <w:rsid w:val="00560DE9"/>
    <w:rPr>
      <w:rFonts w:ascii="Calibri" w:eastAsia="Calibri" w:hAnsi="Calibri" w:cs="Times New Roman"/>
    </w:rPr>
  </w:style>
  <w:style w:type="character" w:styleId="Nmerodepgina">
    <w:name w:val="page number"/>
    <w:uiPriority w:val="99"/>
    <w:rsid w:val="00560DE9"/>
  </w:style>
  <w:style w:type="paragraph" w:styleId="Subttulo">
    <w:name w:val="Subtitle"/>
    <w:basedOn w:val="Normal"/>
    <w:link w:val="SubttuloCar"/>
    <w:uiPriority w:val="99"/>
    <w:qFormat/>
    <w:rsid w:val="00560DE9"/>
    <w:pPr>
      <w:spacing w:after="200" w:line="276" w:lineRule="auto"/>
      <w:jc w:val="both"/>
    </w:pPr>
    <w:rPr>
      <w:rFonts w:ascii="ITC Avant Garde" w:eastAsia="Calibri" w:hAnsi="ITC Avant Garde" w:cs="Times New Roman"/>
      <w:b/>
    </w:rPr>
  </w:style>
  <w:style w:type="character" w:customStyle="1" w:styleId="SubttuloCar">
    <w:name w:val="Subtítulo Car"/>
    <w:basedOn w:val="Fuentedeprrafopredeter"/>
    <w:link w:val="Subttulo"/>
    <w:uiPriority w:val="99"/>
    <w:rsid w:val="00560DE9"/>
    <w:rPr>
      <w:rFonts w:ascii="ITC Avant Garde" w:eastAsia="Calibri" w:hAnsi="ITC Avant Garde" w:cs="Times New Roman"/>
      <w:b/>
    </w:rPr>
  </w:style>
  <w:style w:type="paragraph" w:styleId="Textosinformato">
    <w:name w:val="Plain Text"/>
    <w:basedOn w:val="Normal"/>
    <w:link w:val="TextosinformatoCar"/>
    <w:uiPriority w:val="99"/>
    <w:rsid w:val="00560DE9"/>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uiPriority w:val="99"/>
    <w:rsid w:val="00560DE9"/>
    <w:rPr>
      <w:rFonts w:ascii="Courier New" w:eastAsia="Times New Roman" w:hAnsi="Courier New" w:cs="Courier New"/>
      <w:sz w:val="20"/>
      <w:szCs w:val="20"/>
      <w:lang w:eastAsia="es-ES"/>
    </w:rPr>
  </w:style>
  <w:style w:type="character" w:styleId="Hipervnculovisitado">
    <w:name w:val="FollowedHyperlink"/>
    <w:uiPriority w:val="99"/>
    <w:rsid w:val="00560DE9"/>
    <w:rPr>
      <w:color w:val="800080"/>
      <w:u w:val="single"/>
    </w:rPr>
  </w:style>
  <w:style w:type="paragraph" w:styleId="Lista">
    <w:name w:val="List"/>
    <w:basedOn w:val="Normal"/>
    <w:rsid w:val="00560DE9"/>
    <w:pPr>
      <w:spacing w:after="0" w:line="240" w:lineRule="auto"/>
      <w:ind w:left="283" w:hanging="283"/>
    </w:pPr>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rsid w:val="00560DE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560DE9"/>
    <w:rPr>
      <w:rFonts w:ascii="Arial" w:eastAsia="Times New Roman" w:hAnsi="Arial" w:cs="Arial"/>
      <w:sz w:val="24"/>
      <w:szCs w:val="24"/>
      <w:shd w:val="pct20" w:color="auto" w:fill="auto"/>
      <w:lang w:val="es-ES" w:eastAsia="es-ES"/>
    </w:rPr>
  </w:style>
  <w:style w:type="paragraph" w:styleId="Continuarlista">
    <w:name w:val="List Continue"/>
    <w:basedOn w:val="Normal"/>
    <w:uiPriority w:val="99"/>
    <w:rsid w:val="00560DE9"/>
    <w:pPr>
      <w:spacing w:after="120" w:line="240" w:lineRule="auto"/>
      <w:ind w:left="283"/>
    </w:pPr>
    <w:rPr>
      <w:rFonts w:ascii="Times New Roman" w:eastAsia="Times New Roman" w:hAnsi="Times New Roman" w:cs="Times New Roman"/>
      <w:sz w:val="24"/>
      <w:szCs w:val="24"/>
      <w:lang w:val="es-ES" w:eastAsia="es-ES"/>
    </w:rPr>
  </w:style>
  <w:style w:type="paragraph" w:styleId="Listaconnmeros">
    <w:name w:val="List Number"/>
    <w:basedOn w:val="Normal"/>
    <w:uiPriority w:val="99"/>
    <w:rsid w:val="00560DE9"/>
    <w:pPr>
      <w:tabs>
        <w:tab w:val="num" w:pos="360"/>
      </w:tabs>
      <w:spacing w:after="240" w:line="320" w:lineRule="atLeast"/>
      <w:ind w:left="360" w:hanging="360"/>
      <w:contextualSpacing/>
      <w:jc w:val="both"/>
    </w:pPr>
    <w:rPr>
      <w:rFonts w:ascii="Times New Roman" w:eastAsia="Calibri" w:hAnsi="Times New Roman" w:cs="Times New Roman"/>
      <w:lang w:val="es-ES"/>
    </w:rPr>
  </w:style>
  <w:style w:type="character" w:customStyle="1" w:styleId="Listaconvietas2Car">
    <w:name w:val="Lista con viñetas 2 Car"/>
    <w:link w:val="Listaconvietas2"/>
    <w:uiPriority w:val="99"/>
    <w:rsid w:val="00560DE9"/>
    <w:rPr>
      <w:rFonts w:ascii="Calibri" w:eastAsia="Calibri" w:hAnsi="Calibri" w:cs="Times New Roman"/>
    </w:rPr>
  </w:style>
  <w:style w:type="numbering" w:styleId="1ai">
    <w:name w:val="Outline List 1"/>
    <w:basedOn w:val="Sinlista"/>
    <w:uiPriority w:val="99"/>
    <w:unhideWhenUsed/>
    <w:rsid w:val="00560DE9"/>
    <w:pPr>
      <w:numPr>
        <w:numId w:val="1"/>
      </w:numPr>
    </w:pPr>
  </w:style>
  <w:style w:type="table" w:styleId="Tablaclsica2">
    <w:name w:val="Table Classic 2"/>
    <w:basedOn w:val="Tablanormal"/>
    <w:rsid w:val="00560DE9"/>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560DE9"/>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560DE9"/>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99"/>
    <w:rsid w:val="00560DE9"/>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Sinespaciado">
    <w:name w:val="No Spacing"/>
    <w:uiPriority w:val="1"/>
    <w:qFormat/>
    <w:rsid w:val="00560DE9"/>
    <w:pPr>
      <w:spacing w:after="0" w:line="240" w:lineRule="auto"/>
    </w:pPr>
    <w:rPr>
      <w:rFonts w:ascii="Calibri" w:eastAsia="Calibri" w:hAnsi="Calibri" w:cs="Times New Roman"/>
    </w:rPr>
  </w:style>
  <w:style w:type="paragraph" w:styleId="Revisin">
    <w:name w:val="Revision"/>
    <w:hidden/>
    <w:uiPriority w:val="99"/>
    <w:semiHidden/>
    <w:rsid w:val="00560DE9"/>
    <w:pPr>
      <w:spacing w:after="0" w:line="240" w:lineRule="auto"/>
    </w:pPr>
    <w:rPr>
      <w:rFonts w:ascii="Calibri" w:eastAsia="Calibri" w:hAnsi="Calibri" w:cs="Times New Roman"/>
    </w:rPr>
  </w:style>
  <w:style w:type="paragraph" w:customStyle="1" w:styleId="PuntosC4">
    <w:name w:val="PuntosC4"/>
    <w:basedOn w:val="Normal"/>
    <w:link w:val="PuntosC4Car"/>
    <w:qFormat/>
    <w:rsid w:val="00560DE9"/>
    <w:pPr>
      <w:spacing w:after="200" w:line="276" w:lineRule="auto"/>
      <w:ind w:left="716" w:hanging="432"/>
      <w:jc w:val="both"/>
    </w:pPr>
    <w:rPr>
      <w:rFonts w:ascii="ITC Avant Garde" w:eastAsia="Times New Roman" w:hAnsi="ITC Avant Garde" w:cs="Arial"/>
      <w:b/>
      <w:iCs/>
    </w:rPr>
  </w:style>
  <w:style w:type="paragraph" w:customStyle="1" w:styleId="Niv2Bullets">
    <w:name w:val="Niv2Bullets"/>
    <w:basedOn w:val="IFTnormal"/>
    <w:next w:val="IFTnormal"/>
    <w:autoRedefine/>
    <w:qFormat/>
    <w:rsid w:val="00560DE9"/>
    <w:pPr>
      <w:numPr>
        <w:ilvl w:val="1"/>
        <w:numId w:val="2"/>
      </w:numPr>
      <w:ind w:left="1434" w:hanging="357"/>
      <w:contextualSpacing/>
      <w:outlineLvl w:val="1"/>
    </w:pPr>
  </w:style>
  <w:style w:type="paragraph" w:customStyle="1" w:styleId="ApartadoSub">
    <w:name w:val="ApartadoSub"/>
    <w:basedOn w:val="Normal"/>
    <w:qFormat/>
    <w:rsid w:val="00560DE9"/>
    <w:pPr>
      <w:spacing w:after="200" w:line="276" w:lineRule="auto"/>
      <w:jc w:val="both"/>
    </w:pPr>
    <w:rPr>
      <w:rFonts w:ascii="ITC Avant Garde" w:eastAsia="Calibri" w:hAnsi="ITC Avant Garde" w:cs="Times New Roman"/>
      <w:u w:val="single"/>
    </w:rPr>
  </w:style>
  <w:style w:type="paragraph" w:customStyle="1" w:styleId="ListaCitaOtras">
    <w:name w:val="ListaCitaOtras"/>
    <w:basedOn w:val="Citaift"/>
    <w:link w:val="ListaCitaOtrasCar"/>
    <w:qFormat/>
    <w:rsid w:val="00560DE9"/>
    <w:pPr>
      <w:numPr>
        <w:numId w:val="4"/>
      </w:numPr>
      <w:ind w:left="1570" w:hanging="357"/>
    </w:pPr>
  </w:style>
  <w:style w:type="character" w:customStyle="1" w:styleId="ListaCitaOtrasCar">
    <w:name w:val="ListaCitaOtras Car"/>
    <w:basedOn w:val="CitaiftCar"/>
    <w:link w:val="ListaCitaOtras"/>
    <w:rsid w:val="00560DE9"/>
    <w:rPr>
      <w:rFonts w:ascii="ITC Avant Garde" w:eastAsia="Times New Roman" w:hAnsi="ITC Avant Garde" w:cs="Arial"/>
      <w:i/>
      <w:color w:val="000000"/>
      <w:sz w:val="18"/>
      <w:szCs w:val="18"/>
      <w:lang w:eastAsia="es-ES"/>
    </w:rPr>
  </w:style>
  <w:style w:type="paragraph" w:customStyle="1" w:styleId="Titulo1">
    <w:name w:val="Titulo 1"/>
    <w:basedOn w:val="Prrafodelista"/>
    <w:next w:val="Normal"/>
    <w:qFormat/>
    <w:rsid w:val="00560DE9"/>
    <w:pPr>
      <w:adjustRightInd w:val="0"/>
      <w:spacing w:after="0" w:line="240" w:lineRule="auto"/>
      <w:ind w:left="0"/>
      <w:jc w:val="both"/>
    </w:pPr>
    <w:rPr>
      <w:rFonts w:ascii="ITC Avant Garde" w:eastAsia="Times New Roman" w:hAnsi="ITC Avant Garde" w:cs="Arial"/>
      <w:b/>
      <w:bCs/>
      <w:color w:val="000000"/>
      <w:lang w:val="es-ES" w:eastAsia="es-ES"/>
    </w:rPr>
  </w:style>
  <w:style w:type="table" w:styleId="Sombreadomedio2-nfasis1">
    <w:name w:val="Medium Shading 2 Accent 1"/>
    <w:basedOn w:val="Tablanormal"/>
    <w:uiPriority w:val="64"/>
    <w:rsid w:val="00560DE9"/>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560DE9"/>
    <w:rPr>
      <w:sz w:val="22"/>
      <w:szCs w:val="22"/>
      <w:lang w:eastAsia="en-US"/>
    </w:rPr>
  </w:style>
  <w:style w:type="table" w:styleId="Listavistosa-nfasis1">
    <w:name w:val="Colorful List Accent 1"/>
    <w:basedOn w:val="Tablanormal"/>
    <w:link w:val="Listavistosa-nfasis1Car"/>
    <w:uiPriority w:val="34"/>
    <w:semiHidden/>
    <w:unhideWhenUsed/>
    <w:rsid w:val="00560DE9"/>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PuntosC5">
    <w:name w:val="PuntosC5"/>
    <w:basedOn w:val="PuntosC4"/>
    <w:link w:val="PuntosC5Car"/>
    <w:qFormat/>
    <w:rsid w:val="00560DE9"/>
    <w:pPr>
      <w:ind w:left="792"/>
    </w:pPr>
  </w:style>
  <w:style w:type="paragraph" w:customStyle="1" w:styleId="Niv2C4">
    <w:name w:val="Niv2C4"/>
    <w:basedOn w:val="Subttulo"/>
    <w:link w:val="Niv2C4Car"/>
    <w:qFormat/>
    <w:rsid w:val="00560DE9"/>
    <w:pPr>
      <w:ind w:left="1224" w:hanging="504"/>
    </w:pPr>
  </w:style>
  <w:style w:type="character" w:customStyle="1" w:styleId="PuntosC4Car">
    <w:name w:val="PuntosC4 Car"/>
    <w:basedOn w:val="Fuentedeprrafopredeter"/>
    <w:link w:val="PuntosC4"/>
    <w:rsid w:val="00560DE9"/>
    <w:rPr>
      <w:rFonts w:ascii="ITC Avant Garde" w:eastAsia="Times New Roman" w:hAnsi="ITC Avant Garde" w:cs="Arial"/>
      <w:b/>
      <w:iCs/>
    </w:rPr>
  </w:style>
  <w:style w:type="character" w:customStyle="1" w:styleId="PuntosC5Car">
    <w:name w:val="PuntosC5 Car"/>
    <w:basedOn w:val="PuntosC4Car"/>
    <w:link w:val="PuntosC5"/>
    <w:rsid w:val="00560DE9"/>
    <w:rPr>
      <w:rFonts w:ascii="ITC Avant Garde" w:eastAsia="Times New Roman" w:hAnsi="ITC Avant Garde" w:cs="Arial"/>
      <w:b/>
      <w:iCs/>
    </w:rPr>
  </w:style>
  <w:style w:type="paragraph" w:customStyle="1" w:styleId="Niv3C4">
    <w:name w:val="Niv3C4"/>
    <w:basedOn w:val="Subttulo"/>
    <w:link w:val="Niv3C4Car"/>
    <w:qFormat/>
    <w:rsid w:val="00560DE9"/>
    <w:pPr>
      <w:ind w:left="1925" w:hanging="648"/>
    </w:pPr>
  </w:style>
  <w:style w:type="paragraph" w:customStyle="1" w:styleId="TxtListado">
    <w:name w:val="TxtListado"/>
    <w:basedOn w:val="Normal"/>
    <w:qFormat/>
    <w:rsid w:val="00560DE9"/>
    <w:pPr>
      <w:spacing w:after="200" w:line="276" w:lineRule="auto"/>
    </w:pPr>
    <w:rPr>
      <w:rFonts w:ascii="ITC Avant Garde" w:eastAsia="Calibri" w:hAnsi="ITC Avant Garde" w:cs="Times New Roman"/>
      <w:sz w:val="20"/>
      <w:szCs w:val="20"/>
      <w:lang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a"/>
    <w:basedOn w:val="Normal"/>
    <w:link w:val="TextonotapieCar"/>
    <w:unhideWhenUsed/>
    <w:qFormat/>
    <w:rsid w:val="00BB7683"/>
    <w:pPr>
      <w:spacing w:after="60" w:line="252" w:lineRule="auto"/>
      <w:jc w:val="both"/>
    </w:pPr>
    <w:rPr>
      <w:rFonts w:ascii="Century Gothic" w:eastAsia="Calibri" w:hAnsi="Century Gothic" w:cs="Arial"/>
      <w:sz w:val="16"/>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rsid w:val="00BB7683"/>
    <w:rPr>
      <w:rFonts w:ascii="Century Gothic" w:eastAsia="Calibri" w:hAnsi="Century Gothic" w:cs="Arial"/>
      <w:sz w:val="16"/>
    </w:rPr>
  </w:style>
  <w:style w:type="paragraph" w:styleId="Mapadeldocumento">
    <w:name w:val="Document Map"/>
    <w:basedOn w:val="Normal"/>
    <w:link w:val="MapadeldocumentoCar"/>
    <w:uiPriority w:val="99"/>
    <w:semiHidden/>
    <w:unhideWhenUsed/>
    <w:rsid w:val="00560DE9"/>
    <w:pPr>
      <w:spacing w:after="0" w:line="240" w:lineRule="auto"/>
    </w:pPr>
    <w:rPr>
      <w:rFonts w:ascii="Lucida Grande" w:eastAsia="Calibri" w:hAnsi="Lucida Grande" w:cs="Lucida Grande"/>
      <w:sz w:val="24"/>
      <w:szCs w:val="24"/>
    </w:rPr>
  </w:style>
  <w:style w:type="character" w:customStyle="1" w:styleId="MapadeldocumentoCar">
    <w:name w:val="Mapa del documento Car"/>
    <w:basedOn w:val="Fuentedeprrafopredeter"/>
    <w:link w:val="Mapadeldocumento"/>
    <w:uiPriority w:val="99"/>
    <w:semiHidden/>
    <w:rsid w:val="00560DE9"/>
    <w:rPr>
      <w:rFonts w:ascii="Lucida Grande" w:eastAsia="Calibri" w:hAnsi="Lucida Grande" w:cs="Lucida Grande"/>
      <w:sz w:val="24"/>
      <w:szCs w:val="24"/>
    </w:rPr>
  </w:style>
  <w:style w:type="paragraph" w:customStyle="1" w:styleId="Texto">
    <w:name w:val="Texto"/>
    <w:basedOn w:val="Normal"/>
    <w:link w:val="TextoCar"/>
    <w:rsid w:val="00560DE9"/>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560DE9"/>
    <w:rPr>
      <w:rFonts w:ascii="Arial" w:eastAsia="Times New Roman" w:hAnsi="Arial" w:cs="Arial"/>
      <w:sz w:val="18"/>
      <w:szCs w:val="20"/>
      <w:lang w:val="es-ES" w:eastAsia="es-ES"/>
    </w:rPr>
  </w:style>
  <w:style w:type="paragraph" w:customStyle="1" w:styleId="z">
    <w:name w:val="z"/>
    <w:basedOn w:val="Normal"/>
    <w:link w:val="zCar"/>
    <w:qFormat/>
    <w:rsid w:val="00560DE9"/>
    <w:pPr>
      <w:spacing w:after="200" w:line="276" w:lineRule="auto"/>
      <w:jc w:val="both"/>
    </w:pPr>
    <w:rPr>
      <w:rFonts w:ascii="ITC Avant Garde" w:eastAsia="Times New Roman" w:hAnsi="ITC Avant Garde" w:cs="Times New Roman"/>
      <w:iCs/>
    </w:rPr>
  </w:style>
  <w:style w:type="character" w:customStyle="1" w:styleId="zCar">
    <w:name w:val="z Car"/>
    <w:link w:val="z"/>
    <w:rsid w:val="00560DE9"/>
    <w:rPr>
      <w:rFonts w:ascii="ITC Avant Garde" w:eastAsia="Times New Roman" w:hAnsi="ITC Avant Garde" w:cs="Times New Roman"/>
      <w:iCs/>
    </w:rPr>
  </w:style>
  <w:style w:type="paragraph" w:customStyle="1" w:styleId="Default">
    <w:name w:val="Default"/>
    <w:rsid w:val="00560DE9"/>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iPriority w:val="99"/>
    <w:unhideWhenUsed/>
    <w:rsid w:val="00560DE9"/>
    <w:pPr>
      <w:spacing w:after="120" w:line="276" w:lineRule="auto"/>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uiPriority w:val="99"/>
    <w:rsid w:val="00560DE9"/>
    <w:rPr>
      <w:rFonts w:ascii="Calibri" w:eastAsia="Calibri" w:hAnsi="Calibri" w:cs="Times New Roman"/>
      <w:sz w:val="16"/>
      <w:szCs w:val="16"/>
    </w:rPr>
  </w:style>
  <w:style w:type="paragraph" w:customStyle="1" w:styleId="CondicionesFinales">
    <w:name w:val="CondicionesFinales"/>
    <w:basedOn w:val="Citaift"/>
    <w:qFormat/>
    <w:rsid w:val="00560DE9"/>
    <w:rPr>
      <w:bCs/>
      <w:i w:val="0"/>
      <w:sz w:val="22"/>
      <w:szCs w:val="22"/>
      <w:lang w:val="es-ES_tradnl"/>
    </w:rPr>
  </w:style>
  <w:style w:type="character" w:styleId="nfasis">
    <w:name w:val="Emphasis"/>
    <w:aliases w:val="Título 4 (1.1.1)"/>
    <w:uiPriority w:val="20"/>
    <w:qFormat/>
    <w:rsid w:val="00560DE9"/>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560DE9"/>
    <w:pPr>
      <w:spacing w:after="324" w:line="276" w:lineRule="auto"/>
      <w:jc w:val="both"/>
    </w:pPr>
    <w:rPr>
      <w:rFonts w:ascii="Arial" w:eastAsia="Calibri" w:hAnsi="Arial" w:cs="Arial"/>
    </w:rPr>
  </w:style>
  <w:style w:type="character" w:customStyle="1" w:styleId="IFTnormalCar">
    <w:name w:val="IFT normal Car"/>
    <w:basedOn w:val="Fuentedeprrafopredeter"/>
    <w:link w:val="IFTnormal"/>
    <w:qFormat/>
    <w:rsid w:val="00560DE9"/>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autoRedefine/>
    <w:qFormat/>
    <w:rsid w:val="00560DE9"/>
    <w:pPr>
      <w:tabs>
        <w:tab w:val="left" w:pos="992"/>
        <w:tab w:val="left" w:pos="1276"/>
      </w:tabs>
      <w:spacing w:before="120"/>
      <w:ind w:left="648"/>
      <w:jc w:val="left"/>
    </w:pPr>
  </w:style>
  <w:style w:type="paragraph" w:customStyle="1" w:styleId="LosOdioAtodos">
    <w:name w:val="LosOdioAtodos"/>
    <w:basedOn w:val="Niv3C4"/>
    <w:link w:val="LosOdioAtodosCar"/>
    <w:qFormat/>
    <w:rsid w:val="00560DE9"/>
    <w:pPr>
      <w:tabs>
        <w:tab w:val="left" w:pos="851"/>
        <w:tab w:val="left" w:pos="1276"/>
      </w:tabs>
      <w:outlineLvl w:val="2"/>
    </w:pPr>
  </w:style>
  <w:style w:type="character" w:customStyle="1" w:styleId="Niv3C4Car">
    <w:name w:val="Niv3C4 Car"/>
    <w:basedOn w:val="SubttuloCar"/>
    <w:link w:val="Niv3C4"/>
    <w:rsid w:val="00560DE9"/>
    <w:rPr>
      <w:rFonts w:ascii="ITC Avant Garde" w:eastAsia="Calibri" w:hAnsi="ITC Avant Garde" w:cs="Times New Roman"/>
      <w:b/>
    </w:rPr>
  </w:style>
  <w:style w:type="character" w:customStyle="1" w:styleId="03TitPrinCar">
    <w:name w:val="03TitPrin Car"/>
    <w:basedOn w:val="Niv3C4Car"/>
    <w:link w:val="03TitPrin"/>
    <w:rsid w:val="00560DE9"/>
    <w:rPr>
      <w:rFonts w:ascii="ITC Avant Garde" w:eastAsia="Calibri" w:hAnsi="ITC Avant Garde" w:cs="Times New Roman"/>
      <w:b/>
    </w:rPr>
  </w:style>
  <w:style w:type="paragraph" w:styleId="TDC1">
    <w:name w:val="toc 1"/>
    <w:basedOn w:val="Normal"/>
    <w:next w:val="Normal"/>
    <w:autoRedefine/>
    <w:uiPriority w:val="39"/>
    <w:unhideWhenUsed/>
    <w:qFormat/>
    <w:rsid w:val="0090272F"/>
    <w:pPr>
      <w:tabs>
        <w:tab w:val="left" w:pos="567"/>
        <w:tab w:val="right" w:leader="dot" w:pos="9394"/>
      </w:tabs>
      <w:spacing w:after="0" w:line="276" w:lineRule="auto"/>
      <w:ind w:left="709" w:hanging="709"/>
      <w:jc w:val="both"/>
    </w:pPr>
    <w:rPr>
      <w:b/>
      <w:bCs/>
    </w:rPr>
  </w:style>
  <w:style w:type="paragraph" w:styleId="TDC2">
    <w:name w:val="toc 2"/>
    <w:basedOn w:val="Normal"/>
    <w:next w:val="Normal"/>
    <w:autoRedefine/>
    <w:uiPriority w:val="39"/>
    <w:unhideWhenUsed/>
    <w:qFormat/>
    <w:rsid w:val="007A08EE"/>
    <w:pPr>
      <w:tabs>
        <w:tab w:val="right" w:leader="dot" w:pos="9396"/>
      </w:tabs>
      <w:spacing w:after="120"/>
      <w:ind w:left="220"/>
    </w:pPr>
  </w:style>
  <w:style w:type="paragraph" w:styleId="TDC3">
    <w:name w:val="toc 3"/>
    <w:basedOn w:val="Normal"/>
    <w:next w:val="Normal"/>
    <w:autoRedefine/>
    <w:uiPriority w:val="39"/>
    <w:unhideWhenUsed/>
    <w:qFormat/>
    <w:rsid w:val="000C4FC3"/>
    <w:pPr>
      <w:tabs>
        <w:tab w:val="left" w:pos="1540"/>
        <w:tab w:val="right" w:leader="dot" w:pos="9214"/>
      </w:tabs>
      <w:spacing w:after="100"/>
      <w:ind w:left="440"/>
    </w:pPr>
  </w:style>
  <w:style w:type="paragraph" w:customStyle="1" w:styleId="5TitCin">
    <w:name w:val="5TitCin"/>
    <w:basedOn w:val="LosOdioAtodos"/>
    <w:link w:val="5TitCinCar"/>
    <w:autoRedefine/>
    <w:qFormat/>
    <w:rsid w:val="00D731EB"/>
    <w:pPr>
      <w:tabs>
        <w:tab w:val="left" w:pos="709"/>
        <w:tab w:val="left" w:pos="1134"/>
      </w:tabs>
      <w:spacing w:before="360"/>
      <w:ind w:left="357" w:hanging="357"/>
      <w:outlineLvl w:val="3"/>
    </w:pPr>
    <w:rPr>
      <w:rFonts w:ascii="Arial" w:eastAsia="Times New Roman" w:hAnsi="Arial" w:cs="Arial"/>
      <w:lang w:val="es-419" w:eastAsia="es-ES"/>
    </w:rPr>
  </w:style>
  <w:style w:type="paragraph" w:customStyle="1" w:styleId="RIFT">
    <w:name w:val="R_IFT"/>
    <w:basedOn w:val="Ttulo2"/>
    <w:link w:val="RIFTCar"/>
    <w:qFormat/>
    <w:rsid w:val="00560DE9"/>
  </w:style>
  <w:style w:type="character" w:customStyle="1" w:styleId="LosOdioAtodosCar">
    <w:name w:val="LosOdioAtodos Car"/>
    <w:basedOn w:val="Niv3C4Car"/>
    <w:link w:val="LosOdioAtodos"/>
    <w:rsid w:val="00560DE9"/>
    <w:rPr>
      <w:rFonts w:ascii="ITC Avant Garde" w:eastAsia="Calibri" w:hAnsi="ITC Avant Garde" w:cs="Times New Roman"/>
      <w:b/>
    </w:rPr>
  </w:style>
  <w:style w:type="character" w:customStyle="1" w:styleId="5TitCinCar">
    <w:name w:val="5TitCin Car"/>
    <w:basedOn w:val="LosOdioAtodosCar"/>
    <w:link w:val="5TitCin"/>
    <w:rsid w:val="00D731EB"/>
    <w:rPr>
      <w:rFonts w:ascii="Arial" w:eastAsia="Times New Roman" w:hAnsi="Arial" w:cs="Arial"/>
      <w:b/>
      <w:lang w:val="es-419" w:eastAsia="es-ES"/>
    </w:rPr>
  </w:style>
  <w:style w:type="paragraph" w:customStyle="1" w:styleId="4TitCuar">
    <w:name w:val="4TitCuar"/>
    <w:basedOn w:val="Niv3C4"/>
    <w:link w:val="4TitCuarCar"/>
    <w:autoRedefine/>
    <w:qFormat/>
    <w:rsid w:val="0062310A"/>
    <w:pPr>
      <w:ind w:left="0" w:firstLine="0"/>
      <w:outlineLvl w:val="2"/>
    </w:pPr>
    <w:rPr>
      <w:rFonts w:ascii="Arial" w:eastAsia="Times New Roman" w:hAnsi="Arial" w:cs="Arial"/>
      <w:b w:val="0"/>
      <w:lang w:val="es-ES" w:eastAsia="es-ES"/>
      <w14:stylisticSets>
        <w14:styleSet w14:id="4"/>
      </w14:stylisticSets>
    </w:rPr>
  </w:style>
  <w:style w:type="character" w:customStyle="1" w:styleId="RIFTCar">
    <w:name w:val="R_IFT Car"/>
    <w:basedOn w:val="Ttulo2Car"/>
    <w:link w:val="RIFT"/>
    <w:rsid w:val="00560DE9"/>
    <w:rPr>
      <w:rFonts w:ascii="ITC Avant Garde" w:eastAsia="Times New Roman" w:hAnsi="ITC Avant Garde" w:cs="Arial"/>
      <w:b/>
      <w:bCs/>
    </w:rPr>
  </w:style>
  <w:style w:type="paragraph" w:customStyle="1" w:styleId="R2N4C4">
    <w:name w:val="R2N4C4"/>
    <w:basedOn w:val="4TitCuar"/>
    <w:link w:val="R2N4C4Car"/>
    <w:rsid w:val="00560DE9"/>
    <w:pPr>
      <w:outlineLvl w:val="3"/>
    </w:pPr>
  </w:style>
  <w:style w:type="character" w:customStyle="1" w:styleId="4TitCuarCar">
    <w:name w:val="4TitCuar Car"/>
    <w:basedOn w:val="Niv3C4Car"/>
    <w:link w:val="4TitCuar"/>
    <w:rsid w:val="0062310A"/>
    <w:rPr>
      <w:rFonts w:ascii="Arial" w:eastAsia="Times New Roman" w:hAnsi="Arial" w:cs="Arial"/>
      <w:b w:val="0"/>
      <w:lang w:val="es-ES" w:eastAsia="es-ES"/>
      <w14:stylisticSets>
        <w14:styleSet w14:id="4"/>
      </w14:stylisticSets>
    </w:rPr>
  </w:style>
  <w:style w:type="paragraph" w:customStyle="1" w:styleId="3TitTer">
    <w:name w:val="3TitTer"/>
    <w:basedOn w:val="Niv2C4"/>
    <w:link w:val="3TitTerCar"/>
    <w:autoRedefine/>
    <w:qFormat/>
    <w:rsid w:val="00560DE9"/>
    <w:pPr>
      <w:ind w:left="1418" w:hanging="709"/>
      <w:outlineLvl w:val="1"/>
    </w:pPr>
  </w:style>
  <w:style w:type="character" w:customStyle="1" w:styleId="R2N4C4Car">
    <w:name w:val="R2N4C4 Car"/>
    <w:basedOn w:val="4TitCuarCar"/>
    <w:link w:val="R2N4C4"/>
    <w:rsid w:val="00560DE9"/>
    <w:rPr>
      <w:rFonts w:ascii="Arial" w:eastAsia="Times New Roman" w:hAnsi="Arial" w:cs="Times New Roman"/>
      <w:b w:val="0"/>
      <w:lang w:val="es-ES" w:eastAsia="es-ES"/>
      <w14:stylisticSets>
        <w14:styleSet w14:id="4"/>
      </w14:stylisticSets>
    </w:rPr>
  </w:style>
  <w:style w:type="paragraph" w:customStyle="1" w:styleId="01TitPrin">
    <w:name w:val="01TitPrin"/>
    <w:basedOn w:val="Ttulo1"/>
    <w:link w:val="01TitPrinCar"/>
    <w:autoRedefine/>
    <w:qFormat/>
    <w:rsid w:val="00560DE9"/>
  </w:style>
  <w:style w:type="character" w:customStyle="1" w:styleId="Niv2C4Car">
    <w:name w:val="Niv2C4 Car"/>
    <w:basedOn w:val="SubttuloCar"/>
    <w:link w:val="Niv2C4"/>
    <w:rsid w:val="00560DE9"/>
    <w:rPr>
      <w:rFonts w:ascii="ITC Avant Garde" w:eastAsia="Calibri" w:hAnsi="ITC Avant Garde" w:cs="Times New Roman"/>
      <w:b/>
    </w:rPr>
  </w:style>
  <w:style w:type="character" w:customStyle="1" w:styleId="3TitTerCar">
    <w:name w:val="3TitTer Car"/>
    <w:basedOn w:val="Niv2C4Car"/>
    <w:link w:val="3TitTer"/>
    <w:rsid w:val="00560DE9"/>
    <w:rPr>
      <w:rFonts w:ascii="ITC Avant Garde" w:eastAsia="Calibri" w:hAnsi="ITC Avant Garde" w:cs="Times New Roman"/>
      <w:b/>
    </w:rPr>
  </w:style>
  <w:style w:type="character" w:customStyle="1" w:styleId="01TitPrinCar">
    <w:name w:val="01TitPrin Car"/>
    <w:link w:val="01TitPrin"/>
    <w:rsid w:val="00560DE9"/>
    <w:rPr>
      <w:rFonts w:ascii="ITC Avant Garde" w:eastAsia="Calibri" w:hAnsi="ITC Avant Garde" w:cs="Arial"/>
      <w:b/>
      <w:color w:val="000000"/>
      <w:lang w:val="es-ES" w:eastAsia="es-ES"/>
    </w:rPr>
  </w:style>
  <w:style w:type="paragraph" w:customStyle="1" w:styleId="N1IFT">
    <w:name w:val="N1 IFT"/>
    <w:basedOn w:val="Ttulo1"/>
    <w:autoRedefine/>
    <w:qFormat/>
    <w:rsid w:val="00560DE9"/>
  </w:style>
  <w:style w:type="paragraph" w:customStyle="1" w:styleId="T2IFT">
    <w:name w:val="T2 IFT"/>
    <w:basedOn w:val="Niv2C4"/>
    <w:autoRedefine/>
    <w:qFormat/>
    <w:rsid w:val="00560DE9"/>
    <w:pPr>
      <w:jc w:val="left"/>
      <w:outlineLvl w:val="1"/>
    </w:pPr>
  </w:style>
  <w:style w:type="paragraph" w:styleId="TDC4">
    <w:name w:val="toc 4"/>
    <w:basedOn w:val="Normal"/>
    <w:next w:val="Normal"/>
    <w:autoRedefine/>
    <w:uiPriority w:val="39"/>
    <w:unhideWhenUsed/>
    <w:rsid w:val="00560DE9"/>
    <w:pPr>
      <w:spacing w:after="100"/>
      <w:ind w:left="660"/>
    </w:pPr>
  </w:style>
  <w:style w:type="paragraph" w:styleId="TDC5">
    <w:name w:val="toc 5"/>
    <w:basedOn w:val="Normal"/>
    <w:next w:val="Normal"/>
    <w:autoRedefine/>
    <w:uiPriority w:val="39"/>
    <w:unhideWhenUsed/>
    <w:rsid w:val="00560DE9"/>
    <w:pPr>
      <w:spacing w:after="100"/>
      <w:ind w:left="880"/>
    </w:pPr>
    <w:rPr>
      <w:rFonts w:eastAsiaTheme="minorEastAsia"/>
      <w:lang w:val="en-US"/>
    </w:rPr>
  </w:style>
  <w:style w:type="paragraph" w:styleId="TDC6">
    <w:name w:val="toc 6"/>
    <w:basedOn w:val="Normal"/>
    <w:next w:val="Normal"/>
    <w:autoRedefine/>
    <w:uiPriority w:val="39"/>
    <w:unhideWhenUsed/>
    <w:rsid w:val="00560DE9"/>
    <w:pPr>
      <w:spacing w:after="100"/>
      <w:ind w:left="1100"/>
    </w:pPr>
    <w:rPr>
      <w:rFonts w:eastAsiaTheme="minorEastAsia"/>
      <w:lang w:val="en-US"/>
    </w:rPr>
  </w:style>
  <w:style w:type="paragraph" w:styleId="TDC7">
    <w:name w:val="toc 7"/>
    <w:basedOn w:val="Normal"/>
    <w:next w:val="Normal"/>
    <w:autoRedefine/>
    <w:uiPriority w:val="39"/>
    <w:unhideWhenUsed/>
    <w:rsid w:val="00560DE9"/>
    <w:pPr>
      <w:spacing w:after="100"/>
      <w:ind w:left="1320"/>
    </w:pPr>
    <w:rPr>
      <w:rFonts w:eastAsiaTheme="minorEastAsia"/>
      <w:lang w:val="en-US"/>
    </w:rPr>
  </w:style>
  <w:style w:type="paragraph" w:styleId="TDC8">
    <w:name w:val="toc 8"/>
    <w:basedOn w:val="Normal"/>
    <w:next w:val="Normal"/>
    <w:autoRedefine/>
    <w:uiPriority w:val="39"/>
    <w:unhideWhenUsed/>
    <w:rsid w:val="00560DE9"/>
    <w:pPr>
      <w:spacing w:after="100"/>
      <w:ind w:left="1540"/>
    </w:pPr>
    <w:rPr>
      <w:rFonts w:eastAsiaTheme="minorEastAsia"/>
      <w:lang w:val="en-US"/>
    </w:rPr>
  </w:style>
  <w:style w:type="paragraph" w:styleId="TDC9">
    <w:name w:val="toc 9"/>
    <w:basedOn w:val="Normal"/>
    <w:next w:val="Normal"/>
    <w:autoRedefine/>
    <w:uiPriority w:val="39"/>
    <w:unhideWhenUsed/>
    <w:rsid w:val="00560DE9"/>
    <w:pPr>
      <w:spacing w:after="100"/>
      <w:ind w:left="1760"/>
    </w:pPr>
    <w:rPr>
      <w:rFonts w:eastAsiaTheme="minorEastAsia"/>
      <w:lang w:val="en-US"/>
    </w:rPr>
  </w:style>
  <w:style w:type="paragraph" w:styleId="Ttulo">
    <w:name w:val="Title"/>
    <w:basedOn w:val="Normal"/>
    <w:next w:val="Normal"/>
    <w:link w:val="TtuloCar"/>
    <w:uiPriority w:val="99"/>
    <w:qFormat/>
    <w:rsid w:val="00560D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560DE9"/>
    <w:rPr>
      <w:rFonts w:asciiTheme="majorHAnsi" w:eastAsiaTheme="majorEastAsia" w:hAnsiTheme="majorHAnsi" w:cstheme="majorBidi"/>
      <w:spacing w:val="-10"/>
      <w:kern w:val="28"/>
      <w:sz w:val="56"/>
      <w:szCs w:val="56"/>
    </w:rPr>
  </w:style>
  <w:style w:type="character" w:styleId="nfasissutil">
    <w:name w:val="Subtle Emphasis"/>
    <w:aliases w:val="H eader"/>
    <w:basedOn w:val="Fuentedeprrafopredeter"/>
    <w:uiPriority w:val="19"/>
    <w:qFormat/>
    <w:rsid w:val="00560DE9"/>
    <w:rPr>
      <w:i/>
      <w:iCs/>
      <w:color w:val="404040" w:themeColor="text1" w:themeTint="BF"/>
    </w:rPr>
  </w:style>
  <w:style w:type="character" w:customStyle="1" w:styleId="IFTTextoCar">
    <w:name w:val="IFT Texto Car"/>
    <w:basedOn w:val="Fuentedeprrafopredeter"/>
    <w:link w:val="IFTTexto"/>
    <w:locked/>
    <w:rsid w:val="00560DE9"/>
    <w:rPr>
      <w:rFonts w:ascii="ITC Avant Garde" w:hAnsi="ITC Avant Garde"/>
      <w:color w:val="000000"/>
      <w:lang w:eastAsia="es-ES"/>
    </w:rPr>
  </w:style>
  <w:style w:type="paragraph" w:customStyle="1" w:styleId="IFTTexto">
    <w:name w:val="IFT Texto"/>
    <w:basedOn w:val="Normal"/>
    <w:link w:val="IFTTextoCar"/>
    <w:qFormat/>
    <w:rsid w:val="00560DE9"/>
    <w:pPr>
      <w:spacing w:after="200" w:line="276" w:lineRule="auto"/>
      <w:jc w:val="both"/>
    </w:pPr>
    <w:rPr>
      <w:rFonts w:ascii="ITC Avant Garde" w:hAnsi="ITC Avant Garde"/>
      <w:color w:val="000000"/>
      <w:lang w:eastAsia="es-ES"/>
    </w:rPr>
  </w:style>
  <w:style w:type="paragraph" w:customStyle="1" w:styleId="iftnormal0">
    <w:name w:val="iftnormal"/>
    <w:basedOn w:val="Normal"/>
    <w:rsid w:val="00560DE9"/>
    <w:pPr>
      <w:spacing w:before="100" w:beforeAutospacing="1" w:after="100" w:afterAutospacing="1" w:line="240" w:lineRule="auto"/>
    </w:pPr>
    <w:rPr>
      <w:rFonts w:ascii="Times New Roman" w:hAnsi="Times New Roman" w:cs="Times New Roman"/>
      <w:sz w:val="24"/>
      <w:szCs w:val="24"/>
      <w:lang w:eastAsia="es-MX"/>
    </w:rPr>
  </w:style>
  <w:style w:type="paragraph" w:customStyle="1" w:styleId="texto0">
    <w:name w:val="texto"/>
    <w:basedOn w:val="Normal"/>
    <w:rsid w:val="00560DE9"/>
    <w:pPr>
      <w:spacing w:after="101" w:line="216" w:lineRule="atLeast"/>
      <w:ind w:firstLine="288"/>
      <w:jc w:val="both"/>
    </w:pPr>
    <w:rPr>
      <w:rFonts w:ascii="Arial" w:eastAsia="Times New Roman" w:hAnsi="Arial" w:cs="Arial"/>
      <w:sz w:val="18"/>
      <w:szCs w:val="20"/>
      <w:lang w:val="es-ES_tradnl" w:eastAsia="es-MX"/>
    </w:rPr>
  </w:style>
  <w:style w:type="paragraph" w:customStyle="1" w:styleId="CitaIFT0">
    <w:name w:val="Cita IFT"/>
    <w:basedOn w:val="Normal"/>
    <w:link w:val="CitaIFTCar0"/>
    <w:qFormat/>
    <w:rsid w:val="00560DE9"/>
    <w:pPr>
      <w:adjustRightInd w:val="0"/>
      <w:spacing w:after="200" w:line="276" w:lineRule="auto"/>
      <w:ind w:left="851" w:right="760"/>
      <w:jc w:val="both"/>
    </w:pPr>
    <w:rPr>
      <w:rFonts w:ascii="ITC Avant Garde" w:eastAsia="Times New Roman" w:hAnsi="ITC Avant Garde" w:cs="Arial"/>
      <w:bCs/>
      <w:i/>
      <w:color w:val="000000"/>
      <w:sz w:val="18"/>
      <w:szCs w:val="18"/>
      <w:lang w:val="es-ES_tradnl" w:eastAsia="es-ES"/>
    </w:rPr>
  </w:style>
  <w:style w:type="character" w:customStyle="1" w:styleId="CitaIFTCar0">
    <w:name w:val="Cita IFT Car"/>
    <w:link w:val="CitaIFT0"/>
    <w:qFormat/>
    <w:rsid w:val="00560DE9"/>
    <w:rPr>
      <w:rFonts w:ascii="ITC Avant Garde" w:eastAsia="Times New Roman" w:hAnsi="ITC Avant Garde" w:cs="Arial"/>
      <w:bCs/>
      <w:i/>
      <w:color w:val="000000"/>
      <w:sz w:val="18"/>
      <w:szCs w:val="18"/>
      <w:lang w:val="es-ES_tradnl" w:eastAsia="es-ES"/>
    </w:rPr>
  </w:style>
  <w:style w:type="character" w:customStyle="1" w:styleId="apple-converted-space">
    <w:name w:val="apple-converted-space"/>
    <w:basedOn w:val="Fuentedeprrafopredeter"/>
    <w:uiPriority w:val="99"/>
    <w:rsid w:val="00560DE9"/>
  </w:style>
  <w:style w:type="paragraph" w:styleId="Textoindependiente2">
    <w:name w:val="Body Text 2"/>
    <w:basedOn w:val="Normal"/>
    <w:link w:val="Textoindependiente2Car"/>
    <w:uiPriority w:val="99"/>
    <w:rsid w:val="00560DE9"/>
    <w:pPr>
      <w:spacing w:after="120" w:line="480" w:lineRule="auto"/>
    </w:pPr>
    <w:rPr>
      <w:rFonts w:ascii="Times New Roman" w:eastAsia="Calibri" w:hAnsi="Times New Roman" w:cs="Times New Roman"/>
      <w:sz w:val="20"/>
      <w:szCs w:val="20"/>
      <w:lang w:val="es-ES" w:eastAsia="es-ES"/>
    </w:rPr>
  </w:style>
  <w:style w:type="character" w:customStyle="1" w:styleId="Textoindependiente2Car">
    <w:name w:val="Texto independiente 2 Car"/>
    <w:basedOn w:val="Fuentedeprrafopredeter"/>
    <w:link w:val="Textoindependiente2"/>
    <w:uiPriority w:val="99"/>
    <w:rsid w:val="00560DE9"/>
    <w:rPr>
      <w:rFonts w:ascii="Times New Roman" w:eastAsia="Calibri" w:hAnsi="Times New Roman" w:cs="Times New Roman"/>
      <w:sz w:val="20"/>
      <w:szCs w:val="20"/>
      <w:lang w:val="es-ES" w:eastAsia="es-ES"/>
    </w:rPr>
  </w:style>
  <w:style w:type="paragraph" w:styleId="Textoindependiente">
    <w:name w:val="Body Text"/>
    <w:aliases w:val="ändrad Car,Body3 Car,bt Car,BO Car,ID Car,body text Car,??2 Car,AvtalBrödtext Car,EHPT Car,Body Text2 Car,Bodytext Car,Body Text level 1 Car,Response Car,à¹×éÍàÃ×èÍ§ Car,AvtalBrodtext Car,à¹ Car,bt"/>
    <w:basedOn w:val="Normal"/>
    <w:link w:val="TextoindependienteCar"/>
    <w:uiPriority w:val="99"/>
    <w:qFormat/>
    <w:rsid w:val="00560DE9"/>
    <w:pPr>
      <w:spacing w:after="120" w:line="240" w:lineRule="auto"/>
    </w:pPr>
    <w:rPr>
      <w:rFonts w:ascii="Times New Roman" w:eastAsia="Calibri" w:hAnsi="Times New Roman" w:cs="Times New Roman"/>
      <w:sz w:val="20"/>
      <w:szCs w:val="20"/>
      <w:lang w:val="es-ES" w:eastAsia="es-ES"/>
    </w:rPr>
  </w:style>
  <w:style w:type="character" w:customStyle="1" w:styleId="TextoindependienteCar">
    <w:name w:val="Texto independiente Car"/>
    <w:aliases w:val="ändrad Car Car2,Body3 Car Car2,bt Car Car2,BO Car Car2,ID Car Car2,body text Car Car2,??2 Car Car2,AvtalBrödtext Car Car2,EHPT Car Car2,Body Text2 Car Car2,Bodytext Car Car2,Body Text level 1 Car Car1,Response Car Car2,à¹ Car Car"/>
    <w:basedOn w:val="Fuentedeprrafopredeter"/>
    <w:link w:val="Textoindependiente"/>
    <w:uiPriority w:val="99"/>
    <w:rsid w:val="00560DE9"/>
    <w:rPr>
      <w:rFonts w:ascii="Times New Roman" w:eastAsia="Calibri" w:hAnsi="Times New Roman" w:cs="Times New Roman"/>
      <w:sz w:val="20"/>
      <w:szCs w:val="20"/>
      <w:lang w:val="es-ES" w:eastAsia="es-ES"/>
    </w:rPr>
  </w:style>
  <w:style w:type="paragraph" w:customStyle="1" w:styleId="Cuadrculamedia1-nfasis21">
    <w:name w:val="Cuadrícula media 1 - Énfasis 21"/>
    <w:basedOn w:val="Normal"/>
    <w:uiPriority w:val="99"/>
    <w:qFormat/>
    <w:rsid w:val="00560DE9"/>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tuloTDC">
    <w:name w:val="TOC Heading"/>
    <w:basedOn w:val="Ttulo1"/>
    <w:next w:val="Normal"/>
    <w:uiPriority w:val="39"/>
    <w:unhideWhenUsed/>
    <w:qFormat/>
    <w:rsid w:val="00560DE9"/>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s-MX" w:eastAsia="en-US"/>
    </w:rPr>
  </w:style>
  <w:style w:type="character" w:customStyle="1" w:styleId="DeltaViewInsertion">
    <w:name w:val="DeltaView Insertion"/>
    <w:uiPriority w:val="99"/>
    <w:rsid w:val="00560DE9"/>
    <w:rPr>
      <w:color w:val="0000FF"/>
      <w:u w:val="double"/>
    </w:rPr>
  </w:style>
  <w:style w:type="character" w:customStyle="1" w:styleId="DeltaViewDeletion">
    <w:name w:val="DeltaView Deletion"/>
    <w:uiPriority w:val="99"/>
    <w:rsid w:val="00560DE9"/>
    <w:rPr>
      <w:strike/>
      <w:color w:val="FF0000"/>
    </w:rPr>
  </w:style>
  <w:style w:type="character" w:customStyle="1" w:styleId="DeltaViewMoveDestination">
    <w:name w:val="DeltaView Move Destination"/>
    <w:uiPriority w:val="99"/>
    <w:rsid w:val="00560DE9"/>
    <w:rPr>
      <w:color w:val="00C000"/>
      <w:u w:val="double"/>
    </w:rPr>
  </w:style>
  <w:style w:type="character" w:customStyle="1" w:styleId="DeltaViewMoveSource">
    <w:name w:val="DeltaView Move Source"/>
    <w:uiPriority w:val="99"/>
    <w:rsid w:val="00560DE9"/>
    <w:rPr>
      <w:strike/>
      <w:color w:val="00C000"/>
    </w:rPr>
  </w:style>
  <w:style w:type="paragraph" w:customStyle="1" w:styleId="SubseccinN3IFT">
    <w:name w:val="Subsección N3 IFT"/>
    <w:basedOn w:val="IFTnormal"/>
    <w:link w:val="SubseccinN3IFTCar"/>
    <w:qFormat/>
    <w:rsid w:val="00560DE9"/>
    <w:pPr>
      <w:ind w:left="720" w:hanging="360"/>
      <w:outlineLvl w:val="2"/>
    </w:pPr>
    <w:rPr>
      <w:b/>
    </w:rPr>
  </w:style>
  <w:style w:type="paragraph" w:customStyle="1" w:styleId="SUBSECC2IFTN3">
    <w:name w:val="SUBSECC2 IFT N3"/>
    <w:basedOn w:val="IFTnormal"/>
    <w:link w:val="SUBSECC2IFTN3Car"/>
    <w:qFormat/>
    <w:rsid w:val="00560DE9"/>
    <w:pPr>
      <w:ind w:left="720" w:hanging="360"/>
      <w:outlineLvl w:val="2"/>
    </w:pPr>
  </w:style>
  <w:style w:type="character" w:customStyle="1" w:styleId="SubseccinN3IFTCar">
    <w:name w:val="Subsección N3 IFT Car"/>
    <w:basedOn w:val="IFTnormalCar"/>
    <w:link w:val="SubseccinN3IFT"/>
    <w:rsid w:val="00560DE9"/>
    <w:rPr>
      <w:rFonts w:ascii="ITC Avant Garde" w:eastAsia="Calibri" w:hAnsi="ITC Avant Garde" w:cs="Arial"/>
      <w:b/>
      <w:color w:val="000000"/>
      <w:lang w:val="es-ES_tradnl" w:eastAsia="es-ES"/>
    </w:rPr>
  </w:style>
  <w:style w:type="character" w:customStyle="1" w:styleId="SUBSECC2IFTN3Car">
    <w:name w:val="SUBSECC2 IFT N3 Car"/>
    <w:basedOn w:val="IFTnormalCar"/>
    <w:link w:val="SUBSECC2IFTN3"/>
    <w:rsid w:val="00560DE9"/>
    <w:rPr>
      <w:rFonts w:ascii="ITC Avant Garde" w:eastAsia="Calibri" w:hAnsi="ITC Avant Garde" w:cs="Arial"/>
      <w:color w:val="000000"/>
      <w:lang w:val="es-ES_tradnl" w:eastAsia="es-ES"/>
    </w:rPr>
  </w:style>
  <w:style w:type="table" w:customStyle="1" w:styleId="TableNormal1">
    <w:name w:val="Table Normal1"/>
    <w:uiPriority w:val="2"/>
    <w:semiHidden/>
    <w:unhideWhenUsed/>
    <w:qFormat/>
    <w:rsid w:val="00560DE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60DE9"/>
    <w:pPr>
      <w:widowControl w:val="0"/>
      <w:spacing w:after="0" w:line="240" w:lineRule="auto"/>
    </w:pPr>
    <w:rPr>
      <w:lang w:val="en-US"/>
    </w:rPr>
  </w:style>
  <w:style w:type="paragraph" w:customStyle="1" w:styleId="Inciso1ernivel">
    <w:name w:val="Inciso 1er nivel"/>
    <w:basedOn w:val="Normal"/>
    <w:link w:val="Inciso1ernivelCar"/>
    <w:qFormat/>
    <w:rsid w:val="00560DE9"/>
    <w:pPr>
      <w:adjustRightInd w:val="0"/>
      <w:spacing w:before="120" w:after="120" w:line="276" w:lineRule="auto"/>
      <w:ind w:left="785" w:hanging="360"/>
      <w:jc w:val="both"/>
    </w:pPr>
    <w:rPr>
      <w:rFonts w:ascii="ITC Avant Garde" w:eastAsia="Calibri" w:hAnsi="ITC Avant Garde" w:cs="Arial"/>
      <w:bCs/>
      <w:color w:val="000000"/>
      <w:lang w:val="en-GB" w:eastAsia="es-ES"/>
    </w:rPr>
  </w:style>
  <w:style w:type="paragraph" w:customStyle="1" w:styleId="Romano1ernivel">
    <w:name w:val="Romano 1er nivel"/>
    <w:basedOn w:val="Normal"/>
    <w:link w:val="Romano1ernivelCar"/>
    <w:qFormat/>
    <w:rsid w:val="00560DE9"/>
    <w:pPr>
      <w:adjustRightInd w:val="0"/>
      <w:spacing w:before="120" w:after="120" w:line="276" w:lineRule="auto"/>
      <w:ind w:left="788" w:hanging="360"/>
      <w:jc w:val="both"/>
    </w:pPr>
    <w:rPr>
      <w:rFonts w:ascii="ITC Avant Garde" w:eastAsia="Calibri" w:hAnsi="ITC Avant Garde" w:cs="Arial"/>
      <w:bCs/>
      <w:color w:val="000000"/>
      <w:lang w:val="es-ES" w:eastAsia="es-ES"/>
    </w:rPr>
  </w:style>
  <w:style w:type="character" w:customStyle="1" w:styleId="Inciso1ernivelCar">
    <w:name w:val="Inciso 1er nivel Car"/>
    <w:basedOn w:val="Fuentedeprrafopredeter"/>
    <w:link w:val="Inciso1ernivel"/>
    <w:rsid w:val="00560DE9"/>
    <w:rPr>
      <w:rFonts w:ascii="ITC Avant Garde" w:eastAsia="Calibri" w:hAnsi="ITC Avant Garde" w:cs="Arial"/>
      <w:bCs/>
      <w:color w:val="000000"/>
      <w:lang w:val="en-GB" w:eastAsia="es-ES"/>
    </w:rPr>
  </w:style>
  <w:style w:type="paragraph" w:customStyle="1" w:styleId="Bullet1ernivel">
    <w:name w:val="Bullet 1er nivel"/>
    <w:basedOn w:val="Normal"/>
    <w:link w:val="Bullet1ernivelCar"/>
    <w:qFormat/>
    <w:rsid w:val="00560DE9"/>
    <w:pPr>
      <w:adjustRightInd w:val="0"/>
      <w:spacing w:before="120" w:after="120" w:line="276" w:lineRule="auto"/>
      <w:ind w:left="709" w:hanging="360"/>
      <w:jc w:val="both"/>
    </w:pPr>
    <w:rPr>
      <w:rFonts w:ascii="ITC Avant Garde" w:eastAsia="Times New Roman" w:hAnsi="ITC Avant Garde" w:cs="Arial"/>
      <w:bCs/>
      <w:color w:val="000000"/>
      <w:lang w:val="en-GB" w:eastAsia="es-ES"/>
    </w:rPr>
  </w:style>
  <w:style w:type="character" w:customStyle="1" w:styleId="Romano1ernivelCar">
    <w:name w:val="Romano 1er nivel Car"/>
    <w:basedOn w:val="Fuentedeprrafopredeter"/>
    <w:link w:val="Romano1ernivel"/>
    <w:rsid w:val="00560DE9"/>
    <w:rPr>
      <w:rFonts w:ascii="ITC Avant Garde" w:eastAsia="Calibri" w:hAnsi="ITC Avant Garde" w:cs="Arial"/>
      <w:bCs/>
      <w:color w:val="000000"/>
      <w:lang w:val="es-ES" w:eastAsia="es-ES"/>
    </w:rPr>
  </w:style>
  <w:style w:type="character" w:customStyle="1" w:styleId="Bullet1ernivelCar">
    <w:name w:val="Bullet 1er nivel Car"/>
    <w:basedOn w:val="Fuentedeprrafopredeter"/>
    <w:link w:val="Bullet1ernivel"/>
    <w:rsid w:val="00560DE9"/>
    <w:rPr>
      <w:rFonts w:ascii="ITC Avant Garde" w:eastAsia="Times New Roman" w:hAnsi="ITC Avant Garde" w:cs="Arial"/>
      <w:bCs/>
      <w:color w:val="000000"/>
      <w:lang w:val="en-GB" w:eastAsia="es-ES"/>
    </w:rPr>
  </w:style>
  <w:style w:type="table" w:customStyle="1" w:styleId="Tablaconcuadrcula2">
    <w:name w:val="Tabla con cuadrícula2"/>
    <w:basedOn w:val="Tablanormal"/>
    <w:next w:val="Tablaconcuadrcula"/>
    <w:uiPriority w:val="59"/>
    <w:rsid w:val="00560DE9"/>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alfinal">
    <w:name w:val="endnote text"/>
    <w:basedOn w:val="Normal"/>
    <w:link w:val="TextonotaalfinalCar"/>
    <w:uiPriority w:val="99"/>
    <w:semiHidden/>
    <w:unhideWhenUsed/>
    <w:rsid w:val="00560DE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60DE9"/>
    <w:rPr>
      <w:sz w:val="20"/>
      <w:szCs w:val="20"/>
    </w:rPr>
  </w:style>
  <w:style w:type="character" w:styleId="Refdenotaalfinal">
    <w:name w:val="endnote reference"/>
    <w:basedOn w:val="Fuentedeprrafopredeter"/>
    <w:uiPriority w:val="99"/>
    <w:semiHidden/>
    <w:unhideWhenUsed/>
    <w:rsid w:val="00560DE9"/>
    <w:rPr>
      <w:vertAlign w:val="superscript"/>
    </w:rPr>
  </w:style>
  <w:style w:type="table" w:customStyle="1" w:styleId="Cuadrculadetablaclara1">
    <w:name w:val="Cuadrícula de tabla clara1"/>
    <w:basedOn w:val="Tablanormal"/>
    <w:uiPriority w:val="99"/>
    <w:rsid w:val="00560DE9"/>
    <w:pPr>
      <w:spacing w:after="0" w:line="240" w:lineRule="auto"/>
    </w:pPr>
    <w:rPr>
      <w:rFonts w:ascii="Calibri" w:eastAsia="Calibri" w:hAnsi="Calibri" w:cs="Times New Roman"/>
      <w:sz w:val="20"/>
      <w:szCs w:val="20"/>
      <w:lang w:eastAsia="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ONTRATOS">
    <w:name w:val="CONTRATOS"/>
    <w:basedOn w:val="Normal"/>
    <w:rsid w:val="00560DE9"/>
    <w:pPr>
      <w:spacing w:after="0" w:line="240" w:lineRule="auto"/>
      <w:jc w:val="both"/>
    </w:pPr>
    <w:rPr>
      <w:rFonts w:ascii="Courier" w:eastAsia="Times New Roman" w:hAnsi="Courier" w:cs="Times New Roman"/>
      <w:sz w:val="24"/>
      <w:szCs w:val="20"/>
      <w:lang w:val="en-US"/>
    </w:rPr>
  </w:style>
  <w:style w:type="paragraph" w:customStyle="1" w:styleId="Listamedia2-nfasis41">
    <w:name w:val="Lista media 2 - Énfasis 41"/>
    <w:basedOn w:val="Normal"/>
    <w:uiPriority w:val="34"/>
    <w:qFormat/>
    <w:rsid w:val="00560DE9"/>
    <w:pPr>
      <w:spacing w:after="0" w:line="240" w:lineRule="auto"/>
      <w:ind w:left="720"/>
      <w:contextualSpacing/>
    </w:pPr>
    <w:rPr>
      <w:rFonts w:ascii="Times New Roman" w:eastAsia="Times New Roman" w:hAnsi="Times New Roman" w:cs="Times New Roman"/>
      <w:sz w:val="20"/>
      <w:szCs w:val="20"/>
      <w:lang w:val="en-US"/>
    </w:rPr>
  </w:style>
  <w:style w:type="paragraph" w:customStyle="1" w:styleId="j">
    <w:name w:val="j"/>
    <w:basedOn w:val="Normal"/>
    <w:rsid w:val="00560DE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acep">
    <w:name w:val="n_acep"/>
    <w:basedOn w:val="Fuentedeprrafopredeter"/>
    <w:rsid w:val="00560DE9"/>
  </w:style>
  <w:style w:type="paragraph" w:customStyle="1" w:styleId="Profesin">
    <w:name w:val="Profesión"/>
    <w:basedOn w:val="Normal"/>
    <w:rsid w:val="00560DE9"/>
    <w:pPr>
      <w:spacing w:after="120" w:line="276" w:lineRule="auto"/>
      <w:jc w:val="center"/>
    </w:pPr>
    <w:rPr>
      <w:rFonts w:ascii="Arial" w:eastAsia="Calibri" w:hAnsi="Arial" w:cs="Arial"/>
      <w:b/>
      <w:szCs w:val="20"/>
      <w:lang w:val="es-ES"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560DE9"/>
    <w:rPr>
      <w:rFonts w:ascii="Calibri" w:hAnsi="Calibri"/>
      <w:b/>
      <w:lang w:val="es-ES_tradnl" w:eastAsia="es-ES"/>
    </w:rPr>
  </w:style>
  <w:style w:type="paragraph" w:customStyle="1" w:styleId="N2">
    <w:name w:val="N2"/>
    <w:basedOn w:val="Normal"/>
    <w:link w:val="N2Car"/>
    <w:qFormat/>
    <w:rsid w:val="00560DE9"/>
    <w:pPr>
      <w:spacing w:after="200" w:line="276" w:lineRule="auto"/>
      <w:jc w:val="center"/>
      <w:outlineLvl w:val="0"/>
    </w:pPr>
    <w:rPr>
      <w:rFonts w:ascii="ITC Avant Garde" w:eastAsia="Calibri" w:hAnsi="ITC Avant Garde" w:cs="Arial"/>
      <w:b/>
      <w:snapToGrid w:val="0"/>
      <w:color w:val="000000"/>
      <w:lang w:val="es-ES" w:eastAsia="es-ES"/>
    </w:rPr>
  </w:style>
  <w:style w:type="character" w:customStyle="1" w:styleId="N2Car">
    <w:name w:val="N2 Car"/>
    <w:basedOn w:val="Fuentedeprrafopredeter"/>
    <w:link w:val="N2"/>
    <w:rsid w:val="00560DE9"/>
    <w:rPr>
      <w:rFonts w:ascii="ITC Avant Garde" w:eastAsia="Calibri" w:hAnsi="ITC Avant Garde" w:cs="Arial"/>
      <w:b/>
      <w:snapToGrid w:val="0"/>
      <w:color w:val="000000"/>
      <w:lang w:val="es-ES" w:eastAsia="es-ES"/>
    </w:rPr>
  </w:style>
  <w:style w:type="numbering" w:customStyle="1" w:styleId="Sinlista2">
    <w:name w:val="Sin lista2"/>
    <w:next w:val="Sinlista"/>
    <w:uiPriority w:val="99"/>
    <w:semiHidden/>
    <w:unhideWhenUsed/>
    <w:rsid w:val="00560DE9"/>
  </w:style>
  <w:style w:type="table" w:customStyle="1" w:styleId="Tablaconcuadrcula1">
    <w:name w:val="Tabla con cuadrícula1"/>
    <w:basedOn w:val="Tablanormal"/>
    <w:next w:val="Tablaconcuadrcula"/>
    <w:uiPriority w:val="99"/>
    <w:rsid w:val="00560DE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1">
    <w:name w:val="Pie de página Car1"/>
    <w:uiPriority w:val="99"/>
    <w:locked/>
    <w:rsid w:val="00560DE9"/>
    <w:rPr>
      <w:rFonts w:eastAsia="Times New Roman"/>
      <w:sz w:val="22"/>
      <w:lang w:eastAsia="en-US"/>
    </w:rPr>
  </w:style>
  <w:style w:type="paragraph" w:styleId="Sangra2detindependiente">
    <w:name w:val="Body Text Indent 2"/>
    <w:basedOn w:val="Normal"/>
    <w:link w:val="Sangra2detindependienteCar"/>
    <w:uiPriority w:val="99"/>
    <w:rsid w:val="00560DE9"/>
    <w:pPr>
      <w:spacing w:after="120" w:line="276" w:lineRule="auto"/>
      <w:ind w:left="708"/>
      <w:jc w:val="both"/>
    </w:pPr>
    <w:rPr>
      <w:rFonts w:ascii="Arial" w:eastAsia="Calibri" w:hAnsi="Arial" w:cs="Arial"/>
      <w:szCs w:val="20"/>
    </w:rPr>
  </w:style>
  <w:style w:type="character" w:customStyle="1" w:styleId="Sangra2detindependienteCar">
    <w:name w:val="Sangría 2 de t. independiente Car"/>
    <w:basedOn w:val="Fuentedeprrafopredeter"/>
    <w:link w:val="Sangra2detindependiente"/>
    <w:uiPriority w:val="99"/>
    <w:rsid w:val="00560DE9"/>
    <w:rPr>
      <w:rFonts w:ascii="Arial" w:eastAsia="Calibri" w:hAnsi="Arial" w:cs="Arial"/>
      <w:szCs w:val="20"/>
    </w:rPr>
  </w:style>
  <w:style w:type="paragraph" w:styleId="Sangra3detindependiente">
    <w:name w:val="Body Text Indent 3"/>
    <w:basedOn w:val="Normal"/>
    <w:link w:val="Sangra3detindependienteCar"/>
    <w:uiPriority w:val="99"/>
    <w:rsid w:val="00560DE9"/>
    <w:pPr>
      <w:spacing w:before="120" w:after="120" w:line="276" w:lineRule="auto"/>
      <w:ind w:left="708"/>
      <w:jc w:val="both"/>
    </w:pPr>
    <w:rPr>
      <w:rFonts w:ascii="Arial" w:eastAsia="Calibri" w:hAnsi="Arial" w:cs="Arial"/>
      <w:i/>
      <w:sz w:val="20"/>
      <w:szCs w:val="20"/>
      <w:lang w:eastAsia="es-ES"/>
    </w:rPr>
  </w:style>
  <w:style w:type="character" w:customStyle="1" w:styleId="Sangra3detindependienteCar">
    <w:name w:val="Sangría 3 de t. independiente Car"/>
    <w:basedOn w:val="Fuentedeprrafopredeter"/>
    <w:link w:val="Sangra3detindependiente"/>
    <w:uiPriority w:val="99"/>
    <w:rsid w:val="00560DE9"/>
    <w:rPr>
      <w:rFonts w:ascii="Arial" w:eastAsia="Calibri" w:hAnsi="Arial" w:cs="Arial"/>
      <w:i/>
      <w:sz w:val="20"/>
      <w:szCs w:val="20"/>
      <w:lang w:eastAsia="es-ES"/>
    </w:rPr>
  </w:style>
  <w:style w:type="paragraph" w:customStyle="1" w:styleId="TEXT">
    <w:name w:val="TEXT"/>
    <w:basedOn w:val="Normal"/>
    <w:uiPriority w:val="99"/>
    <w:rsid w:val="00560DE9"/>
    <w:pPr>
      <w:tabs>
        <w:tab w:val="left" w:pos="360"/>
        <w:tab w:val="left" w:pos="720"/>
        <w:tab w:val="left" w:pos="1080"/>
        <w:tab w:val="left" w:pos="1440"/>
      </w:tabs>
      <w:spacing w:after="240" w:line="276" w:lineRule="auto"/>
      <w:jc w:val="both"/>
    </w:pPr>
    <w:rPr>
      <w:rFonts w:ascii="Arial" w:eastAsia="Calibri" w:hAnsi="Arial" w:cs="Arial"/>
      <w:szCs w:val="20"/>
      <w:lang w:val="es-ES_tradnl" w:eastAsia="es-ES"/>
    </w:rPr>
  </w:style>
  <w:style w:type="paragraph" w:customStyle="1" w:styleId="CM13">
    <w:name w:val="CM13"/>
    <w:basedOn w:val="Default"/>
    <w:next w:val="Default"/>
    <w:uiPriority w:val="99"/>
    <w:rsid w:val="00560DE9"/>
    <w:pPr>
      <w:widowControl w:val="0"/>
      <w:spacing w:after="225"/>
    </w:pPr>
    <w:rPr>
      <w:rFonts w:ascii="Garamond" w:eastAsia="Times New Roman" w:hAnsi="Garamond" w:cs="Garamond"/>
      <w:color w:val="auto"/>
      <w:lang w:val="es-ES" w:eastAsia="es-ES"/>
    </w:rPr>
  </w:style>
  <w:style w:type="paragraph" w:customStyle="1" w:styleId="CM10">
    <w:name w:val="CM10"/>
    <w:basedOn w:val="Default"/>
    <w:next w:val="Default"/>
    <w:uiPriority w:val="99"/>
    <w:rsid w:val="00560DE9"/>
    <w:pPr>
      <w:widowControl w:val="0"/>
      <w:spacing w:line="226" w:lineRule="atLeast"/>
    </w:pPr>
    <w:rPr>
      <w:rFonts w:ascii="Garamond" w:eastAsia="Times New Roman" w:hAnsi="Garamond" w:cs="Garamond"/>
      <w:color w:val="auto"/>
      <w:lang w:val="es-ES" w:eastAsia="es-ES"/>
    </w:rPr>
  </w:style>
  <w:style w:type="paragraph" w:customStyle="1" w:styleId="CM2">
    <w:name w:val="CM2"/>
    <w:basedOn w:val="Default"/>
    <w:next w:val="Default"/>
    <w:uiPriority w:val="99"/>
    <w:rsid w:val="00560DE9"/>
    <w:pPr>
      <w:widowControl w:val="0"/>
      <w:spacing w:line="226" w:lineRule="atLeast"/>
    </w:pPr>
    <w:rPr>
      <w:rFonts w:ascii="Garamond" w:eastAsia="Times New Roman" w:hAnsi="Garamond" w:cs="Garamond"/>
      <w:color w:val="auto"/>
      <w:lang w:val="es-ES" w:eastAsia="es-ES"/>
    </w:rPr>
  </w:style>
  <w:style w:type="paragraph" w:customStyle="1" w:styleId="CM15">
    <w:name w:val="CM15"/>
    <w:basedOn w:val="Default"/>
    <w:next w:val="Default"/>
    <w:uiPriority w:val="99"/>
    <w:rsid w:val="00560DE9"/>
    <w:pPr>
      <w:widowControl w:val="0"/>
      <w:spacing w:after="450"/>
    </w:pPr>
    <w:rPr>
      <w:rFonts w:ascii="Garamond" w:eastAsia="Times New Roman" w:hAnsi="Garamond" w:cs="Garamond"/>
      <w:color w:val="auto"/>
      <w:lang w:val="es-ES" w:eastAsia="es-ES"/>
    </w:rPr>
  </w:style>
  <w:style w:type="paragraph" w:customStyle="1" w:styleId="CM8">
    <w:name w:val="CM8"/>
    <w:basedOn w:val="Default"/>
    <w:next w:val="Default"/>
    <w:uiPriority w:val="99"/>
    <w:rsid w:val="00560DE9"/>
    <w:pPr>
      <w:widowControl w:val="0"/>
      <w:spacing w:line="226" w:lineRule="atLeast"/>
    </w:pPr>
    <w:rPr>
      <w:rFonts w:ascii="Garamond" w:eastAsia="Times New Roman" w:hAnsi="Garamond" w:cs="Garamond"/>
      <w:color w:val="auto"/>
      <w:lang w:val="es-ES" w:eastAsia="es-ES"/>
    </w:rPr>
  </w:style>
  <w:style w:type="character" w:customStyle="1" w:styleId="EstiloCorreo661">
    <w:name w:val="EstiloCorreo661"/>
    <w:uiPriority w:val="99"/>
    <w:semiHidden/>
    <w:rsid w:val="00560DE9"/>
    <w:rPr>
      <w:rFonts w:ascii="Arial" w:hAnsi="Arial" w:cs="Arial"/>
      <w:color w:val="auto"/>
      <w:sz w:val="20"/>
      <w:szCs w:val="20"/>
    </w:rPr>
  </w:style>
  <w:style w:type="paragraph" w:customStyle="1" w:styleId="Level2">
    <w:name w:val="Level 2"/>
    <w:basedOn w:val="Normal"/>
    <w:uiPriority w:val="99"/>
    <w:rsid w:val="00560DE9"/>
    <w:pPr>
      <w:spacing w:after="120" w:line="276" w:lineRule="auto"/>
      <w:ind w:left="1440" w:hanging="720"/>
      <w:jc w:val="both"/>
    </w:pPr>
    <w:rPr>
      <w:rFonts w:ascii="Courier New" w:eastAsia="Calibri" w:hAnsi="Courier New" w:cs="Arial"/>
      <w:szCs w:val="20"/>
    </w:rPr>
  </w:style>
  <w:style w:type="paragraph" w:customStyle="1" w:styleId="Estilo01">
    <w:name w:val="Estilo01"/>
    <w:basedOn w:val="Normal"/>
    <w:uiPriority w:val="99"/>
    <w:rsid w:val="00560DE9"/>
    <w:pPr>
      <w:keepNext/>
      <w:suppressAutoHyphens/>
      <w:spacing w:after="120" w:line="276" w:lineRule="auto"/>
      <w:jc w:val="both"/>
    </w:pPr>
    <w:rPr>
      <w:rFonts w:ascii="Arial" w:eastAsia="Calibri" w:hAnsi="Arial" w:cs="Arial"/>
      <w:sz w:val="20"/>
      <w:szCs w:val="20"/>
      <w:lang w:val="es-ES_tradnl" w:eastAsia="es-ES"/>
    </w:rPr>
  </w:style>
  <w:style w:type="paragraph" w:customStyle="1" w:styleId="Level1">
    <w:name w:val="Level 1"/>
    <w:basedOn w:val="Normal"/>
    <w:uiPriority w:val="99"/>
    <w:rsid w:val="00560DE9"/>
    <w:pPr>
      <w:spacing w:after="120" w:line="276" w:lineRule="auto"/>
      <w:ind w:left="720" w:hanging="720"/>
      <w:jc w:val="both"/>
    </w:pPr>
    <w:rPr>
      <w:rFonts w:ascii="Courier New" w:eastAsia="Calibri" w:hAnsi="Courier New" w:cs="Arial"/>
      <w:szCs w:val="20"/>
    </w:rPr>
  </w:style>
  <w:style w:type="paragraph" w:customStyle="1" w:styleId="Level3">
    <w:name w:val="Level 3"/>
    <w:basedOn w:val="Normal"/>
    <w:uiPriority w:val="99"/>
    <w:rsid w:val="00560DE9"/>
    <w:pPr>
      <w:spacing w:after="120" w:line="276" w:lineRule="auto"/>
      <w:ind w:left="2160" w:hanging="720"/>
      <w:jc w:val="both"/>
    </w:pPr>
    <w:rPr>
      <w:rFonts w:ascii="Courier New" w:eastAsia="Calibri" w:hAnsi="Courier New" w:cs="Arial"/>
      <w:szCs w:val="20"/>
    </w:rPr>
  </w:style>
  <w:style w:type="paragraph" w:customStyle="1" w:styleId="Level4">
    <w:name w:val="Level 4"/>
    <w:basedOn w:val="Normal"/>
    <w:uiPriority w:val="99"/>
    <w:rsid w:val="00560DE9"/>
    <w:pPr>
      <w:spacing w:after="120" w:line="276" w:lineRule="auto"/>
      <w:ind w:left="2880" w:hanging="720"/>
      <w:jc w:val="both"/>
    </w:pPr>
    <w:rPr>
      <w:rFonts w:ascii="Courier New" w:eastAsia="Calibri" w:hAnsi="Courier New" w:cs="Arial"/>
      <w:szCs w:val="20"/>
    </w:rPr>
  </w:style>
  <w:style w:type="paragraph" w:customStyle="1" w:styleId="BodyText21">
    <w:name w:val="Body Text 21"/>
    <w:basedOn w:val="Normal"/>
    <w:rsid w:val="00560DE9"/>
    <w:pPr>
      <w:spacing w:after="120" w:line="276" w:lineRule="auto"/>
      <w:ind w:left="-284"/>
      <w:jc w:val="both"/>
    </w:pPr>
    <w:rPr>
      <w:rFonts w:ascii="Arial" w:eastAsia="Calibri" w:hAnsi="Arial" w:cs="Arial"/>
      <w:b/>
      <w:sz w:val="20"/>
      <w:szCs w:val="20"/>
      <w:lang w:val="es-ES"/>
    </w:rPr>
  </w:style>
  <w:style w:type="character" w:styleId="Textoennegrita">
    <w:name w:val="Strong"/>
    <w:aliases w:val="Normal negrita,ZZZ Normal negrita"/>
    <w:uiPriority w:val="99"/>
    <w:qFormat/>
    <w:rsid w:val="00560DE9"/>
    <w:rPr>
      <w:b/>
      <w:bCs/>
    </w:rPr>
  </w:style>
  <w:style w:type="paragraph" w:customStyle="1" w:styleId="Indice01">
    <w:name w:val="Indice01"/>
    <w:basedOn w:val="Normal"/>
    <w:next w:val="Estilo01"/>
    <w:uiPriority w:val="99"/>
    <w:rsid w:val="00560DE9"/>
    <w:pPr>
      <w:spacing w:after="120" w:line="276" w:lineRule="auto"/>
      <w:jc w:val="both"/>
    </w:pPr>
    <w:rPr>
      <w:rFonts w:ascii="Arial" w:eastAsia="Calibri" w:hAnsi="Arial" w:cs="Arial"/>
      <w:b/>
      <w:sz w:val="20"/>
      <w:szCs w:val="20"/>
      <w:lang w:val="es-ES_tradnl" w:eastAsia="es-ES"/>
    </w:rPr>
  </w:style>
  <w:style w:type="paragraph" w:customStyle="1" w:styleId="ecxmsobodytext2">
    <w:name w:val="ecxmsobodytext2"/>
    <w:basedOn w:val="Normal"/>
    <w:uiPriority w:val="99"/>
    <w:rsid w:val="00560DE9"/>
    <w:pPr>
      <w:spacing w:after="324" w:line="276" w:lineRule="auto"/>
      <w:jc w:val="both"/>
    </w:pPr>
    <w:rPr>
      <w:rFonts w:ascii="Arial" w:eastAsia="Calibri" w:hAnsi="Arial" w:cs="Arial"/>
    </w:rPr>
  </w:style>
  <w:style w:type="numbering" w:customStyle="1" w:styleId="Estilo1">
    <w:name w:val="Estilo1"/>
    <w:rsid w:val="00560DE9"/>
    <w:pPr>
      <w:numPr>
        <w:numId w:val="27"/>
      </w:numPr>
    </w:pPr>
  </w:style>
  <w:style w:type="numbering" w:customStyle="1" w:styleId="Estilo2">
    <w:name w:val="Estilo2"/>
    <w:rsid w:val="00560DE9"/>
    <w:pPr>
      <w:numPr>
        <w:numId w:val="10"/>
      </w:numPr>
    </w:pPr>
  </w:style>
  <w:style w:type="character" w:customStyle="1" w:styleId="apple-style-span">
    <w:name w:val="apple-style-span"/>
    <w:rsid w:val="00560DE9"/>
  </w:style>
  <w:style w:type="paragraph" w:customStyle="1" w:styleId="NoSpacing1">
    <w:name w:val="No Spacing1"/>
    <w:uiPriority w:val="1"/>
    <w:rsid w:val="00560DE9"/>
    <w:pPr>
      <w:spacing w:after="0" w:line="240" w:lineRule="auto"/>
    </w:pPr>
    <w:rPr>
      <w:rFonts w:ascii="Calibri" w:eastAsia="Calibri" w:hAnsi="Calibri" w:cs="Times New Roman"/>
    </w:rPr>
  </w:style>
  <w:style w:type="numbering" w:customStyle="1" w:styleId="NoList1">
    <w:name w:val="No List1"/>
    <w:next w:val="Sinlista"/>
    <w:uiPriority w:val="99"/>
    <w:semiHidden/>
    <w:unhideWhenUsed/>
    <w:rsid w:val="00560DE9"/>
  </w:style>
  <w:style w:type="paragraph" w:customStyle="1" w:styleId="ROMANOS">
    <w:name w:val="ROMANOS"/>
    <w:basedOn w:val="Normal"/>
    <w:link w:val="ROMANOSCar"/>
    <w:rsid w:val="00560DE9"/>
    <w:pPr>
      <w:tabs>
        <w:tab w:val="left" w:pos="720"/>
      </w:tabs>
      <w:overflowPunct w:val="0"/>
      <w:autoSpaceDE w:val="0"/>
      <w:autoSpaceDN w:val="0"/>
      <w:adjustRightInd w:val="0"/>
      <w:spacing w:after="101" w:line="216" w:lineRule="atLeast"/>
      <w:ind w:left="720" w:hanging="432"/>
      <w:jc w:val="both"/>
    </w:pPr>
    <w:rPr>
      <w:rFonts w:ascii="Arial" w:eastAsia="Calibri" w:hAnsi="Arial" w:cs="Arial"/>
      <w:sz w:val="18"/>
      <w:szCs w:val="20"/>
      <w:lang w:val="es-ES_tradnl"/>
    </w:rPr>
  </w:style>
  <w:style w:type="table" w:customStyle="1" w:styleId="Cuadrculadetablaclara11">
    <w:name w:val="Cuadrícula de tabla clara11"/>
    <w:basedOn w:val="Tablanormal"/>
    <w:uiPriority w:val="40"/>
    <w:rsid w:val="00560DE9"/>
    <w:pPr>
      <w:spacing w:after="0" w:line="240" w:lineRule="auto"/>
    </w:pPr>
    <w:rPr>
      <w:rFonts w:ascii="Calibri" w:eastAsia="Calibri"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Sinlista3">
    <w:name w:val="Sin lista3"/>
    <w:next w:val="Sinlista"/>
    <w:uiPriority w:val="99"/>
    <w:semiHidden/>
    <w:unhideWhenUsed/>
    <w:rsid w:val="00560DE9"/>
  </w:style>
  <w:style w:type="numbering" w:customStyle="1" w:styleId="Sinlista4">
    <w:name w:val="Sin lista4"/>
    <w:next w:val="Sinlista"/>
    <w:uiPriority w:val="99"/>
    <w:semiHidden/>
    <w:unhideWhenUsed/>
    <w:rsid w:val="00560DE9"/>
  </w:style>
  <w:style w:type="numbering" w:customStyle="1" w:styleId="Estilo11">
    <w:name w:val="Estilo11"/>
    <w:rsid w:val="00560DE9"/>
    <w:pPr>
      <w:numPr>
        <w:numId w:val="6"/>
      </w:numPr>
    </w:pPr>
  </w:style>
  <w:style w:type="numbering" w:customStyle="1" w:styleId="Estilo21">
    <w:name w:val="Estilo21"/>
    <w:rsid w:val="00560DE9"/>
    <w:pPr>
      <w:numPr>
        <w:numId w:val="8"/>
      </w:numPr>
    </w:pPr>
  </w:style>
  <w:style w:type="table" w:customStyle="1" w:styleId="Tablaconcuadrcula3">
    <w:name w:val="Tabla con cuadrícula3"/>
    <w:basedOn w:val="Tablanormal"/>
    <w:next w:val="Tablaconcuadrcula"/>
    <w:uiPriority w:val="59"/>
    <w:rsid w:val="00560DE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ulletsPrimero">
    <w:name w:val="1 Bullets Primero"/>
    <w:basedOn w:val="Normal"/>
    <w:autoRedefine/>
    <w:uiPriority w:val="3"/>
    <w:qFormat/>
    <w:rsid w:val="00560DE9"/>
    <w:pPr>
      <w:spacing w:before="60" w:after="60" w:line="276" w:lineRule="auto"/>
      <w:ind w:left="567" w:hanging="340"/>
      <w:jc w:val="both"/>
    </w:pPr>
    <w:rPr>
      <w:rFonts w:ascii="ITC Avant Garde" w:hAnsi="ITC Avant Garde" w:cs="Arial"/>
      <w:lang w:val="es-ES" w:eastAsia="es-ES"/>
    </w:rPr>
  </w:style>
  <w:style w:type="paragraph" w:customStyle="1" w:styleId="2BulletsSegundo">
    <w:name w:val="2 Bullets Segundo"/>
    <w:basedOn w:val="1BulletsPrimero"/>
    <w:link w:val="2BulletsSegundoCar"/>
    <w:autoRedefine/>
    <w:uiPriority w:val="3"/>
    <w:qFormat/>
    <w:rsid w:val="00560DE9"/>
    <w:pPr>
      <w:ind w:left="993"/>
    </w:pPr>
  </w:style>
  <w:style w:type="paragraph" w:customStyle="1" w:styleId="3BulletsTercero">
    <w:name w:val="3 Bullets Tercero"/>
    <w:basedOn w:val="2BulletsSegundo"/>
    <w:autoRedefine/>
    <w:uiPriority w:val="3"/>
    <w:qFormat/>
    <w:rsid w:val="00560DE9"/>
    <w:pPr>
      <w:spacing w:line="264" w:lineRule="auto"/>
      <w:ind w:left="1418" w:hanging="180"/>
    </w:pPr>
  </w:style>
  <w:style w:type="paragraph" w:customStyle="1" w:styleId="BulletCMI">
    <w:name w:val="Bullet CMI"/>
    <w:basedOn w:val="3BulletsTercero"/>
    <w:qFormat/>
    <w:rsid w:val="00560DE9"/>
    <w:pPr>
      <w:ind w:left="2127" w:hanging="360"/>
    </w:pPr>
  </w:style>
  <w:style w:type="character" w:customStyle="1" w:styleId="2BulletsSegundoCar">
    <w:name w:val="2 Bullets Segundo Car"/>
    <w:basedOn w:val="Fuentedeprrafopredeter"/>
    <w:link w:val="2BulletsSegundo"/>
    <w:uiPriority w:val="3"/>
    <w:rsid w:val="00560DE9"/>
    <w:rPr>
      <w:rFonts w:ascii="ITC Avant Garde" w:hAnsi="ITC Avant Garde" w:cs="Arial"/>
      <w:lang w:val="es-ES" w:eastAsia="es-ES"/>
    </w:rPr>
  </w:style>
  <w:style w:type="paragraph" w:customStyle="1" w:styleId="Border">
    <w:name w:val="Border"/>
    <w:next w:val="Descripcin"/>
    <w:qFormat/>
    <w:rsid w:val="00560DE9"/>
    <w:pPr>
      <w:spacing w:after="80" w:line="320" w:lineRule="atLeast"/>
      <w:jc w:val="center"/>
    </w:pPr>
    <w:rPr>
      <w:rFonts w:ascii="Times New Roman" w:hAnsi="Times New Roman"/>
      <w:lang w:val="en-GB"/>
    </w:rPr>
  </w:style>
  <w:style w:type="paragraph" w:styleId="Descripcin">
    <w:name w:val="caption"/>
    <w:aliases w:val="Caption (ALL),Caption (all),Inscription,Beschriftung Char Char Char,Beschriftung Char,Caption2,figura,figura1,figura2,ITT d,Table Title,Caption - Centre Graphic,cp + Justified,Left:  2,5 cm,First ...,cp,ref,Fig &amp; Table Title,CaptionCFMU,C,TF"/>
    <w:basedOn w:val="Normal"/>
    <w:next w:val="Normal"/>
    <w:link w:val="DescripcinCar"/>
    <w:uiPriority w:val="99"/>
    <w:unhideWhenUsed/>
    <w:qFormat/>
    <w:rsid w:val="00560DE9"/>
    <w:pPr>
      <w:spacing w:after="200" w:line="240" w:lineRule="auto"/>
    </w:pPr>
    <w:rPr>
      <w:i/>
      <w:iCs/>
      <w:color w:val="44546A" w:themeColor="text2"/>
      <w:sz w:val="18"/>
      <w:szCs w:val="18"/>
    </w:rPr>
  </w:style>
  <w:style w:type="paragraph" w:customStyle="1" w:styleId="pieizq">
    <w:name w:val="pie izq"/>
    <w:basedOn w:val="Normal"/>
    <w:uiPriority w:val="99"/>
    <w:rsid w:val="00560DE9"/>
    <w:pPr>
      <w:tabs>
        <w:tab w:val="center" w:pos="4252"/>
        <w:tab w:val="right" w:pos="8504"/>
        <w:tab w:val="left" w:pos="9498"/>
      </w:tabs>
      <w:suppressAutoHyphens/>
      <w:spacing w:after="120" w:line="360" w:lineRule="auto"/>
      <w:ind w:left="4252" w:right="-115" w:hanging="4252"/>
      <w:contextualSpacing/>
      <w:jc w:val="both"/>
    </w:pPr>
    <w:rPr>
      <w:rFonts w:ascii="Calibri" w:eastAsia="Times New Roman" w:hAnsi="Calibri" w:cs="Times New Roman"/>
      <w:b/>
      <w:sz w:val="28"/>
      <w:szCs w:val="24"/>
      <w:lang w:eastAsia="es-ES"/>
    </w:rPr>
  </w:style>
  <w:style w:type="character" w:styleId="Textodelmarcadordeposicin">
    <w:name w:val="Placeholder Text"/>
    <w:basedOn w:val="Fuentedeprrafopredeter"/>
    <w:uiPriority w:val="99"/>
    <w:semiHidden/>
    <w:rsid w:val="00560DE9"/>
    <w:rPr>
      <w:color w:val="808080"/>
    </w:rPr>
  </w:style>
  <w:style w:type="paragraph" w:customStyle="1" w:styleId="6TitSex">
    <w:name w:val="6TitSex"/>
    <w:basedOn w:val="5TitCin"/>
    <w:link w:val="6TitSexCar"/>
    <w:autoRedefine/>
    <w:qFormat/>
    <w:rsid w:val="00266823"/>
    <w:pPr>
      <w:keepNext/>
      <w:tabs>
        <w:tab w:val="clear" w:pos="1276"/>
      </w:tabs>
      <w:spacing w:before="0" w:after="120" w:line="259" w:lineRule="auto"/>
      <w:ind w:left="1134" w:hanging="1134"/>
      <w:outlineLvl w:val="4"/>
    </w:pPr>
  </w:style>
  <w:style w:type="character" w:customStyle="1" w:styleId="6TitSexCar">
    <w:name w:val="6TitSex Car"/>
    <w:basedOn w:val="5TitCinCar"/>
    <w:link w:val="6TitSex"/>
    <w:rsid w:val="00266823"/>
    <w:rPr>
      <w:rFonts w:ascii="Arial" w:eastAsia="Times New Roman" w:hAnsi="Arial" w:cs="Arial"/>
      <w:b/>
      <w:lang w:val="es-419" w:eastAsia="es-ES"/>
    </w:rPr>
  </w:style>
  <w:style w:type="paragraph" w:customStyle="1" w:styleId="7TitSep">
    <w:name w:val="7TitSep"/>
    <w:basedOn w:val="6TitSex"/>
    <w:next w:val="6TitSex"/>
    <w:link w:val="7TitSepCar"/>
    <w:qFormat/>
    <w:rsid w:val="00717495"/>
    <w:pPr>
      <w:numPr>
        <w:ilvl w:val="1"/>
        <w:numId w:val="9"/>
      </w:numPr>
      <w:outlineLvl w:val="5"/>
    </w:pPr>
  </w:style>
  <w:style w:type="character" w:customStyle="1" w:styleId="7TitSepCar">
    <w:name w:val="7TitSep Car"/>
    <w:basedOn w:val="6TitSexCar"/>
    <w:link w:val="7TitSep"/>
    <w:rsid w:val="00560DE9"/>
    <w:rPr>
      <w:rFonts w:ascii="Arial" w:eastAsia="Times New Roman" w:hAnsi="Arial" w:cs="Arial"/>
      <w:b/>
      <w:lang w:val="es-419" w:eastAsia="es-ES"/>
    </w:rPr>
  </w:style>
  <w:style w:type="paragraph" w:customStyle="1" w:styleId="Prrafodelista3">
    <w:name w:val="Párrafo de lista3"/>
    <w:basedOn w:val="Normal"/>
    <w:uiPriority w:val="99"/>
    <w:rsid w:val="00560DE9"/>
    <w:pPr>
      <w:suppressAutoHyphens/>
      <w:spacing w:after="120" w:line="240" w:lineRule="auto"/>
      <w:ind w:left="708"/>
      <w:contextualSpacing/>
      <w:jc w:val="both"/>
    </w:pPr>
    <w:rPr>
      <w:rFonts w:ascii="Calibri" w:eastAsia="Times New Roman" w:hAnsi="Calibri" w:cs="Times New Roman"/>
      <w:sz w:val="24"/>
      <w:szCs w:val="24"/>
      <w:lang w:eastAsia="es-ES"/>
    </w:rPr>
  </w:style>
  <w:style w:type="paragraph" w:customStyle="1" w:styleId="IFTlet">
    <w:name w:val="IFT let"/>
    <w:basedOn w:val="Normal"/>
    <w:link w:val="IFTletCar"/>
    <w:qFormat/>
    <w:rsid w:val="00560DE9"/>
    <w:pPr>
      <w:jc w:val="both"/>
    </w:pPr>
    <w:rPr>
      <w:rFonts w:ascii="Arial" w:eastAsia="Times New Roman" w:hAnsi="Arial" w:cs="Arial"/>
    </w:rPr>
  </w:style>
  <w:style w:type="character" w:customStyle="1" w:styleId="IFTletCar">
    <w:name w:val="IFT let Car"/>
    <w:basedOn w:val="Fuentedeprrafopredeter"/>
    <w:link w:val="IFTlet"/>
    <w:rsid w:val="00560DE9"/>
    <w:rPr>
      <w:rFonts w:ascii="Arial" w:eastAsia="Times New Roman" w:hAnsi="Arial" w:cs="Arial"/>
    </w:rPr>
  </w:style>
  <w:style w:type="paragraph" w:customStyle="1" w:styleId="mifatbullet">
    <w:name w:val="mi fat bullet"/>
    <w:basedOn w:val="Prrafodelista"/>
    <w:qFormat/>
    <w:rsid w:val="00560DE9"/>
    <w:pPr>
      <w:numPr>
        <w:numId w:val="7"/>
      </w:numPr>
      <w:tabs>
        <w:tab w:val="num" w:pos="360"/>
      </w:tabs>
      <w:spacing w:before="120"/>
      <w:contextualSpacing w:val="0"/>
      <w:jc w:val="both"/>
    </w:pPr>
    <w:rPr>
      <w:rFonts w:ascii="Arial" w:hAnsi="Arial"/>
      <w:lang w:val="es-ES_tradnl" w:eastAsia="es-ES"/>
    </w:rPr>
  </w:style>
  <w:style w:type="paragraph" w:customStyle="1" w:styleId="8TitOct">
    <w:name w:val="8TitOct"/>
    <w:basedOn w:val="6TitSex"/>
    <w:link w:val="8TitOctCar"/>
    <w:qFormat/>
    <w:rsid w:val="004355CF"/>
    <w:pPr>
      <w:outlineLvl w:val="7"/>
    </w:pPr>
  </w:style>
  <w:style w:type="character" w:customStyle="1" w:styleId="8TitOctCar">
    <w:name w:val="8TitOct Car"/>
    <w:basedOn w:val="6TitSexCar"/>
    <w:link w:val="8TitOct"/>
    <w:rsid w:val="004355CF"/>
    <w:rPr>
      <w:rFonts w:ascii="Arial" w:eastAsia="Times New Roman" w:hAnsi="Arial" w:cs="Arial"/>
      <w:b/>
      <w:color w:val="000000"/>
      <w:lang w:val="es-419" w:eastAsia="es-ES"/>
    </w:rPr>
  </w:style>
  <w:style w:type="paragraph" w:customStyle="1" w:styleId="9TitNov">
    <w:name w:val="9TitNov"/>
    <w:basedOn w:val="6TitSex"/>
    <w:link w:val="9TitNovCar"/>
    <w:qFormat/>
    <w:rsid w:val="00720B9A"/>
    <w:pPr>
      <w:outlineLvl w:val="8"/>
    </w:pPr>
  </w:style>
  <w:style w:type="character" w:customStyle="1" w:styleId="9TitNovCar">
    <w:name w:val="9TitNov Car"/>
    <w:basedOn w:val="6TitSexCar"/>
    <w:link w:val="9TitNov"/>
    <w:rsid w:val="00720B9A"/>
    <w:rPr>
      <w:rFonts w:ascii="Arial" w:eastAsia="Times New Roman" w:hAnsi="Arial" w:cs="Arial"/>
      <w:b/>
      <w:color w:val="000000"/>
      <w:lang w:val="es-419" w:eastAsia="es-ES"/>
    </w:rPr>
  </w:style>
  <w:style w:type="paragraph" w:customStyle="1" w:styleId="cita0">
    <w:name w:val="cita"/>
    <w:basedOn w:val="Textoindependienteprimerasangra2"/>
    <w:link w:val="citaCar0"/>
    <w:qFormat/>
    <w:rsid w:val="00367B30"/>
    <w:pPr>
      <w:spacing w:after="120" w:line="240" w:lineRule="auto"/>
      <w:ind w:left="851" w:right="758" w:firstLine="1"/>
      <w:jc w:val="both"/>
    </w:pPr>
    <w:rPr>
      <w:rFonts w:ascii="Century Gothic" w:eastAsia="Calibri" w:hAnsi="Century Gothic" w:cs="Times New Roman"/>
      <w:i/>
      <w:sz w:val="18"/>
    </w:rPr>
  </w:style>
  <w:style w:type="character" w:customStyle="1" w:styleId="citaCar0">
    <w:name w:val="cita Car"/>
    <w:link w:val="cita0"/>
    <w:rsid w:val="00367B30"/>
    <w:rPr>
      <w:rFonts w:ascii="Century Gothic" w:eastAsia="Calibri" w:hAnsi="Century Gothic" w:cs="Times New Roman"/>
      <w:i/>
      <w:sz w:val="18"/>
    </w:rPr>
  </w:style>
  <w:style w:type="paragraph" w:styleId="Textoindependienteprimerasangra2">
    <w:name w:val="Body Text First Indent 2"/>
    <w:basedOn w:val="Sangradetextonormal"/>
    <w:link w:val="Textoindependienteprimerasangra2Car"/>
    <w:uiPriority w:val="99"/>
    <w:semiHidden/>
    <w:unhideWhenUsed/>
    <w:rsid w:val="00367B30"/>
    <w:pPr>
      <w:spacing w:after="160" w:line="259" w:lineRule="auto"/>
      <w:ind w:left="360" w:firstLine="360"/>
    </w:pPr>
    <w:rPr>
      <w:rFonts w:asciiTheme="minorHAnsi" w:eastAsiaTheme="minorHAnsi" w:hAnsiTheme="minorHAnsi" w:cstheme="minorBidi"/>
    </w:rPr>
  </w:style>
  <w:style w:type="character" w:customStyle="1" w:styleId="Textoindependienteprimerasangra2Car">
    <w:name w:val="Texto independiente primera sangría 2 Car"/>
    <w:basedOn w:val="SangradetextonormalCar"/>
    <w:link w:val="Textoindependienteprimerasangra2"/>
    <w:uiPriority w:val="99"/>
    <w:semiHidden/>
    <w:rsid w:val="00367B30"/>
    <w:rPr>
      <w:rFonts w:ascii="Calibri" w:eastAsia="Calibri" w:hAnsi="Calibri" w:cs="Times New Roman"/>
    </w:rPr>
  </w:style>
  <w:style w:type="paragraph" w:customStyle="1" w:styleId="EstilomodificacionCPEUM">
    <w:name w:val="Estilo modificacion CPEUM"/>
    <w:basedOn w:val="Prrafodelista"/>
    <w:link w:val="EstilomodificacionCPEUMCar"/>
    <w:qFormat/>
    <w:rsid w:val="001D3D6C"/>
    <w:pPr>
      <w:spacing w:before="120" w:after="120"/>
      <w:ind w:left="851"/>
      <w:jc w:val="right"/>
    </w:pPr>
    <w:rPr>
      <w:rFonts w:ascii="ITC Avant Garde" w:eastAsiaTheme="minorHAnsi" w:hAnsi="ITC Avant Garde" w:cs="Arial"/>
      <w:i/>
      <w:color w:val="0070C0"/>
      <w:sz w:val="18"/>
    </w:rPr>
  </w:style>
  <w:style w:type="character" w:customStyle="1" w:styleId="EstilomodificacionCPEUMCar">
    <w:name w:val="Estilo modificacion CPEUM Car"/>
    <w:basedOn w:val="Fuentedeprrafopredeter"/>
    <w:link w:val="EstilomodificacionCPEUM"/>
    <w:rsid w:val="001D3D6C"/>
    <w:rPr>
      <w:rFonts w:ascii="ITC Avant Garde" w:hAnsi="ITC Avant Garde" w:cs="Arial"/>
      <w:i/>
      <w:color w:val="0070C0"/>
      <w:sz w:val="18"/>
    </w:rPr>
  </w:style>
  <w:style w:type="table" w:styleId="Tablanormal1">
    <w:name w:val="Plain Table 1"/>
    <w:basedOn w:val="Tablanormal"/>
    <w:uiPriority w:val="41"/>
    <w:rsid w:val="00750D9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clara">
    <w:name w:val="Grid Table Light"/>
    <w:basedOn w:val="Tablanormal"/>
    <w:uiPriority w:val="40"/>
    <w:rsid w:val="00750D9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umeracionLetra">
    <w:name w:val="Numeracion Letra"/>
    <w:basedOn w:val="Normal"/>
    <w:link w:val="NumeracionLetraCar"/>
    <w:qFormat/>
    <w:rsid w:val="00390025"/>
    <w:pPr>
      <w:tabs>
        <w:tab w:val="left" w:pos="1134"/>
      </w:tabs>
      <w:adjustRightInd w:val="0"/>
      <w:spacing w:after="200" w:line="276" w:lineRule="auto"/>
      <w:jc w:val="both"/>
    </w:pPr>
    <w:rPr>
      <w:rFonts w:ascii="Arial" w:eastAsia="Calibri" w:hAnsi="Arial" w:cs="Arial"/>
      <w:bCs/>
      <w:lang w:val="es-ES_tradnl" w:eastAsia="es-ES"/>
    </w:rPr>
  </w:style>
  <w:style w:type="character" w:customStyle="1" w:styleId="NumeracionLetraCar">
    <w:name w:val="Numeracion Letra Car"/>
    <w:link w:val="NumeracionLetra"/>
    <w:rsid w:val="00390025"/>
    <w:rPr>
      <w:rFonts w:ascii="Arial" w:eastAsia="Calibri" w:hAnsi="Arial" w:cs="Arial"/>
      <w:bCs/>
      <w:lang w:val="es-ES_tradnl" w:eastAsia="es-ES"/>
    </w:rPr>
  </w:style>
  <w:style w:type="paragraph" w:customStyle="1" w:styleId="aaaIFTnormal">
    <w:name w:val="aaa IFT normal"/>
    <w:basedOn w:val="Normal"/>
    <w:link w:val="aaaIFTnormalCar"/>
    <w:qFormat/>
    <w:rsid w:val="005833F3"/>
    <w:pPr>
      <w:spacing w:after="240" w:line="276" w:lineRule="auto"/>
      <w:jc w:val="both"/>
    </w:pPr>
    <w:rPr>
      <w:rFonts w:ascii="Arial" w:eastAsia="MS Mincho" w:hAnsi="Arial" w:cs="Calibri"/>
      <w:bCs/>
    </w:rPr>
  </w:style>
  <w:style w:type="character" w:customStyle="1" w:styleId="aaaIFTnormalCar">
    <w:name w:val="aaa IFT normal Car"/>
    <w:link w:val="aaaIFTnormal"/>
    <w:qFormat/>
    <w:rsid w:val="005833F3"/>
    <w:rPr>
      <w:rFonts w:ascii="Arial" w:eastAsia="MS Mincho" w:hAnsi="Arial" w:cs="Calibri"/>
      <w:bCs/>
    </w:rPr>
  </w:style>
  <w:style w:type="paragraph" w:customStyle="1" w:styleId="micitaenbullet">
    <w:name w:val="mi cita en bullet"/>
    <w:basedOn w:val="Normal"/>
    <w:qFormat/>
    <w:rsid w:val="002155ED"/>
    <w:pPr>
      <w:adjustRightInd w:val="0"/>
      <w:spacing w:after="200" w:line="276" w:lineRule="auto"/>
      <w:ind w:left="1134" w:right="1040"/>
      <w:jc w:val="both"/>
    </w:pPr>
    <w:rPr>
      <w:rFonts w:ascii="Arial" w:eastAsia="Times New Roman" w:hAnsi="Arial" w:cs="Arial"/>
      <w:bCs/>
      <w:i/>
      <w:sz w:val="18"/>
      <w:szCs w:val="18"/>
      <w:lang w:val="es-ES_tradnl" w:eastAsia="es-ES"/>
    </w:rPr>
  </w:style>
  <w:style w:type="character" w:customStyle="1" w:styleId="Numtext1Char">
    <w:name w:val="Numtext 1 Char"/>
    <w:basedOn w:val="Fuentedeprrafopredeter"/>
    <w:link w:val="Numtext1"/>
    <w:locked/>
    <w:rsid w:val="003B6DE5"/>
    <w:rPr>
      <w:rFonts w:ascii="Arial" w:hAnsi="Arial" w:cs="Arial"/>
      <w:lang w:val="es-ES"/>
    </w:rPr>
  </w:style>
  <w:style w:type="paragraph" w:customStyle="1" w:styleId="Numtext1">
    <w:name w:val="Numtext 1"/>
    <w:basedOn w:val="Prrafodelista"/>
    <w:link w:val="Numtext1Char"/>
    <w:qFormat/>
    <w:rsid w:val="008C063E"/>
    <w:pPr>
      <w:suppressAutoHyphens/>
      <w:ind w:left="1572" w:hanging="360"/>
      <w:contextualSpacing w:val="0"/>
      <w:jc w:val="both"/>
    </w:pPr>
    <w:rPr>
      <w:rFonts w:ascii="Arial" w:eastAsiaTheme="minorHAnsi" w:hAnsi="Arial" w:cs="Arial"/>
      <w:lang w:val="es-ES"/>
    </w:rPr>
  </w:style>
  <w:style w:type="paragraph" w:customStyle="1" w:styleId="Numtext2">
    <w:name w:val="Numtext 2"/>
    <w:basedOn w:val="Numtext1"/>
    <w:qFormat/>
    <w:rsid w:val="008C063E"/>
    <w:pPr>
      <w:tabs>
        <w:tab w:val="num" w:pos="360"/>
      </w:tabs>
      <w:ind w:left="2292"/>
    </w:pPr>
  </w:style>
  <w:style w:type="character" w:customStyle="1" w:styleId="SourceChar">
    <w:name w:val="Source Char"/>
    <w:basedOn w:val="Fuentedeprrafopredeter"/>
    <w:link w:val="Source"/>
    <w:locked/>
    <w:rsid w:val="001D3928"/>
    <w:rPr>
      <w:rFonts w:ascii="Arial" w:hAnsi="Arial" w:cs="Arial"/>
      <w:sz w:val="16"/>
      <w:szCs w:val="18"/>
      <w:lang w:val="en-GB" w:eastAsia="en-GB"/>
    </w:rPr>
  </w:style>
  <w:style w:type="paragraph" w:customStyle="1" w:styleId="Source">
    <w:name w:val="Source"/>
    <w:basedOn w:val="Normal"/>
    <w:next w:val="Textoindependiente"/>
    <w:link w:val="SourceChar"/>
    <w:qFormat/>
    <w:rsid w:val="001D3928"/>
    <w:pPr>
      <w:keepNext/>
      <w:spacing w:before="120" w:after="360" w:line="240" w:lineRule="auto"/>
    </w:pPr>
    <w:rPr>
      <w:rFonts w:ascii="Arial" w:hAnsi="Arial" w:cs="Arial"/>
      <w:sz w:val="16"/>
      <w:szCs w:val="18"/>
      <w:lang w:val="en-GB" w:eastAsia="en-GB"/>
    </w:rPr>
  </w:style>
  <w:style w:type="character" w:customStyle="1" w:styleId="DescripcinCar">
    <w:name w:val="Descripción Car"/>
    <w:aliases w:val="Caption (ALL) Car,Caption (all) Car,Inscription Car,Beschriftung Char Char Char Car,Beschriftung Char Car,Caption2 Car,figura Car,figura1 Car,figura2 Car,ITT d Car,Table Title Car,Caption - Centre Graphic Car,cp + Justified Car,5 cm Car"/>
    <w:link w:val="Descripcin"/>
    <w:locked/>
    <w:rsid w:val="001D3928"/>
    <w:rPr>
      <w:i/>
      <w:iCs/>
      <w:color w:val="44546A" w:themeColor="text2"/>
      <w:sz w:val="18"/>
      <w:szCs w:val="18"/>
    </w:rPr>
  </w:style>
  <w:style w:type="paragraph" w:customStyle="1" w:styleId="FootnoteReferenceNumber">
    <w:name w:val="Footnote Reference Number"/>
    <w:aliases w:val="SUPERS Char Char,Footnote number Char Char,Footnote Char Char,Footnote symbol Char Char,Ref Char Char,de nota al pie Char Char,de nota al pi... Char Char Char Char Char Char Char Char,Voetnootverwijzing Char Char"/>
    <w:basedOn w:val="Normal"/>
    <w:link w:val="Refdenotaalpie"/>
    <w:rsid w:val="00BB7683"/>
    <w:pPr>
      <w:spacing w:line="240" w:lineRule="exact"/>
    </w:pPr>
    <w:rPr>
      <w:szCs w:val="24"/>
      <w:vertAlign w:val="superscript"/>
    </w:rPr>
  </w:style>
  <w:style w:type="character" w:customStyle="1" w:styleId="Subtitle1Char">
    <w:name w:val="Subtitle 1 Char"/>
    <w:basedOn w:val="Fuentedeprrafopredeter"/>
    <w:link w:val="Subtitle1"/>
    <w:locked/>
    <w:rsid w:val="001D3928"/>
    <w:rPr>
      <w:rFonts w:ascii="Arial" w:eastAsiaTheme="minorEastAsia" w:hAnsi="Arial" w:cs="Arial"/>
      <w:b/>
      <w:szCs w:val="24"/>
      <w:lang w:val="en-GB"/>
    </w:rPr>
  </w:style>
  <w:style w:type="paragraph" w:customStyle="1" w:styleId="Subtitle1">
    <w:name w:val="Subtitle 1"/>
    <w:basedOn w:val="Normal"/>
    <w:next w:val="Textoindependiente"/>
    <w:link w:val="Subtitle1Char"/>
    <w:qFormat/>
    <w:rsid w:val="001D3928"/>
    <w:pPr>
      <w:suppressAutoHyphens/>
      <w:spacing w:before="360" w:after="240" w:line="288" w:lineRule="auto"/>
    </w:pPr>
    <w:rPr>
      <w:rFonts w:ascii="Arial" w:eastAsiaTheme="minorEastAsia" w:hAnsi="Arial" w:cs="Arial"/>
      <w:b/>
      <w:szCs w:val="24"/>
      <w:lang w:val="en-GB"/>
    </w:rPr>
  </w:style>
  <w:style w:type="paragraph" w:styleId="Textoindependienteprimerasangra">
    <w:name w:val="Body Text First Indent"/>
    <w:basedOn w:val="Textoindependiente"/>
    <w:link w:val="TextoindependienteprimerasangraCar"/>
    <w:uiPriority w:val="99"/>
    <w:semiHidden/>
    <w:unhideWhenUsed/>
    <w:rsid w:val="00B92E29"/>
    <w:pPr>
      <w:spacing w:after="160" w:line="259"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semiHidden/>
    <w:rsid w:val="00B92E29"/>
    <w:rPr>
      <w:rFonts w:ascii="Times New Roman" w:eastAsia="Calibri" w:hAnsi="Times New Roman" w:cs="Times New Roman"/>
      <w:sz w:val="20"/>
      <w:szCs w:val="20"/>
      <w:lang w:val="es-ES" w:eastAsia="es-ES"/>
    </w:rPr>
  </w:style>
  <w:style w:type="paragraph" w:customStyle="1" w:styleId="CM21">
    <w:name w:val="CM21"/>
    <w:basedOn w:val="Default"/>
    <w:next w:val="Default"/>
    <w:uiPriority w:val="99"/>
    <w:rsid w:val="00A16F83"/>
    <w:pPr>
      <w:widowControl w:val="0"/>
      <w:spacing w:after="518" w:line="360" w:lineRule="auto"/>
    </w:pPr>
    <w:rPr>
      <w:rFonts w:ascii="Times New Roman" w:eastAsia="Times New Roman" w:hAnsi="Times New Roman" w:cs="Times New Roman"/>
      <w:color w:val="auto"/>
      <w:lang w:val="es-ES" w:eastAsia="es-ES"/>
    </w:rPr>
  </w:style>
  <w:style w:type="paragraph" w:customStyle="1" w:styleId="aaaIFTNormalArial">
    <w:name w:val="aaa IFT Normal Arial"/>
    <w:basedOn w:val="Normal"/>
    <w:rsid w:val="00A16F83"/>
    <w:pPr>
      <w:spacing w:after="200" w:line="276" w:lineRule="auto"/>
      <w:jc w:val="both"/>
    </w:pPr>
    <w:rPr>
      <w:rFonts w:ascii="Arial" w:eastAsia="Calibri" w:hAnsi="Arial" w:cs="Arial"/>
      <w:color w:val="000000"/>
      <w:lang w:val="es-ES_tradnl" w:eastAsia="es-ES"/>
    </w:rPr>
  </w:style>
  <w:style w:type="paragraph" w:customStyle="1" w:styleId="aaaFiguras">
    <w:name w:val="aaa Figuras"/>
    <w:basedOn w:val="Normal"/>
    <w:rsid w:val="001A0B65"/>
    <w:pPr>
      <w:adjustRightInd w:val="0"/>
      <w:spacing w:after="200" w:line="240" w:lineRule="auto"/>
      <w:ind w:left="1276" w:right="1325"/>
      <w:jc w:val="both"/>
    </w:pPr>
    <w:rPr>
      <w:rFonts w:ascii="Arial" w:eastAsia="Times New Roman" w:hAnsi="Arial" w:cs="Arial"/>
      <w:color w:val="000000"/>
      <w:sz w:val="18"/>
      <w:szCs w:val="18"/>
      <w:lang w:eastAsia="es-ES"/>
    </w:rPr>
  </w:style>
  <w:style w:type="paragraph" w:customStyle="1" w:styleId="IFTOFICIAL">
    <w:name w:val="IFT OFICIAL"/>
    <w:basedOn w:val="Normal"/>
    <w:link w:val="IFTOFICIALCar"/>
    <w:qFormat/>
    <w:rsid w:val="00262AAE"/>
    <w:pPr>
      <w:spacing w:after="200" w:line="276" w:lineRule="auto"/>
      <w:jc w:val="both"/>
    </w:pPr>
    <w:rPr>
      <w:rFonts w:ascii="Arial" w:eastAsia="Calibri" w:hAnsi="Arial" w:cs="Arial"/>
      <w:lang w:val="es-ES_tradnl" w:eastAsia="es-ES"/>
    </w:rPr>
  </w:style>
  <w:style w:type="character" w:customStyle="1" w:styleId="IFTOFICIALCar">
    <w:name w:val="IFT OFICIAL Car"/>
    <w:basedOn w:val="Fuentedeprrafopredeter"/>
    <w:link w:val="IFTOFICIAL"/>
    <w:rsid w:val="00262AAE"/>
    <w:rPr>
      <w:rFonts w:ascii="Arial" w:eastAsia="Calibri" w:hAnsi="Arial" w:cs="Arial"/>
      <w:lang w:val="es-ES_tradnl" w:eastAsia="es-ES"/>
    </w:rPr>
  </w:style>
  <w:style w:type="paragraph" w:customStyle="1" w:styleId="aaaNOTAalpie">
    <w:name w:val="aaa NOTA al pie"/>
    <w:basedOn w:val="Textonotapie"/>
    <w:qFormat/>
    <w:rsid w:val="00262AAE"/>
    <w:pPr>
      <w:tabs>
        <w:tab w:val="left" w:pos="284"/>
      </w:tabs>
      <w:ind w:left="284" w:hanging="284"/>
    </w:pPr>
    <w:rPr>
      <w:rFonts w:ascii="Arial" w:hAnsi="Arial"/>
      <w:sz w:val="18"/>
      <w:szCs w:val="18"/>
      <w:lang w:val="es-ES_tradnl" w:eastAsia="es-ES"/>
    </w:rPr>
  </w:style>
  <w:style w:type="character" w:customStyle="1" w:styleId="TableH1Char">
    <w:name w:val="TableH1 Char"/>
    <w:basedOn w:val="Fuentedeprrafopredeter"/>
    <w:link w:val="TableH1"/>
    <w:locked/>
    <w:rsid w:val="00262AAE"/>
    <w:rPr>
      <w:rFonts w:ascii="Arial" w:eastAsia="PMingLiU" w:hAnsi="Arial" w:cs="Arial"/>
      <w:b/>
      <w:bCs/>
      <w:color w:val="FFFFFF" w:themeColor="background1"/>
      <w:sz w:val="16"/>
      <w:szCs w:val="16"/>
      <w:lang w:val="en-GB" w:eastAsia="zh-TW"/>
    </w:rPr>
  </w:style>
  <w:style w:type="paragraph" w:customStyle="1" w:styleId="TableH1">
    <w:name w:val="TableH1"/>
    <w:basedOn w:val="Normal"/>
    <w:link w:val="TableH1Char"/>
    <w:qFormat/>
    <w:rsid w:val="00262AAE"/>
    <w:pPr>
      <w:spacing w:before="40" w:after="40" w:line="288" w:lineRule="auto"/>
      <w:jc w:val="center"/>
    </w:pPr>
    <w:rPr>
      <w:rFonts w:ascii="Arial" w:eastAsia="PMingLiU" w:hAnsi="Arial" w:cs="Arial"/>
      <w:b/>
      <w:bCs/>
      <w:color w:val="FFFFFF" w:themeColor="background1"/>
      <w:sz w:val="16"/>
      <w:szCs w:val="16"/>
      <w:lang w:val="en-GB" w:eastAsia="zh-TW"/>
    </w:rPr>
  </w:style>
  <w:style w:type="character" w:customStyle="1" w:styleId="TabletextChar">
    <w:name w:val="Table text Char"/>
    <w:basedOn w:val="Fuentedeprrafopredeter"/>
    <w:link w:val="Tabletext"/>
    <w:locked/>
    <w:rsid w:val="00262AAE"/>
    <w:rPr>
      <w:rFonts w:ascii="Arial" w:eastAsia="PMingLiU" w:hAnsi="Arial" w:cs="Arial"/>
      <w:sz w:val="16"/>
      <w:szCs w:val="16"/>
      <w:lang w:val="en-GB" w:eastAsia="zh-TW"/>
    </w:rPr>
  </w:style>
  <w:style w:type="paragraph" w:customStyle="1" w:styleId="Tabletext">
    <w:name w:val="Table text"/>
    <w:basedOn w:val="Normal"/>
    <w:link w:val="TabletextChar"/>
    <w:qFormat/>
    <w:rsid w:val="00262AAE"/>
    <w:pPr>
      <w:spacing w:before="40" w:after="40" w:line="288" w:lineRule="auto"/>
    </w:pPr>
    <w:rPr>
      <w:rFonts w:ascii="Arial" w:eastAsia="PMingLiU" w:hAnsi="Arial" w:cs="Arial"/>
      <w:sz w:val="16"/>
      <w:szCs w:val="16"/>
      <w:lang w:val="en-GB" w:eastAsia="zh-TW"/>
    </w:rPr>
  </w:style>
  <w:style w:type="character" w:customStyle="1" w:styleId="TablenumberChar">
    <w:name w:val="Table number Char"/>
    <w:basedOn w:val="TabletextChar"/>
    <w:link w:val="Tablenumber"/>
    <w:locked/>
    <w:rsid w:val="00262AAE"/>
    <w:rPr>
      <w:rFonts w:ascii="Arial" w:eastAsia="PMingLiU" w:hAnsi="Arial" w:cs="Arial"/>
      <w:sz w:val="16"/>
      <w:szCs w:val="16"/>
      <w:lang w:val="en-GB" w:eastAsia="zh-TW"/>
    </w:rPr>
  </w:style>
  <w:style w:type="paragraph" w:customStyle="1" w:styleId="Tablenumber">
    <w:name w:val="Table number"/>
    <w:basedOn w:val="Tabletext"/>
    <w:link w:val="TablenumberChar"/>
    <w:qFormat/>
    <w:rsid w:val="00262AAE"/>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653CC8"/>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653CC8"/>
    <w:rPr>
      <w:rFonts w:ascii="Calibri" w:eastAsia="Times New Roman" w:hAnsi="Calibri" w:cs="Times New Roman"/>
      <w:b/>
      <w:bCs/>
      <w:lang w:val="es-ES_tradnl" w:eastAsia="es-ES"/>
    </w:rPr>
  </w:style>
  <w:style w:type="character" w:customStyle="1" w:styleId="Heading5Char9">
    <w:name w:val="Heading 5 Char9"/>
    <w:aliases w:val="ITT t5 Char7,PA Pico Section Char7,Roman list Char7,5 Char9,Level 5 Char7,Header 5 Char7,H5-Heading 5 Char9,h5 Char9,H5 Char9,le5 Char7,l5 Char9,Heading5 Char9,heading5 Char9,H51 Char9,51 Char9,H5-Heading 51 Char9,h51 Char9,l51 Char9"/>
    <w:uiPriority w:val="99"/>
    <w:semiHidden/>
    <w:locked/>
    <w:rsid w:val="00653CC8"/>
    <w:rPr>
      <w:rFonts w:ascii="Calibri" w:hAnsi="Calibri" w:cs="Times New Roman"/>
      <w:b/>
      <w:bCs/>
      <w:i/>
      <w:iCs/>
      <w:sz w:val="26"/>
      <w:szCs w:val="26"/>
      <w:lang w:val="es-ES_tradnl" w:eastAsia="es-ES"/>
    </w:rPr>
  </w:style>
  <w:style w:type="character" w:customStyle="1" w:styleId="Heading6Char6">
    <w:name w:val="Heading 6 Char6"/>
    <w:aliases w:val="ITT t6 Char6,PA Appendix Char6,Bullet list Char6,6 Char6,Level 6 Char6,Header 6 Char6,h6 Char6,Requirement Char6,61 Char6,h61 Char6,Requirement1 Char6,62 Char6,h62 Char6,Requirement2 Char6,611 Char6,h611 Char6,Requirement11 Char6,612 Cha"/>
    <w:uiPriority w:val="99"/>
    <w:semiHidden/>
    <w:locked/>
    <w:rsid w:val="00653CC8"/>
    <w:rPr>
      <w:rFonts w:ascii="Calibri" w:hAnsi="Calibri" w:cs="Times New Roman"/>
      <w:b/>
      <w:bCs/>
      <w:lang w:val="es-ES_tradnl" w:eastAsia="es-ES"/>
    </w:rPr>
  </w:style>
  <w:style w:type="character" w:customStyle="1" w:styleId="Heading5Char7">
    <w:name w:val="Heading 5 Char7"/>
    <w:aliases w:val="ITT t5 Char5,PA Pico Section Char5,Roman list Char5,5 Char7,Level 5 Char5,Header 5 Char5,H5-Heading 5 Char7,h5 Char7,H5 Char7,le5 Char5,l5 Char7,Heading5 Char7,heading5 Char7,H51 Char7,51 Char7,H5-Heading 51 Char7,h51 Char7,l51 Char7"/>
    <w:uiPriority w:val="99"/>
    <w:semiHidden/>
    <w:rsid w:val="00653CC8"/>
    <w:rPr>
      <w:rFonts w:ascii="Calibri" w:hAnsi="Calibri"/>
      <w:b/>
      <w:i/>
      <w:sz w:val="26"/>
      <w:lang w:val="es-ES_tradnl" w:eastAsia="es-ES"/>
    </w:rPr>
  </w:style>
  <w:style w:type="character" w:customStyle="1" w:styleId="Heading6Char5">
    <w:name w:val="Heading 6 Char5"/>
    <w:aliases w:val="ITT t6 Char5,PA Appendix Char5,Bullet list Char5,6 Char5,Level 6 Char5,Header 6 Char5,h6 Char5,Requirement Char5,61 Char5,h61 Char5,Requirement1 Char5,62 Char5,h62 Char5,Requirement2 Char5,611 Char5,h611 Char5,Requirement11 Char5,612 Ch"/>
    <w:uiPriority w:val="99"/>
    <w:semiHidden/>
    <w:rsid w:val="00653CC8"/>
    <w:rPr>
      <w:rFonts w:ascii="Calibri" w:hAnsi="Calibri"/>
      <w:b/>
      <w:lang w:val="es-ES_tradnl" w:eastAsia="es-ES"/>
    </w:rPr>
  </w:style>
  <w:style w:type="character" w:customStyle="1" w:styleId="Heading5Char6">
    <w:name w:val="Heading 5 Char6"/>
    <w:aliases w:val="ITT t5 Char4,PA Pico Section Char4,Roman list Char4,5 Char6,Level 5 Char4,Header 5 Char4,H5-Heading 5 Char6,h5 Char6,H5 Char6,le5 Char4,l5 Char6,Heading5 Char6,heading5 Char6,H51 Char6,51 Char6,H5-Heading 51 Char6,h51 Char6,l51 Char6"/>
    <w:uiPriority w:val="99"/>
    <w:semiHidden/>
    <w:rsid w:val="00653CC8"/>
    <w:rPr>
      <w:rFonts w:ascii="Calibri" w:hAnsi="Calibri"/>
      <w:b/>
      <w:i/>
      <w:sz w:val="26"/>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rsid w:val="00653CC8"/>
    <w:rPr>
      <w:rFonts w:ascii="Calibri" w:hAnsi="Calibri"/>
      <w:b/>
      <w:i/>
      <w:sz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2"/>
    <w:uiPriority w:val="99"/>
    <w:semiHidden/>
    <w:rsid w:val="00653CC8"/>
    <w:rPr>
      <w:rFonts w:ascii="Calibri" w:hAnsi="Calibri"/>
      <w:b/>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rsid w:val="00653CC8"/>
    <w:rPr>
      <w:rFonts w:ascii="Calibri" w:hAnsi="Calibri"/>
      <w:b/>
      <w:i/>
      <w:sz w:val="26"/>
      <w:lang w:val="es-ES_tradnl"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1"/>
    <w:uiPriority w:val="99"/>
    <w:semiHidden/>
    <w:rsid w:val="00653CC8"/>
    <w:rPr>
      <w:rFonts w:ascii="Calibri" w:hAnsi="Calibri"/>
      <w:b/>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653CC8"/>
    <w:pPr>
      <w:numPr>
        <w:numId w:val="13"/>
      </w:numPr>
      <w:suppressAutoHyphens/>
      <w:spacing w:before="120" w:after="120" w:line="360" w:lineRule="auto"/>
      <w:contextualSpacing/>
      <w:jc w:val="both"/>
    </w:pPr>
    <w:rPr>
      <w:rFonts w:ascii="Calibri" w:eastAsia="Times New Roman" w:hAnsi="Calibri" w:cs="Times New Roman"/>
      <w:b/>
      <w:bCs/>
      <w:sz w:val="24"/>
      <w:szCs w:val="24"/>
      <w:lang w:eastAsia="es-ES"/>
    </w:rPr>
  </w:style>
  <w:style w:type="paragraph" w:customStyle="1" w:styleId="claveesp">
    <w:name w:val="clave esp"/>
    <w:basedOn w:val="Normal"/>
    <w:uiPriority w:val="99"/>
    <w:rsid w:val="00653CC8"/>
    <w:pPr>
      <w:tabs>
        <w:tab w:val="center" w:pos="4252"/>
        <w:tab w:val="right" w:pos="8504"/>
        <w:tab w:val="left" w:pos="9498"/>
      </w:tabs>
      <w:suppressAutoHyphens/>
      <w:spacing w:after="120" w:line="360" w:lineRule="auto"/>
      <w:ind w:right="67"/>
      <w:contextualSpacing/>
      <w:jc w:val="right"/>
    </w:pPr>
    <w:rPr>
      <w:rFonts w:ascii="Courier" w:eastAsia="Times New Roman" w:hAnsi="Courier" w:cs="Times New Roman"/>
      <w:sz w:val="24"/>
      <w:szCs w:val="24"/>
      <w:lang w:eastAsia="es-ES"/>
    </w:rPr>
  </w:style>
  <w:style w:type="paragraph" w:customStyle="1" w:styleId="pienum">
    <w:name w:val="pie num."/>
    <w:basedOn w:val="Normal"/>
    <w:uiPriority w:val="99"/>
    <w:rsid w:val="00653CC8"/>
    <w:pPr>
      <w:tabs>
        <w:tab w:val="center" w:pos="4252"/>
        <w:tab w:val="right" w:pos="8504"/>
        <w:tab w:val="left" w:pos="9498"/>
      </w:tabs>
      <w:suppressAutoHyphens/>
      <w:spacing w:after="120" w:line="360" w:lineRule="auto"/>
      <w:ind w:left="4252" w:right="-115" w:hanging="4252"/>
      <w:contextualSpacing/>
      <w:jc w:val="right"/>
    </w:pPr>
    <w:rPr>
      <w:rFonts w:ascii="Courier" w:eastAsia="Times New Roman" w:hAnsi="Courier" w:cs="Times New Roman"/>
      <w:sz w:val="24"/>
      <w:szCs w:val="24"/>
      <w:lang w:eastAsia="es-ES"/>
    </w:r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653CC8"/>
    <w:rPr>
      <w:rFonts w:ascii="Arial" w:hAnsi="Arial" w:cs="Times New Roman"/>
      <w:sz w:val="20"/>
      <w:lang w:val="es-ES_tradnl" w:eastAsia="es-ES"/>
    </w:rPr>
  </w:style>
  <w:style w:type="character" w:customStyle="1" w:styleId="TextoindependienteCar1">
    <w:name w:val="Texto independiente Car1"/>
    <w:aliases w:val="Texto independiente Car Car1,ändrad Car Car1,Body3 Car Car1,bt Car Car1,BO Car Car1,ID Car Car1,body text Car Car1,??2 Car Car1,AvtalBrödtext Car Car1,EHPT Car Car1,Body Text2 Car Car1,Bodytext Car Car1,Response Car Car1,bt Car1"/>
    <w:uiPriority w:val="99"/>
    <w:locked/>
    <w:rsid w:val="00653CC8"/>
    <w:rPr>
      <w:rFonts w:ascii="Arial" w:hAnsi="Arial"/>
      <w:lang w:val="es-ES_tradnl"/>
    </w:rPr>
  </w:style>
  <w:style w:type="paragraph" w:customStyle="1" w:styleId="ITUparnumrot">
    <w:name w:val="ITU par. numéroté"/>
    <w:basedOn w:val="Normal"/>
    <w:uiPriority w:val="99"/>
    <w:rsid w:val="00653CC8"/>
    <w:pPr>
      <w:keepLines/>
      <w:tabs>
        <w:tab w:val="left" w:pos="624"/>
        <w:tab w:val="left" w:pos="964"/>
      </w:tabs>
      <w:suppressAutoHyphens/>
      <w:spacing w:before="120" w:after="120" w:line="360" w:lineRule="auto"/>
      <w:contextualSpacing/>
      <w:jc w:val="both"/>
    </w:pPr>
    <w:rPr>
      <w:rFonts w:ascii="Times New Roman" w:eastAsia="Times New Roman" w:hAnsi="Times New Roman" w:cs="Times New Roman"/>
      <w:sz w:val="24"/>
      <w:szCs w:val="24"/>
    </w:rPr>
  </w:style>
  <w:style w:type="character" w:customStyle="1" w:styleId="Typewriter">
    <w:name w:val="Typewriter"/>
    <w:uiPriority w:val="99"/>
    <w:rsid w:val="00653CC8"/>
    <w:rPr>
      <w:rFonts w:ascii="Courier New" w:hAnsi="Courier New"/>
      <w:sz w:val="20"/>
    </w:rPr>
  </w:style>
  <w:style w:type="paragraph" w:customStyle="1" w:styleId="Normalaftertitle">
    <w:name w:val="Normal after title"/>
    <w:basedOn w:val="Normal"/>
    <w:uiPriority w:val="99"/>
    <w:rsid w:val="00653CC8"/>
    <w:pPr>
      <w:tabs>
        <w:tab w:val="left" w:pos="794"/>
        <w:tab w:val="left" w:pos="1191"/>
        <w:tab w:val="left" w:pos="1588"/>
        <w:tab w:val="left" w:pos="1985"/>
      </w:tabs>
      <w:suppressAutoHyphens/>
      <w:spacing w:before="480" w:after="120" w:line="360" w:lineRule="auto"/>
      <w:contextualSpacing/>
      <w:jc w:val="both"/>
    </w:pPr>
    <w:rPr>
      <w:rFonts w:ascii="Calibri" w:eastAsia="Times New Roman" w:hAnsi="Calibri" w:cs="Times New Roman"/>
      <w:sz w:val="24"/>
      <w:szCs w:val="24"/>
      <w:lang w:eastAsia="es-ES"/>
    </w:rPr>
  </w:style>
  <w:style w:type="paragraph" w:styleId="HTMLconformatoprevio">
    <w:name w:val="HTML Preformatted"/>
    <w:basedOn w:val="Normal"/>
    <w:link w:val="HTMLconformatoprevioCar"/>
    <w:uiPriority w:val="99"/>
    <w:rsid w:val="0065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360" w:lineRule="auto"/>
      <w:contextualSpacing/>
      <w:jc w:val="both"/>
    </w:pPr>
    <w:rPr>
      <w:rFonts w:ascii="Courier New" w:eastAsia="Times New Roman" w:hAnsi="Courier New" w:cs="Times New Roman"/>
      <w:sz w:val="24"/>
      <w:szCs w:val="24"/>
      <w:lang w:eastAsia="es-ES"/>
    </w:rPr>
  </w:style>
  <w:style w:type="character" w:customStyle="1" w:styleId="HTMLconformatoprevioCar">
    <w:name w:val="HTML con formato previo Car"/>
    <w:basedOn w:val="Fuentedeprrafopredeter"/>
    <w:link w:val="HTMLconformatoprevio"/>
    <w:uiPriority w:val="99"/>
    <w:rsid w:val="00653CC8"/>
    <w:rPr>
      <w:rFonts w:ascii="Courier New" w:eastAsia="Times New Roman" w:hAnsi="Courier New" w:cs="Times New Roman"/>
      <w:sz w:val="24"/>
      <w:szCs w:val="24"/>
      <w:lang w:eastAsia="es-ES"/>
    </w:rPr>
  </w:style>
  <w:style w:type="paragraph" w:styleId="Textodebloque">
    <w:name w:val="Block Text"/>
    <w:basedOn w:val="Normal"/>
    <w:uiPriority w:val="99"/>
    <w:rsid w:val="00653CC8"/>
    <w:pPr>
      <w:suppressAutoHyphens/>
      <w:spacing w:after="120" w:line="360" w:lineRule="auto"/>
      <w:ind w:left="567" w:right="-1"/>
      <w:contextualSpacing/>
      <w:jc w:val="both"/>
    </w:pPr>
    <w:rPr>
      <w:rFonts w:ascii="Calibri" w:eastAsia="Times New Roman" w:hAnsi="Calibri" w:cs="Arial"/>
      <w:sz w:val="24"/>
      <w:szCs w:val="24"/>
      <w:lang w:eastAsia="es-ES"/>
    </w:rPr>
  </w:style>
  <w:style w:type="paragraph" w:customStyle="1" w:styleId="enumlev1">
    <w:name w:val="enumlev1"/>
    <w:basedOn w:val="Normal"/>
    <w:uiPriority w:val="99"/>
    <w:rsid w:val="00653CC8"/>
    <w:pPr>
      <w:tabs>
        <w:tab w:val="left" w:pos="794"/>
        <w:tab w:val="left" w:pos="1191"/>
        <w:tab w:val="left" w:pos="1588"/>
        <w:tab w:val="left" w:pos="1985"/>
      </w:tabs>
      <w:suppressAutoHyphens/>
      <w:spacing w:before="80" w:after="120" w:line="360" w:lineRule="auto"/>
      <w:ind w:left="794" w:hanging="794"/>
      <w:contextualSpacing/>
      <w:jc w:val="both"/>
    </w:pPr>
    <w:rPr>
      <w:rFonts w:ascii="Times New Roman" w:eastAsia="Times New Roman" w:hAnsi="Times New Roman" w:cs="Times New Roman"/>
      <w:sz w:val="24"/>
      <w:szCs w:val="24"/>
      <w:lang w:eastAsia="es-ES"/>
    </w:rPr>
  </w:style>
  <w:style w:type="paragraph" w:customStyle="1" w:styleId="TableText0">
    <w:name w:val="Table_Text"/>
    <w:basedOn w:val="Normal"/>
    <w:uiPriority w:val="99"/>
    <w:rsid w:val="00653CC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before="57" w:after="57" w:line="360" w:lineRule="auto"/>
      <w:contextualSpacing/>
      <w:jc w:val="both"/>
    </w:pPr>
    <w:rPr>
      <w:rFonts w:ascii="Calibri" w:eastAsia="Times New Roman" w:hAnsi="Calibri" w:cs="Times New Roman"/>
      <w:sz w:val="24"/>
      <w:szCs w:val="24"/>
      <w:lang w:eastAsia="es-ES"/>
    </w:rPr>
  </w:style>
  <w:style w:type="paragraph" w:customStyle="1" w:styleId="TableHead">
    <w:name w:val="Table_Head"/>
    <w:basedOn w:val="TableText0"/>
    <w:uiPriority w:val="99"/>
    <w:rsid w:val="00653CC8"/>
    <w:pPr>
      <w:spacing w:before="113" w:after="113"/>
      <w:jc w:val="center"/>
    </w:pPr>
  </w:style>
  <w:style w:type="paragraph" w:customStyle="1" w:styleId="Rec">
    <w:name w:val="Rec_#"/>
    <w:basedOn w:val="Normal"/>
    <w:next w:val="Normal"/>
    <w:uiPriority w:val="99"/>
    <w:rsid w:val="00653CC8"/>
    <w:pPr>
      <w:keepNext/>
      <w:keepLines/>
      <w:tabs>
        <w:tab w:val="center" w:pos="4849"/>
        <w:tab w:val="right" w:pos="9696"/>
      </w:tabs>
      <w:suppressAutoHyphens/>
      <w:overflowPunct w:val="0"/>
      <w:autoSpaceDE w:val="0"/>
      <w:autoSpaceDN w:val="0"/>
      <w:adjustRightInd w:val="0"/>
      <w:spacing w:before="720" w:after="120" w:line="360" w:lineRule="auto"/>
      <w:contextualSpacing/>
      <w:jc w:val="center"/>
      <w:textAlignment w:val="baseline"/>
    </w:pPr>
    <w:rPr>
      <w:rFonts w:ascii="Times New Roman" w:eastAsia="Times New Roman" w:hAnsi="Times New Roman" w:cs="Times New Roman"/>
      <w:sz w:val="24"/>
      <w:szCs w:val="24"/>
      <w:lang w:val="en-GB" w:eastAsia="es-ES"/>
    </w:rPr>
  </w:style>
  <w:style w:type="paragraph" w:customStyle="1" w:styleId="RecTitle">
    <w:name w:val="Rec_Title"/>
    <w:basedOn w:val="Rec"/>
    <w:next w:val="Normal"/>
    <w:uiPriority w:val="99"/>
    <w:rsid w:val="00653CC8"/>
    <w:pPr>
      <w:spacing w:before="180"/>
    </w:pPr>
    <w:rPr>
      <w:b/>
    </w:rPr>
  </w:style>
  <w:style w:type="character" w:styleId="AcrnimoHTML">
    <w:name w:val="HTML Acronym"/>
    <w:uiPriority w:val="99"/>
    <w:rsid w:val="00653CC8"/>
    <w:rPr>
      <w:rFonts w:cs="Times New Roman"/>
    </w:rPr>
  </w:style>
  <w:style w:type="paragraph" w:customStyle="1" w:styleId="NormalBulletLevel2">
    <w:name w:val="Normal Bullet Level 2"/>
    <w:basedOn w:val="Normal"/>
    <w:next w:val="Normal"/>
    <w:uiPriority w:val="99"/>
    <w:rsid w:val="00653CC8"/>
    <w:pPr>
      <w:numPr>
        <w:numId w:val="11"/>
      </w:numPr>
      <w:tabs>
        <w:tab w:val="clear" w:pos="9000"/>
      </w:tabs>
      <w:suppressAutoHyphens/>
      <w:spacing w:before="60" w:after="60" w:line="360" w:lineRule="auto"/>
      <w:ind w:left="4680"/>
      <w:contextualSpacing/>
      <w:jc w:val="both"/>
    </w:pPr>
    <w:rPr>
      <w:rFonts w:ascii="Garamond" w:eastAsia="Times New Roman" w:hAnsi="Garamond" w:cs="Times New Roman"/>
      <w:lang w:val="en-US"/>
    </w:rPr>
  </w:style>
  <w:style w:type="paragraph" w:customStyle="1" w:styleId="NormalBulletChar">
    <w:name w:val="Normal Bullet Char"/>
    <w:basedOn w:val="Normal"/>
    <w:uiPriority w:val="99"/>
    <w:rsid w:val="00653CC8"/>
    <w:pPr>
      <w:numPr>
        <w:numId w:val="12"/>
      </w:numPr>
      <w:suppressAutoHyphens/>
      <w:spacing w:before="60" w:after="60" w:line="360" w:lineRule="auto"/>
      <w:contextualSpacing/>
      <w:jc w:val="both"/>
    </w:pPr>
    <w:rPr>
      <w:rFonts w:ascii="Garamond" w:eastAsia="Times New Roman" w:hAnsi="Garamond" w:cs="Times New Roman"/>
      <w:lang w:val="en-US"/>
    </w:rPr>
  </w:style>
  <w:style w:type="paragraph" w:customStyle="1" w:styleId="AppendixHeading1">
    <w:name w:val="Appendix Heading 1"/>
    <w:basedOn w:val="Normal"/>
    <w:autoRedefine/>
    <w:uiPriority w:val="99"/>
    <w:rsid w:val="00653CC8"/>
    <w:pPr>
      <w:keepNext/>
      <w:tabs>
        <w:tab w:val="left" w:pos="0"/>
        <w:tab w:val="num" w:pos="648"/>
      </w:tabs>
      <w:suppressAutoHyphens/>
      <w:spacing w:before="240" w:after="60" w:line="360" w:lineRule="auto"/>
      <w:ind w:left="648" w:hanging="1296"/>
      <w:contextualSpacing/>
      <w:jc w:val="both"/>
      <w:outlineLvl w:val="0"/>
    </w:pPr>
    <w:rPr>
      <w:rFonts w:ascii="Calibri" w:eastAsia="Times New Roman" w:hAnsi="Calibri" w:cs="Times New Roman"/>
      <w:b/>
      <w:sz w:val="28"/>
      <w:szCs w:val="24"/>
      <w:lang w:val="en-US"/>
    </w:rPr>
  </w:style>
  <w:style w:type="paragraph" w:customStyle="1" w:styleId="AppendixHeading2">
    <w:name w:val="Appendix Heading 2"/>
    <w:basedOn w:val="Ttulo2"/>
    <w:uiPriority w:val="99"/>
    <w:rsid w:val="00653CC8"/>
    <w:pPr>
      <w:tabs>
        <w:tab w:val="num" w:pos="0"/>
      </w:tabs>
      <w:suppressAutoHyphens/>
      <w:spacing w:before="240" w:after="60" w:line="360" w:lineRule="auto"/>
      <w:ind w:hanging="792"/>
      <w:contextualSpacing/>
      <w:jc w:val="left"/>
    </w:pPr>
    <w:rPr>
      <w:rFonts w:ascii="Calibri" w:hAnsi="Calibri" w:cs="Times New Roman"/>
      <w:bCs w:val="0"/>
      <w:sz w:val="24"/>
      <w:szCs w:val="24"/>
      <w:lang w:val="en-US"/>
    </w:rPr>
  </w:style>
  <w:style w:type="paragraph" w:customStyle="1" w:styleId="AppendixHeading3">
    <w:name w:val="Appendix Heading 3"/>
    <w:basedOn w:val="AppendixHeading2"/>
    <w:uiPriority w:val="99"/>
    <w:rsid w:val="00653CC8"/>
    <w:pPr>
      <w:tabs>
        <w:tab w:val="clear" w:pos="0"/>
        <w:tab w:val="num" w:pos="864"/>
        <w:tab w:val="num" w:pos="2880"/>
      </w:tabs>
      <w:ind w:left="864" w:hanging="360"/>
    </w:pPr>
  </w:style>
  <w:style w:type="paragraph" w:customStyle="1" w:styleId="TableHeading">
    <w:name w:val="Table Heading"/>
    <w:basedOn w:val="Normal"/>
    <w:autoRedefine/>
    <w:uiPriority w:val="99"/>
    <w:rsid w:val="00653CC8"/>
    <w:pPr>
      <w:keepNext/>
      <w:suppressAutoHyphens/>
      <w:spacing w:before="40" w:after="40" w:line="360" w:lineRule="auto"/>
      <w:contextualSpacing/>
      <w:jc w:val="both"/>
    </w:pPr>
    <w:rPr>
      <w:rFonts w:ascii="Calibri" w:eastAsia="Times New Roman" w:hAnsi="Calibri" w:cs="Arial"/>
      <w:b/>
      <w:bCs/>
      <w:sz w:val="18"/>
      <w:szCs w:val="24"/>
      <w:lang w:val="en-US"/>
    </w:rPr>
  </w:style>
  <w:style w:type="paragraph" w:customStyle="1" w:styleId="headingi">
    <w:name w:val="heading_i"/>
    <w:basedOn w:val="Ttulo3"/>
    <w:next w:val="Normal"/>
    <w:uiPriority w:val="99"/>
    <w:rsid w:val="00653CC8"/>
    <w:pPr>
      <w:keepLines/>
      <w:tabs>
        <w:tab w:val="left" w:pos="794"/>
        <w:tab w:val="left" w:pos="2127"/>
        <w:tab w:val="left" w:pos="2410"/>
        <w:tab w:val="left" w:pos="2921"/>
        <w:tab w:val="left" w:pos="3261"/>
      </w:tabs>
      <w:suppressAutoHyphens/>
      <w:overflowPunct w:val="0"/>
      <w:autoSpaceDE w:val="0"/>
      <w:autoSpaceDN w:val="0"/>
      <w:adjustRightInd w:val="0"/>
      <w:spacing w:before="160" w:line="360" w:lineRule="auto"/>
      <w:ind w:left="0"/>
      <w:contextualSpacing/>
      <w:textAlignment w:val="baseline"/>
      <w:outlineLvl w:val="9"/>
    </w:pPr>
    <w:rPr>
      <w:rFonts w:ascii="Calibri" w:hAnsi="Calibri"/>
      <w:bCs w:val="0"/>
      <w:iCs/>
      <w:color w:val="000000"/>
      <w:sz w:val="24"/>
      <w:szCs w:val="24"/>
      <w:lang w:val="es-ES" w:eastAsia="es-ES"/>
    </w:rPr>
  </w:style>
  <w:style w:type="paragraph" w:customStyle="1" w:styleId="TH">
    <w:name w:val="TH"/>
    <w:basedOn w:val="Normal"/>
    <w:uiPriority w:val="99"/>
    <w:rsid w:val="00653CC8"/>
    <w:pPr>
      <w:keepNext/>
      <w:keepLines/>
      <w:suppressAutoHyphens/>
      <w:overflowPunct w:val="0"/>
      <w:autoSpaceDE w:val="0"/>
      <w:autoSpaceDN w:val="0"/>
      <w:adjustRightInd w:val="0"/>
      <w:spacing w:before="60" w:after="180" w:line="360" w:lineRule="auto"/>
      <w:contextualSpacing/>
      <w:jc w:val="center"/>
      <w:textAlignment w:val="baseline"/>
    </w:pPr>
    <w:rPr>
      <w:rFonts w:ascii="Calibri" w:eastAsia="Times New Roman" w:hAnsi="Calibri" w:cs="Times New Roman"/>
      <w:b/>
      <w:sz w:val="24"/>
      <w:szCs w:val="24"/>
      <w:lang w:val="en-GB"/>
    </w:rPr>
  </w:style>
  <w:style w:type="character" w:customStyle="1" w:styleId="EstiloRequeridoIzquierda063cmPrimeralnea0cmCar">
    <w:name w:val="Estilo Requerido + Izquierda:  0.63 cm Primera línea:  0 cm Car"/>
    <w:link w:val="EstiloRequeridoIzquierda063cmPrimeralnea0cm"/>
    <w:uiPriority w:val="99"/>
    <w:locked/>
    <w:rsid w:val="00653CC8"/>
    <w:rPr>
      <w:rFonts w:ascii="Calibri" w:eastAsia="Times New Roman" w:hAnsi="Calibri" w:cs="Times New Roman"/>
      <w:b/>
      <w:bCs/>
      <w:sz w:val="24"/>
      <w:szCs w:val="24"/>
      <w:lang w:eastAsia="es-ES"/>
    </w:rPr>
  </w:style>
  <w:style w:type="paragraph" w:customStyle="1" w:styleId="aOpcional">
    <w:name w:val="aOpcional"/>
    <w:basedOn w:val="Normal"/>
    <w:uiPriority w:val="99"/>
    <w:rsid w:val="00653CC8"/>
    <w:pPr>
      <w:numPr>
        <w:numId w:val="14"/>
      </w:numPr>
      <w:tabs>
        <w:tab w:val="left" w:pos="794"/>
        <w:tab w:val="left" w:pos="1191"/>
        <w:tab w:val="left" w:pos="1588"/>
        <w:tab w:val="left" w:pos="1985"/>
      </w:tabs>
      <w:suppressAutoHyphens/>
      <w:spacing w:before="136" w:after="120" w:line="360" w:lineRule="auto"/>
      <w:contextualSpacing/>
      <w:jc w:val="both"/>
    </w:pPr>
    <w:rPr>
      <w:rFonts w:ascii="Calibri" w:eastAsia="Times New Roman" w:hAnsi="Calibri" w:cs="Times New Roman"/>
      <w:sz w:val="24"/>
      <w:szCs w:val="24"/>
    </w:rPr>
  </w:style>
  <w:style w:type="character" w:customStyle="1" w:styleId="st1">
    <w:name w:val="st1"/>
    <w:uiPriority w:val="99"/>
    <w:rsid w:val="00653CC8"/>
  </w:style>
  <w:style w:type="paragraph" w:customStyle="1" w:styleId="ARequeridoR">
    <w:name w:val="A Requerido (R)"/>
    <w:basedOn w:val="Normal"/>
    <w:next w:val="Normal"/>
    <w:uiPriority w:val="99"/>
    <w:rsid w:val="00653CC8"/>
    <w:pPr>
      <w:keepLines/>
      <w:numPr>
        <w:numId w:val="15"/>
      </w:numPr>
      <w:tabs>
        <w:tab w:val="left" w:pos="794"/>
        <w:tab w:val="left" w:pos="1191"/>
        <w:tab w:val="left" w:pos="1588"/>
        <w:tab w:val="left" w:pos="1985"/>
      </w:tabs>
      <w:suppressAutoHyphens/>
      <w:spacing w:before="136" w:after="120" w:line="360" w:lineRule="auto"/>
      <w:contextualSpacing/>
      <w:jc w:val="both"/>
    </w:pPr>
    <w:rPr>
      <w:rFonts w:ascii="Calibri" w:eastAsia="Times New Roman" w:hAnsi="Calibri" w:cs="Times New Roman"/>
      <w:sz w:val="24"/>
      <w:szCs w:val="24"/>
    </w:rPr>
  </w:style>
  <w:style w:type="paragraph" w:customStyle="1" w:styleId="Arial14Bold">
    <w:name w:val="Arial14Bold"/>
    <w:basedOn w:val="Normal"/>
    <w:uiPriority w:val="99"/>
    <w:rsid w:val="00653CC8"/>
    <w:pPr>
      <w:suppressAutoHyphens/>
      <w:spacing w:after="120" w:line="360" w:lineRule="auto"/>
      <w:contextualSpacing/>
      <w:jc w:val="both"/>
    </w:pPr>
    <w:rPr>
      <w:rFonts w:ascii="Calibri" w:eastAsia="Times New Roman" w:hAnsi="Calibri" w:cs="Times New Roman"/>
      <w:b/>
      <w:sz w:val="28"/>
      <w:szCs w:val="24"/>
      <w:lang w:eastAsia="es-ES"/>
    </w:rPr>
  </w:style>
  <w:style w:type="paragraph" w:customStyle="1" w:styleId="Note">
    <w:name w:val="Note"/>
    <w:basedOn w:val="Normal"/>
    <w:uiPriority w:val="99"/>
    <w:rsid w:val="00653CC8"/>
    <w:pPr>
      <w:tabs>
        <w:tab w:val="left" w:pos="1191"/>
        <w:tab w:val="left" w:pos="1588"/>
        <w:tab w:val="left" w:pos="1985"/>
      </w:tabs>
      <w:suppressAutoHyphens/>
      <w:spacing w:before="136" w:after="120" w:line="360" w:lineRule="auto"/>
      <w:ind w:firstLine="567"/>
      <w:contextualSpacing/>
      <w:jc w:val="both"/>
    </w:pPr>
    <w:rPr>
      <w:rFonts w:ascii="Calibri" w:eastAsia="Times New Roman" w:hAnsi="Calibri" w:cs="Times New Roman"/>
      <w:szCs w:val="24"/>
      <w:lang w:eastAsia="es-ES"/>
    </w:rPr>
  </w:style>
  <w:style w:type="paragraph" w:customStyle="1" w:styleId="TableTitle">
    <w:name w:val="Table_Title"/>
    <w:basedOn w:val="Normal"/>
    <w:next w:val="TableText0"/>
    <w:uiPriority w:val="99"/>
    <w:rsid w:val="00653CC8"/>
    <w:pPr>
      <w:keepNext/>
      <w:tabs>
        <w:tab w:val="left" w:pos="794"/>
        <w:tab w:val="left" w:pos="1191"/>
        <w:tab w:val="left" w:pos="1588"/>
        <w:tab w:val="left" w:pos="1985"/>
      </w:tabs>
      <w:suppressAutoHyphens/>
      <w:spacing w:after="113" w:line="360" w:lineRule="auto"/>
      <w:contextualSpacing/>
      <w:jc w:val="center"/>
    </w:pPr>
    <w:rPr>
      <w:rFonts w:ascii="Calibri" w:eastAsia="Times New Roman" w:hAnsi="Calibri" w:cs="Times New Roman"/>
      <w:b/>
      <w:sz w:val="24"/>
      <w:szCs w:val="24"/>
      <w:lang w:eastAsia="es-ES"/>
    </w:rPr>
  </w:style>
  <w:style w:type="paragraph" w:customStyle="1" w:styleId="FigureNo">
    <w:name w:val="Figure_No"/>
    <w:basedOn w:val="Normal"/>
    <w:next w:val="Normal"/>
    <w:uiPriority w:val="99"/>
    <w:rsid w:val="00653CC8"/>
    <w:pPr>
      <w:keepNext/>
      <w:tabs>
        <w:tab w:val="left" w:pos="794"/>
        <w:tab w:val="left" w:pos="1191"/>
        <w:tab w:val="left" w:pos="1588"/>
        <w:tab w:val="left" w:pos="1985"/>
      </w:tabs>
      <w:suppressAutoHyphens/>
      <w:overflowPunct w:val="0"/>
      <w:autoSpaceDE w:val="0"/>
      <w:autoSpaceDN w:val="0"/>
      <w:adjustRightInd w:val="0"/>
      <w:spacing w:before="480" w:after="120" w:line="360" w:lineRule="auto"/>
      <w:contextualSpacing/>
      <w:jc w:val="center"/>
      <w:textAlignment w:val="baseline"/>
    </w:pPr>
    <w:rPr>
      <w:rFonts w:ascii="Times New Roman" w:eastAsia="Times New Roman" w:hAnsi="Times New Roman" w:cs="Times New Roman"/>
      <w:sz w:val="24"/>
      <w:szCs w:val="24"/>
      <w:lang w:val="es-ES" w:eastAsia="es-ES"/>
    </w:rPr>
  </w:style>
  <w:style w:type="paragraph" w:customStyle="1" w:styleId="Figuretitle">
    <w:name w:val="Figure_title"/>
    <w:basedOn w:val="TableTitle"/>
    <w:next w:val="Normal"/>
    <w:uiPriority w:val="99"/>
    <w:rsid w:val="00653CC8"/>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653CC8"/>
    <w:pPr>
      <w:overflowPunct w:val="0"/>
      <w:autoSpaceDE w:val="0"/>
      <w:autoSpaceDN w:val="0"/>
      <w:adjustRightInd w:val="0"/>
      <w:ind w:left="1191" w:hanging="397"/>
      <w:textAlignment w:val="baseline"/>
    </w:pPr>
    <w:rPr>
      <w:lang w:val="es-ES"/>
    </w:rPr>
  </w:style>
  <w:style w:type="paragraph" w:customStyle="1" w:styleId="p">
    <w:name w:val="p"/>
    <w:aliases w:val="paragraph"/>
    <w:uiPriority w:val="99"/>
    <w:rsid w:val="00653CC8"/>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eastAsia="Times New Roman" w:hAnsi="Times" w:cs="Times New Roman"/>
      <w:sz w:val="24"/>
      <w:szCs w:val="20"/>
      <w:lang w:val="en-US" w:eastAsia="es-ES"/>
    </w:rPr>
  </w:style>
  <w:style w:type="paragraph" w:customStyle="1" w:styleId="CouvRecTitle">
    <w:name w:val="Couv Rec Title"/>
    <w:basedOn w:val="Normal"/>
    <w:uiPriority w:val="99"/>
    <w:rsid w:val="00653CC8"/>
    <w:pPr>
      <w:keepNext/>
      <w:keepLines/>
      <w:suppressAutoHyphens/>
      <w:spacing w:before="240" w:after="120" w:line="360" w:lineRule="auto"/>
      <w:ind w:left="1418"/>
      <w:contextualSpacing/>
      <w:jc w:val="both"/>
    </w:pPr>
    <w:rPr>
      <w:rFonts w:ascii="Calibri" w:eastAsia="Times New Roman" w:hAnsi="Calibri" w:cs="Times New Roman"/>
      <w:b/>
      <w:sz w:val="36"/>
      <w:szCs w:val="24"/>
      <w:lang w:val="en-US" w:eastAsia="es-ES"/>
    </w:rPr>
  </w:style>
  <w:style w:type="character" w:customStyle="1" w:styleId="a1">
    <w:name w:val="a1"/>
    <w:uiPriority w:val="99"/>
    <w:rsid w:val="00653CC8"/>
    <w:rPr>
      <w:bdr w:val="none" w:sz="0" w:space="0" w:color="auto" w:frame="1"/>
    </w:rPr>
  </w:style>
  <w:style w:type="character" w:customStyle="1" w:styleId="l15">
    <w:name w:val="l15"/>
    <w:uiPriority w:val="99"/>
    <w:rsid w:val="00653CC8"/>
    <w:rPr>
      <w:bdr w:val="none" w:sz="0" w:space="0" w:color="auto" w:frame="1"/>
    </w:rPr>
  </w:style>
  <w:style w:type="character" w:customStyle="1" w:styleId="l82">
    <w:name w:val="l82"/>
    <w:uiPriority w:val="99"/>
    <w:rsid w:val="00653CC8"/>
    <w:rPr>
      <w:bdr w:val="none" w:sz="0" w:space="0" w:color="auto" w:frame="1"/>
    </w:rPr>
  </w:style>
  <w:style w:type="character" w:customStyle="1" w:styleId="l62">
    <w:name w:val="l62"/>
    <w:uiPriority w:val="99"/>
    <w:rsid w:val="00653CC8"/>
    <w:rPr>
      <w:bdr w:val="none" w:sz="0" w:space="0" w:color="auto" w:frame="1"/>
    </w:rPr>
  </w:style>
  <w:style w:type="character" w:customStyle="1" w:styleId="l122">
    <w:name w:val="l122"/>
    <w:uiPriority w:val="99"/>
    <w:rsid w:val="00653CC8"/>
    <w:rPr>
      <w:bdr w:val="none" w:sz="0" w:space="0" w:color="auto" w:frame="1"/>
    </w:rPr>
  </w:style>
  <w:style w:type="character" w:customStyle="1" w:styleId="l102">
    <w:name w:val="l102"/>
    <w:uiPriority w:val="99"/>
    <w:rsid w:val="00653CC8"/>
    <w:rPr>
      <w:bdr w:val="none" w:sz="0" w:space="0" w:color="auto" w:frame="1"/>
    </w:rPr>
  </w:style>
  <w:style w:type="character" w:customStyle="1" w:styleId="l72">
    <w:name w:val="l72"/>
    <w:uiPriority w:val="99"/>
    <w:rsid w:val="00653CC8"/>
    <w:rPr>
      <w:bdr w:val="none" w:sz="0" w:space="0" w:color="auto" w:frame="1"/>
    </w:rPr>
  </w:style>
  <w:style w:type="character" w:customStyle="1" w:styleId="l92">
    <w:name w:val="l92"/>
    <w:uiPriority w:val="99"/>
    <w:rsid w:val="00653CC8"/>
    <w:rPr>
      <w:bdr w:val="none" w:sz="0" w:space="0" w:color="auto" w:frame="1"/>
    </w:rPr>
  </w:style>
  <w:style w:type="character" w:customStyle="1" w:styleId="caps2">
    <w:name w:val="caps2"/>
    <w:uiPriority w:val="99"/>
    <w:rsid w:val="00653CC8"/>
  </w:style>
  <w:style w:type="paragraph" w:customStyle="1" w:styleId="DIDCAP">
    <w:name w:val="DID CAP"/>
    <w:basedOn w:val="Normal"/>
    <w:link w:val="DIDCAPCar"/>
    <w:uiPriority w:val="99"/>
    <w:rsid w:val="00653CC8"/>
    <w:pPr>
      <w:suppressAutoHyphens/>
      <w:spacing w:after="120" w:line="360" w:lineRule="auto"/>
      <w:contextualSpacing/>
      <w:jc w:val="both"/>
    </w:pPr>
    <w:rPr>
      <w:rFonts w:ascii="Calibri" w:eastAsia="Times New Roman" w:hAnsi="Calibri" w:cs="Times New Roman"/>
      <w:b/>
      <w:sz w:val="32"/>
      <w:szCs w:val="24"/>
      <w:lang w:val="en-US" w:eastAsia="es-ES"/>
    </w:rPr>
  </w:style>
  <w:style w:type="character" w:customStyle="1" w:styleId="DIDCAPCar">
    <w:name w:val="DID CAP Car"/>
    <w:link w:val="DIDCAP"/>
    <w:uiPriority w:val="99"/>
    <w:locked/>
    <w:rsid w:val="00653CC8"/>
    <w:rPr>
      <w:rFonts w:ascii="Calibri" w:eastAsia="Times New Roman" w:hAnsi="Calibri" w:cs="Times New Roman"/>
      <w:b/>
      <w:sz w:val="32"/>
      <w:szCs w:val="24"/>
      <w:lang w:val="en-US" w:eastAsia="es-ES"/>
    </w:rPr>
  </w:style>
  <w:style w:type="paragraph" w:customStyle="1" w:styleId="Texto1">
    <w:name w:val="Texto 1"/>
    <w:basedOn w:val="Normal"/>
    <w:uiPriority w:val="99"/>
    <w:rsid w:val="00653CC8"/>
    <w:pPr>
      <w:suppressAutoHyphens/>
      <w:spacing w:after="120" w:line="360" w:lineRule="auto"/>
      <w:ind w:left="352"/>
      <w:contextualSpacing/>
      <w:jc w:val="both"/>
    </w:pPr>
    <w:rPr>
      <w:rFonts w:ascii="Calibri" w:eastAsia="Times New Roman" w:hAnsi="Calibri" w:cs="Times New Roman"/>
      <w:sz w:val="24"/>
      <w:szCs w:val="24"/>
      <w:lang w:eastAsia="es-ES"/>
    </w:r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653CC8"/>
    <w:rPr>
      <w:rFonts w:ascii="Calibri" w:hAnsi="Calibri"/>
      <w:b/>
      <w:i/>
      <w:sz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653CC8"/>
    <w:rPr>
      <w:rFonts w:ascii="Arial" w:hAnsi="Arial"/>
      <w:b/>
      <w:sz w:val="20"/>
      <w:lang w:val="es-MX" w:eastAsia="es-ES"/>
    </w:rPr>
  </w:style>
  <w:style w:type="character" w:customStyle="1" w:styleId="ttCar">
    <w:name w:val="tt Car"/>
    <w:aliases w:val="h9 Car,Appendix2 Car,Appendix21 Car,table title Car Car"/>
    <w:uiPriority w:val="99"/>
    <w:locked/>
    <w:rsid w:val="00653CC8"/>
    <w:rPr>
      <w:rFonts w:ascii="Arial" w:hAnsi="Arial"/>
      <w:b/>
      <w:i/>
      <w:sz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653CC8"/>
    <w:rPr>
      <w:rFonts w:ascii="Calibri" w:hAnsi="Calibri"/>
      <w:b/>
      <w:i/>
      <w:sz w:val="26"/>
      <w:lang w:val="es-MX"/>
    </w:rPr>
  </w:style>
  <w:style w:type="paragraph" w:customStyle="1" w:styleId="Cabeceraypie">
    <w:name w:val="Cabecera y pie"/>
    <w:uiPriority w:val="99"/>
    <w:rsid w:val="00653CC8"/>
    <w:pPr>
      <w:tabs>
        <w:tab w:val="right" w:pos="9632"/>
      </w:tabs>
      <w:spacing w:after="0" w:line="360" w:lineRule="auto"/>
    </w:pPr>
    <w:rPr>
      <w:rFonts w:ascii="Helvetica" w:eastAsia="Times New Roman" w:hAnsi="Helvetica" w:cs="Times New Roman"/>
      <w:color w:val="000000"/>
      <w:sz w:val="20"/>
      <w:szCs w:val="20"/>
      <w:lang w:val="es-ES_tradnl" w:eastAsia="es-MX"/>
    </w:rPr>
  </w:style>
  <w:style w:type="paragraph" w:customStyle="1" w:styleId="Formatolibre">
    <w:name w:val="Formato libre"/>
    <w:uiPriority w:val="99"/>
    <w:rsid w:val="00653CC8"/>
    <w:pPr>
      <w:spacing w:after="0" w:line="360" w:lineRule="auto"/>
    </w:pPr>
    <w:rPr>
      <w:rFonts w:ascii="Helvetica" w:eastAsia="Times New Roman" w:hAnsi="Helvetica" w:cs="Times New Roman"/>
      <w:color w:val="000000"/>
      <w:sz w:val="24"/>
      <w:szCs w:val="20"/>
      <w:lang w:val="es-ES_tradnl" w:eastAsia="es-MX"/>
    </w:rPr>
  </w:style>
  <w:style w:type="paragraph" w:customStyle="1" w:styleId="Encabezamiento2">
    <w:name w:val="Encabezamiento 2"/>
    <w:next w:val="Cuerpo"/>
    <w:uiPriority w:val="99"/>
    <w:rsid w:val="00653CC8"/>
    <w:pPr>
      <w:keepNext/>
      <w:spacing w:after="0" w:line="360" w:lineRule="auto"/>
      <w:outlineLvl w:val="1"/>
    </w:pPr>
    <w:rPr>
      <w:rFonts w:ascii="Helvetica" w:eastAsia="Times New Roman" w:hAnsi="Helvetica" w:cs="Times New Roman"/>
      <w:b/>
      <w:color w:val="000000"/>
      <w:sz w:val="24"/>
      <w:szCs w:val="20"/>
      <w:lang w:val="es-ES_tradnl" w:eastAsia="es-MX"/>
    </w:rPr>
  </w:style>
  <w:style w:type="paragraph" w:customStyle="1" w:styleId="Cuerpo">
    <w:name w:val="Cuerpo"/>
    <w:uiPriority w:val="99"/>
    <w:rsid w:val="00653CC8"/>
    <w:pPr>
      <w:spacing w:after="0" w:line="360" w:lineRule="auto"/>
    </w:pPr>
    <w:rPr>
      <w:rFonts w:ascii="Helvetica" w:eastAsia="Times New Roman" w:hAnsi="Helvetica" w:cs="Times New Roman"/>
      <w:color w:val="000000"/>
      <w:sz w:val="24"/>
      <w:szCs w:val="20"/>
      <w:lang w:val="es-ES_tradnl" w:eastAsia="es-MX"/>
    </w:rPr>
  </w:style>
  <w:style w:type="character" w:customStyle="1" w:styleId="BodyTextChar2">
    <w:name w:val="Body Text Char2"/>
    <w:aliases w:val="Texto independiente Car Char2,ändrad Car Char2,Body3 Car Char2,bt Car Char2,BO Car Char2,ID Car Char2,body text Car Char2,??2 Car Char2,AvtalBrödtext Car Char2,EHPT Car Char2,Body Text2 Car Char2,Bodytext Car Char2,bt Char1"/>
    <w:uiPriority w:val="99"/>
    <w:semiHidden/>
    <w:locked/>
    <w:rsid w:val="00653CC8"/>
    <w:rPr>
      <w:sz w:val="24"/>
      <w:lang w:val="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653CC8"/>
    <w:rPr>
      <w:rFonts w:ascii="Arial" w:hAnsi="Arial"/>
      <w:b/>
      <w:sz w:val="28"/>
    </w:rPr>
  </w:style>
  <w:style w:type="paragraph" w:customStyle="1" w:styleId="Text0">
    <w:name w:val="Text"/>
    <w:aliases w:val="t"/>
    <w:basedOn w:val="Normal"/>
    <w:uiPriority w:val="99"/>
    <w:rsid w:val="00653CC8"/>
    <w:pPr>
      <w:widowControl w:val="0"/>
      <w:suppressAutoHyphens/>
      <w:spacing w:before="60" w:after="60" w:line="360" w:lineRule="auto"/>
      <w:contextualSpacing/>
      <w:jc w:val="both"/>
    </w:pPr>
    <w:rPr>
      <w:rFonts w:ascii="Calibri" w:eastAsia="Times New Roman" w:hAnsi="Calibri" w:cs="Times New Roman"/>
      <w:szCs w:val="24"/>
      <w:lang w:val="en-US" w:eastAsia="de-DE"/>
    </w:rPr>
  </w:style>
  <w:style w:type="paragraph" w:styleId="Firmadecorreoelectrnico">
    <w:name w:val="E-mail Signature"/>
    <w:basedOn w:val="Normal"/>
    <w:link w:val="FirmadecorreoelectrnicoCar"/>
    <w:uiPriority w:val="99"/>
    <w:rsid w:val="00653CC8"/>
    <w:pPr>
      <w:suppressAutoHyphens/>
      <w:spacing w:after="120" w:line="360" w:lineRule="auto"/>
      <w:contextualSpacing/>
      <w:jc w:val="both"/>
    </w:pPr>
    <w:rPr>
      <w:rFonts w:ascii="Calibri" w:eastAsia="Times New Roman" w:hAnsi="Calibri" w:cs="Times New Roman"/>
      <w:sz w:val="24"/>
      <w:szCs w:val="24"/>
      <w:lang w:eastAsia="es-ES"/>
    </w:rPr>
  </w:style>
  <w:style w:type="character" w:customStyle="1" w:styleId="FirmadecorreoelectrnicoCar">
    <w:name w:val="Firma de correo electrónico Car"/>
    <w:basedOn w:val="Fuentedeprrafopredeter"/>
    <w:link w:val="Firmadecorreoelectrnico"/>
    <w:uiPriority w:val="99"/>
    <w:rsid w:val="00653CC8"/>
    <w:rPr>
      <w:rFonts w:ascii="Calibri" w:eastAsia="Times New Roman" w:hAnsi="Calibri" w:cs="Times New Roman"/>
      <w:sz w:val="24"/>
      <w:szCs w:val="24"/>
      <w:lang w:eastAsia="es-ES"/>
    </w:rPr>
  </w:style>
  <w:style w:type="character" w:customStyle="1" w:styleId="EstiloCorreo115">
    <w:name w:val="EstiloCorreo115"/>
    <w:uiPriority w:val="99"/>
    <w:rsid w:val="00653CC8"/>
    <w:rPr>
      <w:rFonts w:ascii="Arial" w:hAnsi="Arial"/>
      <w:color w:val="000000"/>
      <w:sz w:val="20"/>
    </w:rPr>
  </w:style>
  <w:style w:type="paragraph" w:customStyle="1" w:styleId="Propos">
    <w:name w:val="Propos"/>
    <w:uiPriority w:val="99"/>
    <w:rsid w:val="00653CC8"/>
    <w:pPr>
      <w:spacing w:before="120" w:after="0" w:line="360" w:lineRule="auto"/>
      <w:jc w:val="both"/>
    </w:pPr>
    <w:rPr>
      <w:rFonts w:ascii="Times New Roman" w:eastAsia="Times New Roman" w:hAnsi="Times New Roman" w:cs="Times New Roman"/>
      <w:sz w:val="24"/>
      <w:szCs w:val="20"/>
      <w:lang w:val="fr-FR" w:eastAsia="es-ES"/>
    </w:rPr>
  </w:style>
  <w:style w:type="character" w:customStyle="1" w:styleId="WW-Refdecomentario">
    <w:name w:val="WW-Ref. de comentario"/>
    <w:uiPriority w:val="99"/>
    <w:rsid w:val="00653CC8"/>
    <w:rPr>
      <w:sz w:val="16"/>
    </w:rPr>
  </w:style>
  <w:style w:type="paragraph" w:customStyle="1" w:styleId="ndice">
    <w:name w:val="Índice"/>
    <w:basedOn w:val="Normal"/>
    <w:uiPriority w:val="99"/>
    <w:rsid w:val="00653CC8"/>
    <w:pPr>
      <w:suppressLineNumbers/>
      <w:suppressAutoHyphens/>
      <w:spacing w:after="120" w:line="360" w:lineRule="auto"/>
      <w:contextualSpacing/>
      <w:jc w:val="both"/>
    </w:pPr>
    <w:rPr>
      <w:rFonts w:ascii="Calibri" w:eastAsia="Times New Roman" w:hAnsi="Calibri" w:cs="Arial Unicode MS"/>
      <w:sz w:val="24"/>
      <w:szCs w:val="24"/>
      <w:lang w:eastAsia="ar-SA"/>
    </w:rPr>
  </w:style>
  <w:style w:type="paragraph" w:customStyle="1" w:styleId="font5">
    <w:name w:val="font5"/>
    <w:basedOn w:val="Normal"/>
    <w:uiPriority w:val="99"/>
    <w:rsid w:val="00653CC8"/>
    <w:pPr>
      <w:suppressAutoHyphens/>
      <w:spacing w:before="100" w:after="100" w:line="360" w:lineRule="auto"/>
      <w:contextualSpacing/>
      <w:jc w:val="both"/>
    </w:pPr>
    <w:rPr>
      <w:rFonts w:ascii="Tahoma" w:eastAsia="Times New Roman" w:hAnsi="Tahoma" w:cs="Times New Roman"/>
      <w:sz w:val="18"/>
      <w:szCs w:val="24"/>
      <w:lang w:eastAsia="es-ES"/>
    </w:rPr>
  </w:style>
  <w:style w:type="character" w:customStyle="1" w:styleId="LuisMiguelSalinasUrbina">
    <w:name w:val="Luis Miguel Salinas Urbina"/>
    <w:uiPriority w:val="99"/>
    <w:rsid w:val="00653CC8"/>
    <w:rPr>
      <w:rFonts w:ascii="Arial" w:hAnsi="Arial"/>
      <w:color w:val="000000"/>
      <w:sz w:val="20"/>
    </w:rPr>
  </w:style>
  <w:style w:type="paragraph" w:customStyle="1" w:styleId="Titulo20">
    <w:name w:val="Titulo 2"/>
    <w:basedOn w:val="Ttulo2"/>
    <w:next w:val="Normal"/>
    <w:link w:val="Titulo2Car"/>
    <w:uiPriority w:val="99"/>
    <w:rsid w:val="00653CC8"/>
    <w:pPr>
      <w:keepNext w:val="0"/>
      <w:numPr>
        <w:numId w:val="18"/>
      </w:numPr>
      <w:tabs>
        <w:tab w:val="clear" w:pos="720"/>
        <w:tab w:val="num" w:pos="567"/>
        <w:tab w:val="num" w:pos="853"/>
      </w:tabs>
      <w:suppressAutoHyphens/>
      <w:spacing w:after="0" w:line="360" w:lineRule="auto"/>
      <w:ind w:left="567" w:hanging="567"/>
      <w:contextualSpacing/>
      <w:jc w:val="left"/>
    </w:pPr>
    <w:rPr>
      <w:rFonts w:ascii="Calibri" w:hAnsi="Calibri" w:cs="Times New Roman"/>
      <w:b w:val="0"/>
      <w:bCs w:val="0"/>
      <w:lang w:eastAsia="es-ES"/>
    </w:rPr>
  </w:style>
  <w:style w:type="paragraph" w:customStyle="1" w:styleId="Titulo31">
    <w:name w:val="Titulo 3 +"/>
    <w:basedOn w:val="Ttulo3"/>
    <w:next w:val="Normal"/>
    <w:uiPriority w:val="99"/>
    <w:rsid w:val="00653CC8"/>
    <w:pPr>
      <w:keepNext w:val="0"/>
      <w:suppressAutoHyphens/>
      <w:spacing w:line="360" w:lineRule="auto"/>
      <w:ind w:left="360" w:hanging="360"/>
      <w:contextualSpacing/>
    </w:pPr>
    <w:rPr>
      <w:rFonts w:ascii="Calibri" w:hAnsi="Calibri" w:cs="Arial"/>
      <w:bCs w:val="0"/>
      <w:i/>
      <w:szCs w:val="22"/>
      <w:lang w:val="es-ES" w:eastAsia="es-ES"/>
    </w:rPr>
  </w:style>
  <w:style w:type="paragraph" w:customStyle="1" w:styleId="EstiloTitulo3Negrita">
    <w:name w:val="Estilo Titulo 3 + Negrita"/>
    <w:basedOn w:val="Ttulo3"/>
    <w:uiPriority w:val="99"/>
    <w:rsid w:val="00653CC8"/>
    <w:pPr>
      <w:keepNext w:val="0"/>
      <w:numPr>
        <w:numId w:val="19"/>
      </w:numPr>
      <w:tabs>
        <w:tab w:val="num" w:pos="853"/>
        <w:tab w:val="num" w:pos="993"/>
      </w:tabs>
      <w:suppressAutoHyphens/>
      <w:spacing w:line="360" w:lineRule="auto"/>
      <w:contextualSpacing/>
    </w:pPr>
    <w:rPr>
      <w:rFonts w:ascii="Calibri" w:hAnsi="Calibri" w:cs="Arial"/>
      <w:b w:val="0"/>
      <w:i/>
      <w:szCs w:val="22"/>
      <w:lang w:val="es-ES" w:eastAsia="es-ES"/>
    </w:rPr>
  </w:style>
  <w:style w:type="paragraph" w:customStyle="1" w:styleId="Titulo3">
    <w:name w:val="Titulo 3 ++"/>
    <w:basedOn w:val="Ttulo3"/>
    <w:next w:val="Normal"/>
    <w:uiPriority w:val="99"/>
    <w:rsid w:val="00653CC8"/>
    <w:pPr>
      <w:keepNext w:val="0"/>
      <w:numPr>
        <w:numId w:val="20"/>
      </w:numPr>
      <w:tabs>
        <w:tab w:val="clear" w:pos="1440"/>
        <w:tab w:val="num" w:pos="360"/>
        <w:tab w:val="num" w:pos="993"/>
      </w:tabs>
      <w:suppressAutoHyphens/>
      <w:spacing w:line="360" w:lineRule="auto"/>
      <w:ind w:left="700" w:hanging="340"/>
      <w:contextualSpacing/>
    </w:pPr>
    <w:rPr>
      <w:rFonts w:ascii="Calibri" w:hAnsi="Calibri" w:cs="Arial"/>
      <w:bCs w:val="0"/>
      <w:i/>
      <w:szCs w:val="22"/>
      <w:lang w:val="es-ES" w:eastAsia="es-ES"/>
    </w:rPr>
  </w:style>
  <w:style w:type="paragraph" w:customStyle="1" w:styleId="Titulo30">
    <w:name w:val="Titulo 3 +++"/>
    <w:basedOn w:val="Titulo3"/>
    <w:next w:val="Normal"/>
    <w:uiPriority w:val="99"/>
    <w:rsid w:val="00653CC8"/>
    <w:pPr>
      <w:numPr>
        <w:numId w:val="17"/>
      </w:numPr>
      <w:tabs>
        <w:tab w:val="clear" w:pos="1440"/>
        <w:tab w:val="num" w:pos="993"/>
      </w:tabs>
      <w:ind w:left="360" w:hanging="360"/>
    </w:pPr>
    <w:rPr>
      <w:b w:val="0"/>
    </w:rPr>
  </w:style>
  <w:style w:type="paragraph" w:customStyle="1" w:styleId="Titulo2">
    <w:name w:val="Titulo 2 +"/>
    <w:basedOn w:val="Ttulo2"/>
    <w:next w:val="Normal"/>
    <w:uiPriority w:val="99"/>
    <w:rsid w:val="00653CC8"/>
    <w:pPr>
      <w:keepNext w:val="0"/>
      <w:numPr>
        <w:numId w:val="21"/>
      </w:numPr>
      <w:tabs>
        <w:tab w:val="num" w:pos="720"/>
        <w:tab w:val="num" w:pos="853"/>
      </w:tabs>
      <w:suppressAutoHyphens/>
      <w:spacing w:after="0" w:line="360" w:lineRule="auto"/>
      <w:ind w:left="700" w:hanging="340"/>
      <w:contextualSpacing/>
      <w:jc w:val="left"/>
    </w:pPr>
    <w:rPr>
      <w:rFonts w:ascii="Calibri" w:hAnsi="Calibri" w:cs="Times New Roman"/>
      <w:b w:val="0"/>
      <w:bCs w:val="0"/>
      <w:lang w:eastAsia="es-ES"/>
    </w:rPr>
  </w:style>
  <w:style w:type="paragraph" w:customStyle="1" w:styleId="Titulo3-0">
    <w:name w:val="Titulo 3 +-"/>
    <w:basedOn w:val="Titulo31"/>
    <w:next w:val="Normal"/>
    <w:uiPriority w:val="99"/>
    <w:rsid w:val="00653CC8"/>
    <w:pPr>
      <w:numPr>
        <w:numId w:val="22"/>
      </w:numPr>
      <w:tabs>
        <w:tab w:val="num" w:pos="993"/>
      </w:tabs>
      <w:ind w:left="851" w:hanging="567"/>
    </w:pPr>
    <w:rPr>
      <w:b w:val="0"/>
    </w:rPr>
  </w:style>
  <w:style w:type="paragraph" w:customStyle="1" w:styleId="Titulo3-">
    <w:name w:val="Titulo 3 +-+"/>
    <w:basedOn w:val="Titulo3-0"/>
    <w:next w:val="Normal"/>
    <w:uiPriority w:val="99"/>
    <w:rsid w:val="00653CC8"/>
    <w:pPr>
      <w:numPr>
        <w:numId w:val="23"/>
      </w:numPr>
      <w:tabs>
        <w:tab w:val="num" w:pos="450"/>
      </w:tabs>
    </w:pPr>
    <w:rPr>
      <w:b/>
    </w:rPr>
  </w:style>
  <w:style w:type="paragraph" w:customStyle="1" w:styleId="Titulo3--">
    <w:name w:val="Titulo 3 +--"/>
    <w:basedOn w:val="Titulo3-"/>
    <w:next w:val="Normal"/>
    <w:uiPriority w:val="99"/>
    <w:rsid w:val="00653CC8"/>
    <w:pPr>
      <w:numPr>
        <w:numId w:val="16"/>
      </w:numPr>
      <w:tabs>
        <w:tab w:val="clear" w:pos="853"/>
        <w:tab w:val="num" w:pos="1440"/>
      </w:tabs>
      <w:ind w:left="851" w:hanging="567"/>
    </w:pPr>
    <w:rPr>
      <w:b w:val="0"/>
    </w:rPr>
  </w:style>
  <w:style w:type="paragraph" w:customStyle="1" w:styleId="Titulo2-">
    <w:name w:val="Titulo 2 -"/>
    <w:basedOn w:val="Titulo2"/>
    <w:next w:val="Normal"/>
    <w:uiPriority w:val="99"/>
    <w:rsid w:val="00653CC8"/>
    <w:pPr>
      <w:numPr>
        <w:numId w:val="0"/>
      </w:numPr>
      <w:tabs>
        <w:tab w:val="num" w:pos="853"/>
      </w:tabs>
      <w:ind w:left="720" w:hanging="360"/>
    </w:pPr>
    <w:rPr>
      <w:b/>
    </w:rPr>
  </w:style>
  <w:style w:type="paragraph" w:customStyle="1" w:styleId="FigureNoTitle">
    <w:name w:val="Figure_NoTitle"/>
    <w:basedOn w:val="Normal"/>
    <w:next w:val="Normalaftertitle0"/>
    <w:uiPriority w:val="99"/>
    <w:rsid w:val="00653CC8"/>
    <w:pPr>
      <w:keepLines/>
      <w:tabs>
        <w:tab w:val="left" w:pos="794"/>
        <w:tab w:val="left" w:pos="1191"/>
        <w:tab w:val="left" w:pos="1588"/>
        <w:tab w:val="left" w:pos="1985"/>
      </w:tabs>
      <w:suppressAutoHyphens/>
      <w:overflowPunct w:val="0"/>
      <w:autoSpaceDE w:val="0"/>
      <w:autoSpaceDN w:val="0"/>
      <w:adjustRightInd w:val="0"/>
      <w:spacing w:before="240" w:after="120" w:line="360" w:lineRule="auto"/>
      <w:contextualSpacing/>
      <w:jc w:val="center"/>
      <w:textAlignment w:val="baseline"/>
    </w:pPr>
    <w:rPr>
      <w:rFonts w:ascii="Times New Roman" w:eastAsia="Times New Roman" w:hAnsi="Times New Roman" w:cs="Times New Roman"/>
      <w:b/>
      <w:sz w:val="24"/>
      <w:szCs w:val="24"/>
      <w:lang w:eastAsia="es-ES"/>
    </w:rPr>
  </w:style>
  <w:style w:type="paragraph" w:customStyle="1" w:styleId="Normalaftertitle0">
    <w:name w:val="Normal_after_title"/>
    <w:basedOn w:val="Normal"/>
    <w:next w:val="Normal"/>
    <w:uiPriority w:val="99"/>
    <w:rsid w:val="00653CC8"/>
    <w:pPr>
      <w:tabs>
        <w:tab w:val="left" w:pos="794"/>
        <w:tab w:val="left" w:pos="1191"/>
        <w:tab w:val="left" w:pos="1588"/>
        <w:tab w:val="left" w:pos="1985"/>
      </w:tabs>
      <w:suppressAutoHyphens/>
      <w:overflowPunct w:val="0"/>
      <w:autoSpaceDE w:val="0"/>
      <w:autoSpaceDN w:val="0"/>
      <w:adjustRightInd w:val="0"/>
      <w:spacing w:before="360" w:after="120" w:line="360" w:lineRule="auto"/>
      <w:contextualSpacing/>
      <w:jc w:val="both"/>
      <w:textAlignment w:val="baseline"/>
    </w:pPr>
    <w:rPr>
      <w:rFonts w:ascii="Times New Roman" w:eastAsia="Times New Roman" w:hAnsi="Times New Roman" w:cs="Times New Roman"/>
      <w:sz w:val="24"/>
      <w:szCs w:val="24"/>
      <w:lang w:eastAsia="es-ES"/>
    </w:rPr>
  </w:style>
  <w:style w:type="paragraph" w:customStyle="1" w:styleId="Titulo4PEETT">
    <w:name w:val="Titulo 4 PEETT"/>
    <w:basedOn w:val="Normal"/>
    <w:autoRedefine/>
    <w:uiPriority w:val="99"/>
    <w:rsid w:val="00653CC8"/>
    <w:pPr>
      <w:suppressAutoHyphens/>
      <w:overflowPunct w:val="0"/>
      <w:autoSpaceDE w:val="0"/>
      <w:autoSpaceDN w:val="0"/>
      <w:adjustRightInd w:val="0"/>
      <w:spacing w:after="120" w:line="360" w:lineRule="auto"/>
      <w:contextualSpacing/>
      <w:jc w:val="both"/>
      <w:textAlignment w:val="baseline"/>
    </w:pPr>
    <w:rPr>
      <w:rFonts w:ascii="Calibri" w:eastAsia="Times New Roman" w:hAnsi="Calibri" w:cs="Arial"/>
      <w:sz w:val="24"/>
      <w:szCs w:val="24"/>
      <w:lang w:eastAsia="es-ES"/>
    </w:rPr>
  </w:style>
  <w:style w:type="paragraph" w:customStyle="1" w:styleId="Listabcdoubleline">
    <w:name w:val="List abc double line"/>
    <w:uiPriority w:val="99"/>
    <w:rsid w:val="00653CC8"/>
    <w:pPr>
      <w:spacing w:before="220" w:after="0" w:line="360" w:lineRule="auto"/>
      <w:ind w:left="2921" w:hanging="369"/>
    </w:pPr>
    <w:rPr>
      <w:rFonts w:ascii="Arial" w:eastAsia="Times New Roman" w:hAnsi="Arial" w:cs="Times New Roman"/>
      <w:szCs w:val="20"/>
      <w:lang w:val="en-US"/>
    </w:rPr>
  </w:style>
  <w:style w:type="paragraph" w:customStyle="1" w:styleId="SP249902">
    <w:name w:val="SP249902"/>
    <w:basedOn w:val="Default"/>
    <w:next w:val="Default"/>
    <w:uiPriority w:val="99"/>
    <w:rsid w:val="00653CC8"/>
    <w:pPr>
      <w:spacing w:line="360" w:lineRule="auto"/>
    </w:pPr>
    <w:rPr>
      <w:rFonts w:ascii="Arial" w:eastAsia="Times New Roman" w:hAnsi="Arial" w:cs="Times New Roman"/>
      <w:color w:val="auto"/>
      <w:sz w:val="20"/>
      <w:lang w:val="es-ES" w:eastAsia="es-ES"/>
    </w:rPr>
  </w:style>
  <w:style w:type="paragraph" w:customStyle="1" w:styleId="SP249882">
    <w:name w:val="SP249882"/>
    <w:basedOn w:val="Default"/>
    <w:next w:val="Default"/>
    <w:uiPriority w:val="99"/>
    <w:rsid w:val="00653CC8"/>
    <w:pPr>
      <w:spacing w:before="960" w:line="360" w:lineRule="auto"/>
    </w:pPr>
    <w:rPr>
      <w:rFonts w:ascii="Arial" w:eastAsia="Times New Roman" w:hAnsi="Arial" w:cs="Times New Roman"/>
      <w:color w:val="auto"/>
      <w:sz w:val="20"/>
      <w:lang w:val="es-ES" w:eastAsia="es-ES"/>
    </w:rPr>
  </w:style>
  <w:style w:type="paragraph" w:customStyle="1" w:styleId="SP249961">
    <w:name w:val="SP249961"/>
    <w:basedOn w:val="Default"/>
    <w:next w:val="Default"/>
    <w:uiPriority w:val="99"/>
    <w:rsid w:val="00653CC8"/>
    <w:pPr>
      <w:spacing w:before="200" w:after="80" w:line="360" w:lineRule="auto"/>
    </w:pPr>
    <w:rPr>
      <w:rFonts w:ascii="Arial" w:eastAsia="Times New Roman" w:hAnsi="Arial" w:cs="Times New Roman"/>
      <w:color w:val="auto"/>
      <w:sz w:val="20"/>
      <w:lang w:val="es-ES" w:eastAsia="es-ES"/>
    </w:rPr>
  </w:style>
  <w:style w:type="paragraph" w:customStyle="1" w:styleId="SP249885">
    <w:name w:val="SP249885"/>
    <w:basedOn w:val="Default"/>
    <w:next w:val="Default"/>
    <w:uiPriority w:val="99"/>
    <w:rsid w:val="00653CC8"/>
    <w:pPr>
      <w:spacing w:before="480" w:line="360" w:lineRule="auto"/>
    </w:pPr>
    <w:rPr>
      <w:rFonts w:ascii="Arial" w:eastAsia="Times New Roman" w:hAnsi="Arial" w:cs="Times New Roman"/>
      <w:color w:val="auto"/>
      <w:sz w:val="20"/>
      <w:lang w:val="es-ES" w:eastAsia="es-ES"/>
    </w:rPr>
  </w:style>
  <w:style w:type="character" w:customStyle="1" w:styleId="SC176142">
    <w:name w:val="SC176142"/>
    <w:uiPriority w:val="99"/>
    <w:rsid w:val="00653CC8"/>
    <w:rPr>
      <w:color w:val="000000"/>
      <w:sz w:val="28"/>
    </w:rPr>
  </w:style>
  <w:style w:type="paragraph" w:customStyle="1" w:styleId="SP249876">
    <w:name w:val="SP249876"/>
    <w:basedOn w:val="Default"/>
    <w:next w:val="Default"/>
    <w:uiPriority w:val="99"/>
    <w:rsid w:val="00653CC8"/>
    <w:pPr>
      <w:spacing w:before="160" w:line="360" w:lineRule="auto"/>
    </w:pPr>
    <w:rPr>
      <w:rFonts w:ascii="Arial" w:eastAsia="Times New Roman" w:hAnsi="Arial" w:cs="Times New Roman"/>
      <w:color w:val="auto"/>
      <w:sz w:val="20"/>
      <w:lang w:val="es-ES" w:eastAsia="es-ES"/>
    </w:rPr>
  </w:style>
  <w:style w:type="character" w:customStyle="1" w:styleId="SC176133">
    <w:name w:val="SC176133"/>
    <w:uiPriority w:val="99"/>
    <w:rsid w:val="00653CC8"/>
    <w:rPr>
      <w:rFonts w:ascii="Times New Roman PSMT" w:hAnsi="Times New Roman PSMT"/>
      <w:color w:val="000000"/>
      <w:sz w:val="24"/>
    </w:rPr>
  </w:style>
  <w:style w:type="paragraph" w:customStyle="1" w:styleId="SP249877">
    <w:name w:val="SP249877"/>
    <w:basedOn w:val="Default"/>
    <w:next w:val="Default"/>
    <w:uiPriority w:val="99"/>
    <w:rsid w:val="00653CC8"/>
    <w:pPr>
      <w:spacing w:before="160" w:line="360" w:lineRule="auto"/>
    </w:pPr>
    <w:rPr>
      <w:rFonts w:ascii="Arial" w:eastAsia="Times New Roman" w:hAnsi="Arial" w:cs="Times New Roman"/>
      <w:color w:val="auto"/>
      <w:sz w:val="20"/>
      <w:lang w:val="es-ES" w:eastAsia="es-ES"/>
    </w:rPr>
  </w:style>
  <w:style w:type="paragraph" w:customStyle="1" w:styleId="Heading">
    <w:name w:val="Heading"/>
    <w:next w:val="Textoindependiente"/>
    <w:uiPriority w:val="99"/>
    <w:rsid w:val="00653CC8"/>
    <w:pPr>
      <w:spacing w:before="240" w:after="0" w:line="360" w:lineRule="auto"/>
      <w:ind w:left="2552"/>
    </w:pPr>
    <w:rPr>
      <w:rFonts w:ascii="Arial" w:eastAsia="Times New Roman" w:hAnsi="Arial" w:cs="Times New Roman"/>
      <w:b/>
      <w:szCs w:val="20"/>
      <w:u w:val="single"/>
      <w:lang w:val="en-GB"/>
    </w:rPr>
  </w:style>
  <w:style w:type="paragraph" w:customStyle="1" w:styleId="Listabcsingleline">
    <w:name w:val="List abc single line"/>
    <w:uiPriority w:val="99"/>
    <w:rsid w:val="00653CC8"/>
    <w:pPr>
      <w:spacing w:after="0" w:line="360" w:lineRule="auto"/>
      <w:ind w:left="720" w:hanging="360"/>
    </w:pPr>
    <w:rPr>
      <w:rFonts w:ascii="Arial" w:eastAsia="Times New Roman" w:hAnsi="Arial" w:cs="Times New Roman"/>
      <w:szCs w:val="20"/>
      <w:lang w:val="en-US"/>
    </w:rPr>
  </w:style>
  <w:style w:type="paragraph" w:customStyle="1" w:styleId="Listabcsinglelinewide">
    <w:name w:val="List abc single line (wide)"/>
    <w:uiPriority w:val="99"/>
    <w:rsid w:val="00653CC8"/>
    <w:pPr>
      <w:spacing w:after="0" w:line="360" w:lineRule="auto"/>
      <w:ind w:left="720" w:hanging="360"/>
    </w:pPr>
    <w:rPr>
      <w:rFonts w:ascii="Arial" w:eastAsia="Times New Roman" w:hAnsi="Arial" w:cs="Times New Roman"/>
      <w:szCs w:val="20"/>
      <w:lang w:val="en-US" w:bidi="ar-DZ"/>
    </w:rPr>
  </w:style>
  <w:style w:type="paragraph" w:customStyle="1" w:styleId="Listnumbersinglelinewide">
    <w:name w:val="List number single line (wide)"/>
    <w:uiPriority w:val="99"/>
    <w:rsid w:val="00653CC8"/>
    <w:pPr>
      <w:spacing w:after="0" w:line="360" w:lineRule="auto"/>
      <w:ind w:left="720" w:hanging="360"/>
    </w:pPr>
    <w:rPr>
      <w:rFonts w:ascii="Arial" w:eastAsia="Times New Roman" w:hAnsi="Arial" w:cs="Times New Roman"/>
      <w:szCs w:val="20"/>
      <w:lang w:val="en-US"/>
    </w:rPr>
  </w:style>
  <w:style w:type="paragraph" w:customStyle="1" w:styleId="Listabcdoublelinewide">
    <w:name w:val="List abc double line (wide)"/>
    <w:uiPriority w:val="99"/>
    <w:rsid w:val="00653CC8"/>
    <w:pPr>
      <w:spacing w:before="220" w:after="0" w:line="360" w:lineRule="auto"/>
      <w:ind w:left="720" w:hanging="360"/>
    </w:pPr>
    <w:rPr>
      <w:rFonts w:ascii="Arial" w:eastAsia="Times New Roman" w:hAnsi="Arial" w:cs="Times New Roman"/>
      <w:szCs w:val="20"/>
      <w:lang w:val="en-US"/>
    </w:rPr>
  </w:style>
  <w:style w:type="paragraph" w:customStyle="1" w:styleId="ListBulletwide">
    <w:name w:val="List Bullet (wide)"/>
    <w:uiPriority w:val="99"/>
    <w:rsid w:val="00653CC8"/>
    <w:pPr>
      <w:spacing w:after="0" w:line="360" w:lineRule="auto"/>
      <w:ind w:left="360" w:hanging="360"/>
    </w:pPr>
    <w:rPr>
      <w:rFonts w:ascii="Arial" w:eastAsia="Times New Roman" w:hAnsi="Arial" w:cs="Times New Roman"/>
      <w:szCs w:val="20"/>
      <w:lang w:val="en-US"/>
    </w:rPr>
  </w:style>
  <w:style w:type="paragraph" w:customStyle="1" w:styleId="TableStyle">
    <w:name w:val="TableStyle"/>
    <w:uiPriority w:val="99"/>
    <w:rsid w:val="00653CC8"/>
    <w:pPr>
      <w:spacing w:after="0" w:line="360" w:lineRule="auto"/>
      <w:ind w:left="85"/>
    </w:pPr>
    <w:rPr>
      <w:rFonts w:ascii="Arial" w:eastAsia="Times New Roman" w:hAnsi="Arial" w:cs="Times New Roman"/>
      <w:noProof/>
      <w:szCs w:val="20"/>
      <w:lang w:val="en-US"/>
    </w:rPr>
  </w:style>
  <w:style w:type="paragraph" w:customStyle="1" w:styleId="Tender-Header">
    <w:name w:val="Tender - Header"/>
    <w:basedOn w:val="Textoindependiente"/>
    <w:uiPriority w:val="99"/>
    <w:rsid w:val="00653CC8"/>
    <w:pPr>
      <w:keepLines/>
      <w:pBdr>
        <w:bottom w:val="single" w:sz="6" w:space="1" w:color="auto"/>
      </w:pBdr>
      <w:tabs>
        <w:tab w:val="left" w:pos="2552"/>
        <w:tab w:val="right" w:pos="9923"/>
      </w:tabs>
      <w:suppressAutoHyphens/>
      <w:spacing w:before="60" w:line="360" w:lineRule="auto"/>
      <w:ind w:left="425"/>
      <w:contextualSpacing/>
    </w:pPr>
    <w:rPr>
      <w:rFonts w:ascii="Calibri" w:eastAsia="Times New Roman" w:hAnsi="Calibri"/>
      <w:sz w:val="24"/>
      <w:szCs w:val="24"/>
      <w:lang w:val="es-MX"/>
    </w:rPr>
  </w:style>
  <w:style w:type="paragraph" w:customStyle="1" w:styleId="Tender-Footer">
    <w:name w:val="Tender - Footer"/>
    <w:basedOn w:val="Tender-Header"/>
    <w:uiPriority w:val="99"/>
    <w:rsid w:val="00653CC8"/>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653CC8"/>
    <w:pPr>
      <w:tabs>
        <w:tab w:val="left" w:pos="1531"/>
        <w:tab w:val="left" w:pos="2552"/>
        <w:tab w:val="left" w:pos="3856"/>
        <w:tab w:val="left" w:pos="5160"/>
        <w:tab w:val="left" w:pos="6464"/>
        <w:tab w:val="left" w:pos="7768"/>
        <w:tab w:val="left" w:pos="9072"/>
      </w:tabs>
      <w:suppressAutoHyphens/>
      <w:spacing w:after="60" w:line="360" w:lineRule="auto"/>
      <w:ind w:left="720" w:hanging="360"/>
      <w:contextualSpacing/>
      <w:jc w:val="both"/>
    </w:pPr>
    <w:rPr>
      <w:rFonts w:ascii="Times" w:eastAsia="Times New Roman" w:hAnsi="Times" w:cs="Times New Roman"/>
      <w:szCs w:val="24"/>
      <w:lang w:val="en-GB"/>
    </w:rPr>
  </w:style>
  <w:style w:type="paragraph" w:customStyle="1" w:styleId="1Bullet">
    <w:name w:val="1Bullet"/>
    <w:basedOn w:val="Normal"/>
    <w:uiPriority w:val="99"/>
    <w:rsid w:val="00653CC8"/>
    <w:pPr>
      <w:tabs>
        <w:tab w:val="left" w:pos="2552"/>
        <w:tab w:val="left" w:pos="3856"/>
        <w:tab w:val="left" w:pos="5160"/>
        <w:tab w:val="left" w:pos="6464"/>
        <w:tab w:val="left" w:pos="7768"/>
        <w:tab w:val="left" w:pos="9072"/>
      </w:tabs>
      <w:suppressAutoHyphens/>
      <w:spacing w:after="60" w:line="360" w:lineRule="auto"/>
      <w:ind w:left="2552" w:hanging="284"/>
      <w:contextualSpacing/>
      <w:jc w:val="both"/>
    </w:pPr>
    <w:rPr>
      <w:rFonts w:ascii="Garamond" w:eastAsia="Times New Roman" w:hAnsi="Garamond" w:cs="Times New Roman"/>
      <w:szCs w:val="24"/>
      <w:lang w:val="en-GB"/>
    </w:rPr>
  </w:style>
  <w:style w:type="paragraph" w:customStyle="1" w:styleId="-InBullet">
    <w:name w:val="-InBullet"/>
    <w:basedOn w:val="Text0"/>
    <w:uiPriority w:val="99"/>
    <w:rsid w:val="00653CC8"/>
    <w:pPr>
      <w:widowControl/>
      <w:tabs>
        <w:tab w:val="left" w:pos="2835"/>
        <w:tab w:val="left" w:pos="3856"/>
        <w:tab w:val="left" w:pos="5160"/>
        <w:tab w:val="left" w:pos="6464"/>
        <w:tab w:val="left" w:pos="7768"/>
        <w:tab w:val="left" w:pos="9072"/>
      </w:tab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653CC8"/>
    <w:pPr>
      <w:suppressAutoHyphens/>
      <w:spacing w:after="120" w:line="260" w:lineRule="exact"/>
      <w:ind w:left="720" w:hanging="360"/>
      <w:contextualSpacing/>
      <w:jc w:val="both"/>
    </w:pPr>
    <w:rPr>
      <w:rFonts w:ascii="Ericsson Roman" w:eastAsia="Times New Roman" w:hAnsi="Ericsson Roman" w:cs="Times New Roman"/>
      <w:sz w:val="24"/>
      <w:szCs w:val="24"/>
      <w:lang w:val="sv-SE"/>
    </w:rPr>
  </w:style>
  <w:style w:type="paragraph" w:customStyle="1" w:styleId="Brdutanindrag">
    <w:name w:val="Bröd utan indrag"/>
    <w:basedOn w:val="Normal"/>
    <w:uiPriority w:val="99"/>
    <w:rsid w:val="00653CC8"/>
    <w:pPr>
      <w:suppressAutoHyphens/>
      <w:spacing w:after="120" w:line="260" w:lineRule="exact"/>
      <w:contextualSpacing/>
      <w:jc w:val="both"/>
    </w:pPr>
    <w:rPr>
      <w:rFonts w:ascii="Ericsson Roman" w:eastAsia="Times New Roman" w:hAnsi="Ericsson Roman" w:cs="Times New Roman"/>
      <w:kern w:val="18"/>
      <w:sz w:val="24"/>
      <w:szCs w:val="24"/>
      <w:lang w:val="en-US"/>
    </w:rPr>
  </w:style>
  <w:style w:type="paragraph" w:customStyle="1" w:styleId="TableHeader">
    <w:name w:val="Table Header"/>
    <w:basedOn w:val="Normal"/>
    <w:autoRedefine/>
    <w:uiPriority w:val="99"/>
    <w:rsid w:val="00653CC8"/>
    <w:pPr>
      <w:keepNext/>
      <w:suppressAutoHyphens/>
      <w:spacing w:before="40" w:after="80" w:line="360" w:lineRule="auto"/>
      <w:contextualSpacing/>
      <w:jc w:val="both"/>
    </w:pPr>
    <w:rPr>
      <w:rFonts w:ascii="Calibri" w:eastAsia="Times New Roman" w:hAnsi="Calibri" w:cs="Arial"/>
      <w:bCs/>
      <w:sz w:val="24"/>
      <w:szCs w:val="30"/>
    </w:rPr>
  </w:style>
  <w:style w:type="paragraph" w:customStyle="1" w:styleId="Fig">
    <w:name w:val="Fig"/>
    <w:basedOn w:val="Normal"/>
    <w:next w:val="Normal"/>
    <w:uiPriority w:val="99"/>
    <w:qFormat/>
    <w:rsid w:val="00653CC8"/>
    <w:pPr>
      <w:tabs>
        <w:tab w:val="left" w:pos="794"/>
        <w:tab w:val="left" w:pos="1191"/>
        <w:tab w:val="left" w:pos="1588"/>
        <w:tab w:val="left" w:pos="1985"/>
      </w:tabs>
      <w:suppressAutoHyphens/>
      <w:overflowPunct w:val="0"/>
      <w:autoSpaceDE w:val="0"/>
      <w:autoSpaceDN w:val="0"/>
      <w:adjustRightInd w:val="0"/>
      <w:spacing w:before="136" w:after="120" w:line="360" w:lineRule="auto"/>
      <w:contextualSpacing/>
      <w:jc w:val="center"/>
      <w:textAlignment w:val="baseline"/>
    </w:pPr>
    <w:rPr>
      <w:rFonts w:ascii="Calibri" w:eastAsia="Times New Roman" w:hAnsi="Calibri" w:cs="Times New Roman"/>
      <w:i/>
      <w:sz w:val="16"/>
      <w:szCs w:val="24"/>
      <w:lang w:val="en-US" w:eastAsia="es-ES"/>
    </w:rPr>
  </w:style>
  <w:style w:type="paragraph" w:customStyle="1" w:styleId="Figure">
    <w:name w:val="Figure"/>
    <w:basedOn w:val="Normal"/>
    <w:autoRedefine/>
    <w:uiPriority w:val="99"/>
    <w:rsid w:val="00653CC8"/>
    <w:pPr>
      <w:numPr>
        <w:numId w:val="24"/>
      </w:numPr>
      <w:tabs>
        <w:tab w:val="clear" w:pos="936"/>
      </w:tabs>
      <w:suppressAutoHyphens/>
      <w:spacing w:before="40" w:after="200" w:line="288" w:lineRule="auto"/>
      <w:ind w:left="0" w:firstLine="0"/>
      <w:contextualSpacing/>
      <w:jc w:val="center"/>
    </w:pPr>
    <w:rPr>
      <w:rFonts w:ascii="Calibri" w:eastAsia="Times New Roman" w:hAnsi="Calibri" w:cs="Arial"/>
      <w:b/>
      <w:bCs/>
      <w:sz w:val="24"/>
      <w:szCs w:val="30"/>
    </w:rPr>
  </w:style>
  <w:style w:type="paragraph" w:customStyle="1" w:styleId="Bullets1">
    <w:name w:val="Bullets 1"/>
    <w:basedOn w:val="Normal"/>
    <w:uiPriority w:val="99"/>
    <w:rsid w:val="00653CC8"/>
    <w:pPr>
      <w:tabs>
        <w:tab w:val="left" w:pos="1021"/>
      </w:tabs>
      <w:suppressAutoHyphens/>
      <w:spacing w:after="20" w:line="360" w:lineRule="auto"/>
      <w:ind w:left="1080" w:hanging="360"/>
      <w:contextualSpacing/>
      <w:jc w:val="both"/>
    </w:pPr>
    <w:rPr>
      <w:rFonts w:ascii="Calibri" w:eastAsia="Times New Roman" w:hAnsi="Calibri" w:cs="Times New Roman"/>
      <w:sz w:val="24"/>
      <w:szCs w:val="24"/>
      <w:lang w:eastAsia="es-ES"/>
    </w:rPr>
  </w:style>
  <w:style w:type="paragraph" w:customStyle="1" w:styleId="Listavistosa-nfasis11">
    <w:name w:val="Lista vistosa - Énfasis 11"/>
    <w:basedOn w:val="Normal"/>
    <w:uiPriority w:val="34"/>
    <w:qFormat/>
    <w:rsid w:val="00653CC8"/>
    <w:pPr>
      <w:suppressAutoHyphens/>
      <w:spacing w:after="120" w:line="360" w:lineRule="auto"/>
      <w:ind w:left="708"/>
      <w:contextualSpacing/>
      <w:jc w:val="both"/>
    </w:pPr>
    <w:rPr>
      <w:rFonts w:ascii="Calibri" w:eastAsia="Times New Roman" w:hAnsi="Calibri" w:cs="Times New Roman"/>
      <w:sz w:val="24"/>
      <w:szCs w:val="24"/>
      <w:lang w:eastAsia="es-ES"/>
    </w:rPr>
  </w:style>
  <w:style w:type="paragraph" w:customStyle="1" w:styleId="Texto2">
    <w:name w:val="Texto 2"/>
    <w:basedOn w:val="Normal"/>
    <w:uiPriority w:val="99"/>
    <w:rsid w:val="00653CC8"/>
    <w:pPr>
      <w:suppressAutoHyphens/>
      <w:spacing w:after="120" w:line="360" w:lineRule="auto"/>
      <w:ind w:left="454"/>
      <w:contextualSpacing/>
      <w:jc w:val="both"/>
    </w:pPr>
    <w:rPr>
      <w:rFonts w:ascii="Calibri" w:eastAsia="Times New Roman" w:hAnsi="Calibri" w:cs="Times New Roman"/>
      <w:sz w:val="24"/>
      <w:szCs w:val="24"/>
      <w:lang w:eastAsia="es-ES"/>
    </w:rPr>
  </w:style>
  <w:style w:type="paragraph" w:customStyle="1" w:styleId="FIGURAS">
    <w:name w:val="FIGURAS"/>
    <w:basedOn w:val="Normal"/>
    <w:link w:val="FIGURASCar"/>
    <w:uiPriority w:val="99"/>
    <w:rsid w:val="00653CC8"/>
    <w:pPr>
      <w:numPr>
        <w:numId w:val="25"/>
      </w:numPr>
      <w:suppressAutoHyphens/>
      <w:spacing w:after="120" w:line="360" w:lineRule="auto"/>
      <w:ind w:left="0" w:firstLine="0"/>
      <w:contextualSpacing/>
      <w:jc w:val="center"/>
    </w:pPr>
    <w:rPr>
      <w:rFonts w:ascii="Calibri" w:eastAsia="Times New Roman" w:hAnsi="Calibri" w:cs="Times New Roman"/>
      <w:sz w:val="24"/>
      <w:szCs w:val="24"/>
      <w:lang w:val="es-ES" w:eastAsia="es-ES"/>
    </w:rPr>
  </w:style>
  <w:style w:type="character" w:customStyle="1" w:styleId="FIGURASCar">
    <w:name w:val="FIGURAS Car"/>
    <w:link w:val="FIGURAS"/>
    <w:uiPriority w:val="99"/>
    <w:locked/>
    <w:rsid w:val="00653CC8"/>
    <w:rPr>
      <w:rFonts w:ascii="Calibri" w:eastAsia="Times New Roman" w:hAnsi="Calibri" w:cs="Times New Roman"/>
      <w:sz w:val="24"/>
      <w:szCs w:val="24"/>
      <w:lang w:val="es-ES" w:eastAsia="es-ES"/>
    </w:rPr>
  </w:style>
  <w:style w:type="paragraph" w:customStyle="1" w:styleId="FIGURACarCarCar">
    <w:name w:val="FIGURA Car Car Car"/>
    <w:basedOn w:val="FIGURAS"/>
    <w:link w:val="FIGURACarCarCarCar"/>
    <w:uiPriority w:val="99"/>
    <w:rsid w:val="00653CC8"/>
    <w:pPr>
      <w:numPr>
        <w:numId w:val="0"/>
      </w:numPr>
      <w:ind w:left="720" w:hanging="360"/>
    </w:pPr>
    <w:rPr>
      <w:lang w:val="en-US"/>
    </w:rPr>
  </w:style>
  <w:style w:type="character" w:customStyle="1" w:styleId="FIGURACarCarCarCar">
    <w:name w:val="FIGURA Car Car Car Car"/>
    <w:link w:val="FIGURACarCarCar"/>
    <w:uiPriority w:val="99"/>
    <w:locked/>
    <w:rsid w:val="00653CC8"/>
    <w:rPr>
      <w:rFonts w:ascii="Calibri" w:eastAsia="Times New Roman" w:hAnsi="Calibri" w:cs="Times New Roman"/>
      <w:sz w:val="24"/>
      <w:szCs w:val="24"/>
      <w:lang w:val="en-US" w:eastAsia="es-ES"/>
    </w:rPr>
  </w:style>
  <w:style w:type="paragraph" w:customStyle="1" w:styleId="CAPITULOS">
    <w:name w:val="CAPITULOS"/>
    <w:basedOn w:val="Normal"/>
    <w:link w:val="CAPITULOSCar"/>
    <w:uiPriority w:val="99"/>
    <w:rsid w:val="00653CC8"/>
    <w:pPr>
      <w:suppressAutoHyphens/>
      <w:spacing w:after="120" w:line="360" w:lineRule="auto"/>
      <w:contextualSpacing/>
      <w:jc w:val="both"/>
    </w:pPr>
    <w:rPr>
      <w:rFonts w:ascii="Calibri" w:eastAsia="Times New Roman" w:hAnsi="Calibri" w:cs="Times New Roman"/>
      <w:b/>
      <w:sz w:val="32"/>
      <w:szCs w:val="24"/>
      <w:lang w:eastAsia="es-ES"/>
    </w:rPr>
  </w:style>
  <w:style w:type="character" w:customStyle="1" w:styleId="CAPITULOSCar">
    <w:name w:val="CAPITULOS Car"/>
    <w:link w:val="CAPITULOS"/>
    <w:uiPriority w:val="99"/>
    <w:locked/>
    <w:rsid w:val="00653CC8"/>
    <w:rPr>
      <w:rFonts w:ascii="Calibri" w:eastAsia="Times New Roman" w:hAnsi="Calibri" w:cs="Times New Roman"/>
      <w:b/>
      <w:sz w:val="32"/>
      <w:szCs w:val="24"/>
      <w:lang w:eastAsia="es-ES"/>
    </w:rPr>
  </w:style>
  <w:style w:type="paragraph" w:styleId="ndice1">
    <w:name w:val="index 1"/>
    <w:basedOn w:val="Listaconnmeros"/>
    <w:next w:val="Normal"/>
    <w:autoRedefine/>
    <w:uiPriority w:val="99"/>
    <w:rsid w:val="00653CC8"/>
    <w:pPr>
      <w:tabs>
        <w:tab w:val="clear" w:pos="360"/>
      </w:tabs>
      <w:suppressAutoHyphens/>
      <w:spacing w:after="120" w:line="360" w:lineRule="auto"/>
      <w:ind w:left="240" w:hanging="240"/>
      <w:contextualSpacing w:val="0"/>
      <w:jc w:val="left"/>
    </w:pPr>
    <w:rPr>
      <w:rFonts w:ascii="Calibri" w:eastAsia="Times New Roman" w:hAnsi="Calibri"/>
      <w:sz w:val="20"/>
      <w:szCs w:val="24"/>
      <w:lang w:val="es-MX" w:eastAsia="es-ES"/>
    </w:rPr>
  </w:style>
  <w:style w:type="paragraph" w:customStyle="1" w:styleId="Listavistosa-nfasis12">
    <w:name w:val="Lista vistosa - Énfasis 12"/>
    <w:basedOn w:val="Normal"/>
    <w:uiPriority w:val="99"/>
    <w:rsid w:val="00653CC8"/>
    <w:pPr>
      <w:suppressAutoHyphens/>
      <w:spacing w:after="120" w:line="360" w:lineRule="auto"/>
      <w:ind w:left="708"/>
      <w:contextualSpacing/>
      <w:jc w:val="both"/>
    </w:pPr>
    <w:rPr>
      <w:rFonts w:ascii="Calibri" w:eastAsia="Times New Roman" w:hAnsi="Calibri" w:cs="Times New Roman"/>
      <w:sz w:val="24"/>
      <w:szCs w:val="24"/>
      <w:lang w:eastAsia="es-ES"/>
    </w:rPr>
  </w:style>
  <w:style w:type="paragraph" w:styleId="ndice2">
    <w:name w:val="index 2"/>
    <w:basedOn w:val="Normal"/>
    <w:next w:val="Normal"/>
    <w:autoRedefine/>
    <w:uiPriority w:val="99"/>
    <w:rsid w:val="00653CC8"/>
    <w:pPr>
      <w:suppressAutoHyphens/>
      <w:spacing w:after="120" w:line="360" w:lineRule="auto"/>
      <w:ind w:left="480" w:hanging="240"/>
      <w:contextualSpacing/>
      <w:jc w:val="both"/>
    </w:pPr>
    <w:rPr>
      <w:rFonts w:ascii="Calibri" w:eastAsia="Times New Roman" w:hAnsi="Calibri" w:cs="Times New Roman"/>
      <w:sz w:val="24"/>
      <w:szCs w:val="24"/>
      <w:lang w:eastAsia="es-ES"/>
    </w:rPr>
  </w:style>
  <w:style w:type="paragraph" w:customStyle="1" w:styleId="TITULOTELMEXSUBCAPITULOS">
    <w:name w:val="TITULO TELMEX SUBCAPITULOS"/>
    <w:basedOn w:val="Normal"/>
    <w:link w:val="TITULOTELMEXSUBCAPITULOSCar"/>
    <w:uiPriority w:val="99"/>
    <w:rsid w:val="00653CC8"/>
    <w:pPr>
      <w:suppressAutoHyphens/>
      <w:spacing w:after="120" w:line="360" w:lineRule="auto"/>
      <w:contextualSpacing/>
      <w:jc w:val="both"/>
    </w:pPr>
    <w:rPr>
      <w:rFonts w:ascii="Calibri" w:eastAsia="Times New Roman" w:hAnsi="Calibri" w:cs="Times New Roman"/>
      <w:b/>
      <w:sz w:val="32"/>
      <w:szCs w:val="24"/>
      <w:lang w:val="en-US" w:eastAsia="es-ES"/>
    </w:rPr>
  </w:style>
  <w:style w:type="character" w:customStyle="1" w:styleId="andradCar">
    <w:name w:val="andrad Car"/>
    <w:aliases w:val="compact Car,paragraph 2 Car,- TF Car"/>
    <w:uiPriority w:val="99"/>
    <w:rsid w:val="00653CC8"/>
    <w:rPr>
      <w:rFonts w:ascii="Arial" w:hAnsi="Arial"/>
      <w:b/>
      <w:sz w:val="28"/>
    </w:rPr>
  </w:style>
  <w:style w:type="paragraph" w:customStyle="1" w:styleId="FIGURA">
    <w:name w:val="FIGURA"/>
    <w:basedOn w:val="FIGURAS"/>
    <w:link w:val="FIGURACar"/>
    <w:uiPriority w:val="99"/>
    <w:rsid w:val="00653CC8"/>
    <w:pPr>
      <w:ind w:left="720" w:hanging="360"/>
    </w:pPr>
  </w:style>
  <w:style w:type="character" w:customStyle="1" w:styleId="FIGURACar">
    <w:name w:val="FIGURA Car"/>
    <w:link w:val="FIGURA"/>
    <w:uiPriority w:val="99"/>
    <w:locked/>
    <w:rsid w:val="00653CC8"/>
    <w:rPr>
      <w:rFonts w:ascii="Calibri" w:eastAsia="Times New Roman" w:hAnsi="Calibri" w:cs="Times New Roman"/>
      <w:sz w:val="24"/>
      <w:szCs w:val="24"/>
      <w:lang w:val="es-ES" w:eastAsia="es-ES"/>
    </w:rPr>
  </w:style>
  <w:style w:type="character" w:customStyle="1" w:styleId="FIGURACarCar">
    <w:name w:val="FIGURA Car Car"/>
    <w:uiPriority w:val="99"/>
    <w:rsid w:val="00653CC8"/>
    <w:rPr>
      <w:rFonts w:ascii="Arial" w:hAnsi="Arial"/>
      <w:sz w:val="20"/>
      <w:lang w:val="es-ES" w:eastAsia="es-ES"/>
    </w:rPr>
  </w:style>
  <w:style w:type="paragraph" w:customStyle="1" w:styleId="SUBCAP">
    <w:name w:val="SUBCAP"/>
    <w:basedOn w:val="CAPITULOS"/>
    <w:link w:val="SUBCAPCar"/>
    <w:uiPriority w:val="99"/>
    <w:rsid w:val="00653CC8"/>
    <w:rPr>
      <w:sz w:val="24"/>
    </w:rPr>
  </w:style>
  <w:style w:type="character" w:customStyle="1" w:styleId="SUBCAPCar">
    <w:name w:val="SUBCAP Car"/>
    <w:link w:val="SUBCAP"/>
    <w:uiPriority w:val="99"/>
    <w:locked/>
    <w:rsid w:val="00653CC8"/>
    <w:rPr>
      <w:rFonts w:ascii="Calibri" w:eastAsia="Times New Roman" w:hAnsi="Calibri" w:cs="Times New Roman"/>
      <w:b/>
      <w:sz w:val="24"/>
      <w:szCs w:val="24"/>
      <w:lang w:eastAsia="es-ES"/>
    </w:rPr>
  </w:style>
  <w:style w:type="paragraph" w:customStyle="1" w:styleId="SUBSUBCAP">
    <w:name w:val="SUBSUBCAP"/>
    <w:basedOn w:val="SUBCAP"/>
    <w:link w:val="SUBSUBCAPCar"/>
    <w:autoRedefine/>
    <w:uiPriority w:val="99"/>
    <w:rsid w:val="00653CC8"/>
    <w:pPr>
      <w:numPr>
        <w:ilvl w:val="2"/>
        <w:numId w:val="27"/>
      </w:numPr>
      <w:outlineLvl w:val="0"/>
    </w:pPr>
    <w:rPr>
      <w:lang w:val="es-ES"/>
    </w:rPr>
  </w:style>
  <w:style w:type="character" w:customStyle="1" w:styleId="SUBSUBCAPCar">
    <w:name w:val="SUBSUBCAP Car"/>
    <w:link w:val="SUBSUBCAP"/>
    <w:uiPriority w:val="99"/>
    <w:locked/>
    <w:rsid w:val="00653CC8"/>
    <w:rPr>
      <w:rFonts w:ascii="Calibri" w:eastAsia="Times New Roman" w:hAnsi="Calibri" w:cs="Times New Roman"/>
      <w:b/>
      <w:sz w:val="24"/>
      <w:szCs w:val="24"/>
      <w:lang w:val="es-ES" w:eastAsia="es-ES"/>
    </w:rPr>
  </w:style>
  <w:style w:type="paragraph" w:customStyle="1" w:styleId="OPCIONES">
    <w:name w:val="OPCIONES"/>
    <w:basedOn w:val="Normal"/>
    <w:link w:val="OPCIONESCar"/>
    <w:uiPriority w:val="99"/>
    <w:rsid w:val="00653CC8"/>
    <w:pPr>
      <w:suppressAutoHyphens/>
      <w:spacing w:after="120" w:line="360" w:lineRule="auto"/>
      <w:ind w:left="720" w:hanging="360"/>
      <w:contextualSpacing/>
      <w:jc w:val="both"/>
    </w:pPr>
    <w:rPr>
      <w:rFonts w:ascii="Calibri" w:eastAsia="Times New Roman" w:hAnsi="Calibri" w:cs="Times New Roman"/>
      <w:sz w:val="24"/>
      <w:szCs w:val="24"/>
      <w:lang w:val="en-US" w:eastAsia="es-ES"/>
    </w:rPr>
  </w:style>
  <w:style w:type="character" w:customStyle="1" w:styleId="OPCIONESCar">
    <w:name w:val="OPCIONES Car"/>
    <w:link w:val="OPCIONES"/>
    <w:uiPriority w:val="99"/>
    <w:locked/>
    <w:rsid w:val="00653CC8"/>
    <w:rPr>
      <w:rFonts w:ascii="Calibri" w:eastAsia="Times New Roman" w:hAnsi="Calibri" w:cs="Times New Roman"/>
      <w:sz w:val="24"/>
      <w:szCs w:val="24"/>
      <w:lang w:val="en-US" w:eastAsia="es-ES"/>
    </w:rPr>
  </w:style>
  <w:style w:type="paragraph" w:customStyle="1" w:styleId="SUBCAP4">
    <w:name w:val="SUBCAP4"/>
    <w:basedOn w:val="SUBSUBCAP"/>
    <w:link w:val="SUBCAP4Car"/>
    <w:autoRedefine/>
    <w:uiPriority w:val="99"/>
    <w:rsid w:val="00653CC8"/>
    <w:pPr>
      <w:numPr>
        <w:ilvl w:val="3"/>
        <w:numId w:val="26"/>
      </w:numPr>
    </w:pPr>
  </w:style>
  <w:style w:type="character" w:customStyle="1" w:styleId="SUBCAP4Car">
    <w:name w:val="SUBCAP4 Car"/>
    <w:link w:val="SUBCAP4"/>
    <w:uiPriority w:val="99"/>
    <w:locked/>
    <w:rsid w:val="00653CC8"/>
    <w:rPr>
      <w:rFonts w:ascii="Calibri" w:eastAsia="Times New Roman" w:hAnsi="Calibri" w:cs="Times New Roman"/>
      <w:b/>
      <w:sz w:val="24"/>
      <w:szCs w:val="24"/>
      <w:lang w:val="es-ES" w:eastAsia="es-ES"/>
    </w:rPr>
  </w:style>
  <w:style w:type="paragraph" w:customStyle="1" w:styleId="OPCIONES2">
    <w:name w:val="OPCIONES2"/>
    <w:basedOn w:val="OPCIONES"/>
    <w:link w:val="OPCIONES2Car"/>
    <w:uiPriority w:val="99"/>
    <w:rsid w:val="00653CC8"/>
  </w:style>
  <w:style w:type="character" w:customStyle="1" w:styleId="OPCIONES2Car">
    <w:name w:val="OPCIONES2 Car"/>
    <w:link w:val="OPCIONES2"/>
    <w:uiPriority w:val="99"/>
    <w:locked/>
    <w:rsid w:val="00653CC8"/>
    <w:rPr>
      <w:rFonts w:ascii="Calibri" w:eastAsia="Times New Roman" w:hAnsi="Calibri" w:cs="Times New Roman"/>
      <w:sz w:val="24"/>
      <w:szCs w:val="24"/>
      <w:lang w:val="en-US" w:eastAsia="es-ES"/>
    </w:rPr>
  </w:style>
  <w:style w:type="paragraph" w:customStyle="1" w:styleId="TITULOTELMEXCar">
    <w:name w:val="TITULO TELMEX Car"/>
    <w:basedOn w:val="Normal"/>
    <w:link w:val="TITULOTELMEXCarCar"/>
    <w:uiPriority w:val="99"/>
    <w:rsid w:val="00653CC8"/>
    <w:pPr>
      <w:suppressAutoHyphens/>
      <w:spacing w:after="120" w:line="360" w:lineRule="auto"/>
      <w:contextualSpacing/>
      <w:jc w:val="both"/>
    </w:pPr>
    <w:rPr>
      <w:rFonts w:ascii="Calibri" w:eastAsia="Times New Roman" w:hAnsi="Calibri" w:cs="Times New Roman"/>
      <w:b/>
      <w:sz w:val="32"/>
      <w:szCs w:val="24"/>
      <w:lang w:eastAsia="es-ES"/>
    </w:rPr>
  </w:style>
  <w:style w:type="character" w:customStyle="1" w:styleId="TITULOTELMEXCarCar">
    <w:name w:val="TITULO TELMEX Car Car"/>
    <w:link w:val="TITULOTELMEXCar"/>
    <w:uiPriority w:val="99"/>
    <w:locked/>
    <w:rsid w:val="00653CC8"/>
    <w:rPr>
      <w:rFonts w:ascii="Calibri" w:eastAsia="Times New Roman" w:hAnsi="Calibri" w:cs="Times New Roman"/>
      <w:b/>
      <w:sz w:val="32"/>
      <w:szCs w:val="24"/>
      <w:lang w:eastAsia="es-ES"/>
    </w:rPr>
  </w:style>
  <w:style w:type="character" w:customStyle="1" w:styleId="longtext">
    <w:name w:val="long_text"/>
    <w:uiPriority w:val="99"/>
    <w:rsid w:val="00653CC8"/>
  </w:style>
  <w:style w:type="paragraph" w:customStyle="1" w:styleId="TITULOTELMEX">
    <w:name w:val="TITULO TELMEX"/>
    <w:basedOn w:val="Normal"/>
    <w:uiPriority w:val="99"/>
    <w:rsid w:val="00653CC8"/>
    <w:pPr>
      <w:suppressAutoHyphens/>
      <w:spacing w:after="120" w:line="360" w:lineRule="auto"/>
      <w:ind w:left="426" w:hanging="426"/>
      <w:contextualSpacing/>
      <w:jc w:val="both"/>
    </w:pPr>
    <w:rPr>
      <w:rFonts w:ascii="Calibri" w:eastAsia="Times New Roman" w:hAnsi="Calibri" w:cs="Times New Roman"/>
      <w:b/>
      <w:sz w:val="32"/>
      <w:szCs w:val="24"/>
      <w:lang w:eastAsia="es-ES"/>
    </w:rPr>
  </w:style>
  <w:style w:type="character" w:customStyle="1" w:styleId="corchete-llamada1">
    <w:name w:val="corchete-llamada1"/>
    <w:uiPriority w:val="99"/>
    <w:rsid w:val="00653CC8"/>
    <w:rPr>
      <w:vanish/>
    </w:rPr>
  </w:style>
  <w:style w:type="character" w:customStyle="1" w:styleId="mw-headline">
    <w:name w:val="mw-headline"/>
    <w:uiPriority w:val="99"/>
    <w:rsid w:val="00653CC8"/>
  </w:style>
  <w:style w:type="paragraph" w:styleId="ndice3">
    <w:name w:val="index 3"/>
    <w:basedOn w:val="Normal"/>
    <w:next w:val="Normal"/>
    <w:autoRedefine/>
    <w:uiPriority w:val="99"/>
    <w:semiHidden/>
    <w:rsid w:val="00653CC8"/>
    <w:pPr>
      <w:suppressAutoHyphens/>
      <w:spacing w:after="120" w:line="360" w:lineRule="auto"/>
      <w:ind w:left="720" w:hanging="240"/>
      <w:contextualSpacing/>
      <w:jc w:val="both"/>
    </w:pPr>
    <w:rPr>
      <w:rFonts w:ascii="Calibri" w:eastAsia="Times New Roman" w:hAnsi="Calibri" w:cs="Times New Roman"/>
      <w:sz w:val="24"/>
      <w:szCs w:val="24"/>
      <w:lang w:eastAsia="es-ES"/>
    </w:rPr>
  </w:style>
  <w:style w:type="paragraph" w:styleId="ndice4">
    <w:name w:val="index 4"/>
    <w:basedOn w:val="Normal"/>
    <w:next w:val="Normal"/>
    <w:autoRedefine/>
    <w:uiPriority w:val="99"/>
    <w:semiHidden/>
    <w:rsid w:val="00653CC8"/>
    <w:pPr>
      <w:suppressAutoHyphens/>
      <w:spacing w:after="120" w:line="360" w:lineRule="auto"/>
      <w:ind w:left="960" w:hanging="240"/>
      <w:contextualSpacing/>
      <w:jc w:val="both"/>
    </w:pPr>
    <w:rPr>
      <w:rFonts w:ascii="Calibri" w:eastAsia="Times New Roman" w:hAnsi="Calibri" w:cs="Times New Roman"/>
      <w:sz w:val="24"/>
      <w:szCs w:val="24"/>
      <w:lang w:eastAsia="es-ES"/>
    </w:rPr>
  </w:style>
  <w:style w:type="paragraph" w:styleId="ndice5">
    <w:name w:val="index 5"/>
    <w:basedOn w:val="Normal"/>
    <w:next w:val="Normal"/>
    <w:autoRedefine/>
    <w:uiPriority w:val="99"/>
    <w:semiHidden/>
    <w:rsid w:val="00653CC8"/>
    <w:pPr>
      <w:suppressAutoHyphens/>
      <w:spacing w:after="120" w:line="360" w:lineRule="auto"/>
      <w:ind w:left="1200" w:hanging="240"/>
      <w:contextualSpacing/>
      <w:jc w:val="both"/>
    </w:pPr>
    <w:rPr>
      <w:rFonts w:ascii="Calibri" w:eastAsia="Times New Roman" w:hAnsi="Calibri" w:cs="Times New Roman"/>
      <w:sz w:val="24"/>
      <w:szCs w:val="24"/>
      <w:lang w:eastAsia="es-ES"/>
    </w:rPr>
  </w:style>
  <w:style w:type="paragraph" w:styleId="ndice6">
    <w:name w:val="index 6"/>
    <w:basedOn w:val="Normal"/>
    <w:next w:val="Normal"/>
    <w:autoRedefine/>
    <w:uiPriority w:val="99"/>
    <w:semiHidden/>
    <w:rsid w:val="00653CC8"/>
    <w:pPr>
      <w:suppressAutoHyphens/>
      <w:spacing w:after="120" w:line="360" w:lineRule="auto"/>
      <w:ind w:left="1440" w:hanging="240"/>
      <w:contextualSpacing/>
      <w:jc w:val="both"/>
    </w:pPr>
    <w:rPr>
      <w:rFonts w:ascii="Calibri" w:eastAsia="Times New Roman" w:hAnsi="Calibri" w:cs="Times New Roman"/>
      <w:sz w:val="24"/>
      <w:szCs w:val="24"/>
      <w:lang w:eastAsia="es-ES"/>
    </w:rPr>
  </w:style>
  <w:style w:type="paragraph" w:styleId="ndice7">
    <w:name w:val="index 7"/>
    <w:basedOn w:val="Normal"/>
    <w:next w:val="Normal"/>
    <w:autoRedefine/>
    <w:uiPriority w:val="99"/>
    <w:semiHidden/>
    <w:rsid w:val="00653CC8"/>
    <w:pPr>
      <w:suppressAutoHyphens/>
      <w:spacing w:after="120" w:line="360" w:lineRule="auto"/>
      <w:ind w:left="1680" w:hanging="240"/>
      <w:contextualSpacing/>
      <w:jc w:val="both"/>
    </w:pPr>
    <w:rPr>
      <w:rFonts w:ascii="Calibri" w:eastAsia="Times New Roman" w:hAnsi="Calibri" w:cs="Times New Roman"/>
      <w:sz w:val="24"/>
      <w:szCs w:val="24"/>
      <w:lang w:eastAsia="es-ES"/>
    </w:rPr>
  </w:style>
  <w:style w:type="paragraph" w:styleId="ndice8">
    <w:name w:val="index 8"/>
    <w:basedOn w:val="Normal"/>
    <w:next w:val="Normal"/>
    <w:autoRedefine/>
    <w:uiPriority w:val="99"/>
    <w:semiHidden/>
    <w:rsid w:val="00653CC8"/>
    <w:pPr>
      <w:suppressAutoHyphens/>
      <w:spacing w:after="120" w:line="360" w:lineRule="auto"/>
      <w:ind w:left="1920" w:hanging="240"/>
      <w:contextualSpacing/>
      <w:jc w:val="both"/>
    </w:pPr>
    <w:rPr>
      <w:rFonts w:ascii="Calibri" w:eastAsia="Times New Roman" w:hAnsi="Calibri" w:cs="Times New Roman"/>
      <w:sz w:val="24"/>
      <w:szCs w:val="24"/>
      <w:lang w:eastAsia="es-ES"/>
    </w:rPr>
  </w:style>
  <w:style w:type="paragraph" w:styleId="ndice9">
    <w:name w:val="index 9"/>
    <w:basedOn w:val="Normal"/>
    <w:next w:val="Normal"/>
    <w:autoRedefine/>
    <w:uiPriority w:val="99"/>
    <w:semiHidden/>
    <w:rsid w:val="00653CC8"/>
    <w:pPr>
      <w:suppressAutoHyphens/>
      <w:spacing w:after="120" w:line="360" w:lineRule="auto"/>
      <w:ind w:left="2160" w:hanging="240"/>
      <w:contextualSpacing/>
      <w:jc w:val="both"/>
    </w:pPr>
    <w:rPr>
      <w:rFonts w:ascii="Calibri" w:eastAsia="Times New Roman" w:hAnsi="Calibri" w:cs="Times New Roman"/>
      <w:sz w:val="24"/>
      <w:szCs w:val="24"/>
      <w:lang w:eastAsia="es-ES"/>
    </w:rPr>
  </w:style>
  <w:style w:type="paragraph" w:styleId="Ttulodendice">
    <w:name w:val="index heading"/>
    <w:basedOn w:val="Normal"/>
    <w:next w:val="ndice1"/>
    <w:uiPriority w:val="99"/>
    <w:semiHidden/>
    <w:rsid w:val="00653CC8"/>
    <w:pPr>
      <w:suppressAutoHyphens/>
      <w:spacing w:before="120" w:after="120" w:line="360" w:lineRule="auto"/>
      <w:contextualSpacing/>
      <w:jc w:val="both"/>
    </w:pPr>
    <w:rPr>
      <w:rFonts w:ascii="Calibri" w:eastAsia="Times New Roman" w:hAnsi="Calibri" w:cs="Times New Roman"/>
      <w:b/>
      <w:bCs/>
      <w:i/>
      <w:iCs/>
      <w:sz w:val="24"/>
      <w:szCs w:val="24"/>
      <w:lang w:eastAsia="es-ES"/>
    </w:rPr>
  </w:style>
  <w:style w:type="paragraph" w:customStyle="1" w:styleId="Sinespaciado1">
    <w:name w:val="Sin espaciado1"/>
    <w:uiPriority w:val="99"/>
    <w:rsid w:val="00653CC8"/>
    <w:pPr>
      <w:spacing w:after="0" w:line="360" w:lineRule="auto"/>
    </w:pPr>
    <w:rPr>
      <w:rFonts w:ascii="Calibri" w:eastAsia="Times New Roman" w:hAnsi="Calibri" w:cs="Times New Roman"/>
      <w:lang w:val="es-ES"/>
    </w:rPr>
  </w:style>
  <w:style w:type="paragraph" w:customStyle="1" w:styleId="DIDTEXTO">
    <w:name w:val="DID TEXTO"/>
    <w:basedOn w:val="TITULOTELMEXCar"/>
    <w:link w:val="DIDTEXTOCar"/>
    <w:uiPriority w:val="99"/>
    <w:rsid w:val="00653CC8"/>
    <w:pPr>
      <w:outlineLvl w:val="0"/>
    </w:pPr>
    <w:rPr>
      <w:b w:val="0"/>
      <w:sz w:val="24"/>
    </w:rPr>
  </w:style>
  <w:style w:type="paragraph" w:customStyle="1" w:styleId="Prrafodelista1">
    <w:name w:val="Párrafo de lista1"/>
    <w:basedOn w:val="Normal"/>
    <w:uiPriority w:val="99"/>
    <w:rsid w:val="00653CC8"/>
    <w:pPr>
      <w:suppressAutoHyphens/>
      <w:spacing w:after="120" w:line="360" w:lineRule="auto"/>
      <w:ind w:left="708"/>
      <w:contextualSpacing/>
      <w:jc w:val="both"/>
    </w:pPr>
    <w:rPr>
      <w:rFonts w:ascii="Calibri" w:eastAsia="Times New Roman" w:hAnsi="Calibri" w:cs="Times New Roman"/>
      <w:sz w:val="24"/>
      <w:szCs w:val="24"/>
      <w:lang w:eastAsia="es-ES"/>
    </w:rPr>
  </w:style>
  <w:style w:type="character" w:customStyle="1" w:styleId="DIDTEXTOCar">
    <w:name w:val="DID TEXTO Car"/>
    <w:link w:val="DIDTEXTO"/>
    <w:uiPriority w:val="99"/>
    <w:locked/>
    <w:rsid w:val="00653CC8"/>
    <w:rPr>
      <w:rFonts w:ascii="Calibri" w:eastAsia="Times New Roman" w:hAnsi="Calibri" w:cs="Times New Roman"/>
      <w:sz w:val="24"/>
      <w:szCs w:val="24"/>
      <w:lang w:eastAsia="es-ES"/>
    </w:rPr>
  </w:style>
  <w:style w:type="paragraph" w:customStyle="1" w:styleId="DIDSUBCAP">
    <w:name w:val="DID SUBCAP"/>
    <w:basedOn w:val="CAPITULOS"/>
    <w:link w:val="DIDSUBCAPCar"/>
    <w:uiPriority w:val="99"/>
    <w:rsid w:val="00653CC8"/>
    <w:pPr>
      <w:tabs>
        <w:tab w:val="num" w:pos="1142"/>
      </w:tabs>
      <w:ind w:left="1142" w:hanging="432"/>
    </w:pPr>
    <w:rPr>
      <w:sz w:val="28"/>
      <w:lang w:val="es-ES"/>
    </w:rPr>
  </w:style>
  <w:style w:type="character" w:customStyle="1" w:styleId="DIDSUBCAPCar">
    <w:name w:val="DID SUBCAP Car"/>
    <w:link w:val="DIDSUBCAP"/>
    <w:uiPriority w:val="99"/>
    <w:locked/>
    <w:rsid w:val="00653CC8"/>
    <w:rPr>
      <w:rFonts w:ascii="Calibri" w:eastAsia="Times New Roman" w:hAnsi="Calibri" w:cs="Times New Roman"/>
      <w:b/>
      <w:sz w:val="28"/>
      <w:szCs w:val="24"/>
      <w:lang w:val="es-ES" w:eastAsia="es-ES"/>
    </w:rPr>
  </w:style>
  <w:style w:type="character" w:customStyle="1" w:styleId="TITULOTELMEXSUBCAPITULOSCar">
    <w:name w:val="TITULO TELMEX SUBCAPITULOS Car"/>
    <w:link w:val="TITULOTELMEXSUBCAPITULOS"/>
    <w:uiPriority w:val="99"/>
    <w:locked/>
    <w:rsid w:val="00653CC8"/>
    <w:rPr>
      <w:rFonts w:ascii="Calibri" w:eastAsia="Times New Roman" w:hAnsi="Calibri" w:cs="Times New Roman"/>
      <w:b/>
      <w:sz w:val="32"/>
      <w:szCs w:val="24"/>
      <w:lang w:val="en-US" w:eastAsia="es-ES"/>
    </w:rPr>
  </w:style>
  <w:style w:type="paragraph" w:customStyle="1" w:styleId="TtulodeTDC1">
    <w:name w:val="Título de TDC1"/>
    <w:basedOn w:val="Ttulo1"/>
    <w:next w:val="Normal"/>
    <w:uiPriority w:val="99"/>
    <w:semiHidden/>
    <w:rsid w:val="00653CC8"/>
    <w:pPr>
      <w:keepNext/>
      <w:keepLines/>
      <w:numPr>
        <w:numId w:val="29"/>
      </w:numPr>
      <w:suppressAutoHyphens/>
      <w:spacing w:before="480" w:after="240"/>
      <w:ind w:left="0" w:firstLine="0"/>
      <w:outlineLvl w:val="9"/>
    </w:pPr>
    <w:rPr>
      <w:rFonts w:ascii="Cambria" w:eastAsia="Times New Roman" w:hAnsi="Cambria"/>
      <w:bCs/>
      <w:color w:val="365F91"/>
      <w:szCs w:val="24"/>
      <w:lang w:val="es-MX"/>
    </w:rPr>
  </w:style>
  <w:style w:type="paragraph" w:customStyle="1" w:styleId="CM18">
    <w:name w:val="CM18"/>
    <w:basedOn w:val="Default"/>
    <w:next w:val="Default"/>
    <w:uiPriority w:val="99"/>
    <w:rsid w:val="00653CC8"/>
    <w:pPr>
      <w:widowControl w:val="0"/>
      <w:spacing w:after="263" w:line="360" w:lineRule="auto"/>
    </w:pPr>
    <w:rPr>
      <w:rFonts w:ascii="Times New Roman" w:eastAsia="Times New Roman" w:hAnsi="Times New Roman" w:cs="Times New Roman"/>
      <w:color w:val="auto"/>
      <w:lang w:val="es-ES" w:eastAsia="es-ES"/>
    </w:rPr>
  </w:style>
  <w:style w:type="paragraph" w:customStyle="1" w:styleId="CM19">
    <w:name w:val="CM19"/>
    <w:basedOn w:val="Default"/>
    <w:next w:val="Default"/>
    <w:uiPriority w:val="99"/>
    <w:rsid w:val="00653CC8"/>
    <w:pPr>
      <w:widowControl w:val="0"/>
      <w:spacing w:after="615" w:line="360" w:lineRule="auto"/>
    </w:pPr>
    <w:rPr>
      <w:rFonts w:ascii="Times New Roman" w:eastAsia="Times New Roman" w:hAnsi="Times New Roman" w:cs="Times New Roman"/>
      <w:color w:val="auto"/>
      <w:lang w:val="es-ES" w:eastAsia="es-ES"/>
    </w:rPr>
  </w:style>
  <w:style w:type="paragraph" w:customStyle="1" w:styleId="CM17">
    <w:name w:val="CM17"/>
    <w:basedOn w:val="Default"/>
    <w:next w:val="Default"/>
    <w:uiPriority w:val="99"/>
    <w:rsid w:val="00653CC8"/>
    <w:pPr>
      <w:widowControl w:val="0"/>
      <w:spacing w:after="448" w:line="360" w:lineRule="auto"/>
    </w:pPr>
    <w:rPr>
      <w:rFonts w:ascii="Times New Roman" w:eastAsia="Times New Roman" w:hAnsi="Times New Roman" w:cs="Times New Roman"/>
      <w:color w:val="auto"/>
      <w:lang w:val="es-ES" w:eastAsia="es-ES"/>
    </w:rPr>
  </w:style>
  <w:style w:type="paragraph" w:customStyle="1" w:styleId="CM3">
    <w:name w:val="CM3"/>
    <w:basedOn w:val="Default"/>
    <w:next w:val="Default"/>
    <w:uiPriority w:val="99"/>
    <w:rsid w:val="00653CC8"/>
    <w:pPr>
      <w:widowControl w:val="0"/>
      <w:spacing w:line="360" w:lineRule="auto"/>
    </w:pPr>
    <w:rPr>
      <w:rFonts w:ascii="Times New Roman" w:eastAsia="Times New Roman" w:hAnsi="Times New Roman" w:cs="Times New Roman"/>
      <w:color w:val="auto"/>
      <w:lang w:val="es-ES" w:eastAsia="es-ES"/>
    </w:rPr>
  </w:style>
  <w:style w:type="paragraph" w:customStyle="1" w:styleId="CM7">
    <w:name w:val="CM7"/>
    <w:basedOn w:val="Default"/>
    <w:next w:val="Default"/>
    <w:uiPriority w:val="99"/>
    <w:rsid w:val="00653CC8"/>
    <w:pPr>
      <w:widowControl w:val="0"/>
      <w:spacing w:line="266" w:lineRule="atLeast"/>
    </w:pPr>
    <w:rPr>
      <w:rFonts w:ascii="Times New Roman" w:eastAsia="Times New Roman" w:hAnsi="Times New Roman" w:cs="Times New Roman"/>
      <w:color w:val="auto"/>
      <w:lang w:val="es-ES" w:eastAsia="es-ES"/>
    </w:rPr>
  </w:style>
  <w:style w:type="paragraph" w:customStyle="1" w:styleId="CM9">
    <w:name w:val="CM9"/>
    <w:basedOn w:val="Default"/>
    <w:next w:val="Default"/>
    <w:uiPriority w:val="99"/>
    <w:rsid w:val="00653CC8"/>
    <w:pPr>
      <w:widowControl w:val="0"/>
      <w:spacing w:line="266" w:lineRule="atLeast"/>
    </w:pPr>
    <w:rPr>
      <w:rFonts w:ascii="Times New Roman" w:eastAsia="Times New Roman" w:hAnsi="Times New Roman" w:cs="Times New Roman"/>
      <w:color w:val="auto"/>
      <w:lang w:val="es-ES" w:eastAsia="es-ES"/>
    </w:rPr>
  </w:style>
  <w:style w:type="paragraph" w:customStyle="1" w:styleId="CM26">
    <w:name w:val="CM26"/>
    <w:basedOn w:val="Default"/>
    <w:next w:val="Default"/>
    <w:uiPriority w:val="99"/>
    <w:rsid w:val="00653CC8"/>
    <w:pPr>
      <w:widowControl w:val="0"/>
      <w:spacing w:after="208" w:line="360" w:lineRule="auto"/>
    </w:pPr>
    <w:rPr>
      <w:rFonts w:ascii="Times New Roman" w:eastAsia="Times New Roman" w:hAnsi="Times New Roman" w:cs="Times New Roman"/>
      <w:color w:val="auto"/>
      <w:lang w:val="es-ES" w:eastAsia="es-ES"/>
    </w:rPr>
  </w:style>
  <w:style w:type="paragraph" w:customStyle="1" w:styleId="CM23">
    <w:name w:val="CM23"/>
    <w:basedOn w:val="Default"/>
    <w:next w:val="Default"/>
    <w:uiPriority w:val="99"/>
    <w:rsid w:val="00653CC8"/>
    <w:pPr>
      <w:widowControl w:val="0"/>
      <w:spacing w:after="373" w:line="360" w:lineRule="auto"/>
    </w:pPr>
    <w:rPr>
      <w:rFonts w:ascii="Times New Roman" w:eastAsia="Times New Roman" w:hAnsi="Times New Roman" w:cs="Times New Roman"/>
      <w:color w:val="auto"/>
      <w:lang w:val="es-ES" w:eastAsia="es-ES"/>
    </w:rPr>
  </w:style>
  <w:style w:type="paragraph" w:customStyle="1" w:styleId="CM20">
    <w:name w:val="CM20"/>
    <w:basedOn w:val="Default"/>
    <w:next w:val="Default"/>
    <w:uiPriority w:val="99"/>
    <w:rsid w:val="00653CC8"/>
    <w:pPr>
      <w:widowControl w:val="0"/>
      <w:spacing w:after="680" w:line="360" w:lineRule="auto"/>
    </w:pPr>
    <w:rPr>
      <w:rFonts w:ascii="Times New Roman" w:eastAsia="Times New Roman" w:hAnsi="Times New Roman" w:cs="Times New Roman"/>
      <w:color w:val="auto"/>
      <w:lang w:val="es-ES" w:eastAsia="es-ES"/>
    </w:rPr>
  </w:style>
  <w:style w:type="paragraph" w:customStyle="1" w:styleId="Estilo4">
    <w:name w:val="Estilo4"/>
    <w:basedOn w:val="Ttulo"/>
    <w:autoRedefine/>
    <w:uiPriority w:val="99"/>
    <w:rsid w:val="00653CC8"/>
    <w:pPr>
      <w:suppressAutoHyphens/>
      <w:spacing w:line="360" w:lineRule="auto"/>
      <w:ind w:left="284"/>
    </w:pPr>
    <w:rPr>
      <w:rFonts w:ascii="Cambria" w:eastAsia="Times New Roman" w:hAnsi="Cambria" w:cs="Times New Roman"/>
      <w:b/>
      <w:spacing w:val="0"/>
      <w:kern w:val="0"/>
      <w:sz w:val="20"/>
      <w:szCs w:val="24"/>
      <w:lang w:eastAsia="es-ES"/>
    </w:rPr>
  </w:style>
  <w:style w:type="paragraph" w:customStyle="1" w:styleId="Normal1">
    <w:name w:val="Normal1"/>
    <w:uiPriority w:val="99"/>
    <w:rsid w:val="00653CC8"/>
    <w:pPr>
      <w:spacing w:after="120" w:line="360" w:lineRule="auto"/>
      <w:ind w:firstLine="567"/>
      <w:jc w:val="both"/>
    </w:pPr>
    <w:rPr>
      <w:rFonts w:ascii="Garamond" w:eastAsia="Times New Roman" w:hAnsi="Garamond" w:cs="Times New Roman"/>
      <w:sz w:val="24"/>
      <w:szCs w:val="20"/>
      <w:lang w:val="es-ES" w:eastAsia="es-ES"/>
    </w:rPr>
  </w:style>
  <w:style w:type="paragraph" w:customStyle="1" w:styleId="Prrafodelista2">
    <w:name w:val="Párrafo de lista2"/>
    <w:basedOn w:val="Normal"/>
    <w:uiPriority w:val="99"/>
    <w:rsid w:val="00653CC8"/>
    <w:pPr>
      <w:suppressAutoHyphens/>
      <w:spacing w:after="120" w:line="360" w:lineRule="auto"/>
      <w:ind w:left="708"/>
      <w:contextualSpacing/>
      <w:jc w:val="both"/>
    </w:pPr>
    <w:rPr>
      <w:rFonts w:ascii="Calibri" w:eastAsia="Times New Roman" w:hAnsi="Calibri" w:cs="Times New Roman"/>
      <w:sz w:val="24"/>
      <w:szCs w:val="24"/>
      <w:lang w:eastAsia="es-ES"/>
    </w:rPr>
  </w:style>
  <w:style w:type="paragraph" w:customStyle="1" w:styleId="DefinitionList">
    <w:name w:val="Definition List"/>
    <w:basedOn w:val="Normal"/>
    <w:next w:val="Normal"/>
    <w:uiPriority w:val="99"/>
    <w:rsid w:val="00653CC8"/>
    <w:pPr>
      <w:suppressAutoHyphens/>
      <w:spacing w:after="120" w:line="360" w:lineRule="auto"/>
      <w:ind w:left="360"/>
      <w:contextualSpacing/>
      <w:jc w:val="both"/>
    </w:pPr>
    <w:rPr>
      <w:rFonts w:ascii="Times New Roman" w:eastAsia="Times New Roman" w:hAnsi="Times New Roman" w:cs="Times New Roman"/>
      <w:sz w:val="24"/>
      <w:szCs w:val="24"/>
      <w:lang w:eastAsia="es-ES"/>
    </w:rPr>
  </w:style>
  <w:style w:type="table" w:styleId="Cuadrculamedia2-nfasis1">
    <w:name w:val="Medium Grid 2 Accent 1"/>
    <w:basedOn w:val="Tablanormal"/>
    <w:uiPriority w:val="99"/>
    <w:rsid w:val="00653CC8"/>
    <w:pPr>
      <w:spacing w:after="0" w:line="240" w:lineRule="auto"/>
    </w:pPr>
    <w:rPr>
      <w:rFonts w:ascii="Cambria" w:eastAsia="Times New Roman" w:hAnsi="Cambria" w:cs="Times New Roman"/>
      <w:color w:val="000000"/>
      <w:sz w:val="20"/>
      <w:szCs w:val="20"/>
      <w:lang w:eastAsia="es-MX"/>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character" w:customStyle="1" w:styleId="Heading5Char8">
    <w:name w:val="Heading 5 Char8"/>
    <w:aliases w:val="ITT t5 Char6,PA Pico Section Char6,Roman list Char6,5 Char8,Level 5 Char6,Header 5 Char6,H5-Heading 5 Char8,h5 Char8,H5 Char8,le5 Char6,l5 Char8,Heading5 Char8,heading5 Char8,H51 Char8,51 Char8,H5-Heading 51 Char8,h51 Char8,l51 Char8"/>
    <w:uiPriority w:val="99"/>
    <w:semiHidden/>
    <w:locked/>
    <w:rsid w:val="00653CC8"/>
    <w:rPr>
      <w:rFonts w:ascii="Calibri" w:hAnsi="Calibri" w:cs="Times New Roman"/>
      <w:b/>
      <w:bCs/>
      <w:i/>
      <w:iCs/>
      <w:sz w:val="26"/>
      <w:szCs w:val="26"/>
      <w:lang w:val="es-ES_tradnl" w:eastAsia="es-ES"/>
    </w:rPr>
  </w:style>
  <w:style w:type="numbering" w:customStyle="1" w:styleId="Estilo3">
    <w:name w:val="Estilo3"/>
    <w:rsid w:val="00653CC8"/>
    <w:pPr>
      <w:numPr>
        <w:numId w:val="28"/>
      </w:numPr>
    </w:pPr>
  </w:style>
  <w:style w:type="paragraph" w:customStyle="1" w:styleId="Prrafodelista4">
    <w:name w:val="Párrafo de lista4"/>
    <w:basedOn w:val="Normal"/>
    <w:rsid w:val="00653CC8"/>
    <w:pPr>
      <w:suppressAutoHyphens/>
      <w:spacing w:after="120" w:line="360" w:lineRule="auto"/>
      <w:ind w:left="708"/>
      <w:contextualSpacing/>
      <w:jc w:val="both"/>
    </w:pPr>
    <w:rPr>
      <w:rFonts w:ascii="Calibri" w:eastAsia="Times New Roman" w:hAnsi="Calibri" w:cs="Times New Roman"/>
      <w:sz w:val="24"/>
      <w:szCs w:val="24"/>
      <w:lang w:eastAsia="es-ES"/>
    </w:rPr>
  </w:style>
  <w:style w:type="paragraph" w:customStyle="1" w:styleId="Prrafodelista5">
    <w:name w:val="Párrafo de lista5"/>
    <w:basedOn w:val="Normal"/>
    <w:rsid w:val="00653CC8"/>
    <w:pPr>
      <w:suppressAutoHyphens/>
      <w:spacing w:after="120" w:line="360" w:lineRule="auto"/>
      <w:ind w:left="708"/>
      <w:contextualSpacing/>
      <w:jc w:val="both"/>
    </w:pPr>
    <w:rPr>
      <w:rFonts w:ascii="Calibri" w:eastAsia="Times New Roman" w:hAnsi="Calibri" w:cs="Times New Roman"/>
      <w:sz w:val="24"/>
      <w:szCs w:val="24"/>
      <w:lang w:eastAsia="es-ES"/>
    </w:rPr>
  </w:style>
  <w:style w:type="paragraph" w:customStyle="1" w:styleId="Prrafodelista6">
    <w:name w:val="Párrafo de lista6"/>
    <w:basedOn w:val="Normal"/>
    <w:rsid w:val="00653CC8"/>
    <w:pPr>
      <w:suppressAutoHyphens/>
      <w:spacing w:after="120" w:line="360" w:lineRule="auto"/>
      <w:ind w:left="708"/>
      <w:contextualSpacing/>
      <w:jc w:val="both"/>
    </w:pPr>
    <w:rPr>
      <w:rFonts w:ascii="Calibri" w:eastAsia="Times New Roman" w:hAnsi="Calibri" w:cs="Times New Roman"/>
      <w:sz w:val="24"/>
      <w:szCs w:val="24"/>
      <w:lang w:eastAsia="es-ES"/>
    </w:rPr>
  </w:style>
  <w:style w:type="table" w:customStyle="1" w:styleId="Sombreadoclaro1">
    <w:name w:val="Sombreado claro1"/>
    <w:basedOn w:val="Tablanormal"/>
    <w:uiPriority w:val="60"/>
    <w:rsid w:val="00653CC8"/>
    <w:pPr>
      <w:spacing w:after="0" w:line="240" w:lineRule="auto"/>
    </w:pPr>
    <w:rPr>
      <w:rFonts w:ascii="Times New Roman" w:eastAsia="Times New Roman" w:hAnsi="Times New Roman" w:cs="Times New Roman"/>
      <w:color w:val="000000"/>
      <w:sz w:val="20"/>
      <w:szCs w:val="20"/>
      <w:lang w:eastAsia="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Title2">
    <w:name w:val="Title 2"/>
    <w:basedOn w:val="Normal"/>
    <w:rsid w:val="00653CC8"/>
    <w:pPr>
      <w:suppressAutoHyphens/>
      <w:spacing w:after="120" w:line="240" w:lineRule="auto"/>
      <w:contextualSpacing/>
      <w:jc w:val="center"/>
    </w:pPr>
    <w:rPr>
      <w:rFonts w:ascii="Telefonica Text" w:eastAsia="Times New Roman" w:hAnsi="Telefonica Text" w:cs="Times New Roman"/>
      <w:b/>
      <w:color w:val="003245"/>
      <w:sz w:val="24"/>
      <w:szCs w:val="24"/>
      <w:lang w:eastAsia="es-ES"/>
    </w:rPr>
  </w:style>
  <w:style w:type="paragraph" w:customStyle="1" w:styleId="h1Rom">
    <w:name w:val="h:1Rom"/>
    <w:basedOn w:val="Ttulo1"/>
    <w:next w:val="Normal"/>
    <w:link w:val="h1RomCar"/>
    <w:qFormat/>
    <w:rsid w:val="00653CC8"/>
    <w:pPr>
      <w:keepNext/>
      <w:suppressAutoHyphens/>
      <w:spacing w:before="240" w:after="240" w:line="240" w:lineRule="auto"/>
      <w:ind w:left="426" w:hanging="426"/>
    </w:pPr>
    <w:rPr>
      <w:rFonts w:ascii="Arial" w:eastAsia="Times New Roman" w:hAnsi="Arial"/>
      <w:color w:val="auto"/>
      <w:szCs w:val="24"/>
      <w:lang w:val="es-MX"/>
    </w:rPr>
  </w:style>
  <w:style w:type="paragraph" w:customStyle="1" w:styleId="Estilo5">
    <w:name w:val="Estilo5"/>
    <w:basedOn w:val="Titulo20"/>
    <w:next w:val="Normal"/>
    <w:link w:val="Estilo5Car"/>
    <w:qFormat/>
    <w:rsid w:val="00653CC8"/>
    <w:pPr>
      <w:spacing w:before="240" w:after="240"/>
    </w:pPr>
    <w:rPr>
      <w:b/>
    </w:rPr>
  </w:style>
  <w:style w:type="character" w:customStyle="1" w:styleId="h1RomCar">
    <w:name w:val="h:1Rom Car"/>
    <w:link w:val="h1Rom"/>
    <w:rsid w:val="00653CC8"/>
    <w:rPr>
      <w:rFonts w:ascii="Arial" w:eastAsia="Times New Roman" w:hAnsi="Arial" w:cs="Arial"/>
      <w:b/>
      <w:szCs w:val="24"/>
      <w:lang w:eastAsia="es-ES"/>
    </w:rPr>
  </w:style>
  <w:style w:type="paragraph" w:customStyle="1" w:styleId="h2Rom">
    <w:name w:val="h:2 Rom"/>
    <w:basedOn w:val="Ttulo2"/>
    <w:next w:val="Normal"/>
    <w:link w:val="h2RomCar"/>
    <w:qFormat/>
    <w:rsid w:val="00653CC8"/>
    <w:pPr>
      <w:suppressAutoHyphens/>
      <w:spacing w:before="240" w:after="240" w:line="360" w:lineRule="auto"/>
      <w:ind w:left="765" w:hanging="405"/>
      <w:contextualSpacing/>
    </w:pPr>
    <w:rPr>
      <w:rFonts w:ascii="Calibri" w:hAnsi="Calibri" w:cs="Times New Roman"/>
      <w:bCs w:val="0"/>
      <w:sz w:val="24"/>
      <w:szCs w:val="24"/>
      <w:lang w:val="es-ES" w:eastAsia="es-ES"/>
    </w:rPr>
  </w:style>
  <w:style w:type="character" w:customStyle="1" w:styleId="Titulo2Car">
    <w:name w:val="Titulo 2 Car"/>
    <w:link w:val="Titulo20"/>
    <w:uiPriority w:val="99"/>
    <w:rsid w:val="00653CC8"/>
    <w:rPr>
      <w:rFonts w:ascii="Calibri" w:eastAsia="Times New Roman" w:hAnsi="Calibri" w:cs="Times New Roman"/>
      <w:lang w:eastAsia="es-ES"/>
    </w:rPr>
  </w:style>
  <w:style w:type="character" w:customStyle="1" w:styleId="Estilo5Car">
    <w:name w:val="Estilo5 Car"/>
    <w:link w:val="Estilo5"/>
    <w:rsid w:val="00653CC8"/>
    <w:rPr>
      <w:rFonts w:ascii="Calibri" w:eastAsia="Times New Roman" w:hAnsi="Calibri" w:cs="Times New Roman"/>
      <w:b/>
      <w:lang w:eastAsia="es-ES"/>
    </w:rPr>
  </w:style>
  <w:style w:type="paragraph" w:customStyle="1" w:styleId="h1Num">
    <w:name w:val="h:1 Num"/>
    <w:basedOn w:val="Ttulo1"/>
    <w:link w:val="h1NumCar"/>
    <w:qFormat/>
    <w:rsid w:val="00653CC8"/>
    <w:pPr>
      <w:keepNext/>
      <w:suppressAutoHyphens/>
      <w:spacing w:before="240" w:after="240" w:line="240" w:lineRule="auto"/>
      <w:ind w:left="722" w:hanging="720"/>
    </w:pPr>
    <w:rPr>
      <w:rFonts w:ascii="Arial" w:eastAsia="Times New Roman" w:hAnsi="Arial"/>
      <w:color w:val="auto"/>
      <w:szCs w:val="24"/>
      <w:lang w:val="es-MX"/>
    </w:rPr>
  </w:style>
  <w:style w:type="character" w:customStyle="1" w:styleId="h2RomCar">
    <w:name w:val="h:2 Rom Car"/>
    <w:link w:val="h2Rom"/>
    <w:rsid w:val="00653CC8"/>
    <w:rPr>
      <w:rFonts w:ascii="Calibri" w:eastAsia="Times New Roman" w:hAnsi="Calibri" w:cs="Times New Roman"/>
      <w:b/>
      <w:sz w:val="24"/>
      <w:szCs w:val="24"/>
      <w:lang w:val="es-ES" w:eastAsia="es-ES"/>
    </w:rPr>
  </w:style>
  <w:style w:type="character" w:customStyle="1" w:styleId="h1NumCar">
    <w:name w:val="h:1 Num Car"/>
    <w:link w:val="h1Num"/>
    <w:rsid w:val="00653CC8"/>
    <w:rPr>
      <w:rFonts w:ascii="Arial" w:eastAsia="Times New Roman" w:hAnsi="Arial" w:cs="Arial"/>
      <w:b/>
      <w:szCs w:val="24"/>
      <w:lang w:eastAsia="es-ES"/>
    </w:rPr>
  </w:style>
  <w:style w:type="paragraph" w:customStyle="1" w:styleId="TtuloIFT">
    <w:name w:val="Título IFT"/>
    <w:basedOn w:val="Ttulo1"/>
    <w:link w:val="TtuloIFTCar"/>
    <w:qFormat/>
    <w:rsid w:val="00653CC8"/>
    <w:rPr>
      <w:rFonts w:ascii="Arial" w:hAnsi="Arial"/>
    </w:rPr>
  </w:style>
  <w:style w:type="character" w:customStyle="1" w:styleId="TtuloIFTCar">
    <w:name w:val="Título IFT Car"/>
    <w:link w:val="TtuloIFT"/>
    <w:rsid w:val="00653CC8"/>
    <w:rPr>
      <w:rFonts w:ascii="Arial" w:eastAsia="Calibri" w:hAnsi="Arial" w:cs="Arial"/>
      <w:b/>
      <w:color w:val="000000"/>
      <w:lang w:val="es-ES" w:eastAsia="es-ES"/>
    </w:rPr>
  </w:style>
  <w:style w:type="paragraph" w:customStyle="1" w:styleId="ListBullet2Compact">
    <w:name w:val="List Bullet 2 Compact"/>
    <w:basedOn w:val="Listaconvietas2"/>
    <w:qFormat/>
    <w:rsid w:val="00653CC8"/>
    <w:pPr>
      <w:keepLines/>
      <w:spacing w:after="0" w:line="320" w:lineRule="atLeast"/>
      <w:ind w:left="360"/>
      <w:contextualSpacing w:val="0"/>
      <w:jc w:val="both"/>
    </w:pPr>
    <w:rPr>
      <w:rFonts w:ascii="Arial" w:hAnsi="Arial"/>
      <w:lang w:val="en-GB"/>
    </w:rPr>
  </w:style>
  <w:style w:type="character" w:customStyle="1" w:styleId="UnresolvedMention1">
    <w:name w:val="Unresolved Mention1"/>
    <w:uiPriority w:val="99"/>
    <w:semiHidden/>
    <w:unhideWhenUsed/>
    <w:rsid w:val="00653CC8"/>
    <w:rPr>
      <w:color w:val="605E5C"/>
      <w:shd w:val="clear" w:color="auto" w:fill="E1DFDD"/>
    </w:rPr>
  </w:style>
  <w:style w:type="paragraph" w:customStyle="1" w:styleId="Titabla">
    <w:name w:val="Titabla"/>
    <w:basedOn w:val="Normal"/>
    <w:rsid w:val="00756F33"/>
    <w:pPr>
      <w:overflowPunct w:val="0"/>
      <w:autoSpaceDE w:val="0"/>
      <w:autoSpaceDN w:val="0"/>
      <w:adjustRightInd w:val="0"/>
      <w:spacing w:after="120" w:line="240" w:lineRule="auto"/>
      <w:jc w:val="center"/>
      <w:textAlignment w:val="baseline"/>
    </w:pPr>
    <w:rPr>
      <w:rFonts w:ascii="Arial" w:eastAsia="Times New Roman" w:hAnsi="Arial" w:cs="Times New Roman"/>
      <w:b/>
      <w:sz w:val="24"/>
      <w:szCs w:val="20"/>
      <w:lang w:val="es-ES_tradnl" w:eastAsia="es-ES"/>
    </w:rPr>
  </w:style>
  <w:style w:type="character" w:styleId="Ttulodellibro">
    <w:name w:val="Book Title"/>
    <w:basedOn w:val="Fuentedeprrafopredeter"/>
    <w:uiPriority w:val="99"/>
    <w:qFormat/>
    <w:rsid w:val="00851B5B"/>
  </w:style>
  <w:style w:type="paragraph" w:customStyle="1" w:styleId="N2Telmex">
    <w:name w:val="N2 Telmex"/>
    <w:basedOn w:val="Normal"/>
    <w:next w:val="Ttulo2"/>
    <w:link w:val="N2TelmexCar"/>
    <w:uiPriority w:val="99"/>
    <w:rsid w:val="00851B5B"/>
    <w:pPr>
      <w:spacing w:before="240" w:after="240" w:line="360" w:lineRule="auto"/>
      <w:ind w:left="567" w:hanging="567"/>
      <w:jc w:val="both"/>
    </w:pPr>
    <w:rPr>
      <w:rFonts w:ascii="Calibri" w:eastAsia="Times New Roman" w:hAnsi="Calibri" w:cs="Times New Roman"/>
      <w:b/>
      <w:sz w:val="24"/>
      <w:szCs w:val="24"/>
      <w:u w:val="single"/>
      <w:lang w:val="es-ES_tradnl" w:eastAsia="es-ES"/>
    </w:rPr>
  </w:style>
  <w:style w:type="character" w:customStyle="1" w:styleId="N2TelmexCar">
    <w:name w:val="N2 Telmex Car"/>
    <w:link w:val="N2Telmex"/>
    <w:uiPriority w:val="99"/>
    <w:locked/>
    <w:rsid w:val="00851B5B"/>
    <w:rPr>
      <w:rFonts w:ascii="Calibri" w:eastAsia="Times New Roman" w:hAnsi="Calibri" w:cs="Times New Roman"/>
      <w:b/>
      <w:sz w:val="24"/>
      <w:szCs w:val="24"/>
      <w:u w:val="single"/>
      <w:lang w:val="es-ES_tradnl" w:eastAsia="es-ES"/>
    </w:rPr>
  </w:style>
  <w:style w:type="character" w:customStyle="1" w:styleId="ROMANOSCar">
    <w:name w:val="ROMANOS Car"/>
    <w:link w:val="ROMANOS"/>
    <w:locked/>
    <w:rsid w:val="004D1E90"/>
    <w:rPr>
      <w:rFonts w:ascii="Arial" w:eastAsia="Calibri" w:hAnsi="Arial" w:cs="Arial"/>
      <w:sz w:val="18"/>
      <w:szCs w:val="20"/>
      <w:lang w:val="es-ES_tradnl"/>
    </w:rPr>
  </w:style>
  <w:style w:type="character" w:customStyle="1" w:styleId="Mencinsinresolver1">
    <w:name w:val="Mención sin resolver1"/>
    <w:basedOn w:val="Fuentedeprrafopredeter"/>
    <w:uiPriority w:val="99"/>
    <w:semiHidden/>
    <w:unhideWhenUsed/>
    <w:rsid w:val="005E3D9A"/>
    <w:rPr>
      <w:color w:val="605E5C"/>
      <w:shd w:val="clear" w:color="auto" w:fill="E1DFDD"/>
    </w:rPr>
  </w:style>
  <w:style w:type="table" w:customStyle="1" w:styleId="Tablaconcuadrcula5">
    <w:name w:val="Tabla con cuadrícula5"/>
    <w:basedOn w:val="Tablanormal"/>
    <w:next w:val="Tablaconcuadrcula"/>
    <w:uiPriority w:val="39"/>
    <w:rsid w:val="001377C2"/>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5618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5528">
      <w:bodyDiv w:val="1"/>
      <w:marLeft w:val="0"/>
      <w:marRight w:val="0"/>
      <w:marTop w:val="0"/>
      <w:marBottom w:val="0"/>
      <w:divBdr>
        <w:top w:val="none" w:sz="0" w:space="0" w:color="auto"/>
        <w:left w:val="none" w:sz="0" w:space="0" w:color="auto"/>
        <w:bottom w:val="none" w:sz="0" w:space="0" w:color="auto"/>
        <w:right w:val="none" w:sz="0" w:space="0" w:color="auto"/>
      </w:divBdr>
    </w:div>
    <w:div w:id="57245044">
      <w:bodyDiv w:val="1"/>
      <w:marLeft w:val="0"/>
      <w:marRight w:val="0"/>
      <w:marTop w:val="0"/>
      <w:marBottom w:val="0"/>
      <w:divBdr>
        <w:top w:val="none" w:sz="0" w:space="0" w:color="auto"/>
        <w:left w:val="none" w:sz="0" w:space="0" w:color="auto"/>
        <w:bottom w:val="none" w:sz="0" w:space="0" w:color="auto"/>
        <w:right w:val="none" w:sz="0" w:space="0" w:color="auto"/>
      </w:divBdr>
    </w:div>
    <w:div w:id="82186298">
      <w:bodyDiv w:val="1"/>
      <w:marLeft w:val="0"/>
      <w:marRight w:val="0"/>
      <w:marTop w:val="0"/>
      <w:marBottom w:val="0"/>
      <w:divBdr>
        <w:top w:val="none" w:sz="0" w:space="0" w:color="auto"/>
        <w:left w:val="none" w:sz="0" w:space="0" w:color="auto"/>
        <w:bottom w:val="none" w:sz="0" w:space="0" w:color="auto"/>
        <w:right w:val="none" w:sz="0" w:space="0" w:color="auto"/>
      </w:divBdr>
    </w:div>
    <w:div w:id="87237585">
      <w:bodyDiv w:val="1"/>
      <w:marLeft w:val="0"/>
      <w:marRight w:val="0"/>
      <w:marTop w:val="0"/>
      <w:marBottom w:val="0"/>
      <w:divBdr>
        <w:top w:val="none" w:sz="0" w:space="0" w:color="auto"/>
        <w:left w:val="none" w:sz="0" w:space="0" w:color="auto"/>
        <w:bottom w:val="none" w:sz="0" w:space="0" w:color="auto"/>
        <w:right w:val="none" w:sz="0" w:space="0" w:color="auto"/>
      </w:divBdr>
    </w:div>
    <w:div w:id="88697608">
      <w:bodyDiv w:val="1"/>
      <w:marLeft w:val="0"/>
      <w:marRight w:val="0"/>
      <w:marTop w:val="0"/>
      <w:marBottom w:val="0"/>
      <w:divBdr>
        <w:top w:val="none" w:sz="0" w:space="0" w:color="auto"/>
        <w:left w:val="none" w:sz="0" w:space="0" w:color="auto"/>
        <w:bottom w:val="none" w:sz="0" w:space="0" w:color="auto"/>
        <w:right w:val="none" w:sz="0" w:space="0" w:color="auto"/>
      </w:divBdr>
    </w:div>
    <w:div w:id="89081194">
      <w:bodyDiv w:val="1"/>
      <w:marLeft w:val="0"/>
      <w:marRight w:val="0"/>
      <w:marTop w:val="0"/>
      <w:marBottom w:val="0"/>
      <w:divBdr>
        <w:top w:val="none" w:sz="0" w:space="0" w:color="auto"/>
        <w:left w:val="none" w:sz="0" w:space="0" w:color="auto"/>
        <w:bottom w:val="none" w:sz="0" w:space="0" w:color="auto"/>
        <w:right w:val="none" w:sz="0" w:space="0" w:color="auto"/>
      </w:divBdr>
    </w:div>
    <w:div w:id="159781736">
      <w:bodyDiv w:val="1"/>
      <w:marLeft w:val="0"/>
      <w:marRight w:val="0"/>
      <w:marTop w:val="0"/>
      <w:marBottom w:val="0"/>
      <w:divBdr>
        <w:top w:val="none" w:sz="0" w:space="0" w:color="auto"/>
        <w:left w:val="none" w:sz="0" w:space="0" w:color="auto"/>
        <w:bottom w:val="none" w:sz="0" w:space="0" w:color="auto"/>
        <w:right w:val="none" w:sz="0" w:space="0" w:color="auto"/>
      </w:divBdr>
    </w:div>
    <w:div w:id="201749993">
      <w:bodyDiv w:val="1"/>
      <w:marLeft w:val="0"/>
      <w:marRight w:val="0"/>
      <w:marTop w:val="0"/>
      <w:marBottom w:val="0"/>
      <w:divBdr>
        <w:top w:val="none" w:sz="0" w:space="0" w:color="auto"/>
        <w:left w:val="none" w:sz="0" w:space="0" w:color="auto"/>
        <w:bottom w:val="none" w:sz="0" w:space="0" w:color="auto"/>
        <w:right w:val="none" w:sz="0" w:space="0" w:color="auto"/>
      </w:divBdr>
    </w:div>
    <w:div w:id="205412001">
      <w:bodyDiv w:val="1"/>
      <w:marLeft w:val="0"/>
      <w:marRight w:val="0"/>
      <w:marTop w:val="0"/>
      <w:marBottom w:val="0"/>
      <w:divBdr>
        <w:top w:val="none" w:sz="0" w:space="0" w:color="auto"/>
        <w:left w:val="none" w:sz="0" w:space="0" w:color="auto"/>
        <w:bottom w:val="none" w:sz="0" w:space="0" w:color="auto"/>
        <w:right w:val="none" w:sz="0" w:space="0" w:color="auto"/>
      </w:divBdr>
    </w:div>
    <w:div w:id="217471788">
      <w:bodyDiv w:val="1"/>
      <w:marLeft w:val="0"/>
      <w:marRight w:val="0"/>
      <w:marTop w:val="0"/>
      <w:marBottom w:val="0"/>
      <w:divBdr>
        <w:top w:val="none" w:sz="0" w:space="0" w:color="auto"/>
        <w:left w:val="none" w:sz="0" w:space="0" w:color="auto"/>
        <w:bottom w:val="none" w:sz="0" w:space="0" w:color="auto"/>
        <w:right w:val="none" w:sz="0" w:space="0" w:color="auto"/>
      </w:divBdr>
    </w:div>
    <w:div w:id="219559756">
      <w:bodyDiv w:val="1"/>
      <w:marLeft w:val="0"/>
      <w:marRight w:val="0"/>
      <w:marTop w:val="0"/>
      <w:marBottom w:val="0"/>
      <w:divBdr>
        <w:top w:val="none" w:sz="0" w:space="0" w:color="auto"/>
        <w:left w:val="none" w:sz="0" w:space="0" w:color="auto"/>
        <w:bottom w:val="none" w:sz="0" w:space="0" w:color="auto"/>
        <w:right w:val="none" w:sz="0" w:space="0" w:color="auto"/>
      </w:divBdr>
    </w:div>
    <w:div w:id="224144149">
      <w:bodyDiv w:val="1"/>
      <w:marLeft w:val="0"/>
      <w:marRight w:val="0"/>
      <w:marTop w:val="0"/>
      <w:marBottom w:val="0"/>
      <w:divBdr>
        <w:top w:val="none" w:sz="0" w:space="0" w:color="auto"/>
        <w:left w:val="none" w:sz="0" w:space="0" w:color="auto"/>
        <w:bottom w:val="none" w:sz="0" w:space="0" w:color="auto"/>
        <w:right w:val="none" w:sz="0" w:space="0" w:color="auto"/>
      </w:divBdr>
    </w:div>
    <w:div w:id="330573446">
      <w:bodyDiv w:val="1"/>
      <w:marLeft w:val="0"/>
      <w:marRight w:val="0"/>
      <w:marTop w:val="0"/>
      <w:marBottom w:val="0"/>
      <w:divBdr>
        <w:top w:val="none" w:sz="0" w:space="0" w:color="auto"/>
        <w:left w:val="none" w:sz="0" w:space="0" w:color="auto"/>
        <w:bottom w:val="none" w:sz="0" w:space="0" w:color="auto"/>
        <w:right w:val="none" w:sz="0" w:space="0" w:color="auto"/>
      </w:divBdr>
    </w:div>
    <w:div w:id="331034353">
      <w:bodyDiv w:val="1"/>
      <w:marLeft w:val="0"/>
      <w:marRight w:val="0"/>
      <w:marTop w:val="0"/>
      <w:marBottom w:val="0"/>
      <w:divBdr>
        <w:top w:val="none" w:sz="0" w:space="0" w:color="auto"/>
        <w:left w:val="none" w:sz="0" w:space="0" w:color="auto"/>
        <w:bottom w:val="none" w:sz="0" w:space="0" w:color="auto"/>
        <w:right w:val="none" w:sz="0" w:space="0" w:color="auto"/>
      </w:divBdr>
    </w:div>
    <w:div w:id="359477090">
      <w:bodyDiv w:val="1"/>
      <w:marLeft w:val="0"/>
      <w:marRight w:val="0"/>
      <w:marTop w:val="0"/>
      <w:marBottom w:val="0"/>
      <w:divBdr>
        <w:top w:val="none" w:sz="0" w:space="0" w:color="auto"/>
        <w:left w:val="none" w:sz="0" w:space="0" w:color="auto"/>
        <w:bottom w:val="none" w:sz="0" w:space="0" w:color="auto"/>
        <w:right w:val="none" w:sz="0" w:space="0" w:color="auto"/>
      </w:divBdr>
    </w:div>
    <w:div w:id="398213370">
      <w:bodyDiv w:val="1"/>
      <w:marLeft w:val="0"/>
      <w:marRight w:val="0"/>
      <w:marTop w:val="0"/>
      <w:marBottom w:val="0"/>
      <w:divBdr>
        <w:top w:val="none" w:sz="0" w:space="0" w:color="auto"/>
        <w:left w:val="none" w:sz="0" w:space="0" w:color="auto"/>
        <w:bottom w:val="none" w:sz="0" w:space="0" w:color="auto"/>
        <w:right w:val="none" w:sz="0" w:space="0" w:color="auto"/>
      </w:divBdr>
    </w:div>
    <w:div w:id="450327085">
      <w:bodyDiv w:val="1"/>
      <w:marLeft w:val="0"/>
      <w:marRight w:val="0"/>
      <w:marTop w:val="0"/>
      <w:marBottom w:val="0"/>
      <w:divBdr>
        <w:top w:val="none" w:sz="0" w:space="0" w:color="auto"/>
        <w:left w:val="none" w:sz="0" w:space="0" w:color="auto"/>
        <w:bottom w:val="none" w:sz="0" w:space="0" w:color="auto"/>
        <w:right w:val="none" w:sz="0" w:space="0" w:color="auto"/>
      </w:divBdr>
    </w:div>
    <w:div w:id="459686305">
      <w:bodyDiv w:val="1"/>
      <w:marLeft w:val="0"/>
      <w:marRight w:val="0"/>
      <w:marTop w:val="0"/>
      <w:marBottom w:val="0"/>
      <w:divBdr>
        <w:top w:val="none" w:sz="0" w:space="0" w:color="auto"/>
        <w:left w:val="none" w:sz="0" w:space="0" w:color="auto"/>
        <w:bottom w:val="none" w:sz="0" w:space="0" w:color="auto"/>
        <w:right w:val="none" w:sz="0" w:space="0" w:color="auto"/>
      </w:divBdr>
    </w:div>
    <w:div w:id="504437454">
      <w:bodyDiv w:val="1"/>
      <w:marLeft w:val="0"/>
      <w:marRight w:val="0"/>
      <w:marTop w:val="0"/>
      <w:marBottom w:val="0"/>
      <w:divBdr>
        <w:top w:val="none" w:sz="0" w:space="0" w:color="auto"/>
        <w:left w:val="none" w:sz="0" w:space="0" w:color="auto"/>
        <w:bottom w:val="none" w:sz="0" w:space="0" w:color="auto"/>
        <w:right w:val="none" w:sz="0" w:space="0" w:color="auto"/>
      </w:divBdr>
    </w:div>
    <w:div w:id="512040461">
      <w:bodyDiv w:val="1"/>
      <w:marLeft w:val="0"/>
      <w:marRight w:val="0"/>
      <w:marTop w:val="0"/>
      <w:marBottom w:val="0"/>
      <w:divBdr>
        <w:top w:val="none" w:sz="0" w:space="0" w:color="auto"/>
        <w:left w:val="none" w:sz="0" w:space="0" w:color="auto"/>
        <w:bottom w:val="none" w:sz="0" w:space="0" w:color="auto"/>
        <w:right w:val="none" w:sz="0" w:space="0" w:color="auto"/>
      </w:divBdr>
    </w:div>
    <w:div w:id="569122908">
      <w:bodyDiv w:val="1"/>
      <w:marLeft w:val="0"/>
      <w:marRight w:val="0"/>
      <w:marTop w:val="0"/>
      <w:marBottom w:val="0"/>
      <w:divBdr>
        <w:top w:val="none" w:sz="0" w:space="0" w:color="auto"/>
        <w:left w:val="none" w:sz="0" w:space="0" w:color="auto"/>
        <w:bottom w:val="none" w:sz="0" w:space="0" w:color="auto"/>
        <w:right w:val="none" w:sz="0" w:space="0" w:color="auto"/>
      </w:divBdr>
    </w:div>
    <w:div w:id="605700573">
      <w:bodyDiv w:val="1"/>
      <w:marLeft w:val="0"/>
      <w:marRight w:val="0"/>
      <w:marTop w:val="0"/>
      <w:marBottom w:val="0"/>
      <w:divBdr>
        <w:top w:val="none" w:sz="0" w:space="0" w:color="auto"/>
        <w:left w:val="none" w:sz="0" w:space="0" w:color="auto"/>
        <w:bottom w:val="none" w:sz="0" w:space="0" w:color="auto"/>
        <w:right w:val="none" w:sz="0" w:space="0" w:color="auto"/>
      </w:divBdr>
    </w:div>
    <w:div w:id="628782272">
      <w:bodyDiv w:val="1"/>
      <w:marLeft w:val="0"/>
      <w:marRight w:val="0"/>
      <w:marTop w:val="0"/>
      <w:marBottom w:val="0"/>
      <w:divBdr>
        <w:top w:val="none" w:sz="0" w:space="0" w:color="auto"/>
        <w:left w:val="none" w:sz="0" w:space="0" w:color="auto"/>
        <w:bottom w:val="none" w:sz="0" w:space="0" w:color="auto"/>
        <w:right w:val="none" w:sz="0" w:space="0" w:color="auto"/>
      </w:divBdr>
    </w:div>
    <w:div w:id="665327753">
      <w:bodyDiv w:val="1"/>
      <w:marLeft w:val="0"/>
      <w:marRight w:val="0"/>
      <w:marTop w:val="0"/>
      <w:marBottom w:val="0"/>
      <w:divBdr>
        <w:top w:val="none" w:sz="0" w:space="0" w:color="auto"/>
        <w:left w:val="none" w:sz="0" w:space="0" w:color="auto"/>
        <w:bottom w:val="none" w:sz="0" w:space="0" w:color="auto"/>
        <w:right w:val="none" w:sz="0" w:space="0" w:color="auto"/>
      </w:divBdr>
    </w:div>
    <w:div w:id="671953623">
      <w:bodyDiv w:val="1"/>
      <w:marLeft w:val="0"/>
      <w:marRight w:val="0"/>
      <w:marTop w:val="0"/>
      <w:marBottom w:val="0"/>
      <w:divBdr>
        <w:top w:val="none" w:sz="0" w:space="0" w:color="auto"/>
        <w:left w:val="none" w:sz="0" w:space="0" w:color="auto"/>
        <w:bottom w:val="none" w:sz="0" w:space="0" w:color="auto"/>
        <w:right w:val="none" w:sz="0" w:space="0" w:color="auto"/>
      </w:divBdr>
    </w:div>
    <w:div w:id="681127817">
      <w:bodyDiv w:val="1"/>
      <w:marLeft w:val="0"/>
      <w:marRight w:val="0"/>
      <w:marTop w:val="0"/>
      <w:marBottom w:val="0"/>
      <w:divBdr>
        <w:top w:val="none" w:sz="0" w:space="0" w:color="auto"/>
        <w:left w:val="none" w:sz="0" w:space="0" w:color="auto"/>
        <w:bottom w:val="none" w:sz="0" w:space="0" w:color="auto"/>
        <w:right w:val="none" w:sz="0" w:space="0" w:color="auto"/>
      </w:divBdr>
    </w:div>
    <w:div w:id="708803321">
      <w:bodyDiv w:val="1"/>
      <w:marLeft w:val="0"/>
      <w:marRight w:val="0"/>
      <w:marTop w:val="0"/>
      <w:marBottom w:val="0"/>
      <w:divBdr>
        <w:top w:val="none" w:sz="0" w:space="0" w:color="auto"/>
        <w:left w:val="none" w:sz="0" w:space="0" w:color="auto"/>
        <w:bottom w:val="none" w:sz="0" w:space="0" w:color="auto"/>
        <w:right w:val="none" w:sz="0" w:space="0" w:color="auto"/>
      </w:divBdr>
    </w:div>
    <w:div w:id="710613626">
      <w:bodyDiv w:val="1"/>
      <w:marLeft w:val="0"/>
      <w:marRight w:val="0"/>
      <w:marTop w:val="0"/>
      <w:marBottom w:val="0"/>
      <w:divBdr>
        <w:top w:val="none" w:sz="0" w:space="0" w:color="auto"/>
        <w:left w:val="none" w:sz="0" w:space="0" w:color="auto"/>
        <w:bottom w:val="none" w:sz="0" w:space="0" w:color="auto"/>
        <w:right w:val="none" w:sz="0" w:space="0" w:color="auto"/>
      </w:divBdr>
    </w:div>
    <w:div w:id="737098396">
      <w:bodyDiv w:val="1"/>
      <w:marLeft w:val="0"/>
      <w:marRight w:val="0"/>
      <w:marTop w:val="0"/>
      <w:marBottom w:val="0"/>
      <w:divBdr>
        <w:top w:val="none" w:sz="0" w:space="0" w:color="auto"/>
        <w:left w:val="none" w:sz="0" w:space="0" w:color="auto"/>
        <w:bottom w:val="none" w:sz="0" w:space="0" w:color="auto"/>
        <w:right w:val="none" w:sz="0" w:space="0" w:color="auto"/>
      </w:divBdr>
    </w:div>
    <w:div w:id="789665997">
      <w:bodyDiv w:val="1"/>
      <w:marLeft w:val="0"/>
      <w:marRight w:val="0"/>
      <w:marTop w:val="0"/>
      <w:marBottom w:val="0"/>
      <w:divBdr>
        <w:top w:val="none" w:sz="0" w:space="0" w:color="auto"/>
        <w:left w:val="none" w:sz="0" w:space="0" w:color="auto"/>
        <w:bottom w:val="none" w:sz="0" w:space="0" w:color="auto"/>
        <w:right w:val="none" w:sz="0" w:space="0" w:color="auto"/>
      </w:divBdr>
    </w:div>
    <w:div w:id="811677612">
      <w:bodyDiv w:val="1"/>
      <w:marLeft w:val="0"/>
      <w:marRight w:val="0"/>
      <w:marTop w:val="0"/>
      <w:marBottom w:val="0"/>
      <w:divBdr>
        <w:top w:val="none" w:sz="0" w:space="0" w:color="auto"/>
        <w:left w:val="none" w:sz="0" w:space="0" w:color="auto"/>
        <w:bottom w:val="none" w:sz="0" w:space="0" w:color="auto"/>
        <w:right w:val="none" w:sz="0" w:space="0" w:color="auto"/>
      </w:divBdr>
    </w:div>
    <w:div w:id="878935341">
      <w:bodyDiv w:val="1"/>
      <w:marLeft w:val="0"/>
      <w:marRight w:val="0"/>
      <w:marTop w:val="0"/>
      <w:marBottom w:val="0"/>
      <w:divBdr>
        <w:top w:val="none" w:sz="0" w:space="0" w:color="auto"/>
        <w:left w:val="none" w:sz="0" w:space="0" w:color="auto"/>
        <w:bottom w:val="none" w:sz="0" w:space="0" w:color="auto"/>
        <w:right w:val="none" w:sz="0" w:space="0" w:color="auto"/>
      </w:divBdr>
    </w:div>
    <w:div w:id="913662107">
      <w:bodyDiv w:val="1"/>
      <w:marLeft w:val="0"/>
      <w:marRight w:val="0"/>
      <w:marTop w:val="0"/>
      <w:marBottom w:val="0"/>
      <w:divBdr>
        <w:top w:val="none" w:sz="0" w:space="0" w:color="auto"/>
        <w:left w:val="none" w:sz="0" w:space="0" w:color="auto"/>
        <w:bottom w:val="none" w:sz="0" w:space="0" w:color="auto"/>
        <w:right w:val="none" w:sz="0" w:space="0" w:color="auto"/>
      </w:divBdr>
    </w:div>
    <w:div w:id="941575101">
      <w:bodyDiv w:val="1"/>
      <w:marLeft w:val="0"/>
      <w:marRight w:val="0"/>
      <w:marTop w:val="0"/>
      <w:marBottom w:val="0"/>
      <w:divBdr>
        <w:top w:val="none" w:sz="0" w:space="0" w:color="auto"/>
        <w:left w:val="none" w:sz="0" w:space="0" w:color="auto"/>
        <w:bottom w:val="none" w:sz="0" w:space="0" w:color="auto"/>
        <w:right w:val="none" w:sz="0" w:space="0" w:color="auto"/>
      </w:divBdr>
    </w:div>
    <w:div w:id="967397118">
      <w:bodyDiv w:val="1"/>
      <w:marLeft w:val="0"/>
      <w:marRight w:val="0"/>
      <w:marTop w:val="0"/>
      <w:marBottom w:val="0"/>
      <w:divBdr>
        <w:top w:val="none" w:sz="0" w:space="0" w:color="auto"/>
        <w:left w:val="none" w:sz="0" w:space="0" w:color="auto"/>
        <w:bottom w:val="none" w:sz="0" w:space="0" w:color="auto"/>
        <w:right w:val="none" w:sz="0" w:space="0" w:color="auto"/>
      </w:divBdr>
    </w:div>
    <w:div w:id="997998255">
      <w:bodyDiv w:val="1"/>
      <w:marLeft w:val="0"/>
      <w:marRight w:val="0"/>
      <w:marTop w:val="0"/>
      <w:marBottom w:val="0"/>
      <w:divBdr>
        <w:top w:val="none" w:sz="0" w:space="0" w:color="auto"/>
        <w:left w:val="none" w:sz="0" w:space="0" w:color="auto"/>
        <w:bottom w:val="none" w:sz="0" w:space="0" w:color="auto"/>
        <w:right w:val="none" w:sz="0" w:space="0" w:color="auto"/>
      </w:divBdr>
    </w:div>
    <w:div w:id="1021779953">
      <w:bodyDiv w:val="1"/>
      <w:marLeft w:val="0"/>
      <w:marRight w:val="0"/>
      <w:marTop w:val="0"/>
      <w:marBottom w:val="0"/>
      <w:divBdr>
        <w:top w:val="none" w:sz="0" w:space="0" w:color="auto"/>
        <w:left w:val="none" w:sz="0" w:space="0" w:color="auto"/>
        <w:bottom w:val="none" w:sz="0" w:space="0" w:color="auto"/>
        <w:right w:val="none" w:sz="0" w:space="0" w:color="auto"/>
      </w:divBdr>
    </w:div>
    <w:div w:id="1032607828">
      <w:bodyDiv w:val="1"/>
      <w:marLeft w:val="0"/>
      <w:marRight w:val="0"/>
      <w:marTop w:val="0"/>
      <w:marBottom w:val="0"/>
      <w:divBdr>
        <w:top w:val="none" w:sz="0" w:space="0" w:color="auto"/>
        <w:left w:val="none" w:sz="0" w:space="0" w:color="auto"/>
        <w:bottom w:val="none" w:sz="0" w:space="0" w:color="auto"/>
        <w:right w:val="none" w:sz="0" w:space="0" w:color="auto"/>
      </w:divBdr>
    </w:div>
    <w:div w:id="1033993402">
      <w:bodyDiv w:val="1"/>
      <w:marLeft w:val="0"/>
      <w:marRight w:val="0"/>
      <w:marTop w:val="0"/>
      <w:marBottom w:val="0"/>
      <w:divBdr>
        <w:top w:val="none" w:sz="0" w:space="0" w:color="auto"/>
        <w:left w:val="none" w:sz="0" w:space="0" w:color="auto"/>
        <w:bottom w:val="none" w:sz="0" w:space="0" w:color="auto"/>
        <w:right w:val="none" w:sz="0" w:space="0" w:color="auto"/>
      </w:divBdr>
    </w:div>
    <w:div w:id="1062025083">
      <w:bodyDiv w:val="1"/>
      <w:marLeft w:val="0"/>
      <w:marRight w:val="0"/>
      <w:marTop w:val="0"/>
      <w:marBottom w:val="0"/>
      <w:divBdr>
        <w:top w:val="none" w:sz="0" w:space="0" w:color="auto"/>
        <w:left w:val="none" w:sz="0" w:space="0" w:color="auto"/>
        <w:bottom w:val="none" w:sz="0" w:space="0" w:color="auto"/>
        <w:right w:val="none" w:sz="0" w:space="0" w:color="auto"/>
      </w:divBdr>
    </w:div>
    <w:div w:id="1081760779">
      <w:bodyDiv w:val="1"/>
      <w:marLeft w:val="0"/>
      <w:marRight w:val="0"/>
      <w:marTop w:val="0"/>
      <w:marBottom w:val="0"/>
      <w:divBdr>
        <w:top w:val="none" w:sz="0" w:space="0" w:color="auto"/>
        <w:left w:val="none" w:sz="0" w:space="0" w:color="auto"/>
        <w:bottom w:val="none" w:sz="0" w:space="0" w:color="auto"/>
        <w:right w:val="none" w:sz="0" w:space="0" w:color="auto"/>
      </w:divBdr>
    </w:div>
    <w:div w:id="1143697126">
      <w:bodyDiv w:val="1"/>
      <w:marLeft w:val="0"/>
      <w:marRight w:val="0"/>
      <w:marTop w:val="0"/>
      <w:marBottom w:val="0"/>
      <w:divBdr>
        <w:top w:val="none" w:sz="0" w:space="0" w:color="auto"/>
        <w:left w:val="none" w:sz="0" w:space="0" w:color="auto"/>
        <w:bottom w:val="none" w:sz="0" w:space="0" w:color="auto"/>
        <w:right w:val="none" w:sz="0" w:space="0" w:color="auto"/>
      </w:divBdr>
    </w:div>
    <w:div w:id="1143933004">
      <w:bodyDiv w:val="1"/>
      <w:marLeft w:val="0"/>
      <w:marRight w:val="0"/>
      <w:marTop w:val="0"/>
      <w:marBottom w:val="0"/>
      <w:divBdr>
        <w:top w:val="none" w:sz="0" w:space="0" w:color="auto"/>
        <w:left w:val="none" w:sz="0" w:space="0" w:color="auto"/>
        <w:bottom w:val="none" w:sz="0" w:space="0" w:color="auto"/>
        <w:right w:val="none" w:sz="0" w:space="0" w:color="auto"/>
      </w:divBdr>
    </w:div>
    <w:div w:id="1175919674">
      <w:bodyDiv w:val="1"/>
      <w:marLeft w:val="0"/>
      <w:marRight w:val="0"/>
      <w:marTop w:val="0"/>
      <w:marBottom w:val="0"/>
      <w:divBdr>
        <w:top w:val="none" w:sz="0" w:space="0" w:color="auto"/>
        <w:left w:val="none" w:sz="0" w:space="0" w:color="auto"/>
        <w:bottom w:val="none" w:sz="0" w:space="0" w:color="auto"/>
        <w:right w:val="none" w:sz="0" w:space="0" w:color="auto"/>
      </w:divBdr>
    </w:div>
    <w:div w:id="1183474677">
      <w:bodyDiv w:val="1"/>
      <w:marLeft w:val="0"/>
      <w:marRight w:val="0"/>
      <w:marTop w:val="0"/>
      <w:marBottom w:val="0"/>
      <w:divBdr>
        <w:top w:val="none" w:sz="0" w:space="0" w:color="auto"/>
        <w:left w:val="none" w:sz="0" w:space="0" w:color="auto"/>
        <w:bottom w:val="none" w:sz="0" w:space="0" w:color="auto"/>
        <w:right w:val="none" w:sz="0" w:space="0" w:color="auto"/>
      </w:divBdr>
    </w:div>
    <w:div w:id="1292009244">
      <w:bodyDiv w:val="1"/>
      <w:marLeft w:val="0"/>
      <w:marRight w:val="0"/>
      <w:marTop w:val="0"/>
      <w:marBottom w:val="0"/>
      <w:divBdr>
        <w:top w:val="none" w:sz="0" w:space="0" w:color="auto"/>
        <w:left w:val="none" w:sz="0" w:space="0" w:color="auto"/>
        <w:bottom w:val="none" w:sz="0" w:space="0" w:color="auto"/>
        <w:right w:val="none" w:sz="0" w:space="0" w:color="auto"/>
      </w:divBdr>
    </w:div>
    <w:div w:id="1294019315">
      <w:bodyDiv w:val="1"/>
      <w:marLeft w:val="0"/>
      <w:marRight w:val="0"/>
      <w:marTop w:val="0"/>
      <w:marBottom w:val="0"/>
      <w:divBdr>
        <w:top w:val="none" w:sz="0" w:space="0" w:color="auto"/>
        <w:left w:val="none" w:sz="0" w:space="0" w:color="auto"/>
        <w:bottom w:val="none" w:sz="0" w:space="0" w:color="auto"/>
        <w:right w:val="none" w:sz="0" w:space="0" w:color="auto"/>
      </w:divBdr>
    </w:div>
    <w:div w:id="1324241323">
      <w:bodyDiv w:val="1"/>
      <w:marLeft w:val="0"/>
      <w:marRight w:val="0"/>
      <w:marTop w:val="0"/>
      <w:marBottom w:val="0"/>
      <w:divBdr>
        <w:top w:val="none" w:sz="0" w:space="0" w:color="auto"/>
        <w:left w:val="none" w:sz="0" w:space="0" w:color="auto"/>
        <w:bottom w:val="none" w:sz="0" w:space="0" w:color="auto"/>
        <w:right w:val="none" w:sz="0" w:space="0" w:color="auto"/>
      </w:divBdr>
    </w:div>
    <w:div w:id="1330871017">
      <w:bodyDiv w:val="1"/>
      <w:marLeft w:val="0"/>
      <w:marRight w:val="0"/>
      <w:marTop w:val="0"/>
      <w:marBottom w:val="0"/>
      <w:divBdr>
        <w:top w:val="none" w:sz="0" w:space="0" w:color="auto"/>
        <w:left w:val="none" w:sz="0" w:space="0" w:color="auto"/>
        <w:bottom w:val="none" w:sz="0" w:space="0" w:color="auto"/>
        <w:right w:val="none" w:sz="0" w:space="0" w:color="auto"/>
      </w:divBdr>
    </w:div>
    <w:div w:id="1390807476">
      <w:bodyDiv w:val="1"/>
      <w:marLeft w:val="0"/>
      <w:marRight w:val="0"/>
      <w:marTop w:val="0"/>
      <w:marBottom w:val="0"/>
      <w:divBdr>
        <w:top w:val="none" w:sz="0" w:space="0" w:color="auto"/>
        <w:left w:val="none" w:sz="0" w:space="0" w:color="auto"/>
        <w:bottom w:val="none" w:sz="0" w:space="0" w:color="auto"/>
        <w:right w:val="none" w:sz="0" w:space="0" w:color="auto"/>
      </w:divBdr>
    </w:div>
    <w:div w:id="1397047544">
      <w:bodyDiv w:val="1"/>
      <w:marLeft w:val="0"/>
      <w:marRight w:val="0"/>
      <w:marTop w:val="0"/>
      <w:marBottom w:val="0"/>
      <w:divBdr>
        <w:top w:val="none" w:sz="0" w:space="0" w:color="auto"/>
        <w:left w:val="none" w:sz="0" w:space="0" w:color="auto"/>
        <w:bottom w:val="none" w:sz="0" w:space="0" w:color="auto"/>
        <w:right w:val="none" w:sz="0" w:space="0" w:color="auto"/>
      </w:divBdr>
    </w:div>
    <w:div w:id="1401826397">
      <w:bodyDiv w:val="1"/>
      <w:marLeft w:val="0"/>
      <w:marRight w:val="0"/>
      <w:marTop w:val="0"/>
      <w:marBottom w:val="0"/>
      <w:divBdr>
        <w:top w:val="none" w:sz="0" w:space="0" w:color="auto"/>
        <w:left w:val="none" w:sz="0" w:space="0" w:color="auto"/>
        <w:bottom w:val="none" w:sz="0" w:space="0" w:color="auto"/>
        <w:right w:val="none" w:sz="0" w:space="0" w:color="auto"/>
      </w:divBdr>
    </w:div>
    <w:div w:id="1416785905">
      <w:bodyDiv w:val="1"/>
      <w:marLeft w:val="0"/>
      <w:marRight w:val="0"/>
      <w:marTop w:val="0"/>
      <w:marBottom w:val="0"/>
      <w:divBdr>
        <w:top w:val="none" w:sz="0" w:space="0" w:color="auto"/>
        <w:left w:val="none" w:sz="0" w:space="0" w:color="auto"/>
        <w:bottom w:val="none" w:sz="0" w:space="0" w:color="auto"/>
        <w:right w:val="none" w:sz="0" w:space="0" w:color="auto"/>
      </w:divBdr>
    </w:div>
    <w:div w:id="1495489894">
      <w:bodyDiv w:val="1"/>
      <w:marLeft w:val="0"/>
      <w:marRight w:val="0"/>
      <w:marTop w:val="0"/>
      <w:marBottom w:val="0"/>
      <w:divBdr>
        <w:top w:val="none" w:sz="0" w:space="0" w:color="auto"/>
        <w:left w:val="none" w:sz="0" w:space="0" w:color="auto"/>
        <w:bottom w:val="none" w:sz="0" w:space="0" w:color="auto"/>
        <w:right w:val="none" w:sz="0" w:space="0" w:color="auto"/>
      </w:divBdr>
    </w:div>
    <w:div w:id="1497569623">
      <w:bodyDiv w:val="1"/>
      <w:marLeft w:val="0"/>
      <w:marRight w:val="0"/>
      <w:marTop w:val="0"/>
      <w:marBottom w:val="0"/>
      <w:divBdr>
        <w:top w:val="none" w:sz="0" w:space="0" w:color="auto"/>
        <w:left w:val="none" w:sz="0" w:space="0" w:color="auto"/>
        <w:bottom w:val="none" w:sz="0" w:space="0" w:color="auto"/>
        <w:right w:val="none" w:sz="0" w:space="0" w:color="auto"/>
      </w:divBdr>
    </w:div>
    <w:div w:id="1497726603">
      <w:bodyDiv w:val="1"/>
      <w:marLeft w:val="0"/>
      <w:marRight w:val="0"/>
      <w:marTop w:val="0"/>
      <w:marBottom w:val="0"/>
      <w:divBdr>
        <w:top w:val="none" w:sz="0" w:space="0" w:color="auto"/>
        <w:left w:val="none" w:sz="0" w:space="0" w:color="auto"/>
        <w:bottom w:val="none" w:sz="0" w:space="0" w:color="auto"/>
        <w:right w:val="none" w:sz="0" w:space="0" w:color="auto"/>
      </w:divBdr>
    </w:div>
    <w:div w:id="1568371008">
      <w:bodyDiv w:val="1"/>
      <w:marLeft w:val="0"/>
      <w:marRight w:val="0"/>
      <w:marTop w:val="0"/>
      <w:marBottom w:val="0"/>
      <w:divBdr>
        <w:top w:val="none" w:sz="0" w:space="0" w:color="auto"/>
        <w:left w:val="none" w:sz="0" w:space="0" w:color="auto"/>
        <w:bottom w:val="none" w:sz="0" w:space="0" w:color="auto"/>
        <w:right w:val="none" w:sz="0" w:space="0" w:color="auto"/>
      </w:divBdr>
    </w:div>
    <w:div w:id="1614432951">
      <w:bodyDiv w:val="1"/>
      <w:marLeft w:val="0"/>
      <w:marRight w:val="0"/>
      <w:marTop w:val="0"/>
      <w:marBottom w:val="0"/>
      <w:divBdr>
        <w:top w:val="none" w:sz="0" w:space="0" w:color="auto"/>
        <w:left w:val="none" w:sz="0" w:space="0" w:color="auto"/>
        <w:bottom w:val="none" w:sz="0" w:space="0" w:color="auto"/>
        <w:right w:val="none" w:sz="0" w:space="0" w:color="auto"/>
      </w:divBdr>
    </w:div>
    <w:div w:id="1619723396">
      <w:bodyDiv w:val="1"/>
      <w:marLeft w:val="0"/>
      <w:marRight w:val="0"/>
      <w:marTop w:val="0"/>
      <w:marBottom w:val="0"/>
      <w:divBdr>
        <w:top w:val="none" w:sz="0" w:space="0" w:color="auto"/>
        <w:left w:val="none" w:sz="0" w:space="0" w:color="auto"/>
        <w:bottom w:val="none" w:sz="0" w:space="0" w:color="auto"/>
        <w:right w:val="none" w:sz="0" w:space="0" w:color="auto"/>
      </w:divBdr>
    </w:div>
    <w:div w:id="1620836609">
      <w:bodyDiv w:val="1"/>
      <w:marLeft w:val="0"/>
      <w:marRight w:val="0"/>
      <w:marTop w:val="0"/>
      <w:marBottom w:val="0"/>
      <w:divBdr>
        <w:top w:val="none" w:sz="0" w:space="0" w:color="auto"/>
        <w:left w:val="none" w:sz="0" w:space="0" w:color="auto"/>
        <w:bottom w:val="none" w:sz="0" w:space="0" w:color="auto"/>
        <w:right w:val="none" w:sz="0" w:space="0" w:color="auto"/>
      </w:divBdr>
    </w:div>
    <w:div w:id="1683511028">
      <w:bodyDiv w:val="1"/>
      <w:marLeft w:val="0"/>
      <w:marRight w:val="0"/>
      <w:marTop w:val="0"/>
      <w:marBottom w:val="0"/>
      <w:divBdr>
        <w:top w:val="none" w:sz="0" w:space="0" w:color="auto"/>
        <w:left w:val="none" w:sz="0" w:space="0" w:color="auto"/>
        <w:bottom w:val="none" w:sz="0" w:space="0" w:color="auto"/>
        <w:right w:val="none" w:sz="0" w:space="0" w:color="auto"/>
      </w:divBdr>
    </w:div>
    <w:div w:id="1717702849">
      <w:bodyDiv w:val="1"/>
      <w:marLeft w:val="0"/>
      <w:marRight w:val="0"/>
      <w:marTop w:val="0"/>
      <w:marBottom w:val="0"/>
      <w:divBdr>
        <w:top w:val="none" w:sz="0" w:space="0" w:color="auto"/>
        <w:left w:val="none" w:sz="0" w:space="0" w:color="auto"/>
        <w:bottom w:val="none" w:sz="0" w:space="0" w:color="auto"/>
        <w:right w:val="none" w:sz="0" w:space="0" w:color="auto"/>
      </w:divBdr>
    </w:div>
    <w:div w:id="1723366675">
      <w:bodyDiv w:val="1"/>
      <w:marLeft w:val="0"/>
      <w:marRight w:val="0"/>
      <w:marTop w:val="0"/>
      <w:marBottom w:val="0"/>
      <w:divBdr>
        <w:top w:val="none" w:sz="0" w:space="0" w:color="auto"/>
        <w:left w:val="none" w:sz="0" w:space="0" w:color="auto"/>
        <w:bottom w:val="none" w:sz="0" w:space="0" w:color="auto"/>
        <w:right w:val="none" w:sz="0" w:space="0" w:color="auto"/>
      </w:divBdr>
    </w:div>
    <w:div w:id="1735615499">
      <w:bodyDiv w:val="1"/>
      <w:marLeft w:val="0"/>
      <w:marRight w:val="0"/>
      <w:marTop w:val="0"/>
      <w:marBottom w:val="0"/>
      <w:divBdr>
        <w:top w:val="none" w:sz="0" w:space="0" w:color="auto"/>
        <w:left w:val="none" w:sz="0" w:space="0" w:color="auto"/>
        <w:bottom w:val="none" w:sz="0" w:space="0" w:color="auto"/>
        <w:right w:val="none" w:sz="0" w:space="0" w:color="auto"/>
      </w:divBdr>
    </w:div>
    <w:div w:id="1742019163">
      <w:bodyDiv w:val="1"/>
      <w:marLeft w:val="0"/>
      <w:marRight w:val="0"/>
      <w:marTop w:val="0"/>
      <w:marBottom w:val="0"/>
      <w:divBdr>
        <w:top w:val="none" w:sz="0" w:space="0" w:color="auto"/>
        <w:left w:val="none" w:sz="0" w:space="0" w:color="auto"/>
        <w:bottom w:val="none" w:sz="0" w:space="0" w:color="auto"/>
        <w:right w:val="none" w:sz="0" w:space="0" w:color="auto"/>
      </w:divBdr>
    </w:div>
    <w:div w:id="1744529435">
      <w:bodyDiv w:val="1"/>
      <w:marLeft w:val="0"/>
      <w:marRight w:val="0"/>
      <w:marTop w:val="0"/>
      <w:marBottom w:val="0"/>
      <w:divBdr>
        <w:top w:val="none" w:sz="0" w:space="0" w:color="auto"/>
        <w:left w:val="none" w:sz="0" w:space="0" w:color="auto"/>
        <w:bottom w:val="none" w:sz="0" w:space="0" w:color="auto"/>
        <w:right w:val="none" w:sz="0" w:space="0" w:color="auto"/>
      </w:divBdr>
    </w:div>
    <w:div w:id="1848133173">
      <w:bodyDiv w:val="1"/>
      <w:marLeft w:val="0"/>
      <w:marRight w:val="0"/>
      <w:marTop w:val="0"/>
      <w:marBottom w:val="0"/>
      <w:divBdr>
        <w:top w:val="none" w:sz="0" w:space="0" w:color="auto"/>
        <w:left w:val="none" w:sz="0" w:space="0" w:color="auto"/>
        <w:bottom w:val="none" w:sz="0" w:space="0" w:color="auto"/>
        <w:right w:val="none" w:sz="0" w:space="0" w:color="auto"/>
      </w:divBdr>
    </w:div>
    <w:div w:id="1863737054">
      <w:bodyDiv w:val="1"/>
      <w:marLeft w:val="0"/>
      <w:marRight w:val="0"/>
      <w:marTop w:val="0"/>
      <w:marBottom w:val="0"/>
      <w:divBdr>
        <w:top w:val="none" w:sz="0" w:space="0" w:color="auto"/>
        <w:left w:val="none" w:sz="0" w:space="0" w:color="auto"/>
        <w:bottom w:val="none" w:sz="0" w:space="0" w:color="auto"/>
        <w:right w:val="none" w:sz="0" w:space="0" w:color="auto"/>
      </w:divBdr>
    </w:div>
    <w:div w:id="1864590618">
      <w:bodyDiv w:val="1"/>
      <w:marLeft w:val="0"/>
      <w:marRight w:val="0"/>
      <w:marTop w:val="0"/>
      <w:marBottom w:val="0"/>
      <w:divBdr>
        <w:top w:val="none" w:sz="0" w:space="0" w:color="auto"/>
        <w:left w:val="none" w:sz="0" w:space="0" w:color="auto"/>
        <w:bottom w:val="none" w:sz="0" w:space="0" w:color="auto"/>
        <w:right w:val="none" w:sz="0" w:space="0" w:color="auto"/>
      </w:divBdr>
    </w:div>
    <w:div w:id="1871212961">
      <w:bodyDiv w:val="1"/>
      <w:marLeft w:val="0"/>
      <w:marRight w:val="0"/>
      <w:marTop w:val="0"/>
      <w:marBottom w:val="0"/>
      <w:divBdr>
        <w:top w:val="none" w:sz="0" w:space="0" w:color="auto"/>
        <w:left w:val="none" w:sz="0" w:space="0" w:color="auto"/>
        <w:bottom w:val="none" w:sz="0" w:space="0" w:color="auto"/>
        <w:right w:val="none" w:sz="0" w:space="0" w:color="auto"/>
      </w:divBdr>
    </w:div>
    <w:div w:id="1871606815">
      <w:bodyDiv w:val="1"/>
      <w:marLeft w:val="0"/>
      <w:marRight w:val="0"/>
      <w:marTop w:val="0"/>
      <w:marBottom w:val="0"/>
      <w:divBdr>
        <w:top w:val="none" w:sz="0" w:space="0" w:color="auto"/>
        <w:left w:val="none" w:sz="0" w:space="0" w:color="auto"/>
        <w:bottom w:val="none" w:sz="0" w:space="0" w:color="auto"/>
        <w:right w:val="none" w:sz="0" w:space="0" w:color="auto"/>
      </w:divBdr>
    </w:div>
    <w:div w:id="1909535970">
      <w:bodyDiv w:val="1"/>
      <w:marLeft w:val="0"/>
      <w:marRight w:val="0"/>
      <w:marTop w:val="0"/>
      <w:marBottom w:val="0"/>
      <w:divBdr>
        <w:top w:val="none" w:sz="0" w:space="0" w:color="auto"/>
        <w:left w:val="none" w:sz="0" w:space="0" w:color="auto"/>
        <w:bottom w:val="none" w:sz="0" w:space="0" w:color="auto"/>
        <w:right w:val="none" w:sz="0" w:space="0" w:color="auto"/>
      </w:divBdr>
    </w:div>
    <w:div w:id="1942837566">
      <w:bodyDiv w:val="1"/>
      <w:marLeft w:val="0"/>
      <w:marRight w:val="0"/>
      <w:marTop w:val="0"/>
      <w:marBottom w:val="0"/>
      <w:divBdr>
        <w:top w:val="none" w:sz="0" w:space="0" w:color="auto"/>
        <w:left w:val="none" w:sz="0" w:space="0" w:color="auto"/>
        <w:bottom w:val="none" w:sz="0" w:space="0" w:color="auto"/>
        <w:right w:val="none" w:sz="0" w:space="0" w:color="auto"/>
      </w:divBdr>
    </w:div>
    <w:div w:id="1959600604">
      <w:bodyDiv w:val="1"/>
      <w:marLeft w:val="0"/>
      <w:marRight w:val="0"/>
      <w:marTop w:val="0"/>
      <w:marBottom w:val="0"/>
      <w:divBdr>
        <w:top w:val="none" w:sz="0" w:space="0" w:color="auto"/>
        <w:left w:val="none" w:sz="0" w:space="0" w:color="auto"/>
        <w:bottom w:val="none" w:sz="0" w:space="0" w:color="auto"/>
        <w:right w:val="none" w:sz="0" w:space="0" w:color="auto"/>
      </w:divBdr>
    </w:div>
    <w:div w:id="1990204202">
      <w:bodyDiv w:val="1"/>
      <w:marLeft w:val="0"/>
      <w:marRight w:val="0"/>
      <w:marTop w:val="0"/>
      <w:marBottom w:val="0"/>
      <w:divBdr>
        <w:top w:val="none" w:sz="0" w:space="0" w:color="auto"/>
        <w:left w:val="none" w:sz="0" w:space="0" w:color="auto"/>
        <w:bottom w:val="none" w:sz="0" w:space="0" w:color="auto"/>
        <w:right w:val="none" w:sz="0" w:space="0" w:color="auto"/>
      </w:divBdr>
    </w:div>
    <w:div w:id="1993018692">
      <w:bodyDiv w:val="1"/>
      <w:marLeft w:val="0"/>
      <w:marRight w:val="0"/>
      <w:marTop w:val="0"/>
      <w:marBottom w:val="0"/>
      <w:divBdr>
        <w:top w:val="none" w:sz="0" w:space="0" w:color="auto"/>
        <w:left w:val="none" w:sz="0" w:space="0" w:color="auto"/>
        <w:bottom w:val="none" w:sz="0" w:space="0" w:color="auto"/>
        <w:right w:val="none" w:sz="0" w:space="0" w:color="auto"/>
      </w:divBdr>
    </w:div>
    <w:div w:id="2056081279">
      <w:bodyDiv w:val="1"/>
      <w:marLeft w:val="0"/>
      <w:marRight w:val="0"/>
      <w:marTop w:val="0"/>
      <w:marBottom w:val="0"/>
      <w:divBdr>
        <w:top w:val="none" w:sz="0" w:space="0" w:color="auto"/>
        <w:left w:val="none" w:sz="0" w:space="0" w:color="auto"/>
        <w:bottom w:val="none" w:sz="0" w:space="0" w:color="auto"/>
        <w:right w:val="none" w:sz="0" w:space="0" w:color="auto"/>
      </w:divBdr>
    </w:div>
    <w:div w:id="2075085616">
      <w:bodyDiv w:val="1"/>
      <w:marLeft w:val="0"/>
      <w:marRight w:val="0"/>
      <w:marTop w:val="0"/>
      <w:marBottom w:val="0"/>
      <w:divBdr>
        <w:top w:val="none" w:sz="0" w:space="0" w:color="auto"/>
        <w:left w:val="none" w:sz="0" w:space="0" w:color="auto"/>
        <w:bottom w:val="none" w:sz="0" w:space="0" w:color="auto"/>
        <w:right w:val="none" w:sz="0" w:space="0" w:color="auto"/>
      </w:divBdr>
    </w:div>
    <w:div w:id="2130932408">
      <w:bodyDiv w:val="1"/>
      <w:marLeft w:val="0"/>
      <w:marRight w:val="0"/>
      <w:marTop w:val="0"/>
      <w:marBottom w:val="0"/>
      <w:divBdr>
        <w:top w:val="none" w:sz="0" w:space="0" w:color="auto"/>
        <w:left w:val="none" w:sz="0" w:space="0" w:color="auto"/>
        <w:bottom w:val="none" w:sz="0" w:space="0" w:color="auto"/>
        <w:right w:val="none" w:sz="0" w:space="0" w:color="auto"/>
      </w:divBdr>
    </w:div>
    <w:div w:id="2147359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D2905C8C-976C-4BEB-85F1-7FDD0139BE4D}">
  <ds:schemaRefs>
    <ds:schemaRef ds:uri="http://schemas.microsoft.com/sharepoint/v3/contenttype/forms"/>
  </ds:schemaRefs>
</ds:datastoreItem>
</file>

<file path=customXml/itemProps2.xml><?xml version="1.0" encoding="utf-8"?>
<ds:datastoreItem xmlns:ds="http://schemas.openxmlformats.org/officeDocument/2006/customXml" ds:itemID="{1B0B48F3-E77E-48B0-BEF9-DEDC410595A4}">
  <ds:schemaRefs>
    <ds:schemaRef ds:uri="http://schemas.openxmlformats.org/officeDocument/2006/bibliography"/>
  </ds:schemaRefs>
</ds:datastoreItem>
</file>

<file path=customXml/itemProps3.xml><?xml version="1.0" encoding="utf-8"?>
<ds:datastoreItem xmlns:ds="http://schemas.openxmlformats.org/officeDocument/2006/customXml" ds:itemID="{4878510F-A6DD-4571-863A-DBDB72C122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5657CF-1917-4372-A52B-B6BD19574F24}">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1456</Words>
  <Characters>8011</Characters>
  <Application>Microsoft Office Word</Application>
  <DocSecurity>0</DocSecurity>
  <Lines>66</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IFT</Company>
  <LinksUpToDate>false</LinksUpToDate>
  <CharactersWithSpaces>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Lizde Ortiz Ángeles</dc:creator>
  <cp:keywords/>
  <dc:description/>
  <cp:lastModifiedBy>López Carreño Genaro</cp:lastModifiedBy>
  <cp:revision>3</cp:revision>
  <cp:lastPrinted>2023-02-23T19:32:00Z</cp:lastPrinted>
  <dcterms:created xsi:type="dcterms:W3CDTF">2023-08-03T20:04:00Z</dcterms:created>
  <dcterms:modified xsi:type="dcterms:W3CDTF">2023-08-03T20:11:00Z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